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0686B" w14:textId="53130D27" w:rsidR="006762DD" w:rsidRPr="00C76FF5" w:rsidRDefault="006762DD" w:rsidP="006762DD">
      <w:pPr>
        <w:jc w:val="center"/>
        <w:outlineLvl w:val="0"/>
        <w:rPr>
          <w:b/>
          <w:bCs/>
          <w:caps/>
          <w:sz w:val="22"/>
          <w:szCs w:val="22"/>
        </w:rPr>
      </w:pPr>
      <w:r w:rsidRPr="00B22568">
        <w:rPr>
          <w:b/>
          <w:sz w:val="22"/>
          <w:szCs w:val="22"/>
        </w:rPr>
        <w:t>OBCHODNÉ</w:t>
      </w:r>
      <w:r w:rsidRPr="00B22568">
        <w:rPr>
          <w:b/>
          <w:bCs/>
          <w:caps/>
          <w:sz w:val="22"/>
          <w:szCs w:val="22"/>
        </w:rPr>
        <w:t xml:space="preserve"> PODMIENKY OBSTARÁVATEĽA</w:t>
      </w:r>
      <w:r w:rsidR="00E920AF">
        <w:rPr>
          <w:b/>
          <w:bCs/>
          <w:caps/>
          <w:sz w:val="22"/>
          <w:szCs w:val="22"/>
        </w:rPr>
        <w:t xml:space="preserve"> </w:t>
      </w:r>
      <w:r w:rsidR="00A9336F">
        <w:rPr>
          <w:b/>
          <w:bCs/>
          <w:color w:val="FF0000"/>
          <w:sz w:val="22"/>
          <w:szCs w:val="22"/>
        </w:rPr>
        <w:t>oprava 2</w:t>
      </w:r>
    </w:p>
    <w:p w14:paraId="5994C651" w14:textId="2E41BF82" w:rsidR="006762DD" w:rsidRPr="00495FC5" w:rsidRDefault="00D258D8" w:rsidP="00386B1E">
      <w:pPr>
        <w:jc w:val="center"/>
        <w:outlineLvl w:val="1"/>
        <w:rPr>
          <w:i/>
          <w:iCs/>
          <w:sz w:val="22"/>
          <w:szCs w:val="22"/>
        </w:rPr>
      </w:pPr>
      <w:r w:rsidRPr="00C76FF5">
        <w:rPr>
          <w:b/>
          <w:sz w:val="22"/>
          <w:szCs w:val="22"/>
        </w:rPr>
        <w:t> </w:t>
      </w:r>
      <w:r w:rsidRPr="00D258D8">
        <w:rPr>
          <w:b/>
          <w:sz w:val="22"/>
          <w:szCs w:val="22"/>
        </w:rPr>
        <w:t>Zmluva o</w:t>
      </w:r>
      <w:r w:rsidR="00386B1E">
        <w:rPr>
          <w:b/>
          <w:sz w:val="22"/>
          <w:szCs w:val="22"/>
        </w:rPr>
        <w:t> </w:t>
      </w:r>
      <w:r w:rsidRPr="00D258D8">
        <w:rPr>
          <w:b/>
          <w:sz w:val="22"/>
          <w:szCs w:val="22"/>
        </w:rPr>
        <w:t>dielo</w:t>
      </w:r>
      <w:r w:rsidR="00386B1E">
        <w:rPr>
          <w:sz w:val="22"/>
          <w:szCs w:val="22"/>
        </w:rPr>
        <w:t xml:space="preserve"> </w:t>
      </w:r>
      <w:r w:rsidR="006762DD" w:rsidRPr="00386B1E">
        <w:rPr>
          <w:b/>
          <w:sz w:val="22"/>
          <w:szCs w:val="22"/>
        </w:rPr>
        <w:t>č.</w:t>
      </w:r>
      <w:r w:rsidR="006762DD" w:rsidRPr="00D258D8">
        <w:rPr>
          <w:sz w:val="22"/>
          <w:szCs w:val="22"/>
        </w:rPr>
        <w:t xml:space="preserve"> </w:t>
      </w:r>
      <w:r w:rsidR="006762DD" w:rsidRPr="00D258D8">
        <w:rPr>
          <w:i/>
          <w:sz w:val="22"/>
          <w:szCs w:val="22"/>
        </w:rPr>
        <w:t>.</w:t>
      </w:r>
      <w:r w:rsidR="006762DD" w:rsidRPr="00D06780">
        <w:rPr>
          <w:i/>
          <w:iCs/>
          <w:sz w:val="22"/>
          <w:szCs w:val="22"/>
        </w:rPr>
        <w:t xml:space="preserve">.. </w:t>
      </w:r>
      <w:r w:rsidR="006762DD" w:rsidRPr="00626776">
        <w:rPr>
          <w:i/>
          <w:iCs/>
          <w:sz w:val="22"/>
          <w:szCs w:val="22"/>
          <w:highlight w:val="lightGray"/>
        </w:rPr>
        <w:t xml:space="preserve">(doplní </w:t>
      </w:r>
      <w:r w:rsidR="00B33E5F" w:rsidRPr="00626776">
        <w:rPr>
          <w:i/>
          <w:iCs/>
          <w:sz w:val="22"/>
          <w:szCs w:val="22"/>
          <w:highlight w:val="lightGray"/>
        </w:rPr>
        <w:t>úspešný uchádzač</w:t>
      </w:r>
      <w:r w:rsidR="006762DD" w:rsidRPr="00626776">
        <w:rPr>
          <w:i/>
          <w:iCs/>
          <w:sz w:val="22"/>
          <w:szCs w:val="22"/>
          <w:highlight w:val="lightGray"/>
        </w:rPr>
        <w:t>)</w:t>
      </w:r>
    </w:p>
    <w:p w14:paraId="3B88ED37" w14:textId="77777777" w:rsidR="006762DD" w:rsidRPr="00495FC5" w:rsidRDefault="006762DD" w:rsidP="006762DD">
      <w:pPr>
        <w:spacing w:before="160"/>
        <w:jc w:val="center"/>
        <w:rPr>
          <w:sz w:val="22"/>
          <w:szCs w:val="22"/>
        </w:rPr>
      </w:pPr>
      <w:r w:rsidRPr="00495FC5">
        <w:rPr>
          <w:bCs/>
          <w:sz w:val="22"/>
          <w:szCs w:val="22"/>
        </w:rPr>
        <w:t>uzavretá v zmysle § 536 a nasl. zákona č. 513/1991 Zb. Obchodný zákonník v znení neskorších predpisov (ďalej len „</w:t>
      </w:r>
      <w:r w:rsidRPr="00CB4951">
        <w:rPr>
          <w:b/>
          <w:bCs/>
          <w:sz w:val="22"/>
          <w:szCs w:val="22"/>
        </w:rPr>
        <w:t>Obchodný zákonník</w:t>
      </w:r>
      <w:r w:rsidRPr="00495FC5">
        <w:rPr>
          <w:bCs/>
          <w:sz w:val="22"/>
          <w:szCs w:val="22"/>
        </w:rPr>
        <w:t xml:space="preserve">“) a v súlade so zákonom č. </w:t>
      </w:r>
      <w:r w:rsidRPr="00495FC5">
        <w:rPr>
          <w:sz w:val="22"/>
          <w:szCs w:val="22"/>
        </w:rPr>
        <w:t>343/2015</w:t>
      </w:r>
      <w:r>
        <w:rPr>
          <w:sz w:val="22"/>
          <w:szCs w:val="22"/>
        </w:rPr>
        <w:t xml:space="preserve"> </w:t>
      </w:r>
      <w:r w:rsidRPr="00495FC5">
        <w:rPr>
          <w:bCs/>
          <w:sz w:val="22"/>
          <w:szCs w:val="22"/>
        </w:rPr>
        <w:t>Z.</w:t>
      </w:r>
      <w:r>
        <w:rPr>
          <w:bCs/>
          <w:sz w:val="22"/>
          <w:szCs w:val="22"/>
        </w:rPr>
        <w:t xml:space="preserve"> </w:t>
      </w:r>
      <w:r w:rsidRPr="00495FC5">
        <w:rPr>
          <w:bCs/>
          <w:sz w:val="22"/>
          <w:szCs w:val="22"/>
        </w:rPr>
        <w:t xml:space="preserve">z. o verejnom obstarávaní a o zmene a doplnení niektorých zákonov v znení neskorších predpisov </w:t>
      </w:r>
      <w:r w:rsidRPr="00495FC5">
        <w:rPr>
          <w:sz w:val="22"/>
          <w:szCs w:val="22"/>
        </w:rPr>
        <w:t>(ďalej len „</w:t>
      </w:r>
      <w:r w:rsidRPr="00CB4951">
        <w:rPr>
          <w:b/>
          <w:sz w:val="22"/>
          <w:szCs w:val="22"/>
        </w:rPr>
        <w:t>ZVO</w:t>
      </w:r>
      <w:r w:rsidRPr="00495FC5">
        <w:rPr>
          <w:sz w:val="22"/>
          <w:szCs w:val="22"/>
        </w:rPr>
        <w:t>“)</w:t>
      </w:r>
    </w:p>
    <w:p w14:paraId="38E93A6C" w14:textId="1018FCF8" w:rsidR="006762DD" w:rsidRPr="00B26DC8" w:rsidRDefault="006762DD" w:rsidP="003571F0">
      <w:pPr>
        <w:spacing w:before="160" w:after="240"/>
        <w:jc w:val="center"/>
        <w:rPr>
          <w:sz w:val="22"/>
          <w:szCs w:val="22"/>
        </w:rPr>
      </w:pPr>
      <w:r w:rsidRPr="00495FC5">
        <w:rPr>
          <w:sz w:val="22"/>
          <w:szCs w:val="22"/>
        </w:rPr>
        <w:t>(ďalej len „</w:t>
      </w:r>
      <w:r w:rsidRPr="00CB4951">
        <w:rPr>
          <w:b/>
          <w:sz w:val="22"/>
          <w:szCs w:val="22"/>
        </w:rPr>
        <w:t>Zmluva</w:t>
      </w:r>
      <w:r w:rsidRPr="00495FC5">
        <w:rPr>
          <w:sz w:val="22"/>
          <w:szCs w:val="22"/>
        </w:rPr>
        <w:t>“)</w:t>
      </w:r>
    </w:p>
    <w:p w14:paraId="66731933" w14:textId="77777777" w:rsidR="006762DD" w:rsidRPr="00495FC5" w:rsidRDefault="006762DD" w:rsidP="006762DD">
      <w:pPr>
        <w:spacing w:before="120"/>
        <w:jc w:val="center"/>
        <w:rPr>
          <w:b/>
          <w:bCs/>
          <w:sz w:val="22"/>
          <w:szCs w:val="22"/>
        </w:rPr>
      </w:pPr>
      <w:r w:rsidRPr="00495FC5">
        <w:rPr>
          <w:b/>
          <w:bCs/>
          <w:sz w:val="22"/>
          <w:szCs w:val="22"/>
        </w:rPr>
        <w:t>Zmluvné strany</w:t>
      </w:r>
    </w:p>
    <w:p w14:paraId="689A9CCE" w14:textId="77777777" w:rsidR="006762DD" w:rsidRPr="00495FC5" w:rsidRDefault="006762DD" w:rsidP="006762DD">
      <w:pPr>
        <w:spacing w:before="120"/>
        <w:jc w:val="both"/>
        <w:rPr>
          <w:b/>
          <w:bCs/>
          <w:sz w:val="22"/>
          <w:szCs w:val="22"/>
        </w:rPr>
      </w:pPr>
      <w:r w:rsidRPr="00495FC5">
        <w:rPr>
          <w:b/>
          <w:sz w:val="22"/>
          <w:szCs w:val="22"/>
        </w:rPr>
        <w:t>Objednávateľ</w:t>
      </w:r>
      <w:r w:rsidRPr="00495FC5">
        <w:rPr>
          <w:sz w:val="22"/>
          <w:szCs w:val="22"/>
        </w:rPr>
        <w:t>:</w:t>
      </w:r>
    </w:p>
    <w:p w14:paraId="0E7E7E87" w14:textId="77777777" w:rsidR="006762DD" w:rsidRPr="00B33E5F" w:rsidRDefault="006762DD" w:rsidP="006762DD">
      <w:pPr>
        <w:tabs>
          <w:tab w:val="left" w:pos="3119"/>
        </w:tabs>
        <w:ind w:left="3119" w:hanging="3119"/>
        <w:jc w:val="both"/>
        <w:rPr>
          <w:b/>
          <w:sz w:val="22"/>
          <w:szCs w:val="22"/>
        </w:rPr>
      </w:pPr>
      <w:r w:rsidRPr="00495FC5">
        <w:rPr>
          <w:sz w:val="22"/>
          <w:szCs w:val="22"/>
        </w:rPr>
        <w:t>Obchodné meno:</w:t>
      </w:r>
      <w:r w:rsidRPr="00495FC5">
        <w:rPr>
          <w:sz w:val="22"/>
          <w:szCs w:val="22"/>
        </w:rPr>
        <w:tab/>
      </w:r>
      <w:r w:rsidRPr="00B33E5F">
        <w:rPr>
          <w:b/>
          <w:sz w:val="22"/>
          <w:szCs w:val="22"/>
        </w:rPr>
        <w:t>Železnice Slovenskej republiky</w:t>
      </w:r>
    </w:p>
    <w:p w14:paraId="25C8C5E7" w14:textId="77777777" w:rsidR="006762DD" w:rsidRPr="00495FC5" w:rsidRDefault="006762DD" w:rsidP="006762DD">
      <w:pPr>
        <w:tabs>
          <w:tab w:val="left" w:pos="3119"/>
        </w:tabs>
        <w:jc w:val="both"/>
        <w:rPr>
          <w:sz w:val="22"/>
          <w:szCs w:val="22"/>
        </w:rPr>
      </w:pPr>
      <w:r w:rsidRPr="00495FC5">
        <w:rPr>
          <w:bCs/>
          <w:sz w:val="22"/>
          <w:szCs w:val="22"/>
        </w:rPr>
        <w:t>Sídlo:</w:t>
      </w:r>
      <w:r w:rsidRPr="00495FC5">
        <w:rPr>
          <w:sz w:val="22"/>
          <w:szCs w:val="22"/>
        </w:rPr>
        <w:tab/>
        <w:t>Klemensova 8, 813 61 Bratislava, Slovenská republika</w:t>
      </w:r>
    </w:p>
    <w:p w14:paraId="225D05FD" w14:textId="77777777" w:rsidR="006762DD" w:rsidRPr="00495FC5" w:rsidRDefault="006762DD" w:rsidP="006762DD">
      <w:pPr>
        <w:tabs>
          <w:tab w:val="left" w:pos="3119"/>
        </w:tabs>
        <w:jc w:val="both"/>
        <w:rPr>
          <w:sz w:val="22"/>
          <w:szCs w:val="22"/>
        </w:rPr>
      </w:pPr>
      <w:r w:rsidRPr="00495FC5">
        <w:rPr>
          <w:sz w:val="22"/>
          <w:szCs w:val="22"/>
        </w:rPr>
        <w:t>Právna forma:</w:t>
      </w:r>
      <w:r w:rsidRPr="00495FC5">
        <w:rPr>
          <w:sz w:val="22"/>
          <w:szCs w:val="22"/>
        </w:rPr>
        <w:tab/>
        <w:t>Iná právnická osoba</w:t>
      </w:r>
    </w:p>
    <w:p w14:paraId="65BB70EE" w14:textId="54782E37" w:rsidR="006762DD" w:rsidRPr="00495FC5" w:rsidRDefault="006762DD" w:rsidP="006762DD">
      <w:pPr>
        <w:tabs>
          <w:tab w:val="left" w:pos="3119"/>
        </w:tabs>
        <w:ind w:left="3119" w:hanging="3119"/>
        <w:jc w:val="both"/>
        <w:rPr>
          <w:sz w:val="22"/>
          <w:szCs w:val="22"/>
        </w:rPr>
      </w:pPr>
      <w:r w:rsidRPr="00495FC5">
        <w:rPr>
          <w:sz w:val="22"/>
          <w:szCs w:val="22"/>
        </w:rPr>
        <w:t>Registrácia:</w:t>
      </w:r>
      <w:r w:rsidRPr="00495FC5">
        <w:rPr>
          <w:sz w:val="22"/>
          <w:szCs w:val="22"/>
        </w:rPr>
        <w:tab/>
        <w:t xml:space="preserve">Obchodný register </w:t>
      </w:r>
      <w:r w:rsidR="00394845">
        <w:rPr>
          <w:sz w:val="22"/>
          <w:szCs w:val="22"/>
        </w:rPr>
        <w:t xml:space="preserve">Mestského </w:t>
      </w:r>
      <w:r w:rsidRPr="00495FC5">
        <w:rPr>
          <w:sz w:val="22"/>
          <w:szCs w:val="22"/>
        </w:rPr>
        <w:t xml:space="preserve">súdu Bratislava </w:t>
      </w:r>
      <w:r w:rsidR="00394845">
        <w:rPr>
          <w:sz w:val="22"/>
          <w:szCs w:val="22"/>
        </w:rPr>
        <w:t>II</w:t>
      </w:r>
      <w:r w:rsidRPr="00495FC5">
        <w:rPr>
          <w:sz w:val="22"/>
          <w:szCs w:val="22"/>
        </w:rPr>
        <w:t xml:space="preserve">I, </w:t>
      </w:r>
      <w:r w:rsidR="00B22568">
        <w:rPr>
          <w:sz w:val="22"/>
          <w:szCs w:val="22"/>
        </w:rPr>
        <w:t>o</w:t>
      </w:r>
      <w:r w:rsidRPr="00495FC5">
        <w:rPr>
          <w:sz w:val="22"/>
          <w:szCs w:val="22"/>
        </w:rPr>
        <w:t xml:space="preserve">ddiel: Po, </w:t>
      </w:r>
      <w:r w:rsidR="00B22568">
        <w:rPr>
          <w:sz w:val="22"/>
          <w:szCs w:val="22"/>
        </w:rPr>
        <w:t>v</w:t>
      </w:r>
      <w:r w:rsidRPr="00495FC5">
        <w:rPr>
          <w:sz w:val="22"/>
          <w:szCs w:val="22"/>
        </w:rPr>
        <w:t>ložka číslo: 312/B</w:t>
      </w:r>
    </w:p>
    <w:p w14:paraId="62E8593D" w14:textId="6686A16A" w:rsidR="006762DD" w:rsidRPr="00495FC5" w:rsidRDefault="006762DD" w:rsidP="006762DD">
      <w:pPr>
        <w:tabs>
          <w:tab w:val="left" w:pos="3119"/>
        </w:tabs>
        <w:jc w:val="both"/>
        <w:rPr>
          <w:sz w:val="22"/>
          <w:szCs w:val="22"/>
        </w:rPr>
      </w:pPr>
      <w:r w:rsidRPr="00495FC5">
        <w:rPr>
          <w:sz w:val="22"/>
          <w:szCs w:val="22"/>
        </w:rPr>
        <w:t>Štatutárny orgán:</w:t>
      </w:r>
      <w:r w:rsidRPr="00495FC5">
        <w:rPr>
          <w:sz w:val="22"/>
          <w:szCs w:val="22"/>
        </w:rPr>
        <w:tab/>
      </w:r>
      <w:r w:rsidR="00ED7341">
        <w:rPr>
          <w:bCs/>
          <w:sz w:val="22"/>
          <w:szCs w:val="22"/>
        </w:rPr>
        <w:t>Ivan Bednárik, MBA</w:t>
      </w:r>
      <w:r w:rsidRPr="00495FC5">
        <w:rPr>
          <w:sz w:val="22"/>
          <w:szCs w:val="22"/>
        </w:rPr>
        <w:t xml:space="preserve">, generálny riaditeľ </w:t>
      </w:r>
    </w:p>
    <w:p w14:paraId="06B45FE4" w14:textId="77777777" w:rsidR="006762DD" w:rsidRPr="00495FC5" w:rsidRDefault="006762DD" w:rsidP="006762DD">
      <w:pPr>
        <w:tabs>
          <w:tab w:val="left" w:pos="3120"/>
        </w:tabs>
        <w:jc w:val="both"/>
        <w:rPr>
          <w:sz w:val="22"/>
          <w:szCs w:val="22"/>
        </w:rPr>
      </w:pPr>
      <w:r w:rsidRPr="00495FC5">
        <w:rPr>
          <w:sz w:val="22"/>
          <w:szCs w:val="22"/>
        </w:rPr>
        <w:t>IČO:</w:t>
      </w:r>
      <w:r w:rsidRPr="00495FC5">
        <w:rPr>
          <w:sz w:val="22"/>
          <w:szCs w:val="22"/>
        </w:rPr>
        <w:tab/>
        <w:t>31 364 501</w:t>
      </w:r>
    </w:p>
    <w:p w14:paraId="50CF626D" w14:textId="77777777" w:rsidR="006762DD" w:rsidRPr="00495FC5" w:rsidRDefault="006762DD" w:rsidP="006762DD">
      <w:pPr>
        <w:tabs>
          <w:tab w:val="left" w:pos="3120"/>
        </w:tabs>
        <w:jc w:val="both"/>
        <w:rPr>
          <w:sz w:val="22"/>
          <w:szCs w:val="22"/>
        </w:rPr>
      </w:pPr>
      <w:r w:rsidRPr="00495FC5">
        <w:rPr>
          <w:sz w:val="22"/>
          <w:szCs w:val="22"/>
        </w:rPr>
        <w:t>IČ DPH:</w:t>
      </w:r>
      <w:r w:rsidRPr="00495FC5">
        <w:rPr>
          <w:sz w:val="22"/>
          <w:szCs w:val="22"/>
        </w:rPr>
        <w:tab/>
        <w:t>SK2020480121</w:t>
      </w:r>
    </w:p>
    <w:p w14:paraId="3EFFDD11" w14:textId="77777777" w:rsidR="006762DD" w:rsidRPr="00495FC5" w:rsidRDefault="006762DD" w:rsidP="006762DD">
      <w:pPr>
        <w:tabs>
          <w:tab w:val="left" w:pos="3120"/>
        </w:tabs>
        <w:jc w:val="both"/>
        <w:rPr>
          <w:sz w:val="22"/>
          <w:szCs w:val="22"/>
        </w:rPr>
      </w:pPr>
      <w:r w:rsidRPr="00495FC5">
        <w:rPr>
          <w:sz w:val="22"/>
          <w:szCs w:val="22"/>
        </w:rPr>
        <w:t>DIČ:</w:t>
      </w:r>
      <w:r w:rsidRPr="00495FC5">
        <w:rPr>
          <w:sz w:val="22"/>
          <w:szCs w:val="22"/>
        </w:rPr>
        <w:tab/>
        <w:t>2020480121</w:t>
      </w:r>
    </w:p>
    <w:p w14:paraId="78D0BD79" w14:textId="77777777" w:rsidR="006762DD" w:rsidRPr="00495FC5" w:rsidRDefault="006762DD" w:rsidP="006762DD">
      <w:pPr>
        <w:tabs>
          <w:tab w:val="left" w:pos="3120"/>
        </w:tabs>
        <w:jc w:val="both"/>
        <w:rPr>
          <w:sz w:val="22"/>
          <w:szCs w:val="22"/>
        </w:rPr>
      </w:pPr>
      <w:r w:rsidRPr="00495FC5">
        <w:rPr>
          <w:sz w:val="22"/>
          <w:szCs w:val="22"/>
        </w:rPr>
        <w:t>Bankové spojenie:</w:t>
      </w:r>
      <w:r w:rsidRPr="00495FC5">
        <w:rPr>
          <w:sz w:val="22"/>
          <w:szCs w:val="22"/>
        </w:rPr>
        <w:tab/>
        <w:t>Všeobecná úverová banka, a.s.</w:t>
      </w:r>
    </w:p>
    <w:p w14:paraId="7B01C529" w14:textId="77777777" w:rsidR="006762DD" w:rsidRPr="00495FC5" w:rsidRDefault="006762DD" w:rsidP="006762DD">
      <w:pPr>
        <w:tabs>
          <w:tab w:val="left" w:pos="3120"/>
        </w:tabs>
        <w:jc w:val="both"/>
        <w:rPr>
          <w:sz w:val="22"/>
          <w:szCs w:val="22"/>
        </w:rPr>
      </w:pPr>
      <w:r w:rsidRPr="00495FC5">
        <w:rPr>
          <w:sz w:val="22"/>
          <w:szCs w:val="22"/>
        </w:rPr>
        <w:t>IBAN:</w:t>
      </w:r>
      <w:r w:rsidRPr="00495FC5">
        <w:rPr>
          <w:sz w:val="22"/>
          <w:szCs w:val="22"/>
        </w:rPr>
        <w:tab/>
        <w:t xml:space="preserve">SK11 0200 0000 3500 0470 0012 </w:t>
      </w:r>
    </w:p>
    <w:p w14:paraId="0DF5BFFE" w14:textId="77777777" w:rsidR="006762DD" w:rsidRPr="00495FC5" w:rsidRDefault="006762DD" w:rsidP="006762DD">
      <w:pPr>
        <w:tabs>
          <w:tab w:val="left" w:pos="3120"/>
        </w:tabs>
        <w:jc w:val="both"/>
        <w:rPr>
          <w:sz w:val="22"/>
          <w:szCs w:val="22"/>
        </w:rPr>
      </w:pPr>
      <w:r w:rsidRPr="00495FC5">
        <w:rPr>
          <w:sz w:val="22"/>
          <w:szCs w:val="22"/>
        </w:rPr>
        <w:t>BIC/SWIFT kód:</w:t>
      </w:r>
      <w:r w:rsidRPr="00495FC5">
        <w:rPr>
          <w:sz w:val="22"/>
          <w:szCs w:val="22"/>
        </w:rPr>
        <w:tab/>
        <w:t>SUBASKBX</w:t>
      </w:r>
    </w:p>
    <w:p w14:paraId="27D31DC2" w14:textId="77777777" w:rsidR="006762DD" w:rsidRPr="00495FC5" w:rsidRDefault="006762DD" w:rsidP="002F4D6A">
      <w:pPr>
        <w:tabs>
          <w:tab w:val="left" w:pos="3119"/>
        </w:tabs>
        <w:jc w:val="both"/>
        <w:rPr>
          <w:sz w:val="22"/>
          <w:szCs w:val="22"/>
        </w:rPr>
      </w:pPr>
      <w:r w:rsidRPr="00495FC5">
        <w:rPr>
          <w:sz w:val="22"/>
          <w:szCs w:val="22"/>
        </w:rPr>
        <w:t>Adresa pre doručovanie</w:t>
      </w:r>
      <w:r w:rsidRPr="00495FC5">
        <w:rPr>
          <w:sz w:val="22"/>
          <w:szCs w:val="22"/>
        </w:rPr>
        <w:tab/>
      </w:r>
    </w:p>
    <w:p w14:paraId="692974F0" w14:textId="77777777" w:rsidR="006762DD" w:rsidRPr="00495FC5" w:rsidRDefault="006762DD" w:rsidP="002F4D6A">
      <w:pPr>
        <w:tabs>
          <w:tab w:val="left" w:pos="3119"/>
        </w:tabs>
        <w:ind w:left="3119" w:hanging="3119"/>
        <w:jc w:val="both"/>
        <w:rPr>
          <w:sz w:val="22"/>
          <w:szCs w:val="22"/>
        </w:rPr>
      </w:pPr>
      <w:r w:rsidRPr="00495FC5">
        <w:rPr>
          <w:sz w:val="22"/>
          <w:szCs w:val="22"/>
        </w:rPr>
        <w:t>písomností:</w:t>
      </w:r>
      <w:r w:rsidRPr="00495FC5">
        <w:rPr>
          <w:sz w:val="22"/>
          <w:szCs w:val="22"/>
        </w:rPr>
        <w:tab/>
        <w:t>Železnice Slovenskej republiky, Odbor investorský, Klemensova 8, 813 61 Bratislava</w:t>
      </w:r>
    </w:p>
    <w:p w14:paraId="767816BE" w14:textId="6B8CD1A4" w:rsidR="006762DD" w:rsidRPr="00495FC5" w:rsidRDefault="00875516" w:rsidP="006762DD">
      <w:pPr>
        <w:tabs>
          <w:tab w:val="left" w:pos="3119"/>
        </w:tabs>
        <w:jc w:val="both"/>
        <w:rPr>
          <w:sz w:val="22"/>
          <w:szCs w:val="22"/>
        </w:rPr>
      </w:pPr>
      <w:r>
        <w:rPr>
          <w:sz w:val="22"/>
          <w:szCs w:val="22"/>
        </w:rPr>
        <w:t>E</w:t>
      </w:r>
      <w:r w:rsidR="006762DD" w:rsidRPr="00495FC5">
        <w:rPr>
          <w:sz w:val="22"/>
          <w:szCs w:val="22"/>
        </w:rPr>
        <w:t>-mail:</w:t>
      </w:r>
      <w:r w:rsidR="006762DD" w:rsidRPr="00495FC5">
        <w:rPr>
          <w:sz w:val="22"/>
          <w:szCs w:val="22"/>
        </w:rPr>
        <w:tab/>
        <w:t>gro220</w:t>
      </w:r>
      <w:r w:rsidR="006762DD" w:rsidRPr="00495FC5">
        <w:rPr>
          <w:sz w:val="22"/>
          <w:szCs w:val="22"/>
        </w:rPr>
        <w:sym w:font="Times New Roman" w:char="0040"/>
      </w:r>
      <w:r w:rsidR="006762DD" w:rsidRPr="00495FC5">
        <w:rPr>
          <w:sz w:val="22"/>
          <w:szCs w:val="22"/>
        </w:rPr>
        <w:t>zsr.sk</w:t>
      </w:r>
    </w:p>
    <w:p w14:paraId="780D6504" w14:textId="77777777" w:rsidR="006762DD" w:rsidRPr="00495FC5" w:rsidRDefault="006762DD" w:rsidP="006762DD">
      <w:pPr>
        <w:tabs>
          <w:tab w:val="left" w:pos="3119"/>
        </w:tabs>
        <w:jc w:val="both"/>
        <w:rPr>
          <w:sz w:val="22"/>
          <w:szCs w:val="22"/>
        </w:rPr>
      </w:pPr>
      <w:r w:rsidRPr="00495FC5">
        <w:rPr>
          <w:sz w:val="22"/>
          <w:szCs w:val="22"/>
        </w:rPr>
        <w:t>(ďalej len „</w:t>
      </w:r>
      <w:r w:rsidRPr="00495FC5">
        <w:rPr>
          <w:b/>
          <w:sz w:val="22"/>
          <w:szCs w:val="22"/>
        </w:rPr>
        <w:t>Objednávateľ</w:t>
      </w:r>
      <w:r w:rsidRPr="00495FC5">
        <w:rPr>
          <w:sz w:val="22"/>
          <w:szCs w:val="22"/>
        </w:rPr>
        <w:t>“)</w:t>
      </w:r>
    </w:p>
    <w:p w14:paraId="34E93D2B" w14:textId="77777777" w:rsidR="006762DD" w:rsidRPr="00495FC5" w:rsidRDefault="006762DD" w:rsidP="006762DD">
      <w:pPr>
        <w:tabs>
          <w:tab w:val="left" w:pos="3119"/>
        </w:tabs>
        <w:spacing w:before="60"/>
        <w:ind w:left="3119" w:hanging="3119"/>
        <w:jc w:val="both"/>
        <w:rPr>
          <w:b/>
          <w:sz w:val="22"/>
          <w:szCs w:val="22"/>
        </w:rPr>
      </w:pPr>
    </w:p>
    <w:p w14:paraId="72DC780E" w14:textId="77777777" w:rsidR="006762DD" w:rsidRPr="00495FC5" w:rsidRDefault="006762DD" w:rsidP="006762DD">
      <w:pPr>
        <w:tabs>
          <w:tab w:val="left" w:pos="3119"/>
        </w:tabs>
        <w:ind w:left="3119" w:hanging="3119"/>
        <w:jc w:val="both"/>
        <w:rPr>
          <w:b/>
          <w:sz w:val="22"/>
          <w:szCs w:val="22"/>
        </w:rPr>
      </w:pPr>
      <w:r w:rsidRPr="00495FC5">
        <w:rPr>
          <w:b/>
          <w:sz w:val="22"/>
          <w:szCs w:val="22"/>
        </w:rPr>
        <w:t>Zhotoviteľ</w:t>
      </w:r>
      <w:r w:rsidRPr="00495FC5">
        <w:rPr>
          <w:sz w:val="22"/>
          <w:szCs w:val="22"/>
        </w:rPr>
        <w:t>:</w:t>
      </w:r>
    </w:p>
    <w:p w14:paraId="0EF69E56" w14:textId="055FD82C" w:rsidR="006762DD" w:rsidRPr="00495FC5" w:rsidRDefault="006762DD" w:rsidP="006762DD">
      <w:pPr>
        <w:tabs>
          <w:tab w:val="left" w:pos="3119"/>
        </w:tabs>
        <w:ind w:left="3119" w:hanging="3119"/>
        <w:jc w:val="both"/>
        <w:rPr>
          <w:sz w:val="22"/>
          <w:szCs w:val="22"/>
        </w:rPr>
      </w:pPr>
      <w:r w:rsidRPr="00495FC5">
        <w:rPr>
          <w:sz w:val="22"/>
          <w:szCs w:val="22"/>
        </w:rPr>
        <w:t>Obchodné meno:</w:t>
      </w:r>
      <w:r w:rsidRPr="00495FC5">
        <w:rPr>
          <w:sz w:val="22"/>
          <w:szCs w:val="22"/>
        </w:rPr>
        <w:tab/>
      </w:r>
      <w:r w:rsidRPr="003571F0">
        <w:rPr>
          <w:i/>
          <w:iCs/>
          <w:sz w:val="22"/>
          <w:szCs w:val="22"/>
          <w:highlight w:val="lightGray"/>
        </w:rPr>
        <w:t xml:space="preserve">(doplní </w:t>
      </w:r>
      <w:r w:rsidR="00B33E5F" w:rsidRPr="003571F0">
        <w:rPr>
          <w:i/>
          <w:iCs/>
          <w:sz w:val="22"/>
          <w:szCs w:val="22"/>
          <w:highlight w:val="lightGray"/>
        </w:rPr>
        <w:t>úspešný uchádzač</w:t>
      </w:r>
      <w:r w:rsidR="002F4D6A" w:rsidRPr="003571F0">
        <w:rPr>
          <w:i/>
          <w:iCs/>
          <w:sz w:val="22"/>
          <w:szCs w:val="22"/>
          <w:highlight w:val="lightGray"/>
        </w:rPr>
        <w:t>;</w:t>
      </w:r>
      <w:r w:rsidRPr="003571F0">
        <w:rPr>
          <w:i/>
          <w:iCs/>
          <w:sz w:val="22"/>
          <w:szCs w:val="22"/>
          <w:highlight w:val="lightGray"/>
        </w:rPr>
        <w:t xml:space="preserve"> uvedú sa údaje </w:t>
      </w:r>
      <w:r w:rsidR="00B33E5F" w:rsidRPr="003571F0">
        <w:rPr>
          <w:i/>
          <w:iCs/>
          <w:sz w:val="22"/>
          <w:szCs w:val="22"/>
          <w:highlight w:val="lightGray"/>
        </w:rPr>
        <w:t xml:space="preserve">úspešného </w:t>
      </w:r>
      <w:r w:rsidRPr="003571F0">
        <w:rPr>
          <w:i/>
          <w:iCs/>
          <w:sz w:val="22"/>
          <w:szCs w:val="22"/>
          <w:highlight w:val="lightGray"/>
        </w:rPr>
        <w:t xml:space="preserve">uchádzača, resp. údaje všetkých členov </w:t>
      </w:r>
      <w:r w:rsidR="00B33E5F" w:rsidRPr="003571F0">
        <w:rPr>
          <w:i/>
          <w:iCs/>
          <w:sz w:val="22"/>
          <w:szCs w:val="22"/>
          <w:highlight w:val="lightGray"/>
        </w:rPr>
        <w:t>združenia</w:t>
      </w:r>
      <w:r w:rsidRPr="003571F0">
        <w:rPr>
          <w:i/>
          <w:iCs/>
          <w:sz w:val="22"/>
          <w:szCs w:val="22"/>
          <w:highlight w:val="lightGray"/>
        </w:rPr>
        <w:t xml:space="preserve"> s označením, ktorý člen </w:t>
      </w:r>
      <w:r w:rsidR="00B33E5F" w:rsidRPr="003571F0">
        <w:rPr>
          <w:i/>
          <w:iCs/>
          <w:sz w:val="22"/>
          <w:szCs w:val="22"/>
          <w:highlight w:val="lightGray"/>
        </w:rPr>
        <w:t>združenia</w:t>
      </w:r>
      <w:r w:rsidRPr="003571F0">
        <w:rPr>
          <w:i/>
          <w:iCs/>
          <w:sz w:val="22"/>
          <w:szCs w:val="22"/>
          <w:highlight w:val="lightGray"/>
        </w:rPr>
        <w:t xml:space="preserve"> je vedúcim členom; v prípade </w:t>
      </w:r>
      <w:r w:rsidR="00B33E5F" w:rsidRPr="003571F0">
        <w:rPr>
          <w:i/>
          <w:iCs/>
          <w:sz w:val="22"/>
          <w:szCs w:val="22"/>
          <w:highlight w:val="lightGray"/>
        </w:rPr>
        <w:t>združenia</w:t>
      </w:r>
      <w:r w:rsidRPr="003571F0">
        <w:rPr>
          <w:i/>
          <w:iCs/>
          <w:sz w:val="22"/>
          <w:szCs w:val="22"/>
          <w:highlight w:val="lightGray"/>
        </w:rPr>
        <w:t xml:space="preserve"> údaje týkajúce sa bankového spojenia </w:t>
      </w:r>
      <w:r w:rsidR="00B33E5F" w:rsidRPr="003571F0">
        <w:rPr>
          <w:i/>
          <w:iCs/>
          <w:sz w:val="22"/>
          <w:szCs w:val="22"/>
          <w:highlight w:val="lightGray"/>
        </w:rPr>
        <w:t xml:space="preserve">úspešný </w:t>
      </w:r>
      <w:r w:rsidRPr="003571F0">
        <w:rPr>
          <w:i/>
          <w:iCs/>
          <w:sz w:val="22"/>
          <w:szCs w:val="22"/>
          <w:highlight w:val="lightGray"/>
        </w:rPr>
        <w:t xml:space="preserve">uchádzač uvedie len za jedného člena </w:t>
      </w:r>
      <w:r w:rsidR="00B33E5F" w:rsidRPr="003571F0">
        <w:rPr>
          <w:i/>
          <w:iCs/>
          <w:sz w:val="22"/>
          <w:szCs w:val="22"/>
          <w:highlight w:val="lightGray"/>
        </w:rPr>
        <w:t>združenia</w:t>
      </w:r>
      <w:r w:rsidRPr="003571F0">
        <w:rPr>
          <w:i/>
          <w:iCs/>
          <w:sz w:val="22"/>
          <w:szCs w:val="22"/>
          <w:highlight w:val="lightGray"/>
        </w:rPr>
        <w:t>, ktorý bude vystavovať faktúry</w:t>
      </w:r>
      <w:r w:rsidR="00875516" w:rsidRPr="003571F0">
        <w:rPr>
          <w:i/>
          <w:iCs/>
          <w:sz w:val="22"/>
          <w:szCs w:val="22"/>
          <w:highlight w:val="lightGray"/>
        </w:rPr>
        <w:t xml:space="preserve"> a zároveň sa uvedie, ktorý z členov </w:t>
      </w:r>
      <w:r w:rsidR="00B33E5F" w:rsidRPr="003571F0">
        <w:rPr>
          <w:i/>
          <w:iCs/>
          <w:sz w:val="22"/>
          <w:szCs w:val="22"/>
          <w:highlight w:val="lightGray"/>
        </w:rPr>
        <w:t>združenia</w:t>
      </w:r>
      <w:r w:rsidR="00875516" w:rsidRPr="003571F0">
        <w:rPr>
          <w:i/>
          <w:iCs/>
          <w:sz w:val="22"/>
          <w:szCs w:val="22"/>
          <w:highlight w:val="lightGray"/>
        </w:rPr>
        <w:t xml:space="preserve"> bude oprávnený vystavovať faktúry</w:t>
      </w:r>
      <w:r w:rsidRPr="003571F0">
        <w:rPr>
          <w:i/>
          <w:iCs/>
          <w:sz w:val="22"/>
          <w:szCs w:val="22"/>
          <w:highlight w:val="lightGray"/>
        </w:rPr>
        <w:t>)</w:t>
      </w:r>
    </w:p>
    <w:p w14:paraId="2624F66D" w14:textId="77777777" w:rsidR="006762DD" w:rsidRPr="00495FC5" w:rsidRDefault="006762DD" w:rsidP="006762DD">
      <w:pPr>
        <w:tabs>
          <w:tab w:val="left" w:pos="3119"/>
        </w:tabs>
        <w:spacing w:line="280" w:lineRule="exact"/>
        <w:jc w:val="both"/>
        <w:rPr>
          <w:sz w:val="22"/>
          <w:szCs w:val="22"/>
        </w:rPr>
      </w:pPr>
      <w:r w:rsidRPr="00495FC5">
        <w:rPr>
          <w:bCs/>
          <w:sz w:val="22"/>
          <w:szCs w:val="22"/>
        </w:rPr>
        <w:t>Sídlo:</w:t>
      </w:r>
    </w:p>
    <w:p w14:paraId="730E7B60" w14:textId="77777777" w:rsidR="006762DD" w:rsidRPr="00495FC5" w:rsidRDefault="006762DD" w:rsidP="006762DD">
      <w:pPr>
        <w:tabs>
          <w:tab w:val="left" w:pos="3119"/>
        </w:tabs>
        <w:spacing w:line="280" w:lineRule="exact"/>
        <w:jc w:val="both"/>
        <w:rPr>
          <w:sz w:val="22"/>
          <w:szCs w:val="22"/>
        </w:rPr>
      </w:pPr>
      <w:r w:rsidRPr="00495FC5">
        <w:rPr>
          <w:sz w:val="22"/>
          <w:szCs w:val="22"/>
        </w:rPr>
        <w:t>Právna forma:</w:t>
      </w:r>
      <w:r w:rsidRPr="00495FC5">
        <w:rPr>
          <w:sz w:val="22"/>
          <w:szCs w:val="22"/>
        </w:rPr>
        <w:tab/>
      </w:r>
    </w:p>
    <w:p w14:paraId="0DA01288" w14:textId="77777777" w:rsidR="006762DD" w:rsidRPr="00495FC5" w:rsidRDefault="006762DD" w:rsidP="006762DD">
      <w:pPr>
        <w:tabs>
          <w:tab w:val="left" w:pos="3119"/>
        </w:tabs>
        <w:spacing w:line="280" w:lineRule="exact"/>
        <w:jc w:val="both"/>
        <w:rPr>
          <w:sz w:val="22"/>
          <w:szCs w:val="22"/>
        </w:rPr>
      </w:pPr>
      <w:r w:rsidRPr="00495FC5">
        <w:rPr>
          <w:sz w:val="22"/>
          <w:szCs w:val="22"/>
        </w:rPr>
        <w:t>Registrácia:</w:t>
      </w:r>
      <w:r w:rsidRPr="00495FC5">
        <w:rPr>
          <w:sz w:val="22"/>
          <w:szCs w:val="22"/>
        </w:rPr>
        <w:tab/>
      </w:r>
    </w:p>
    <w:p w14:paraId="50F39A3C" w14:textId="77777777" w:rsidR="006762DD" w:rsidRPr="00495FC5" w:rsidRDefault="006762DD" w:rsidP="006762DD">
      <w:pPr>
        <w:tabs>
          <w:tab w:val="left" w:pos="3119"/>
        </w:tabs>
        <w:spacing w:line="280" w:lineRule="exact"/>
        <w:jc w:val="both"/>
        <w:rPr>
          <w:sz w:val="22"/>
          <w:szCs w:val="22"/>
        </w:rPr>
      </w:pPr>
      <w:r w:rsidRPr="00495FC5">
        <w:rPr>
          <w:sz w:val="22"/>
          <w:szCs w:val="22"/>
        </w:rPr>
        <w:t>Štatutárny orgán:</w:t>
      </w:r>
      <w:r w:rsidRPr="00495FC5">
        <w:rPr>
          <w:sz w:val="22"/>
          <w:szCs w:val="22"/>
        </w:rPr>
        <w:tab/>
      </w:r>
    </w:p>
    <w:p w14:paraId="2C70DDCB" w14:textId="77777777" w:rsidR="006762DD" w:rsidRPr="00495FC5" w:rsidRDefault="006762DD" w:rsidP="006762DD">
      <w:pPr>
        <w:tabs>
          <w:tab w:val="left" w:pos="3119"/>
        </w:tabs>
        <w:jc w:val="both"/>
        <w:rPr>
          <w:sz w:val="22"/>
          <w:szCs w:val="22"/>
        </w:rPr>
      </w:pPr>
      <w:r w:rsidRPr="00495FC5">
        <w:rPr>
          <w:sz w:val="22"/>
          <w:szCs w:val="22"/>
        </w:rPr>
        <w:t>IČO:</w:t>
      </w:r>
      <w:r w:rsidRPr="00495FC5">
        <w:rPr>
          <w:sz w:val="22"/>
          <w:szCs w:val="22"/>
        </w:rPr>
        <w:tab/>
      </w:r>
    </w:p>
    <w:p w14:paraId="00F9811A" w14:textId="77777777" w:rsidR="006762DD" w:rsidRPr="00495FC5" w:rsidRDefault="006762DD" w:rsidP="006762DD">
      <w:pPr>
        <w:tabs>
          <w:tab w:val="left" w:pos="3119"/>
        </w:tabs>
        <w:jc w:val="both"/>
        <w:rPr>
          <w:sz w:val="22"/>
          <w:szCs w:val="22"/>
        </w:rPr>
      </w:pPr>
      <w:r w:rsidRPr="00495FC5">
        <w:rPr>
          <w:sz w:val="22"/>
          <w:szCs w:val="22"/>
        </w:rPr>
        <w:t>IČ DPH:</w:t>
      </w:r>
      <w:r w:rsidRPr="00495FC5">
        <w:rPr>
          <w:sz w:val="22"/>
          <w:szCs w:val="22"/>
        </w:rPr>
        <w:tab/>
      </w:r>
    </w:p>
    <w:p w14:paraId="7EDA7970" w14:textId="77777777" w:rsidR="006762DD" w:rsidRPr="00495FC5" w:rsidRDefault="006762DD" w:rsidP="006762DD">
      <w:pPr>
        <w:tabs>
          <w:tab w:val="left" w:pos="3119"/>
          <w:tab w:val="left" w:pos="3600"/>
        </w:tabs>
        <w:jc w:val="both"/>
        <w:rPr>
          <w:sz w:val="22"/>
          <w:szCs w:val="22"/>
        </w:rPr>
      </w:pPr>
      <w:r w:rsidRPr="00495FC5">
        <w:rPr>
          <w:sz w:val="22"/>
          <w:szCs w:val="22"/>
        </w:rPr>
        <w:t>DIČ:</w:t>
      </w:r>
      <w:r w:rsidRPr="00495FC5">
        <w:rPr>
          <w:sz w:val="22"/>
          <w:szCs w:val="22"/>
        </w:rPr>
        <w:tab/>
      </w:r>
    </w:p>
    <w:p w14:paraId="1E71CA55" w14:textId="77777777" w:rsidR="006762DD" w:rsidRPr="00495FC5" w:rsidRDefault="006762DD" w:rsidP="006762DD">
      <w:pPr>
        <w:tabs>
          <w:tab w:val="left" w:pos="3119"/>
        </w:tabs>
        <w:jc w:val="both"/>
        <w:rPr>
          <w:sz w:val="22"/>
          <w:szCs w:val="22"/>
        </w:rPr>
      </w:pPr>
      <w:r w:rsidRPr="00495FC5">
        <w:rPr>
          <w:sz w:val="22"/>
          <w:szCs w:val="22"/>
        </w:rPr>
        <w:t>Bankové spojenie:</w:t>
      </w:r>
      <w:r w:rsidRPr="00495FC5">
        <w:rPr>
          <w:sz w:val="22"/>
          <w:szCs w:val="22"/>
        </w:rPr>
        <w:tab/>
      </w:r>
    </w:p>
    <w:p w14:paraId="0E6BDBA6" w14:textId="77777777" w:rsidR="006762DD" w:rsidRPr="00495FC5" w:rsidRDefault="006762DD" w:rsidP="006762DD">
      <w:pPr>
        <w:tabs>
          <w:tab w:val="left" w:pos="3119"/>
        </w:tabs>
        <w:jc w:val="both"/>
        <w:rPr>
          <w:sz w:val="22"/>
          <w:szCs w:val="22"/>
        </w:rPr>
      </w:pPr>
      <w:r w:rsidRPr="00495FC5">
        <w:rPr>
          <w:sz w:val="22"/>
          <w:szCs w:val="22"/>
        </w:rPr>
        <w:t>IBAN:</w:t>
      </w:r>
      <w:r w:rsidRPr="00495FC5">
        <w:rPr>
          <w:sz w:val="22"/>
          <w:szCs w:val="22"/>
        </w:rPr>
        <w:tab/>
      </w:r>
    </w:p>
    <w:p w14:paraId="5AD62EB1" w14:textId="77777777" w:rsidR="006762DD" w:rsidRPr="00495FC5" w:rsidRDefault="006762DD" w:rsidP="006762DD">
      <w:pPr>
        <w:tabs>
          <w:tab w:val="left" w:pos="3119"/>
        </w:tabs>
        <w:jc w:val="both"/>
        <w:rPr>
          <w:sz w:val="22"/>
          <w:szCs w:val="22"/>
        </w:rPr>
      </w:pPr>
      <w:r w:rsidRPr="00495FC5">
        <w:rPr>
          <w:sz w:val="22"/>
          <w:szCs w:val="22"/>
        </w:rPr>
        <w:t>BIC/SWIFT kód:</w:t>
      </w:r>
    </w:p>
    <w:p w14:paraId="65CA2FC3" w14:textId="77777777" w:rsidR="006762DD" w:rsidRPr="00495FC5" w:rsidRDefault="006762DD" w:rsidP="002F4D6A">
      <w:pPr>
        <w:tabs>
          <w:tab w:val="left" w:pos="3119"/>
        </w:tabs>
        <w:jc w:val="both"/>
        <w:rPr>
          <w:sz w:val="22"/>
          <w:szCs w:val="22"/>
        </w:rPr>
      </w:pPr>
      <w:r w:rsidRPr="00495FC5">
        <w:rPr>
          <w:sz w:val="22"/>
          <w:szCs w:val="22"/>
        </w:rPr>
        <w:t>Adresa pre doručovanie</w:t>
      </w:r>
    </w:p>
    <w:p w14:paraId="18974886" w14:textId="77777777" w:rsidR="006762DD" w:rsidRPr="00495FC5" w:rsidRDefault="006762DD" w:rsidP="006762DD">
      <w:pPr>
        <w:tabs>
          <w:tab w:val="left" w:pos="3119"/>
        </w:tabs>
        <w:jc w:val="both"/>
        <w:rPr>
          <w:sz w:val="22"/>
          <w:szCs w:val="22"/>
        </w:rPr>
      </w:pPr>
      <w:r w:rsidRPr="00495FC5">
        <w:rPr>
          <w:sz w:val="22"/>
          <w:szCs w:val="22"/>
        </w:rPr>
        <w:t>písomností:</w:t>
      </w:r>
      <w:r w:rsidRPr="00495FC5">
        <w:rPr>
          <w:sz w:val="22"/>
          <w:szCs w:val="22"/>
        </w:rPr>
        <w:tab/>
      </w:r>
    </w:p>
    <w:p w14:paraId="7EC5F9BE" w14:textId="1A85871C" w:rsidR="006762DD" w:rsidRPr="00495FC5" w:rsidRDefault="00875516" w:rsidP="006762DD">
      <w:pPr>
        <w:tabs>
          <w:tab w:val="left" w:pos="3119"/>
        </w:tabs>
        <w:jc w:val="both"/>
        <w:rPr>
          <w:sz w:val="22"/>
          <w:szCs w:val="22"/>
        </w:rPr>
      </w:pPr>
      <w:r>
        <w:rPr>
          <w:sz w:val="22"/>
          <w:szCs w:val="22"/>
        </w:rPr>
        <w:t>E</w:t>
      </w:r>
      <w:r w:rsidR="006762DD" w:rsidRPr="00495FC5">
        <w:rPr>
          <w:sz w:val="22"/>
          <w:szCs w:val="22"/>
        </w:rPr>
        <w:t>-mail:</w:t>
      </w:r>
      <w:r w:rsidR="006762DD" w:rsidRPr="00495FC5">
        <w:rPr>
          <w:sz w:val="22"/>
          <w:szCs w:val="22"/>
        </w:rPr>
        <w:tab/>
      </w:r>
    </w:p>
    <w:p w14:paraId="1A989670" w14:textId="00061F63" w:rsidR="006762DD" w:rsidRPr="00495FC5" w:rsidRDefault="006762DD" w:rsidP="006762DD">
      <w:pPr>
        <w:jc w:val="both"/>
        <w:rPr>
          <w:iCs/>
          <w:sz w:val="22"/>
          <w:szCs w:val="22"/>
        </w:rPr>
      </w:pPr>
      <w:r w:rsidRPr="00495FC5">
        <w:rPr>
          <w:iCs/>
          <w:sz w:val="22"/>
          <w:szCs w:val="22"/>
        </w:rPr>
        <w:t xml:space="preserve">(ďalej len </w:t>
      </w:r>
      <w:r w:rsidRPr="00B22568">
        <w:rPr>
          <w:iCs/>
          <w:sz w:val="22"/>
          <w:szCs w:val="22"/>
        </w:rPr>
        <w:t>„</w:t>
      </w:r>
      <w:r w:rsidRPr="00CB4951">
        <w:rPr>
          <w:b/>
          <w:iCs/>
          <w:sz w:val="22"/>
          <w:szCs w:val="22"/>
        </w:rPr>
        <w:t>Zhotoviteľ</w:t>
      </w:r>
      <w:r w:rsidRPr="00B22568">
        <w:rPr>
          <w:iCs/>
          <w:sz w:val="22"/>
          <w:szCs w:val="22"/>
        </w:rPr>
        <w:t>“</w:t>
      </w:r>
      <w:r w:rsidRPr="00495FC5">
        <w:rPr>
          <w:iCs/>
          <w:sz w:val="22"/>
          <w:szCs w:val="22"/>
        </w:rPr>
        <w:t>)</w:t>
      </w:r>
    </w:p>
    <w:p w14:paraId="6AD00613" w14:textId="77777777" w:rsidR="006762DD" w:rsidRPr="00495FC5" w:rsidRDefault="006762DD" w:rsidP="006762DD">
      <w:pPr>
        <w:jc w:val="both"/>
        <w:rPr>
          <w:sz w:val="22"/>
          <w:szCs w:val="22"/>
        </w:rPr>
      </w:pPr>
    </w:p>
    <w:p w14:paraId="4985FA5E" w14:textId="77777777" w:rsidR="006762DD" w:rsidRPr="00495FC5" w:rsidRDefault="006762DD" w:rsidP="006762DD">
      <w:pPr>
        <w:jc w:val="both"/>
        <w:rPr>
          <w:sz w:val="22"/>
          <w:szCs w:val="22"/>
        </w:rPr>
      </w:pPr>
      <w:r w:rsidRPr="00495FC5">
        <w:rPr>
          <w:sz w:val="22"/>
          <w:szCs w:val="22"/>
        </w:rPr>
        <w:t>(Objednávateľ a Zhotoviteľ spolu ďalej len ako „</w:t>
      </w:r>
      <w:r w:rsidRPr="00CB4951">
        <w:rPr>
          <w:b/>
          <w:sz w:val="22"/>
          <w:szCs w:val="22"/>
        </w:rPr>
        <w:t>zmluvné strany</w:t>
      </w:r>
      <w:r w:rsidRPr="00495FC5">
        <w:rPr>
          <w:sz w:val="22"/>
          <w:szCs w:val="22"/>
        </w:rPr>
        <w:t xml:space="preserve">“ </w:t>
      </w:r>
      <w:r>
        <w:rPr>
          <w:sz w:val="22"/>
          <w:szCs w:val="22"/>
        </w:rPr>
        <w:t>alebo „</w:t>
      </w:r>
      <w:r w:rsidRPr="00CB4951">
        <w:rPr>
          <w:b/>
          <w:sz w:val="22"/>
          <w:szCs w:val="22"/>
        </w:rPr>
        <w:t>Strany</w:t>
      </w:r>
      <w:r>
        <w:rPr>
          <w:sz w:val="22"/>
          <w:szCs w:val="22"/>
        </w:rPr>
        <w:t xml:space="preserve">“ </w:t>
      </w:r>
      <w:r w:rsidRPr="00495FC5">
        <w:rPr>
          <w:sz w:val="22"/>
          <w:szCs w:val="22"/>
        </w:rPr>
        <w:t>alebo jedna z nich samostatne aj ako „</w:t>
      </w:r>
      <w:r w:rsidRPr="00CB4951">
        <w:rPr>
          <w:b/>
          <w:sz w:val="22"/>
          <w:szCs w:val="22"/>
        </w:rPr>
        <w:t>zmluvná strana</w:t>
      </w:r>
      <w:r w:rsidRPr="00495FC5">
        <w:rPr>
          <w:sz w:val="22"/>
          <w:szCs w:val="22"/>
        </w:rPr>
        <w:t>“</w:t>
      </w:r>
      <w:r>
        <w:rPr>
          <w:sz w:val="22"/>
          <w:szCs w:val="22"/>
        </w:rPr>
        <w:t xml:space="preserve"> alebo „</w:t>
      </w:r>
      <w:r w:rsidRPr="00CB4951">
        <w:rPr>
          <w:b/>
          <w:sz w:val="22"/>
          <w:szCs w:val="22"/>
        </w:rPr>
        <w:t>Strana</w:t>
      </w:r>
      <w:r>
        <w:rPr>
          <w:sz w:val="22"/>
          <w:szCs w:val="22"/>
        </w:rPr>
        <w:t>“</w:t>
      </w:r>
      <w:r w:rsidRPr="00495FC5">
        <w:rPr>
          <w:sz w:val="22"/>
          <w:szCs w:val="22"/>
        </w:rPr>
        <w:t>).</w:t>
      </w:r>
    </w:p>
    <w:p w14:paraId="33E2BE8B" w14:textId="5D496598" w:rsidR="006762DD" w:rsidRPr="00495FC5" w:rsidRDefault="006762DD" w:rsidP="006762DD">
      <w:pPr>
        <w:spacing w:before="240"/>
        <w:jc w:val="center"/>
        <w:rPr>
          <w:b/>
          <w:sz w:val="22"/>
          <w:szCs w:val="22"/>
        </w:rPr>
      </w:pPr>
      <w:r w:rsidRPr="00495FC5">
        <w:rPr>
          <w:b/>
          <w:sz w:val="22"/>
          <w:szCs w:val="22"/>
        </w:rPr>
        <w:lastRenderedPageBreak/>
        <w:t>Článok 1</w:t>
      </w:r>
    </w:p>
    <w:p w14:paraId="1CB49E89" w14:textId="77777777" w:rsidR="006762DD" w:rsidRPr="00495FC5" w:rsidRDefault="006762DD" w:rsidP="006762DD">
      <w:pPr>
        <w:jc w:val="center"/>
        <w:rPr>
          <w:b/>
          <w:bCs/>
          <w:sz w:val="22"/>
          <w:szCs w:val="22"/>
        </w:rPr>
      </w:pPr>
      <w:r w:rsidRPr="00495FC5">
        <w:rPr>
          <w:b/>
          <w:bCs/>
          <w:sz w:val="22"/>
          <w:szCs w:val="22"/>
        </w:rPr>
        <w:t>Predmet Zmluvy</w:t>
      </w:r>
    </w:p>
    <w:p w14:paraId="58329E8C" w14:textId="6C07E1A6" w:rsidR="006762DD" w:rsidRPr="00495FC5" w:rsidRDefault="006762DD" w:rsidP="00F558E8">
      <w:pPr>
        <w:numPr>
          <w:ilvl w:val="1"/>
          <w:numId w:val="41"/>
        </w:numPr>
        <w:autoSpaceDE w:val="0"/>
        <w:autoSpaceDN w:val="0"/>
        <w:adjustRightInd w:val="0"/>
        <w:spacing w:before="120"/>
        <w:ind w:left="567" w:hanging="567"/>
        <w:jc w:val="both"/>
        <w:rPr>
          <w:sz w:val="22"/>
          <w:szCs w:val="22"/>
        </w:rPr>
      </w:pPr>
      <w:r w:rsidRPr="00495FC5">
        <w:rPr>
          <w:sz w:val="22"/>
          <w:szCs w:val="22"/>
        </w:rPr>
        <w:t xml:space="preserve">Táto Zmluva sa uzatvára ako výsledok verejného obstarávania zákazky s názvom </w:t>
      </w:r>
      <w:r w:rsidR="005564D7" w:rsidRPr="005564D7">
        <w:rPr>
          <w:b/>
          <w:bCs/>
          <w:sz w:val="22"/>
          <w:szCs w:val="22"/>
        </w:rPr>
        <w:t>„Modernizácia železničnej trate Žilina – Košice, úsek trate Poprad Tatry (mimo) – Krompachy. Časť: A.2 Vydrník (mimo) – Markušovce (mimo)“</w:t>
      </w:r>
      <w:r w:rsidR="005564D7" w:rsidRPr="005564D7" w:rsidDel="00543DFD">
        <w:rPr>
          <w:b/>
          <w:bCs/>
          <w:sz w:val="22"/>
          <w:szCs w:val="22"/>
        </w:rPr>
        <w:t xml:space="preserve"> </w:t>
      </w:r>
      <w:r w:rsidRPr="00495FC5">
        <w:rPr>
          <w:bCs/>
          <w:sz w:val="22"/>
          <w:szCs w:val="22"/>
        </w:rPr>
        <w:t>obstaranej</w:t>
      </w:r>
      <w:r w:rsidRPr="00495FC5">
        <w:rPr>
          <w:sz w:val="22"/>
          <w:szCs w:val="22"/>
        </w:rPr>
        <w:t xml:space="preserve"> postupom verejného obstarávania – verejná súťaž – nadlimitná zákazka v zmysle ZVO.</w:t>
      </w:r>
    </w:p>
    <w:p w14:paraId="28F94437" w14:textId="2339E1B1" w:rsidR="00AE65E2" w:rsidRPr="00DC77A5" w:rsidRDefault="006762DD" w:rsidP="00C25A7D">
      <w:pPr>
        <w:numPr>
          <w:ilvl w:val="1"/>
          <w:numId w:val="41"/>
        </w:numPr>
        <w:autoSpaceDE w:val="0"/>
        <w:autoSpaceDN w:val="0"/>
        <w:adjustRightInd w:val="0"/>
        <w:spacing w:before="120"/>
        <w:ind w:left="567" w:hanging="567"/>
        <w:jc w:val="both"/>
        <w:rPr>
          <w:bCs/>
          <w:sz w:val="22"/>
          <w:szCs w:val="22"/>
        </w:rPr>
      </w:pPr>
      <w:r w:rsidRPr="00553275">
        <w:rPr>
          <w:sz w:val="22"/>
          <w:szCs w:val="22"/>
        </w:rPr>
        <w:t xml:space="preserve">Predmetom Zmluvy je záväzok Zhotoviteľa vykonať pre Objednávateľa stavebné práce </w:t>
      </w:r>
      <w:r w:rsidR="002A1C4B" w:rsidRPr="00553275">
        <w:rPr>
          <w:sz w:val="22"/>
          <w:szCs w:val="22"/>
        </w:rPr>
        <w:t xml:space="preserve">na </w:t>
      </w:r>
      <w:r w:rsidR="000C254A" w:rsidRPr="00553275">
        <w:rPr>
          <w:sz w:val="22"/>
          <w:szCs w:val="22"/>
        </w:rPr>
        <w:t>stavb</w:t>
      </w:r>
      <w:r w:rsidR="002A1C4B" w:rsidRPr="00553275">
        <w:rPr>
          <w:sz w:val="22"/>
          <w:szCs w:val="22"/>
        </w:rPr>
        <w:t>e</w:t>
      </w:r>
      <w:r w:rsidRPr="00553275">
        <w:rPr>
          <w:sz w:val="22"/>
          <w:szCs w:val="22"/>
        </w:rPr>
        <w:t xml:space="preserve"> </w:t>
      </w:r>
      <w:r w:rsidR="005564D7" w:rsidRPr="005564D7">
        <w:rPr>
          <w:b/>
          <w:bCs/>
          <w:sz w:val="22"/>
          <w:szCs w:val="22"/>
        </w:rPr>
        <w:t>„Modernizácia železničnej trate Žilina – Košice, úsek trate Poprad Tatry (mimo) – Krompachy. Časť: A.2 Vydrník (mimo) – Markušovce (mimo)“</w:t>
      </w:r>
      <w:r w:rsidR="005564D7" w:rsidRPr="005564D7" w:rsidDel="00543DFD">
        <w:rPr>
          <w:b/>
          <w:bCs/>
          <w:sz w:val="22"/>
          <w:szCs w:val="22"/>
        </w:rPr>
        <w:t xml:space="preserve"> </w:t>
      </w:r>
      <w:r w:rsidR="005564D7">
        <w:rPr>
          <w:b/>
          <w:bCs/>
          <w:sz w:val="22"/>
          <w:szCs w:val="22"/>
        </w:rPr>
        <w:t xml:space="preserve"> </w:t>
      </w:r>
      <w:r w:rsidRPr="00553275">
        <w:rPr>
          <w:bCs/>
          <w:sz w:val="22"/>
          <w:szCs w:val="22"/>
        </w:rPr>
        <w:t>(ďalej len „</w:t>
      </w:r>
      <w:r w:rsidRPr="00553275">
        <w:rPr>
          <w:b/>
          <w:bCs/>
          <w:sz w:val="22"/>
          <w:szCs w:val="22"/>
        </w:rPr>
        <w:t>Dielo</w:t>
      </w:r>
      <w:r w:rsidRPr="00553275">
        <w:rPr>
          <w:bCs/>
          <w:sz w:val="22"/>
          <w:szCs w:val="22"/>
        </w:rPr>
        <w:t>“) a odstrániť akékoľvek vady Diela v súlade a v každom ohľade s ustanoveniami Zmluvy. Predmetom Zmluvy je</w:t>
      </w:r>
      <w:r w:rsidRPr="007A1F82" w:rsidDel="004710A2">
        <w:rPr>
          <w:bCs/>
          <w:sz w:val="22"/>
          <w:szCs w:val="22"/>
        </w:rPr>
        <w:t xml:space="preserve"> </w:t>
      </w:r>
      <w:r w:rsidRPr="00DE7932">
        <w:rPr>
          <w:bCs/>
          <w:sz w:val="22"/>
          <w:szCs w:val="22"/>
        </w:rPr>
        <w:t>záväzok Objednávateľa riadne a včas vykonané Dielo prevziať a zaplatiť zaň Zhotoviteľovi dohodnutú odplatu</w:t>
      </w:r>
      <w:r w:rsidRPr="005A7D38">
        <w:rPr>
          <w:bCs/>
          <w:sz w:val="22"/>
          <w:szCs w:val="22"/>
        </w:rPr>
        <w:t xml:space="preserve">. </w:t>
      </w:r>
      <w:r w:rsidRPr="00DC77A5">
        <w:rPr>
          <w:bCs/>
          <w:sz w:val="22"/>
          <w:szCs w:val="22"/>
        </w:rPr>
        <w:t xml:space="preserve">Dielo je bližšie špecifikované </w:t>
      </w:r>
      <w:r w:rsidR="0063307E" w:rsidRPr="00DC77A5">
        <w:rPr>
          <w:bCs/>
          <w:sz w:val="22"/>
          <w:szCs w:val="22"/>
        </w:rPr>
        <w:t>v Prílohe č. 1 – Opis predmetu Zmluvy (ďalej len „</w:t>
      </w:r>
      <w:r w:rsidR="0063307E" w:rsidRPr="00DC77A5">
        <w:rPr>
          <w:b/>
          <w:bCs/>
          <w:sz w:val="22"/>
          <w:szCs w:val="22"/>
        </w:rPr>
        <w:t>Príloha č. 1</w:t>
      </w:r>
      <w:r w:rsidR="0063307E" w:rsidRPr="00DC77A5">
        <w:rPr>
          <w:bCs/>
          <w:sz w:val="22"/>
          <w:szCs w:val="22"/>
        </w:rPr>
        <w:t xml:space="preserve">“) a </w:t>
      </w:r>
      <w:r w:rsidRPr="00DC77A5">
        <w:rPr>
          <w:bCs/>
          <w:sz w:val="22"/>
          <w:szCs w:val="22"/>
        </w:rPr>
        <w:t>v dokumentoch uvedených v bode 1.4. textu Zmluvy.</w:t>
      </w:r>
      <w:r w:rsidR="00935FD1" w:rsidRPr="00DC77A5">
        <w:rPr>
          <w:bCs/>
          <w:sz w:val="22"/>
          <w:szCs w:val="22"/>
        </w:rPr>
        <w:t xml:space="preserve"> </w:t>
      </w:r>
      <w:r w:rsidR="00AE65E2" w:rsidRPr="00DC77A5">
        <w:rPr>
          <w:sz w:val="22"/>
          <w:szCs w:val="22"/>
        </w:rPr>
        <w:t>Dielo je</w:t>
      </w:r>
      <w:r w:rsidR="00DC77A5" w:rsidRPr="00DC77A5">
        <w:rPr>
          <w:sz w:val="22"/>
          <w:szCs w:val="22"/>
        </w:rPr>
        <w:t xml:space="preserve"> </w:t>
      </w:r>
      <w:r w:rsidR="00DC4FC3">
        <w:rPr>
          <w:sz w:val="22"/>
          <w:szCs w:val="22"/>
        </w:rPr>
        <w:t>rozdelené</w:t>
      </w:r>
      <w:r w:rsidR="00DC77A5" w:rsidRPr="00DC77A5">
        <w:rPr>
          <w:sz w:val="22"/>
          <w:szCs w:val="22"/>
        </w:rPr>
        <w:t xml:space="preserve"> do piatich ucelených častí stavby (UČS): UČS 05 </w:t>
      </w:r>
      <w:r w:rsidR="00DD5D09">
        <w:rPr>
          <w:sz w:val="22"/>
          <w:szCs w:val="22"/>
        </w:rPr>
        <w:t xml:space="preserve">traťový úsek Markušovce </w:t>
      </w:r>
      <w:r w:rsidR="00DC77A5" w:rsidRPr="00DC77A5">
        <w:rPr>
          <w:sz w:val="22"/>
          <w:szCs w:val="22"/>
        </w:rPr>
        <w:t xml:space="preserve">– ŽST SPIŠSKÁ NOVÁ VES, UČS 06 traťový úsek Spišská Nová Ves – VÝH SPIŠSKÉ TOMÁŠOVCE, UČS 07 traťový úsek Spišské Tomášovce – Vydrník, UČS 14 </w:t>
      </w:r>
      <w:r w:rsidR="00DD5D09" w:rsidRPr="00DD5D09">
        <w:rPr>
          <w:sz w:val="22"/>
          <w:szCs w:val="22"/>
        </w:rPr>
        <w:t>ŽST KROMPACHY – ŽST POPRAD-TATRY – rádiový systém GSM-R a ETCS L2 (v úseku UČS 5-12), časť A.2 rádiový systém GSM-R a ETCS L2 v stavebnej príprave pre aktiváciu ETCS L2 časť A1</w:t>
      </w:r>
      <w:r w:rsidR="00DC77A5" w:rsidRPr="00DC77A5">
        <w:rPr>
          <w:sz w:val="22"/>
          <w:szCs w:val="22"/>
        </w:rPr>
        <w:t xml:space="preserve"> a UČS 16 CRD Poprad</w:t>
      </w:r>
      <w:r w:rsidR="00553275" w:rsidRPr="00DC77A5">
        <w:rPr>
          <w:sz w:val="22"/>
          <w:szCs w:val="22"/>
        </w:rPr>
        <w:t>.</w:t>
      </w:r>
    </w:p>
    <w:p w14:paraId="7DBAC645" w14:textId="77777777" w:rsidR="006762DD" w:rsidRPr="00495FC5" w:rsidRDefault="006762DD" w:rsidP="00F558E8">
      <w:pPr>
        <w:numPr>
          <w:ilvl w:val="1"/>
          <w:numId w:val="41"/>
        </w:numPr>
        <w:autoSpaceDE w:val="0"/>
        <w:autoSpaceDN w:val="0"/>
        <w:adjustRightInd w:val="0"/>
        <w:spacing w:before="120"/>
        <w:ind w:left="567" w:hanging="567"/>
        <w:jc w:val="both"/>
        <w:rPr>
          <w:sz w:val="22"/>
          <w:szCs w:val="22"/>
        </w:rPr>
      </w:pPr>
      <w:r w:rsidRPr="000A52CF">
        <w:rPr>
          <w:sz w:val="22"/>
          <w:szCs w:val="22"/>
        </w:rPr>
        <w:t>Zmluvu tvoria nasledovné dokumenty, pričom poradie ich záväznosti je zostupné</w:t>
      </w:r>
      <w:r w:rsidRPr="00495FC5">
        <w:rPr>
          <w:sz w:val="22"/>
          <w:szCs w:val="22"/>
        </w:rPr>
        <w:t>:</w:t>
      </w:r>
    </w:p>
    <w:p w14:paraId="01555289" w14:textId="77777777" w:rsidR="006762DD" w:rsidRPr="00495FC5" w:rsidRDefault="006762DD" w:rsidP="00F558E8">
      <w:pPr>
        <w:numPr>
          <w:ilvl w:val="2"/>
          <w:numId w:val="41"/>
        </w:numPr>
        <w:tabs>
          <w:tab w:val="left" w:pos="1276"/>
        </w:tabs>
        <w:ind w:left="1418" w:hanging="862"/>
        <w:jc w:val="both"/>
        <w:rPr>
          <w:rFonts w:eastAsia="Calibri"/>
          <w:sz w:val="22"/>
          <w:szCs w:val="22"/>
          <w:lang w:eastAsia="en-US"/>
        </w:rPr>
      </w:pPr>
      <w:r w:rsidRPr="00495FC5">
        <w:rPr>
          <w:rFonts w:eastAsia="Calibri"/>
          <w:sz w:val="22"/>
          <w:szCs w:val="22"/>
          <w:lang w:eastAsia="en-US"/>
        </w:rPr>
        <w:t xml:space="preserve">Text Zmluvy </w:t>
      </w:r>
    </w:p>
    <w:p w14:paraId="414C02D9" w14:textId="77777777" w:rsidR="006762DD" w:rsidRDefault="006762DD" w:rsidP="00F558E8">
      <w:pPr>
        <w:numPr>
          <w:ilvl w:val="2"/>
          <w:numId w:val="41"/>
        </w:numPr>
        <w:tabs>
          <w:tab w:val="left" w:pos="1276"/>
        </w:tabs>
        <w:ind w:left="1418" w:hanging="862"/>
        <w:jc w:val="both"/>
        <w:rPr>
          <w:rFonts w:eastAsia="Calibri"/>
          <w:sz w:val="22"/>
          <w:szCs w:val="22"/>
          <w:lang w:eastAsia="en-US"/>
        </w:rPr>
      </w:pPr>
      <w:r w:rsidRPr="00495FC5">
        <w:rPr>
          <w:rFonts w:eastAsia="Calibri"/>
          <w:sz w:val="22"/>
          <w:szCs w:val="22"/>
          <w:lang w:eastAsia="en-US"/>
        </w:rPr>
        <w:t>Príloha k ponuke</w:t>
      </w:r>
    </w:p>
    <w:p w14:paraId="1C1617B3" w14:textId="77777777" w:rsidR="006762DD" w:rsidRPr="000A52CF" w:rsidRDefault="006762DD" w:rsidP="00F558E8">
      <w:pPr>
        <w:numPr>
          <w:ilvl w:val="2"/>
          <w:numId w:val="41"/>
        </w:numPr>
        <w:tabs>
          <w:tab w:val="num" w:pos="1276"/>
        </w:tabs>
        <w:ind w:left="1276" w:hanging="709"/>
        <w:rPr>
          <w:rFonts w:eastAsia="Calibri"/>
          <w:sz w:val="22"/>
          <w:szCs w:val="22"/>
          <w:lang w:eastAsia="en-US"/>
        </w:rPr>
      </w:pPr>
      <w:r w:rsidRPr="000A52CF">
        <w:rPr>
          <w:rFonts w:eastAsia="Calibri"/>
          <w:sz w:val="22"/>
          <w:szCs w:val="22"/>
          <w:lang w:eastAsia="en-US"/>
        </w:rPr>
        <w:t>Zmluvné podmienky:</w:t>
      </w:r>
    </w:p>
    <w:p w14:paraId="1697FD4E" w14:textId="7EF6667D" w:rsidR="006762DD" w:rsidRPr="00495FC5" w:rsidRDefault="006762DD" w:rsidP="00F558E8">
      <w:pPr>
        <w:numPr>
          <w:ilvl w:val="3"/>
          <w:numId w:val="41"/>
        </w:numPr>
        <w:tabs>
          <w:tab w:val="left" w:pos="1276"/>
          <w:tab w:val="num" w:pos="1985"/>
        </w:tabs>
        <w:ind w:left="1985" w:hanging="709"/>
        <w:jc w:val="both"/>
        <w:rPr>
          <w:rFonts w:eastAsia="Calibri"/>
          <w:sz w:val="22"/>
          <w:szCs w:val="22"/>
          <w:lang w:eastAsia="en-US"/>
        </w:rPr>
      </w:pPr>
      <w:r w:rsidRPr="00495FC5">
        <w:rPr>
          <w:rFonts w:eastAsia="Calibri"/>
          <w:sz w:val="22"/>
          <w:szCs w:val="22"/>
          <w:lang w:eastAsia="en-US"/>
        </w:rPr>
        <w:t xml:space="preserve">Osobitné podmienky, ktoré </w:t>
      </w:r>
      <w:r>
        <w:rPr>
          <w:rFonts w:eastAsia="Calibri"/>
          <w:sz w:val="22"/>
          <w:szCs w:val="22"/>
          <w:lang w:eastAsia="en-US"/>
        </w:rPr>
        <w:t>predstavujú doplnky a úpravy Všeobecných podmienok</w:t>
      </w:r>
      <w:r w:rsidR="00EE79F5">
        <w:rPr>
          <w:rFonts w:eastAsia="Calibri"/>
          <w:sz w:val="22"/>
          <w:szCs w:val="22"/>
          <w:lang w:eastAsia="en-US"/>
        </w:rPr>
        <w:t xml:space="preserve"> (ďalej len „</w:t>
      </w:r>
      <w:r w:rsidR="00EE79F5">
        <w:rPr>
          <w:rFonts w:eastAsia="Calibri"/>
          <w:b/>
          <w:sz w:val="22"/>
          <w:szCs w:val="22"/>
          <w:lang w:eastAsia="en-US"/>
        </w:rPr>
        <w:t>Osobitné podmienky</w:t>
      </w:r>
      <w:r w:rsidR="00EE79F5">
        <w:rPr>
          <w:rFonts w:eastAsia="Calibri"/>
          <w:sz w:val="22"/>
          <w:szCs w:val="22"/>
          <w:lang w:eastAsia="en-US"/>
        </w:rPr>
        <w:t>“),</w:t>
      </w:r>
    </w:p>
    <w:p w14:paraId="5FDD538E" w14:textId="091B2664" w:rsidR="006762DD" w:rsidRDefault="006762DD" w:rsidP="00F558E8">
      <w:pPr>
        <w:numPr>
          <w:ilvl w:val="3"/>
          <w:numId w:val="41"/>
        </w:numPr>
        <w:tabs>
          <w:tab w:val="left" w:pos="1276"/>
          <w:tab w:val="num" w:pos="1985"/>
        </w:tabs>
        <w:ind w:left="1985" w:hanging="709"/>
        <w:jc w:val="both"/>
        <w:rPr>
          <w:rFonts w:eastAsia="Calibri"/>
          <w:sz w:val="22"/>
          <w:szCs w:val="22"/>
          <w:lang w:eastAsia="en-US"/>
        </w:rPr>
      </w:pPr>
      <w:r w:rsidRPr="00495FC5">
        <w:rPr>
          <w:rFonts w:eastAsia="Calibri"/>
          <w:sz w:val="22"/>
          <w:szCs w:val="22"/>
          <w:lang w:eastAsia="en-US"/>
        </w:rPr>
        <w:t>Všeobecné podmienky „Zmluvné podmienky na výstavbu“ pre stavebné a inžinierske diela projektované objednávateľom („Červená kniha“), prvé vydanie 1999, vydané Medzinárodnou federáciou konzultačných inžinierov (FIDIC), preložené Slovenskou asociáciou konzultačných inžinierov – SACE (slovenský preklad 2008) (ďalej len „</w:t>
      </w:r>
      <w:r w:rsidRPr="00CB4951">
        <w:rPr>
          <w:rFonts w:eastAsia="Calibri"/>
          <w:b/>
          <w:sz w:val="22"/>
          <w:szCs w:val="22"/>
          <w:lang w:eastAsia="en-US"/>
        </w:rPr>
        <w:t>Všeobecné podmienky</w:t>
      </w:r>
      <w:r w:rsidRPr="00495FC5">
        <w:rPr>
          <w:rFonts w:eastAsia="Calibri"/>
          <w:sz w:val="22"/>
          <w:szCs w:val="22"/>
          <w:lang w:eastAsia="en-US"/>
        </w:rPr>
        <w:t>“)</w:t>
      </w:r>
      <w:r w:rsidR="00C1748A">
        <w:rPr>
          <w:rFonts w:eastAsia="Calibri"/>
          <w:sz w:val="22"/>
          <w:szCs w:val="22"/>
          <w:lang w:eastAsia="en-US"/>
        </w:rPr>
        <w:t>.</w:t>
      </w:r>
    </w:p>
    <w:p w14:paraId="48DB4D98" w14:textId="77777777" w:rsidR="006762DD" w:rsidRDefault="006762DD" w:rsidP="00F558E8">
      <w:pPr>
        <w:numPr>
          <w:ilvl w:val="1"/>
          <w:numId w:val="41"/>
        </w:numPr>
        <w:autoSpaceDE w:val="0"/>
        <w:autoSpaceDN w:val="0"/>
        <w:adjustRightInd w:val="0"/>
        <w:spacing w:before="120"/>
        <w:ind w:left="567" w:hanging="567"/>
        <w:jc w:val="both"/>
        <w:rPr>
          <w:sz w:val="22"/>
          <w:szCs w:val="22"/>
        </w:rPr>
      </w:pPr>
      <w:r w:rsidRPr="0003117E">
        <w:rPr>
          <w:sz w:val="22"/>
          <w:szCs w:val="22"/>
        </w:rPr>
        <w:t xml:space="preserve">Zhotoviteľ sa zaväzuje plniť </w:t>
      </w:r>
      <w:r>
        <w:rPr>
          <w:sz w:val="22"/>
          <w:szCs w:val="22"/>
        </w:rPr>
        <w:t xml:space="preserve">predmet Zmluvy </w:t>
      </w:r>
      <w:r w:rsidRPr="0003117E">
        <w:rPr>
          <w:sz w:val="22"/>
          <w:szCs w:val="22"/>
        </w:rPr>
        <w:t xml:space="preserve">v súlade s nasledovnými dokumentmi, v ktorých je </w:t>
      </w:r>
      <w:r>
        <w:rPr>
          <w:sz w:val="22"/>
          <w:szCs w:val="22"/>
        </w:rPr>
        <w:t>Dielo</w:t>
      </w:r>
      <w:r w:rsidRPr="0003117E">
        <w:rPr>
          <w:sz w:val="22"/>
          <w:szCs w:val="22"/>
        </w:rPr>
        <w:t xml:space="preserve"> bliž</w:t>
      </w:r>
      <w:r w:rsidRPr="003A2F2C">
        <w:rPr>
          <w:sz w:val="22"/>
          <w:szCs w:val="22"/>
        </w:rPr>
        <w:t>šie špecifikované</w:t>
      </w:r>
      <w:r>
        <w:rPr>
          <w:sz w:val="22"/>
          <w:szCs w:val="22"/>
        </w:rPr>
        <w:t>:</w:t>
      </w:r>
    </w:p>
    <w:p w14:paraId="203CA659" w14:textId="505BBE5B" w:rsidR="00211433" w:rsidRPr="00495FC5" w:rsidRDefault="00661A26" w:rsidP="00F558E8">
      <w:pPr>
        <w:numPr>
          <w:ilvl w:val="2"/>
          <w:numId w:val="41"/>
        </w:numPr>
        <w:ind w:left="1276" w:hanging="709"/>
        <w:jc w:val="both"/>
        <w:rPr>
          <w:rFonts w:eastAsia="Calibri"/>
          <w:sz w:val="22"/>
          <w:szCs w:val="22"/>
          <w:lang w:eastAsia="en-US"/>
        </w:rPr>
      </w:pPr>
      <w:r>
        <w:rPr>
          <w:sz w:val="22"/>
          <w:szCs w:val="22"/>
        </w:rPr>
        <w:t>Dokumentácia</w:t>
      </w:r>
      <w:r w:rsidRPr="00063E95">
        <w:rPr>
          <w:sz w:val="22"/>
          <w:szCs w:val="22"/>
        </w:rPr>
        <w:t xml:space="preserve"> pre </w:t>
      </w:r>
      <w:r>
        <w:rPr>
          <w:sz w:val="22"/>
          <w:szCs w:val="22"/>
        </w:rPr>
        <w:t>realizáciu</w:t>
      </w:r>
      <w:r w:rsidRPr="00063E95">
        <w:rPr>
          <w:sz w:val="22"/>
          <w:szCs w:val="22"/>
        </w:rPr>
        <w:t xml:space="preserve"> </w:t>
      </w:r>
      <w:r w:rsidRPr="00211433">
        <w:rPr>
          <w:sz w:val="22"/>
          <w:szCs w:val="22"/>
        </w:rPr>
        <w:t xml:space="preserve">stavby </w:t>
      </w:r>
      <w:r w:rsidR="00A710C2" w:rsidRPr="00A710C2">
        <w:rPr>
          <w:rFonts w:eastAsia="Calibri"/>
          <w:sz w:val="22"/>
          <w:szCs w:val="22"/>
          <w:lang w:eastAsia="en-US"/>
        </w:rPr>
        <w:t>„Modernizácia železničnej trate Žilina – Košice, úsek trate Poprad Tatry (mimo) – Krompachy. Časť: A.2 Vydrník (mimo) – Markušovce (mimo)“</w:t>
      </w:r>
      <w:r w:rsidR="00A710C2" w:rsidRPr="00A710C2">
        <w:rPr>
          <w:bCs/>
          <w:sz w:val="22"/>
          <w:szCs w:val="22"/>
        </w:rPr>
        <w:t xml:space="preserve"> </w:t>
      </w:r>
      <w:r w:rsidRPr="00211433">
        <w:rPr>
          <w:sz w:val="22"/>
          <w:szCs w:val="22"/>
        </w:rPr>
        <w:t>spracovan</w:t>
      </w:r>
      <w:r w:rsidR="002F4BAA">
        <w:rPr>
          <w:sz w:val="22"/>
          <w:szCs w:val="22"/>
        </w:rPr>
        <w:t>á</w:t>
      </w:r>
      <w:r w:rsidRPr="00211433">
        <w:rPr>
          <w:sz w:val="22"/>
          <w:szCs w:val="22"/>
        </w:rPr>
        <w:t xml:space="preserve"> generálnym projektantom </w:t>
      </w:r>
      <w:proofErr w:type="spellStart"/>
      <w:r w:rsidR="00CC44DE">
        <w:rPr>
          <w:sz w:val="22"/>
          <w:szCs w:val="22"/>
        </w:rPr>
        <w:t>Valbek</w:t>
      </w:r>
      <w:proofErr w:type="spellEnd"/>
      <w:r w:rsidR="00CC44DE">
        <w:rPr>
          <w:sz w:val="22"/>
          <w:szCs w:val="22"/>
        </w:rPr>
        <w:t xml:space="preserve"> SK, spol. s r.</w:t>
      </w:r>
      <w:r w:rsidR="002F4BAA">
        <w:rPr>
          <w:sz w:val="22"/>
          <w:szCs w:val="22"/>
        </w:rPr>
        <w:t xml:space="preserve"> </w:t>
      </w:r>
      <w:r w:rsidR="00CC44DE">
        <w:rPr>
          <w:sz w:val="22"/>
          <w:szCs w:val="22"/>
        </w:rPr>
        <w:t xml:space="preserve">o., Eurovea </w:t>
      </w:r>
      <w:proofErr w:type="spellStart"/>
      <w:r w:rsidR="00CC44DE">
        <w:rPr>
          <w:sz w:val="22"/>
          <w:szCs w:val="22"/>
        </w:rPr>
        <w:t>Central</w:t>
      </w:r>
      <w:proofErr w:type="spellEnd"/>
      <w:r w:rsidR="00CC44DE">
        <w:rPr>
          <w:sz w:val="22"/>
          <w:szCs w:val="22"/>
        </w:rPr>
        <w:t xml:space="preserve"> 1, Pribinova 4, 811 09 Bratislava</w:t>
      </w:r>
      <w:r w:rsidR="002F4BAA">
        <w:rPr>
          <w:sz w:val="22"/>
          <w:szCs w:val="22"/>
        </w:rPr>
        <w:t xml:space="preserve"> – mestská časť Staré Mesto</w:t>
      </w:r>
      <w:r w:rsidR="00381105">
        <w:rPr>
          <w:sz w:val="22"/>
          <w:szCs w:val="22"/>
        </w:rPr>
        <w:t>, IČO: 17 314 569</w:t>
      </w:r>
      <w:r w:rsidR="00CC44DE" w:rsidRPr="00211433" w:rsidDel="00CC44DE">
        <w:rPr>
          <w:sz w:val="22"/>
          <w:szCs w:val="22"/>
        </w:rPr>
        <w:t xml:space="preserve"> </w:t>
      </w:r>
      <w:r w:rsidR="006762DD" w:rsidRPr="00211433">
        <w:rPr>
          <w:rFonts w:eastAsia="Calibri"/>
          <w:sz w:val="22"/>
          <w:szCs w:val="22"/>
          <w:lang w:eastAsia="en-US"/>
        </w:rPr>
        <w:t>(ďalej v Zmluve aj ako „</w:t>
      </w:r>
      <w:r w:rsidR="006762DD" w:rsidRPr="00211433">
        <w:rPr>
          <w:rFonts w:eastAsia="Calibri"/>
          <w:b/>
          <w:bCs/>
          <w:sz w:val="22"/>
          <w:szCs w:val="22"/>
          <w:lang w:eastAsia="en-US"/>
        </w:rPr>
        <w:t>DRS</w:t>
      </w:r>
      <w:r w:rsidR="006762DD" w:rsidRPr="00211433">
        <w:rPr>
          <w:rFonts w:eastAsia="Calibri"/>
          <w:sz w:val="22"/>
          <w:szCs w:val="22"/>
          <w:lang w:eastAsia="en-US"/>
        </w:rPr>
        <w:t>“ alebo „</w:t>
      </w:r>
      <w:r w:rsidR="006762DD" w:rsidRPr="00211433">
        <w:rPr>
          <w:rFonts w:eastAsia="Calibri"/>
          <w:b/>
          <w:bCs/>
          <w:sz w:val="22"/>
          <w:szCs w:val="22"/>
          <w:lang w:eastAsia="en-US"/>
        </w:rPr>
        <w:t>Projektová dokumentácia</w:t>
      </w:r>
      <w:r w:rsidR="006762DD" w:rsidRPr="00211433">
        <w:rPr>
          <w:rFonts w:eastAsia="Calibri"/>
          <w:sz w:val="22"/>
          <w:szCs w:val="22"/>
          <w:lang w:eastAsia="en-US"/>
        </w:rPr>
        <w:t>“)</w:t>
      </w:r>
      <w:r w:rsidR="002F4BAA">
        <w:rPr>
          <w:rFonts w:eastAsia="Calibri"/>
          <w:sz w:val="22"/>
          <w:szCs w:val="22"/>
          <w:lang w:eastAsia="en-US"/>
        </w:rPr>
        <w:t>,</w:t>
      </w:r>
    </w:p>
    <w:p w14:paraId="51C66DE9" w14:textId="6AA2922E" w:rsidR="006762DD" w:rsidRPr="00211433" w:rsidRDefault="006762DD" w:rsidP="00F558E8">
      <w:pPr>
        <w:numPr>
          <w:ilvl w:val="2"/>
          <w:numId w:val="41"/>
        </w:numPr>
        <w:ind w:left="1276" w:hanging="709"/>
        <w:jc w:val="both"/>
        <w:rPr>
          <w:rFonts w:eastAsia="Calibri"/>
          <w:sz w:val="22"/>
          <w:szCs w:val="22"/>
          <w:lang w:eastAsia="en-US"/>
        </w:rPr>
      </w:pPr>
      <w:r w:rsidRPr="00211433">
        <w:rPr>
          <w:rFonts w:eastAsia="Calibri"/>
          <w:sz w:val="22"/>
          <w:szCs w:val="22"/>
          <w:lang w:eastAsia="en-US"/>
        </w:rPr>
        <w:t>Ocenený výkaz výmer, ktorý tvorí Prílohu č. 2 Zmluvy</w:t>
      </w:r>
      <w:r w:rsidR="00F7584B">
        <w:rPr>
          <w:rFonts w:eastAsia="Calibri"/>
          <w:sz w:val="22"/>
          <w:szCs w:val="22"/>
          <w:lang w:eastAsia="en-US"/>
        </w:rPr>
        <w:t>,</w:t>
      </w:r>
    </w:p>
    <w:p w14:paraId="44736BB8" w14:textId="399A359E" w:rsidR="006762DD" w:rsidRDefault="006762DD" w:rsidP="00F558E8">
      <w:pPr>
        <w:numPr>
          <w:ilvl w:val="2"/>
          <w:numId w:val="41"/>
        </w:numPr>
        <w:tabs>
          <w:tab w:val="left" w:pos="1276"/>
        </w:tabs>
        <w:ind w:left="1276" w:hanging="709"/>
        <w:jc w:val="both"/>
        <w:rPr>
          <w:rFonts w:eastAsia="Calibri"/>
          <w:sz w:val="22"/>
          <w:szCs w:val="22"/>
          <w:lang w:eastAsia="en-US"/>
        </w:rPr>
      </w:pPr>
      <w:r w:rsidRPr="004749D3">
        <w:rPr>
          <w:rFonts w:eastAsia="Calibri"/>
          <w:sz w:val="22"/>
          <w:szCs w:val="22"/>
          <w:lang w:eastAsia="en-US"/>
        </w:rPr>
        <w:t xml:space="preserve">Súťažné podklady k zákazke </w:t>
      </w:r>
      <w:r w:rsidR="00A710C2" w:rsidRPr="00A710C2">
        <w:rPr>
          <w:rFonts w:eastAsia="Calibri"/>
          <w:sz w:val="22"/>
          <w:szCs w:val="22"/>
          <w:lang w:eastAsia="en-US"/>
        </w:rPr>
        <w:t>„Modernizácia železničnej trate Žilina – Košice, úsek trate Poprad Tatry (mimo) – Krompachy. Časť: A.2 Vydrník (mimo) – Markušovce (mimo)“</w:t>
      </w:r>
      <w:r w:rsidR="00A710C2" w:rsidRPr="00A710C2">
        <w:rPr>
          <w:bCs/>
          <w:sz w:val="22"/>
          <w:szCs w:val="22"/>
        </w:rPr>
        <w:t xml:space="preserve">, </w:t>
      </w:r>
      <w:r w:rsidRPr="004749D3">
        <w:rPr>
          <w:rFonts w:eastAsia="Calibri"/>
          <w:sz w:val="22"/>
          <w:szCs w:val="22"/>
          <w:lang w:eastAsia="en-US"/>
        </w:rPr>
        <w:t>výsledkom ktorej je táto Zmluva</w:t>
      </w:r>
      <w:r w:rsidR="001B4037">
        <w:rPr>
          <w:rFonts w:eastAsia="Calibri"/>
          <w:sz w:val="22"/>
          <w:szCs w:val="22"/>
          <w:lang w:eastAsia="en-US"/>
        </w:rPr>
        <w:t xml:space="preserve"> </w:t>
      </w:r>
      <w:r w:rsidRPr="004749D3">
        <w:rPr>
          <w:rFonts w:eastAsia="Calibri"/>
          <w:sz w:val="22"/>
          <w:szCs w:val="22"/>
          <w:lang w:eastAsia="en-US"/>
        </w:rPr>
        <w:t>vrátane vysvetlenia informácií potrebných na vypracovanie ponuky alebo na preukázanie splnenia podmienok účasti</w:t>
      </w:r>
      <w:r w:rsidR="00381105">
        <w:rPr>
          <w:rFonts w:eastAsia="Calibri"/>
          <w:sz w:val="22"/>
          <w:szCs w:val="22"/>
          <w:lang w:eastAsia="en-US"/>
        </w:rPr>
        <w:t xml:space="preserve"> (ďalej len </w:t>
      </w:r>
      <w:r w:rsidR="00381105" w:rsidRPr="00381105">
        <w:rPr>
          <w:rFonts w:eastAsia="Calibri"/>
          <w:sz w:val="22"/>
          <w:szCs w:val="22"/>
          <w:lang w:eastAsia="en-US"/>
        </w:rPr>
        <w:t>„</w:t>
      </w:r>
      <w:r w:rsidR="00381105" w:rsidRPr="000D5F25">
        <w:rPr>
          <w:rFonts w:eastAsia="Calibri"/>
          <w:b/>
          <w:sz w:val="22"/>
          <w:szCs w:val="22"/>
          <w:lang w:eastAsia="en-US"/>
        </w:rPr>
        <w:t>Súťažné podklady</w:t>
      </w:r>
      <w:r w:rsidR="00381105" w:rsidRPr="00381105">
        <w:rPr>
          <w:rFonts w:eastAsia="Calibri"/>
          <w:sz w:val="22"/>
          <w:szCs w:val="22"/>
          <w:lang w:eastAsia="en-US"/>
        </w:rPr>
        <w:t>“</w:t>
      </w:r>
      <w:r w:rsidR="00381105">
        <w:rPr>
          <w:rFonts w:eastAsia="Calibri"/>
          <w:sz w:val="22"/>
          <w:szCs w:val="22"/>
          <w:lang w:eastAsia="en-US"/>
        </w:rPr>
        <w:t>),</w:t>
      </w:r>
    </w:p>
    <w:p w14:paraId="44341676" w14:textId="6C07C6BD" w:rsidR="0081282D" w:rsidRPr="00F7584B" w:rsidRDefault="006762DD" w:rsidP="00F7584B">
      <w:pPr>
        <w:numPr>
          <w:ilvl w:val="2"/>
          <w:numId w:val="41"/>
        </w:numPr>
        <w:tabs>
          <w:tab w:val="left" w:pos="709"/>
          <w:tab w:val="left" w:pos="1276"/>
        </w:tabs>
        <w:ind w:left="709" w:hanging="142"/>
        <w:jc w:val="both"/>
        <w:rPr>
          <w:sz w:val="22"/>
          <w:szCs w:val="22"/>
        </w:rPr>
      </w:pPr>
      <w:r w:rsidRPr="00495FC5">
        <w:rPr>
          <w:rFonts w:eastAsia="Calibri"/>
          <w:sz w:val="22"/>
          <w:szCs w:val="22"/>
          <w:lang w:eastAsia="en-US"/>
        </w:rPr>
        <w:t>Ponuka</w:t>
      </w:r>
      <w:r w:rsidR="00F7584B">
        <w:rPr>
          <w:rFonts w:eastAsia="Calibri"/>
          <w:sz w:val="22"/>
          <w:szCs w:val="22"/>
          <w:lang w:eastAsia="en-US"/>
        </w:rPr>
        <w:t>.</w:t>
      </w:r>
    </w:p>
    <w:p w14:paraId="66005D0A" w14:textId="3FCA786D" w:rsidR="006762DD" w:rsidRDefault="006762DD" w:rsidP="00F558E8">
      <w:pPr>
        <w:numPr>
          <w:ilvl w:val="1"/>
          <w:numId w:val="41"/>
        </w:numPr>
        <w:autoSpaceDE w:val="0"/>
        <w:autoSpaceDN w:val="0"/>
        <w:adjustRightInd w:val="0"/>
        <w:spacing w:before="120" w:after="120"/>
        <w:ind w:left="567" w:hanging="567"/>
        <w:jc w:val="both"/>
        <w:rPr>
          <w:sz w:val="22"/>
          <w:szCs w:val="22"/>
        </w:rPr>
      </w:pPr>
      <w:r w:rsidRPr="00495FC5">
        <w:rPr>
          <w:sz w:val="22"/>
          <w:szCs w:val="22"/>
        </w:rPr>
        <w:t>Zhotoviteľ sa zaväzuje vykonať Dielo v súlade s právoplatným</w:t>
      </w:r>
      <w:r w:rsidR="00D258D8">
        <w:rPr>
          <w:sz w:val="22"/>
          <w:szCs w:val="22"/>
        </w:rPr>
        <w:t>i</w:t>
      </w:r>
      <w:r w:rsidRPr="00495FC5">
        <w:rPr>
          <w:sz w:val="22"/>
          <w:szCs w:val="22"/>
        </w:rPr>
        <w:t xml:space="preserve"> stavebným</w:t>
      </w:r>
      <w:r w:rsidR="00D258D8">
        <w:rPr>
          <w:sz w:val="22"/>
          <w:szCs w:val="22"/>
        </w:rPr>
        <w:t>i</w:t>
      </w:r>
      <w:r w:rsidRPr="00495FC5">
        <w:rPr>
          <w:sz w:val="22"/>
          <w:szCs w:val="22"/>
        </w:rPr>
        <w:t xml:space="preserve"> povolen</w:t>
      </w:r>
      <w:r w:rsidR="00D258D8">
        <w:rPr>
          <w:sz w:val="22"/>
          <w:szCs w:val="22"/>
        </w:rPr>
        <w:t>iami</w:t>
      </w:r>
      <w:r w:rsidRPr="00495FC5">
        <w:rPr>
          <w:sz w:val="22"/>
          <w:szCs w:val="22"/>
        </w:rPr>
        <w:t xml:space="preserve">, ktoré Zhotoviteľovi Objednávateľ včas odovzdá. </w:t>
      </w:r>
    </w:p>
    <w:p w14:paraId="557AB3F4" w14:textId="20E540A2" w:rsidR="00F7584B" w:rsidRDefault="00F7584B" w:rsidP="00F7584B">
      <w:pPr>
        <w:numPr>
          <w:ilvl w:val="1"/>
          <w:numId w:val="41"/>
        </w:numPr>
        <w:autoSpaceDE w:val="0"/>
        <w:autoSpaceDN w:val="0"/>
        <w:adjustRightInd w:val="0"/>
        <w:spacing w:before="120" w:after="120"/>
        <w:ind w:left="567" w:hanging="567"/>
        <w:jc w:val="both"/>
        <w:rPr>
          <w:sz w:val="22"/>
          <w:szCs w:val="22"/>
        </w:rPr>
      </w:pPr>
      <w:r w:rsidRPr="00F7584B">
        <w:rPr>
          <w:sz w:val="22"/>
          <w:szCs w:val="22"/>
        </w:rPr>
        <w:t xml:space="preserve">Zhotoviteľ sa zaväzuje </w:t>
      </w:r>
      <w:r w:rsidR="007C468B">
        <w:rPr>
          <w:sz w:val="22"/>
          <w:szCs w:val="22"/>
        </w:rPr>
        <w:t>Dielo</w:t>
      </w:r>
      <w:r w:rsidRPr="00F7584B">
        <w:rPr>
          <w:sz w:val="22"/>
          <w:szCs w:val="22"/>
        </w:rPr>
        <w:t xml:space="preserve"> vykonať vo vlastnom mene, na vlastnú zodpovednosť, na svoje náklady a na svoje nebezpečenstvo, v dojednanom čase a v kvalite. </w:t>
      </w:r>
    </w:p>
    <w:p w14:paraId="1D6D477D" w14:textId="5553D2D7" w:rsidR="00B557FA" w:rsidRPr="00B557FA" w:rsidRDefault="00B557FA" w:rsidP="00B557FA">
      <w:pPr>
        <w:numPr>
          <w:ilvl w:val="1"/>
          <w:numId w:val="41"/>
        </w:numPr>
        <w:autoSpaceDE w:val="0"/>
        <w:autoSpaceDN w:val="0"/>
        <w:adjustRightInd w:val="0"/>
        <w:spacing w:before="120" w:after="120"/>
        <w:ind w:left="567" w:hanging="567"/>
        <w:jc w:val="both"/>
        <w:rPr>
          <w:sz w:val="22"/>
          <w:szCs w:val="22"/>
        </w:rPr>
      </w:pPr>
      <w:r w:rsidRPr="00B557FA">
        <w:rPr>
          <w:sz w:val="22"/>
          <w:szCs w:val="22"/>
        </w:rPr>
        <w:t>Objednávateľ sa zaväzuje poskytnúť Zhotoviteľovi všetku potrebnú súčinnosť pre splnenie predmetu Zmluvy.</w:t>
      </w:r>
    </w:p>
    <w:p w14:paraId="36FE3907" w14:textId="77777777" w:rsidR="006762DD" w:rsidRPr="00495FC5" w:rsidRDefault="006762DD" w:rsidP="00F558E8">
      <w:pPr>
        <w:numPr>
          <w:ilvl w:val="1"/>
          <w:numId w:val="41"/>
        </w:numPr>
        <w:autoSpaceDE w:val="0"/>
        <w:autoSpaceDN w:val="0"/>
        <w:adjustRightInd w:val="0"/>
        <w:spacing w:before="120" w:after="120"/>
        <w:ind w:left="567" w:hanging="567"/>
        <w:jc w:val="both"/>
        <w:rPr>
          <w:sz w:val="22"/>
          <w:szCs w:val="22"/>
        </w:rPr>
      </w:pPr>
      <w:r w:rsidRPr="00495FC5">
        <w:rPr>
          <w:sz w:val="22"/>
          <w:szCs w:val="22"/>
        </w:rPr>
        <w:lastRenderedPageBreak/>
        <w:t>V</w:t>
      </w:r>
      <w:r>
        <w:rPr>
          <w:sz w:val="22"/>
          <w:szCs w:val="22"/>
        </w:rPr>
        <w:t xml:space="preserve"> texte </w:t>
      </w:r>
      <w:r w:rsidRPr="00495FC5">
        <w:rPr>
          <w:sz w:val="22"/>
          <w:szCs w:val="22"/>
        </w:rPr>
        <w:t>Zmluv</w:t>
      </w:r>
      <w:r>
        <w:rPr>
          <w:sz w:val="22"/>
          <w:szCs w:val="22"/>
        </w:rPr>
        <w:t>y</w:t>
      </w:r>
      <w:r w:rsidRPr="00495FC5">
        <w:rPr>
          <w:sz w:val="22"/>
          <w:szCs w:val="22"/>
        </w:rPr>
        <w:t xml:space="preserve"> používané slová a výrazy majú rovnaký význam, ako je im priradený v Zmluvných podmienkach. </w:t>
      </w:r>
    </w:p>
    <w:p w14:paraId="51DE86B3" w14:textId="6547E249" w:rsidR="006762DD" w:rsidRPr="00092C28" w:rsidRDefault="006762DD" w:rsidP="00F558E8">
      <w:pPr>
        <w:numPr>
          <w:ilvl w:val="1"/>
          <w:numId w:val="41"/>
        </w:numPr>
        <w:autoSpaceDE w:val="0"/>
        <w:autoSpaceDN w:val="0"/>
        <w:adjustRightInd w:val="0"/>
        <w:spacing w:before="120" w:after="120"/>
        <w:ind w:left="567" w:hanging="567"/>
        <w:jc w:val="both"/>
        <w:rPr>
          <w:sz w:val="22"/>
          <w:szCs w:val="22"/>
        </w:rPr>
      </w:pPr>
      <w:r w:rsidRPr="00092C28">
        <w:rPr>
          <w:sz w:val="22"/>
          <w:szCs w:val="22"/>
        </w:rPr>
        <w:t xml:space="preserve">Zhotoviteľ </w:t>
      </w:r>
      <w:r w:rsidR="00AA2CF1">
        <w:rPr>
          <w:sz w:val="22"/>
          <w:szCs w:val="22"/>
        </w:rPr>
        <w:t>je povinný</w:t>
      </w:r>
      <w:r w:rsidR="00AA2CF1" w:rsidRPr="00092C28">
        <w:rPr>
          <w:sz w:val="22"/>
          <w:szCs w:val="22"/>
        </w:rPr>
        <w:t xml:space="preserve"> </w:t>
      </w:r>
      <w:r w:rsidRPr="00092C28">
        <w:rPr>
          <w:sz w:val="22"/>
          <w:szCs w:val="22"/>
        </w:rPr>
        <w:t>koordinovať svoje práce so zhotoviteľom</w:t>
      </w:r>
      <w:r w:rsidR="009A151C">
        <w:rPr>
          <w:sz w:val="22"/>
          <w:szCs w:val="22"/>
        </w:rPr>
        <w:t>/zhotoviteľmi</w:t>
      </w:r>
      <w:r w:rsidRPr="00092C28">
        <w:rPr>
          <w:sz w:val="22"/>
          <w:szCs w:val="22"/>
        </w:rPr>
        <w:t>:</w:t>
      </w:r>
    </w:p>
    <w:p w14:paraId="60E273F7" w14:textId="7017D4D8" w:rsidR="00FB4AEF" w:rsidRDefault="00204B1B" w:rsidP="00F558E8">
      <w:pPr>
        <w:pStyle w:val="Oznaitext"/>
        <w:numPr>
          <w:ilvl w:val="0"/>
          <w:numId w:val="35"/>
        </w:numPr>
        <w:ind w:left="851" w:right="0" w:hanging="284"/>
        <w:rPr>
          <w:sz w:val="22"/>
          <w:szCs w:val="22"/>
        </w:rPr>
      </w:pPr>
      <w:r w:rsidRPr="00B22568">
        <w:rPr>
          <w:sz w:val="22"/>
          <w:szCs w:val="22"/>
        </w:rPr>
        <w:t xml:space="preserve">stavby </w:t>
      </w:r>
      <w:r w:rsidRPr="00A95301">
        <w:rPr>
          <w:sz w:val="22"/>
          <w:szCs w:val="22"/>
        </w:rPr>
        <w:t>„</w:t>
      </w:r>
      <w:r w:rsidR="0000164F" w:rsidRPr="004B1082">
        <w:rPr>
          <w:sz w:val="22"/>
          <w:szCs w:val="22"/>
        </w:rPr>
        <w:t>Modernizácia železničnej trate Žilina – Košice, úsek trate Poprad Tatry (mimo) – Krompachy. Časť: A.1 Poprad Tatry (mimo) - Vydrník</w:t>
      </w:r>
      <w:r w:rsidRPr="004B1082">
        <w:rPr>
          <w:sz w:val="22"/>
          <w:szCs w:val="22"/>
        </w:rPr>
        <w:t>“</w:t>
      </w:r>
      <w:r w:rsidR="00B364D6">
        <w:rPr>
          <w:sz w:val="22"/>
          <w:szCs w:val="22"/>
        </w:rPr>
        <w:t>,</w:t>
      </w:r>
      <w:r w:rsidRPr="00A95301">
        <w:rPr>
          <w:sz w:val="22"/>
          <w:szCs w:val="22"/>
        </w:rPr>
        <w:t xml:space="preserve"> </w:t>
      </w:r>
    </w:p>
    <w:p w14:paraId="40DA2F14" w14:textId="5D4D64D8" w:rsidR="005F4A43" w:rsidRPr="00AA2CF1" w:rsidRDefault="005F4A43" w:rsidP="00B364D6">
      <w:pPr>
        <w:pStyle w:val="Oznaitext"/>
        <w:numPr>
          <w:ilvl w:val="0"/>
          <w:numId w:val="35"/>
        </w:numPr>
        <w:ind w:left="851" w:right="0" w:hanging="284"/>
        <w:rPr>
          <w:sz w:val="22"/>
          <w:szCs w:val="22"/>
        </w:rPr>
      </w:pPr>
      <w:r w:rsidRPr="00AA2CF1">
        <w:rPr>
          <w:sz w:val="22"/>
          <w:szCs w:val="22"/>
        </w:rPr>
        <w:t>veľkoplošných (dočasných) pútačov, ktoré budú umiestnené na mieste stavby v čase jej realizácie. Objednávateľ bude informovať Zhotoviteľa, kto je zhotoviteľom týchto pútačov, po ukončení príslušného verejného obstarávania</w:t>
      </w:r>
      <w:r w:rsidR="00B364D6">
        <w:rPr>
          <w:sz w:val="22"/>
          <w:szCs w:val="22"/>
        </w:rPr>
        <w:t>,</w:t>
      </w:r>
    </w:p>
    <w:p w14:paraId="6A87BCFE" w14:textId="6F58E876" w:rsidR="00FB4AEF" w:rsidRPr="00FB4AEF" w:rsidRDefault="004B1082" w:rsidP="00F558E8">
      <w:pPr>
        <w:pStyle w:val="Oznaitext"/>
        <w:numPr>
          <w:ilvl w:val="0"/>
          <w:numId w:val="15"/>
        </w:numPr>
        <w:ind w:left="851" w:right="0" w:hanging="284"/>
        <w:rPr>
          <w:sz w:val="22"/>
          <w:szCs w:val="22"/>
        </w:rPr>
      </w:pPr>
      <w:r>
        <w:rPr>
          <w:sz w:val="22"/>
          <w:szCs w:val="22"/>
        </w:rPr>
        <w:t>stálych tabúľ, ktoré budú</w:t>
      </w:r>
      <w:r w:rsidR="00FB4AEF" w:rsidRPr="00FB4AEF">
        <w:rPr>
          <w:sz w:val="22"/>
          <w:szCs w:val="22"/>
        </w:rPr>
        <w:t xml:space="preserve"> umiestené na mieste stavby po jej skončení. </w:t>
      </w:r>
      <w:r w:rsidR="005710AC">
        <w:rPr>
          <w:sz w:val="22"/>
          <w:szCs w:val="22"/>
        </w:rPr>
        <w:t>Objednávateľ</w:t>
      </w:r>
      <w:r w:rsidR="005710AC" w:rsidRPr="00FB4AEF">
        <w:rPr>
          <w:sz w:val="22"/>
          <w:szCs w:val="22"/>
        </w:rPr>
        <w:t xml:space="preserve"> </w:t>
      </w:r>
      <w:r w:rsidR="00FB4AEF" w:rsidRPr="00FB4AEF">
        <w:rPr>
          <w:sz w:val="22"/>
          <w:szCs w:val="22"/>
        </w:rPr>
        <w:t xml:space="preserve">bude informovať  </w:t>
      </w:r>
      <w:r w:rsidR="005710AC">
        <w:rPr>
          <w:sz w:val="22"/>
          <w:szCs w:val="22"/>
        </w:rPr>
        <w:t>Zhotoviteľa</w:t>
      </w:r>
      <w:r w:rsidR="00FB4AEF" w:rsidRPr="00FB4AEF">
        <w:rPr>
          <w:sz w:val="22"/>
          <w:szCs w:val="22"/>
        </w:rPr>
        <w:t xml:space="preserve">, kto je zhotoviteľom týchto tabúľ, po ukončení </w:t>
      </w:r>
      <w:r w:rsidR="005710AC">
        <w:rPr>
          <w:sz w:val="22"/>
          <w:szCs w:val="22"/>
        </w:rPr>
        <w:t>príslušného</w:t>
      </w:r>
      <w:r w:rsidR="00FB4AEF" w:rsidRPr="00FB4AEF">
        <w:rPr>
          <w:sz w:val="22"/>
          <w:szCs w:val="22"/>
        </w:rPr>
        <w:t xml:space="preserve"> verejného obstarávania. </w:t>
      </w:r>
    </w:p>
    <w:p w14:paraId="746A5C8C" w14:textId="77777777" w:rsidR="006762DD" w:rsidRPr="00495FC5" w:rsidRDefault="006762DD" w:rsidP="0081282D">
      <w:pPr>
        <w:spacing w:before="240"/>
        <w:jc w:val="center"/>
        <w:rPr>
          <w:b/>
          <w:sz w:val="22"/>
          <w:szCs w:val="22"/>
        </w:rPr>
      </w:pPr>
      <w:r w:rsidRPr="00495FC5">
        <w:rPr>
          <w:b/>
          <w:sz w:val="22"/>
          <w:szCs w:val="22"/>
        </w:rPr>
        <w:t>Článok 2</w:t>
      </w:r>
    </w:p>
    <w:p w14:paraId="2F6D65DD" w14:textId="4ED0F971" w:rsidR="006762DD" w:rsidRPr="00495FC5" w:rsidRDefault="006762DD" w:rsidP="006762DD">
      <w:pPr>
        <w:jc w:val="center"/>
        <w:rPr>
          <w:sz w:val="22"/>
          <w:szCs w:val="22"/>
        </w:rPr>
      </w:pPr>
      <w:r w:rsidRPr="00495FC5">
        <w:rPr>
          <w:b/>
          <w:bCs/>
          <w:sz w:val="22"/>
          <w:szCs w:val="22"/>
        </w:rPr>
        <w:t>Zmluvná cena</w:t>
      </w:r>
      <w:r w:rsidR="00FC3B33">
        <w:rPr>
          <w:b/>
          <w:bCs/>
          <w:sz w:val="22"/>
          <w:szCs w:val="22"/>
        </w:rPr>
        <w:t xml:space="preserve"> a</w:t>
      </w:r>
      <w:r w:rsidRPr="00495FC5">
        <w:rPr>
          <w:b/>
          <w:bCs/>
          <w:sz w:val="22"/>
          <w:szCs w:val="22"/>
        </w:rPr>
        <w:t xml:space="preserve"> Akceptovaná zmluvná hodnota</w:t>
      </w:r>
    </w:p>
    <w:p w14:paraId="12E9A4A2" w14:textId="77777777" w:rsidR="006762DD" w:rsidRPr="00495FC5" w:rsidRDefault="006762DD" w:rsidP="00F558E8">
      <w:pPr>
        <w:numPr>
          <w:ilvl w:val="1"/>
          <w:numId w:val="42"/>
        </w:numPr>
        <w:spacing w:before="120"/>
        <w:ind w:left="567" w:hanging="567"/>
        <w:jc w:val="both"/>
        <w:rPr>
          <w:sz w:val="22"/>
          <w:szCs w:val="22"/>
        </w:rPr>
      </w:pPr>
      <w:r w:rsidRPr="00495FC5">
        <w:rPr>
          <w:sz w:val="22"/>
          <w:szCs w:val="22"/>
        </w:rPr>
        <w:t xml:space="preserve">Objednávateľ týmto súhlasí, že zaplatí Zhotoviteľovi za vyhotovenie a dokončenie Diela a odstránenie </w:t>
      </w:r>
      <w:r w:rsidR="003001A5">
        <w:rPr>
          <w:sz w:val="22"/>
          <w:szCs w:val="22"/>
        </w:rPr>
        <w:t>jeho</w:t>
      </w:r>
      <w:r w:rsidRPr="00495FC5">
        <w:rPr>
          <w:sz w:val="22"/>
          <w:szCs w:val="22"/>
        </w:rPr>
        <w:t xml:space="preserve"> prípadných vád Zmluvnú cenu, ktorá je definovaná v podčlánku </w:t>
      </w:r>
      <w:r w:rsidRPr="0016223A">
        <w:rPr>
          <w:sz w:val="22"/>
          <w:szCs w:val="22"/>
        </w:rPr>
        <w:t>1.1.4.2</w:t>
      </w:r>
      <w:r>
        <w:rPr>
          <w:sz w:val="22"/>
          <w:szCs w:val="22"/>
        </w:rPr>
        <w:t xml:space="preserve"> Zmluvných </w:t>
      </w:r>
      <w:r w:rsidRPr="00495FC5">
        <w:rPr>
          <w:sz w:val="22"/>
          <w:szCs w:val="22"/>
        </w:rPr>
        <w:t>podmienok.</w:t>
      </w:r>
    </w:p>
    <w:p w14:paraId="285D8A0F" w14:textId="20305E60" w:rsidR="006762DD" w:rsidRPr="00495FC5" w:rsidRDefault="006762DD" w:rsidP="00F558E8">
      <w:pPr>
        <w:numPr>
          <w:ilvl w:val="1"/>
          <w:numId w:val="42"/>
        </w:numPr>
        <w:spacing w:before="120"/>
        <w:ind w:left="567" w:hanging="567"/>
        <w:jc w:val="both"/>
        <w:rPr>
          <w:sz w:val="22"/>
          <w:szCs w:val="22"/>
        </w:rPr>
      </w:pPr>
      <w:r w:rsidRPr="00495FC5">
        <w:rPr>
          <w:sz w:val="22"/>
          <w:szCs w:val="22"/>
        </w:rPr>
        <w:t xml:space="preserve">Akceptovaná zmluvná hodnota tak ako ju definuje podčlánok 1.1.4.1 </w:t>
      </w:r>
      <w:r>
        <w:rPr>
          <w:sz w:val="22"/>
          <w:szCs w:val="22"/>
        </w:rPr>
        <w:t xml:space="preserve">Zmluvných </w:t>
      </w:r>
      <w:r w:rsidRPr="00495FC5">
        <w:rPr>
          <w:sz w:val="22"/>
          <w:szCs w:val="22"/>
        </w:rPr>
        <w:t>podmienok bola prijatá vo výške:</w:t>
      </w:r>
    </w:p>
    <w:p w14:paraId="27862590" w14:textId="1DD8C804" w:rsidR="006762DD" w:rsidRPr="00495FC5" w:rsidRDefault="006762DD" w:rsidP="00856679">
      <w:pPr>
        <w:spacing w:before="120"/>
        <w:ind w:left="567"/>
        <w:jc w:val="both"/>
        <w:rPr>
          <w:sz w:val="22"/>
          <w:szCs w:val="22"/>
        </w:rPr>
      </w:pPr>
      <w:r w:rsidRPr="00495FC5">
        <w:rPr>
          <w:sz w:val="22"/>
          <w:szCs w:val="22"/>
        </w:rPr>
        <w:t xml:space="preserve">Akceptovaná zmluvná hodnota bez DPH </w:t>
      </w:r>
      <w:r>
        <w:rPr>
          <w:sz w:val="22"/>
          <w:szCs w:val="22"/>
        </w:rPr>
        <w:tab/>
      </w:r>
      <w:r>
        <w:rPr>
          <w:sz w:val="22"/>
          <w:szCs w:val="22"/>
        </w:rPr>
        <w:tab/>
      </w:r>
      <w:r w:rsidR="003001A5">
        <w:rPr>
          <w:sz w:val="22"/>
          <w:szCs w:val="22"/>
        </w:rPr>
        <w:tab/>
      </w:r>
      <w:r w:rsidR="0016223A">
        <w:rPr>
          <w:sz w:val="22"/>
          <w:szCs w:val="22"/>
        </w:rPr>
        <w:tab/>
      </w:r>
      <w:r w:rsidR="003001A5">
        <w:rPr>
          <w:sz w:val="22"/>
          <w:szCs w:val="22"/>
        </w:rPr>
        <w:t xml:space="preserve">   </w:t>
      </w:r>
      <w:r w:rsidRPr="000A7CD3">
        <w:rPr>
          <w:i/>
          <w:sz w:val="22"/>
          <w:szCs w:val="22"/>
          <w:highlight w:val="lightGray"/>
        </w:rPr>
        <w:t>(doplní</w:t>
      </w:r>
      <w:r w:rsidR="00E11797" w:rsidRPr="000A7CD3">
        <w:rPr>
          <w:i/>
          <w:sz w:val="22"/>
          <w:szCs w:val="22"/>
          <w:highlight w:val="lightGray"/>
        </w:rPr>
        <w:t xml:space="preserve"> </w:t>
      </w:r>
      <w:r w:rsidR="003D4385" w:rsidRPr="000A7CD3">
        <w:rPr>
          <w:i/>
          <w:sz w:val="22"/>
          <w:szCs w:val="22"/>
          <w:highlight w:val="lightGray"/>
        </w:rPr>
        <w:t>úspešný uchádzač</w:t>
      </w:r>
      <w:r w:rsidRPr="000A7CD3">
        <w:rPr>
          <w:i/>
          <w:sz w:val="22"/>
          <w:szCs w:val="22"/>
          <w:highlight w:val="lightGray"/>
        </w:rPr>
        <w:t>)</w:t>
      </w:r>
      <w:r w:rsidRPr="005D7573">
        <w:t xml:space="preserve"> </w:t>
      </w:r>
      <w:r w:rsidRPr="00495FC5">
        <w:rPr>
          <w:sz w:val="22"/>
          <w:szCs w:val="22"/>
        </w:rPr>
        <w:t>EUR</w:t>
      </w:r>
    </w:p>
    <w:p w14:paraId="3A70C7AF" w14:textId="77777777" w:rsidR="006762DD" w:rsidRPr="00495FC5" w:rsidRDefault="006762DD" w:rsidP="0081282D">
      <w:pPr>
        <w:spacing w:before="240"/>
        <w:jc w:val="center"/>
        <w:rPr>
          <w:b/>
          <w:sz w:val="22"/>
          <w:szCs w:val="22"/>
        </w:rPr>
      </w:pPr>
      <w:r w:rsidRPr="00495FC5">
        <w:rPr>
          <w:b/>
          <w:sz w:val="22"/>
          <w:szCs w:val="22"/>
        </w:rPr>
        <w:t>Článok 3</w:t>
      </w:r>
    </w:p>
    <w:p w14:paraId="13A9593F" w14:textId="77777777" w:rsidR="006762DD" w:rsidRPr="00495FC5" w:rsidRDefault="006762DD" w:rsidP="006762DD">
      <w:pPr>
        <w:spacing w:after="120"/>
        <w:jc w:val="center"/>
        <w:rPr>
          <w:sz w:val="22"/>
          <w:szCs w:val="22"/>
        </w:rPr>
      </w:pPr>
      <w:r w:rsidRPr="00495FC5">
        <w:rPr>
          <w:b/>
          <w:bCs/>
          <w:sz w:val="22"/>
          <w:szCs w:val="22"/>
        </w:rPr>
        <w:t>Ochrana osobných údajov</w:t>
      </w:r>
    </w:p>
    <w:p w14:paraId="4C38917F" w14:textId="5B877E5E" w:rsidR="00FC3B33" w:rsidRPr="00A06D40" w:rsidRDefault="00FC3B33" w:rsidP="00EE3A28">
      <w:pPr>
        <w:pStyle w:val="Odsekzoznamu"/>
        <w:numPr>
          <w:ilvl w:val="1"/>
          <w:numId w:val="45"/>
        </w:numPr>
        <w:spacing w:after="120" w:line="240" w:lineRule="auto"/>
        <w:ind w:left="567" w:right="84" w:hanging="567"/>
        <w:jc w:val="both"/>
        <w:rPr>
          <w:rFonts w:ascii="Times New Roman" w:hAnsi="Times New Roman"/>
        </w:rPr>
      </w:pPr>
      <w:r w:rsidRPr="00A06D40">
        <w:rPr>
          <w:rFonts w:ascii="Times New Roman" w:hAnsi="Times New Roman"/>
        </w:rPr>
        <w:t>Zmluvné strany vyhlasujú, že sú si vedomé svojich povinností vyplývajúcic</w:t>
      </w:r>
      <w:r w:rsidR="00EE3A28">
        <w:rPr>
          <w:rFonts w:ascii="Times New Roman" w:hAnsi="Times New Roman"/>
        </w:rPr>
        <w:t>h z ochrany osobných údajov tak</w:t>
      </w:r>
      <w:r w:rsidRPr="00A06D40">
        <w:rPr>
          <w:rFonts w:ascii="Times New Roman" w:hAnsi="Times New Roman"/>
        </w:rPr>
        <w:t xml:space="preserve"> ako sú tieto upravené v Nariadení Európskeho parlamentu a Rady (EÚ) 2016/679 z 27. apríla 2016 o ochrane fyzických osôb pri spracúvaní osobných údajov a o voľnom pohybe takýchto údajov, ktorým sa zrušuje smernica 95/46/ES (všeobecné nariadenie o ochrane údajov) (ďalej len „</w:t>
      </w:r>
      <w:r w:rsidRPr="00A06D40">
        <w:rPr>
          <w:rFonts w:ascii="Times New Roman" w:hAnsi="Times New Roman"/>
          <w:b/>
        </w:rPr>
        <w:t>GDPR</w:t>
      </w:r>
      <w:r w:rsidRPr="00A06D40">
        <w:rPr>
          <w:rFonts w:ascii="Times New Roman" w:hAnsi="Times New Roman"/>
        </w:rPr>
        <w:t>“) a v zákone č. 18/2018 Z. z. o ochrane osobných údajov a</w:t>
      </w:r>
      <w:r w:rsidR="00EE3A28">
        <w:rPr>
          <w:rFonts w:ascii="Times New Roman" w:hAnsi="Times New Roman"/>
        </w:rPr>
        <w:t xml:space="preserve"> o </w:t>
      </w:r>
      <w:r w:rsidRPr="00A06D40">
        <w:rPr>
          <w:rFonts w:ascii="Times New Roman" w:hAnsi="Times New Roman"/>
        </w:rPr>
        <w:t>zmene a doplnení niektorých zákonov v znení neskorších predpisov (ďalej len „</w:t>
      </w:r>
      <w:r w:rsidRPr="00A06D40">
        <w:rPr>
          <w:rFonts w:ascii="Times New Roman" w:hAnsi="Times New Roman"/>
          <w:b/>
        </w:rPr>
        <w:t>zákon o ochrane osobných údajov</w:t>
      </w:r>
      <w:r w:rsidRPr="00A06D40">
        <w:rPr>
          <w:rFonts w:ascii="Times New Roman" w:hAnsi="Times New Roman"/>
        </w:rPr>
        <w:t>“).</w:t>
      </w:r>
    </w:p>
    <w:p w14:paraId="31328563" w14:textId="77777777" w:rsidR="00FC3B33" w:rsidRPr="00A06D40" w:rsidRDefault="00FC3B33" w:rsidP="00EE3A28">
      <w:pPr>
        <w:pStyle w:val="Odsekzoznamu"/>
        <w:spacing w:after="120"/>
        <w:ind w:left="567" w:right="84"/>
        <w:rPr>
          <w:rFonts w:ascii="Times New Roman" w:hAnsi="Times New Roman"/>
          <w:sz w:val="12"/>
          <w:szCs w:val="12"/>
        </w:rPr>
      </w:pPr>
    </w:p>
    <w:p w14:paraId="7A33EF0B" w14:textId="77777777" w:rsidR="00FC3B33" w:rsidRPr="00A06D40" w:rsidRDefault="00FC3B33" w:rsidP="00EE3A28">
      <w:pPr>
        <w:pStyle w:val="Odsekzoznamu"/>
        <w:numPr>
          <w:ilvl w:val="1"/>
          <w:numId w:val="45"/>
        </w:numPr>
        <w:spacing w:after="120" w:line="240" w:lineRule="auto"/>
        <w:ind w:left="567" w:right="84" w:hanging="567"/>
        <w:jc w:val="both"/>
        <w:rPr>
          <w:rFonts w:ascii="Times New Roman" w:hAnsi="Times New Roman"/>
        </w:rPr>
      </w:pPr>
      <w:r w:rsidRPr="00A06D40">
        <w:rPr>
          <w:rFonts w:ascii="Times New Roman" w:hAnsi="Times New Roman"/>
        </w:rPr>
        <w:t>V prípade, ak niektorá zmluvná strana pri plnení Zmluvy alebo v súvislosti s jej plnením bude sprístupňovať druhej zmluvnej strane osobné údaje dotknutej osoby, je zmluvná strana sprístupňujúca osobné údaje povinná najneskôr pri prvom sprístupnení predložiť súhlas dotknutej osoby so spracúvaním osobných údajov, ktorý bude spĺňať všetky náležitosti súhlasu so spracúvaním osobných údajov v zmysle GDPR a zákona o ochrane osobných údajov s výnimkou prípadov v týchto predpisoch uvedených.</w:t>
      </w:r>
    </w:p>
    <w:p w14:paraId="35666F29" w14:textId="77777777" w:rsidR="00FC3B33" w:rsidRPr="00A06D40" w:rsidRDefault="00FC3B33" w:rsidP="00EE3A28">
      <w:pPr>
        <w:pStyle w:val="Odsekzoznamu"/>
        <w:ind w:left="567" w:right="84"/>
        <w:rPr>
          <w:rFonts w:ascii="Times New Roman" w:hAnsi="Times New Roman"/>
          <w:sz w:val="12"/>
          <w:szCs w:val="12"/>
        </w:rPr>
      </w:pPr>
      <w:r w:rsidRPr="00A06D40">
        <w:rPr>
          <w:rFonts w:ascii="Times New Roman" w:hAnsi="Times New Roman"/>
          <w:sz w:val="12"/>
          <w:szCs w:val="12"/>
        </w:rPr>
        <w:t xml:space="preserve"> </w:t>
      </w:r>
    </w:p>
    <w:p w14:paraId="35C33C9B" w14:textId="149B5528" w:rsidR="00FC3B33" w:rsidRPr="00A06D40" w:rsidRDefault="00FC3B33" w:rsidP="00EE3A28">
      <w:pPr>
        <w:pStyle w:val="Odsekzoznamu"/>
        <w:numPr>
          <w:ilvl w:val="1"/>
          <w:numId w:val="45"/>
        </w:numPr>
        <w:spacing w:after="120" w:line="240" w:lineRule="auto"/>
        <w:ind w:left="567" w:right="84" w:hanging="567"/>
        <w:jc w:val="both"/>
        <w:rPr>
          <w:rFonts w:ascii="Times New Roman" w:hAnsi="Times New Roman"/>
        </w:rPr>
      </w:pPr>
      <w:r w:rsidRPr="00A06D40">
        <w:rPr>
          <w:rFonts w:ascii="Times New Roman" w:hAnsi="Times New Roman"/>
        </w:rPr>
        <w:t>Zhotoviteľ sa zaväzuje zachovávať mlčanlivosť a prijať vo vzťahu k ochrane osobných údajov primerané bezpečnostné opatrenia (organizačné, technické a personálne) v prípade, že pri plnení Zmluvy vidí osobné údaje spracúvané Objednávateľom a ďalej tieto sám nespracováva. Ak niektorá zmluvná strana v rozpore s GDPR a zákonom o ochrane osobných údajov sprístupní druhej zmluvnej strane osobné údaje dotknutej osoby bez predloženia súhlasu na spracúvanie osobných údajov alebo poruší GDPR a zákon o ochrane osobných údajov inak, porušujúca zmluvná strana je povinná druhej zmluvnej strane nahradiť všetku škodu, ktorá jej tým vznikne</w:t>
      </w:r>
      <w:r w:rsidR="0020136B">
        <w:rPr>
          <w:rFonts w:ascii="Times New Roman" w:hAnsi="Times New Roman"/>
        </w:rPr>
        <w:t>,</w:t>
      </w:r>
      <w:r w:rsidRPr="00A06D40">
        <w:rPr>
          <w:rFonts w:ascii="Times New Roman" w:hAnsi="Times New Roman"/>
        </w:rPr>
        <w:t xml:space="preserve"> vrátane nákladov vzniknutých v súvislosti s uplatnením si opodstatnených nárokov dotknutej osoby a tiež nákladov v súvislosti s úhradou sankcií právoplatne uložených zo strany príslušných štátnych orgánov. Podrobnosti o spracúvaní osobných údajov Objednávateľom sú zverejnené aj na </w:t>
      </w:r>
      <w:hyperlink r:id="rId8" w:history="1">
        <w:r w:rsidRPr="00A06D40">
          <w:rPr>
            <w:rStyle w:val="Hypertextovprepojenie"/>
            <w:rFonts w:ascii="Times New Roman" w:hAnsi="Times New Roman"/>
          </w:rPr>
          <w:t>www.zsr.sk/ou</w:t>
        </w:r>
      </w:hyperlink>
      <w:r w:rsidRPr="00A06D40">
        <w:rPr>
          <w:rFonts w:ascii="Times New Roman" w:hAnsi="Times New Roman"/>
        </w:rPr>
        <w:t>.</w:t>
      </w:r>
    </w:p>
    <w:p w14:paraId="0C9355C2" w14:textId="77777777" w:rsidR="006762DD" w:rsidRPr="00495FC5" w:rsidRDefault="006762DD" w:rsidP="006762DD">
      <w:pPr>
        <w:spacing w:before="240"/>
        <w:jc w:val="center"/>
        <w:rPr>
          <w:b/>
          <w:sz w:val="22"/>
          <w:szCs w:val="22"/>
        </w:rPr>
      </w:pPr>
      <w:r w:rsidRPr="00495FC5">
        <w:rPr>
          <w:b/>
          <w:sz w:val="22"/>
          <w:szCs w:val="22"/>
        </w:rPr>
        <w:lastRenderedPageBreak/>
        <w:t>Článok 4</w:t>
      </w:r>
    </w:p>
    <w:p w14:paraId="0490F0A6" w14:textId="33190E52" w:rsidR="00FE37BD" w:rsidRPr="006610D1" w:rsidRDefault="006762DD" w:rsidP="00FE37BD">
      <w:pPr>
        <w:spacing w:after="120"/>
        <w:jc w:val="center"/>
      </w:pPr>
      <w:r w:rsidRPr="00495FC5">
        <w:rPr>
          <w:b/>
          <w:bCs/>
          <w:sz w:val="22"/>
          <w:szCs w:val="22"/>
        </w:rPr>
        <w:t>Predloženie dokumentov po nadobudnutí účinnosti Zmluvy</w:t>
      </w:r>
    </w:p>
    <w:p w14:paraId="58DB5D3C" w14:textId="77777777" w:rsidR="00FE37BD" w:rsidRPr="00FE37BD" w:rsidRDefault="00FE37BD" w:rsidP="00FE37BD">
      <w:pPr>
        <w:pStyle w:val="Odsekzoznamu"/>
        <w:numPr>
          <w:ilvl w:val="1"/>
          <w:numId w:val="159"/>
        </w:numPr>
        <w:spacing w:after="160" w:line="240" w:lineRule="auto"/>
        <w:ind w:left="567" w:right="84" w:hanging="567"/>
        <w:jc w:val="both"/>
        <w:rPr>
          <w:rFonts w:ascii="Times New Roman" w:hAnsi="Times New Roman"/>
        </w:rPr>
      </w:pPr>
      <w:r w:rsidRPr="00FE37BD">
        <w:rPr>
          <w:rFonts w:ascii="Times New Roman" w:hAnsi="Times New Roman"/>
        </w:rPr>
        <w:t>Zhotoviteľ je povinný predložiť Objednávateľovi najneskôr do 21 dní odo dňa nadobudnutia účinnosti Zmluvy:</w:t>
      </w:r>
    </w:p>
    <w:p w14:paraId="7294B4DD" w14:textId="77777777" w:rsidR="00FE37BD" w:rsidRPr="00FE37BD" w:rsidRDefault="00FE37BD" w:rsidP="00FE37BD">
      <w:pPr>
        <w:pStyle w:val="Odsekzoznamu"/>
        <w:numPr>
          <w:ilvl w:val="2"/>
          <w:numId w:val="159"/>
        </w:numPr>
        <w:spacing w:before="120" w:after="160" w:line="240" w:lineRule="auto"/>
        <w:ind w:left="1276" w:right="84" w:hanging="709"/>
        <w:jc w:val="both"/>
        <w:rPr>
          <w:rFonts w:ascii="Times New Roman" w:hAnsi="Times New Roman"/>
        </w:rPr>
      </w:pPr>
      <w:r w:rsidRPr="00FE37BD">
        <w:rPr>
          <w:rFonts w:ascii="Times New Roman" w:hAnsi="Times New Roman"/>
        </w:rPr>
        <w:t>Poistnú zmluvu, resp. poistné zmluvy, uzatvorené na druhy poistenia v zmysle podčlánkov 18.2, 18.3 a 18.4 Zmluvných podmienok. V prípade, ak je Zhotoviteľom združenie, Zhotoviteľ predloží poistnú zmluvu za jeden subjekt. V prípade, ak je Zhotoviteľom zahraničná právnická osoba, Zhotoviteľ vykoná prepočet meny na EUR v aktuálnom kurze ku dňu vystavenia poistnej zmluvy. Zhotoviteľ je oprávnený predložiť Objednávateľovi namiesto poistnej zmluvy, resp. poistných zmlúv, poistný certifikát za predpokladu, že z neho bude zrejmé, že sú splnené všetky Objednávateľom stanovené požiadavky týkajúce sa poistenia; kdekoľvek Zmluva používa pojem poistná zmluva, má sa na mysli aj poistný certifikát.</w:t>
      </w:r>
    </w:p>
    <w:p w14:paraId="4DEB7BF8" w14:textId="77777777" w:rsidR="00FE37BD" w:rsidRPr="00FE37BD" w:rsidRDefault="00FE37BD" w:rsidP="00FE37BD">
      <w:pPr>
        <w:pStyle w:val="Odsekzoznamu"/>
        <w:numPr>
          <w:ilvl w:val="2"/>
          <w:numId w:val="159"/>
        </w:numPr>
        <w:spacing w:after="160" w:line="240" w:lineRule="auto"/>
        <w:ind w:left="1276" w:right="84" w:hanging="709"/>
        <w:jc w:val="both"/>
        <w:rPr>
          <w:rFonts w:ascii="Times New Roman" w:hAnsi="Times New Roman"/>
        </w:rPr>
      </w:pPr>
      <w:r w:rsidRPr="00FE37BD">
        <w:rPr>
          <w:rFonts w:ascii="Times New Roman" w:hAnsi="Times New Roman"/>
        </w:rPr>
        <w:t>Vyhlásenie podpísané oprávnenou osobou Zhotoviteľa, či má alebo nemá na území Slovenskej republiky zriadenú prevádzkareň v zmysle zákona č. 222/2004 Z. z. o dani z pridanej hodnoty v znení neskorších predpisov (ďalej len „</w:t>
      </w:r>
      <w:r w:rsidRPr="00FE37BD">
        <w:rPr>
          <w:rFonts w:ascii="Times New Roman" w:hAnsi="Times New Roman"/>
          <w:b/>
        </w:rPr>
        <w:t>zákon o DPH</w:t>
      </w:r>
      <w:r w:rsidRPr="00FE37BD">
        <w:rPr>
          <w:rFonts w:ascii="Times New Roman" w:hAnsi="Times New Roman"/>
        </w:rPr>
        <w:t>“) so stálym miestom podnikania v Slovenskej republike, ktorá má personálne a materiálne vybavenie potrebné na výkon podnikania, zaregistrovanú podľa zákona o DPH na miestne príslušnom daňovom úrade.</w:t>
      </w:r>
    </w:p>
    <w:p w14:paraId="5DFFB255" w14:textId="13513A57" w:rsidR="00FE37BD" w:rsidRPr="00FE37BD" w:rsidRDefault="00FE37BD" w:rsidP="00FE37BD">
      <w:pPr>
        <w:tabs>
          <w:tab w:val="left" w:pos="567"/>
        </w:tabs>
        <w:spacing w:before="120" w:after="120"/>
        <w:ind w:left="1276" w:right="84"/>
        <w:jc w:val="both"/>
        <w:rPr>
          <w:i/>
          <w:sz w:val="22"/>
          <w:szCs w:val="22"/>
          <w:highlight w:val="lightGray"/>
        </w:rPr>
      </w:pPr>
      <w:r w:rsidRPr="00FE37BD">
        <w:rPr>
          <w:i/>
          <w:sz w:val="22"/>
          <w:szCs w:val="22"/>
          <w:highlight w:val="lightGray"/>
        </w:rPr>
        <w:t>(Poznámka – tento doklad predloží úspešný uchádzač, ktorý nemá sídl</w:t>
      </w:r>
      <w:r w:rsidR="0020136B">
        <w:rPr>
          <w:i/>
          <w:sz w:val="22"/>
          <w:szCs w:val="22"/>
          <w:highlight w:val="lightGray"/>
        </w:rPr>
        <w:t>o na území Slovenskej republiky;</w:t>
      </w:r>
      <w:r w:rsidRPr="00FE37BD">
        <w:rPr>
          <w:i/>
          <w:sz w:val="22"/>
          <w:szCs w:val="22"/>
          <w:highlight w:val="lightGray"/>
        </w:rPr>
        <w:t xml:space="preserve"> ak je úspešným uchádzačom združenie, platí pre člena združenia, ktorý bude za združenie vystavovať faktúry. To znamená, že tento doklad nie je relevantné predložiť, ak úspešný uchádzač</w:t>
      </w:r>
      <w:r w:rsidR="0031472A">
        <w:rPr>
          <w:i/>
          <w:sz w:val="22"/>
          <w:szCs w:val="22"/>
          <w:highlight w:val="lightGray"/>
        </w:rPr>
        <w:t>, resp. člen združenia, ktorý bude za združenie vystavovať faktúry,</w:t>
      </w:r>
      <w:r w:rsidRPr="00FE37BD">
        <w:rPr>
          <w:i/>
          <w:sz w:val="22"/>
          <w:szCs w:val="22"/>
          <w:highlight w:val="lightGray"/>
        </w:rPr>
        <w:t xml:space="preserve"> má sídlo na území Slovenskej republiky a v takom prípade sa tento bod v Zmluve ani neuvedie.)</w:t>
      </w:r>
    </w:p>
    <w:p w14:paraId="668F5A09" w14:textId="5D0AAA41" w:rsidR="006762DD" w:rsidRDefault="006762DD" w:rsidP="0081282D">
      <w:pPr>
        <w:spacing w:before="240"/>
        <w:jc w:val="center"/>
        <w:rPr>
          <w:b/>
          <w:sz w:val="22"/>
          <w:szCs w:val="22"/>
        </w:rPr>
      </w:pPr>
      <w:r w:rsidRPr="00495FC5">
        <w:rPr>
          <w:b/>
          <w:sz w:val="22"/>
          <w:szCs w:val="22"/>
        </w:rPr>
        <w:t>Článok 5</w:t>
      </w:r>
    </w:p>
    <w:p w14:paraId="6ED97B25" w14:textId="77777777" w:rsidR="0031472A" w:rsidRPr="0052603F" w:rsidRDefault="0031472A" w:rsidP="0031472A">
      <w:pPr>
        <w:spacing w:after="120"/>
        <w:ind w:right="-286"/>
        <w:jc w:val="center"/>
        <w:rPr>
          <w:sz w:val="22"/>
          <w:szCs w:val="22"/>
        </w:rPr>
      </w:pPr>
      <w:r w:rsidRPr="0052603F">
        <w:rPr>
          <w:b/>
          <w:bCs/>
          <w:sz w:val="22"/>
          <w:szCs w:val="22"/>
        </w:rPr>
        <w:t>Niektoré práva a povinnosti zmluvných strán, osobitné ustanovenia týkajúce sa doručovania písomností medzi zmluvnými stranami</w:t>
      </w:r>
    </w:p>
    <w:p w14:paraId="0F11BDE5" w14:textId="5D0A3720" w:rsidR="0031472A" w:rsidRPr="00982611" w:rsidRDefault="0031472A" w:rsidP="00982611">
      <w:pPr>
        <w:pStyle w:val="Odsekzoznamu"/>
        <w:numPr>
          <w:ilvl w:val="1"/>
          <w:numId w:val="162"/>
        </w:numPr>
        <w:spacing w:after="120" w:line="240" w:lineRule="auto"/>
        <w:ind w:left="567" w:right="85" w:hanging="567"/>
        <w:contextualSpacing w:val="0"/>
        <w:jc w:val="both"/>
        <w:rPr>
          <w:rFonts w:ascii="Times New Roman" w:hAnsi="Times New Roman"/>
        </w:rPr>
      </w:pPr>
      <w:r w:rsidRPr="00982611">
        <w:rPr>
          <w:rFonts w:ascii="Times New Roman" w:hAnsi="Times New Roman"/>
        </w:rPr>
        <w:t>Zhotoviteľ je povinný Objednávateľovi písomne oznámiť každú zmenu súvisiacu s personálnym, ekonomickým alebo iným prepojením voči Objednávateľovi v súvislosti s ustanovením § 2 písm. n) zákona č. 595/2003 Z. z. o dani z príjmov v znení neskorších predpisov, a to do päť dní odo dňa vzniku zmeny.</w:t>
      </w:r>
    </w:p>
    <w:p w14:paraId="36AEBF47" w14:textId="77777777" w:rsidR="0031472A" w:rsidRPr="00982611" w:rsidRDefault="0031472A" w:rsidP="00982611">
      <w:pPr>
        <w:pStyle w:val="Odsekzoznamu"/>
        <w:numPr>
          <w:ilvl w:val="1"/>
          <w:numId w:val="162"/>
        </w:numPr>
        <w:spacing w:after="120" w:line="240" w:lineRule="auto"/>
        <w:ind w:left="567" w:right="85" w:hanging="567"/>
        <w:contextualSpacing w:val="0"/>
        <w:jc w:val="both"/>
        <w:rPr>
          <w:rFonts w:ascii="Times New Roman" w:hAnsi="Times New Roman"/>
        </w:rPr>
      </w:pPr>
      <w:r w:rsidRPr="00982611">
        <w:rPr>
          <w:rFonts w:ascii="Times New Roman" w:hAnsi="Times New Roman"/>
        </w:rPr>
        <w:t>Zhotoviteľ je povinný dodržiavať Etický kódex Železníc Slovenskej republiky. Aktuálne znenie Etického kódexu Železníc Slovenskej republiky je zverejnené na internetovej stránke Objednávateľa.</w:t>
      </w:r>
    </w:p>
    <w:p w14:paraId="68ECCC66" w14:textId="77777777" w:rsidR="0031472A" w:rsidRPr="00982611" w:rsidRDefault="0031472A" w:rsidP="007E5B77">
      <w:pPr>
        <w:pStyle w:val="Odsekzoznamu"/>
        <w:numPr>
          <w:ilvl w:val="1"/>
          <w:numId w:val="162"/>
        </w:numPr>
        <w:spacing w:after="120" w:line="240" w:lineRule="auto"/>
        <w:ind w:left="567" w:right="85" w:hanging="567"/>
        <w:jc w:val="both"/>
        <w:rPr>
          <w:rFonts w:ascii="Times New Roman" w:hAnsi="Times New Roman"/>
        </w:rPr>
      </w:pPr>
      <w:r w:rsidRPr="00982611">
        <w:rPr>
          <w:rFonts w:ascii="Times New Roman" w:hAnsi="Times New Roman"/>
        </w:rPr>
        <w:t xml:space="preserve">Písomnosti doručované poštou alebo kuriérskou službou na adresu pre doručovanie písomností uvedenú v časti Zmluvné strany, alebo na inú adresu uvedenú v Zmluve pre daný úkon, sa považujú za doručené aj keď táto písomnosť bude poštou alebo kuriérskou službou vrátená ako zásielka adresátom neprevzatá alebo nedoručiteľná, a to dňom jej odmietnutia alebo zmarenia jej prijatia; ak nie je celkom dobre možné takýto deň riadne určiť, tak dňom, kedy bude písomnosť vrátená druhej zmluvnej strane ako nedoručiteľná. </w:t>
      </w:r>
    </w:p>
    <w:p w14:paraId="5F6A5B71" w14:textId="77777777" w:rsidR="0031472A" w:rsidRPr="00982611" w:rsidRDefault="0031472A" w:rsidP="00982611">
      <w:pPr>
        <w:tabs>
          <w:tab w:val="left" w:pos="567"/>
        </w:tabs>
        <w:spacing w:before="120" w:after="120"/>
        <w:ind w:left="567" w:right="85"/>
        <w:contextualSpacing/>
        <w:jc w:val="both"/>
        <w:rPr>
          <w:sz w:val="22"/>
          <w:szCs w:val="22"/>
        </w:rPr>
      </w:pPr>
      <w:r w:rsidRPr="00982611">
        <w:rPr>
          <w:sz w:val="22"/>
          <w:szCs w:val="22"/>
        </w:rPr>
        <w:t>Písomnosti doručované druhej zmluvnej strane elektronicky na e-mailovú adresu uvedenú v časti Zmluvné strany, alebo na inú e-mailovú adresu uvedenú v Zmluve pre daný úkon, sa považujú za doručené momentom ich odoslania na príslušnú e-mailovú adresu, ak k ich odoslaniu prišlo v pracovný deň najneskôr do 16:00 hod., inak o 7:00 hod. nasledujúci pracovný deň po dni odoslania, a to aj v prípade, že písomnosť nebude adresátovi doručená v dôsledku obmedzení alebo dôvodov na strane adresáta.</w:t>
      </w:r>
    </w:p>
    <w:p w14:paraId="0E42D798" w14:textId="588AAB67" w:rsidR="0031472A" w:rsidRPr="00982611" w:rsidRDefault="0031472A" w:rsidP="00982611">
      <w:pPr>
        <w:pStyle w:val="Odsekzoznamu"/>
        <w:numPr>
          <w:ilvl w:val="1"/>
          <w:numId w:val="162"/>
        </w:numPr>
        <w:spacing w:after="120" w:line="240" w:lineRule="auto"/>
        <w:ind w:left="567" w:right="85" w:hanging="567"/>
        <w:jc w:val="both"/>
        <w:rPr>
          <w:rFonts w:ascii="Times New Roman" w:hAnsi="Times New Roman"/>
        </w:rPr>
      </w:pPr>
      <w:r w:rsidRPr="00982611">
        <w:rPr>
          <w:rFonts w:ascii="Times New Roman" w:hAnsi="Times New Roman"/>
        </w:rPr>
        <w:t xml:space="preserve">Zhotoviteľ je povinný v rámci plnenia predmetu Zmluvy na výkon činností, ktoré priamo súvisia s prevádzkou sietí a informačných systémov uzatvoriť s Objednávateľom Zmluvu o zabezpečení </w:t>
      </w:r>
      <w:r w:rsidRPr="00982611">
        <w:rPr>
          <w:rFonts w:ascii="Times New Roman" w:hAnsi="Times New Roman"/>
        </w:rPr>
        <w:lastRenderedPageBreak/>
        <w:t>plnenia bezpečnostných opatrení a notifikačných povinností podľa zákona č. 69/2018 Z. z. o kybernetickej bezpečnosti a o zmene a doplnení niektorých zákonov v znení neskorších právnych predpisov (ďalej len „</w:t>
      </w:r>
      <w:r w:rsidRPr="00982611">
        <w:rPr>
          <w:rFonts w:ascii="Times New Roman" w:hAnsi="Times New Roman"/>
          <w:b/>
        </w:rPr>
        <w:t>Zmluva o zabezpečení plnenia bezpečnostných opatrení a notifikačných povinností</w:t>
      </w:r>
      <w:r w:rsidRPr="00982611">
        <w:rPr>
          <w:rFonts w:ascii="Times New Roman" w:hAnsi="Times New Roman"/>
        </w:rPr>
        <w:t>“). Zmluvné strany preto zároveň uzatvárajú Zmluvu o zabezpečení plnenia bezpečnostných opatrení a notifikačných povin</w:t>
      </w:r>
      <w:r w:rsidR="00EC5C73">
        <w:rPr>
          <w:rFonts w:ascii="Times New Roman" w:hAnsi="Times New Roman"/>
        </w:rPr>
        <w:t>ností, ktorá tvorí Prílohu č. 9</w:t>
      </w:r>
      <w:r w:rsidRPr="00982611">
        <w:rPr>
          <w:rFonts w:ascii="Times New Roman" w:hAnsi="Times New Roman"/>
        </w:rPr>
        <w:t xml:space="preserve"> – Zmluva o zabezpečení plnenia bezpečnostných opatrení a notifikačných povinností podľa zákona č. 69/2018 Z. z. o kybernetickej bezpečnosti a o zmene a doplnení niektorých zákonov v znení neskorších právnych predpisov.</w:t>
      </w:r>
    </w:p>
    <w:p w14:paraId="7D327639" w14:textId="3F336671" w:rsidR="0031472A" w:rsidRPr="00495FC5" w:rsidRDefault="00757A26" w:rsidP="0081282D">
      <w:pPr>
        <w:spacing w:before="240"/>
        <w:jc w:val="center"/>
        <w:rPr>
          <w:b/>
          <w:sz w:val="22"/>
          <w:szCs w:val="22"/>
        </w:rPr>
      </w:pPr>
      <w:r>
        <w:rPr>
          <w:b/>
          <w:sz w:val="22"/>
          <w:szCs w:val="22"/>
        </w:rPr>
        <w:t>Článok 6</w:t>
      </w:r>
    </w:p>
    <w:p w14:paraId="247DFD8A" w14:textId="77777777" w:rsidR="006762DD" w:rsidRPr="00495FC5" w:rsidRDefault="006762DD" w:rsidP="006762DD">
      <w:pPr>
        <w:spacing w:after="120"/>
        <w:jc w:val="center"/>
        <w:rPr>
          <w:sz w:val="22"/>
          <w:szCs w:val="22"/>
        </w:rPr>
      </w:pPr>
      <w:r w:rsidRPr="00495FC5">
        <w:rPr>
          <w:b/>
          <w:bCs/>
          <w:sz w:val="22"/>
          <w:szCs w:val="22"/>
        </w:rPr>
        <w:t>Záverečné ustanovenia</w:t>
      </w:r>
    </w:p>
    <w:p w14:paraId="10744AB0" w14:textId="2F837018" w:rsidR="006762DD" w:rsidRPr="00495FC5" w:rsidRDefault="006762DD" w:rsidP="00F558E8">
      <w:pPr>
        <w:numPr>
          <w:ilvl w:val="1"/>
          <w:numId w:val="46"/>
        </w:numPr>
        <w:tabs>
          <w:tab w:val="left" w:pos="0"/>
        </w:tabs>
        <w:spacing w:before="120" w:after="120"/>
        <w:ind w:left="567" w:hanging="567"/>
        <w:jc w:val="both"/>
        <w:rPr>
          <w:rFonts w:eastAsia="Calibri"/>
          <w:sz w:val="22"/>
          <w:szCs w:val="22"/>
          <w:lang w:eastAsia="en-US"/>
        </w:rPr>
      </w:pPr>
      <w:r w:rsidRPr="00495FC5">
        <w:rPr>
          <w:rFonts w:eastAsia="Calibri"/>
          <w:sz w:val="22"/>
          <w:szCs w:val="22"/>
          <w:lang w:eastAsia="en-US"/>
        </w:rPr>
        <w:t xml:space="preserve">Zmluvné strany  berú na vedomie, že Zmluva sa ako povinne zverejňovaná zmluva v zmysle zákona č. 211/2000 Z. z. o slobodnom prístupe k informáciám a o zmene a doplnení niektorých zákonov (zákon o slobode informácií) v znení neskorších predpisov zverejní v Centrálnom registri zmlúv vedenom Úradom vlády Slovenskej republiky. </w:t>
      </w:r>
    </w:p>
    <w:p w14:paraId="5861F437" w14:textId="77777777" w:rsidR="006762DD" w:rsidRDefault="006762DD" w:rsidP="00F558E8">
      <w:pPr>
        <w:numPr>
          <w:ilvl w:val="1"/>
          <w:numId w:val="46"/>
        </w:numPr>
        <w:tabs>
          <w:tab w:val="left" w:pos="567"/>
        </w:tabs>
        <w:spacing w:before="120" w:after="120"/>
        <w:ind w:left="567" w:hanging="567"/>
        <w:jc w:val="both"/>
        <w:rPr>
          <w:rFonts w:eastAsia="Calibri"/>
          <w:sz w:val="22"/>
          <w:szCs w:val="22"/>
          <w:lang w:eastAsia="en-US"/>
        </w:rPr>
      </w:pPr>
      <w:r w:rsidRPr="00495FC5">
        <w:rPr>
          <w:rFonts w:eastAsia="Calibri"/>
          <w:sz w:val="22"/>
          <w:szCs w:val="22"/>
          <w:lang w:eastAsia="en-US"/>
        </w:rPr>
        <w:t>Zmluvu možno zmeniť počas jej trvania len za dodržania podmienok stanovených v § 18 ZVO. Zmeny a doplnky Zmluvy je možné robiť len písomnými dodatkami podpísanými oprávnenými zástupcami oboch zmluvných strán</w:t>
      </w:r>
      <w:r w:rsidRPr="00945C5B">
        <w:rPr>
          <w:rFonts w:eastAsia="Calibri"/>
          <w:sz w:val="22"/>
          <w:szCs w:val="22"/>
          <w:lang w:eastAsia="en-US"/>
        </w:rPr>
        <w:t>, pokiaľ nie je v Zmluve upravené inak</w:t>
      </w:r>
      <w:r w:rsidRPr="00495FC5">
        <w:rPr>
          <w:rFonts w:eastAsia="Calibri"/>
          <w:sz w:val="22"/>
          <w:szCs w:val="22"/>
          <w:lang w:eastAsia="en-US"/>
        </w:rPr>
        <w:t xml:space="preserve">. Dodatky budú očíslované podľa poradia. </w:t>
      </w:r>
    </w:p>
    <w:p w14:paraId="549CE0D9" w14:textId="77777777" w:rsidR="006762DD" w:rsidRPr="00495FC5" w:rsidRDefault="006762DD" w:rsidP="00F558E8">
      <w:pPr>
        <w:numPr>
          <w:ilvl w:val="1"/>
          <w:numId w:val="46"/>
        </w:numPr>
        <w:tabs>
          <w:tab w:val="left" w:pos="567"/>
        </w:tabs>
        <w:spacing w:before="120" w:after="120"/>
        <w:ind w:left="567" w:hanging="567"/>
        <w:jc w:val="both"/>
        <w:rPr>
          <w:rFonts w:eastAsia="Calibri"/>
          <w:sz w:val="22"/>
          <w:szCs w:val="22"/>
          <w:lang w:eastAsia="en-US"/>
        </w:rPr>
      </w:pPr>
      <w:r w:rsidRPr="00495FC5">
        <w:rPr>
          <w:rFonts w:eastAsia="Calibri"/>
          <w:sz w:val="22"/>
          <w:szCs w:val="22"/>
          <w:lang w:eastAsia="en-US"/>
        </w:rPr>
        <w:t>Pokiaľ v Zmluve nebolo dohodnuté niečo iné, vzájomné vzťahy zmluvných strán sa riadia ustanoveniami Obchodného zákonníka a subsidiárne ustanoveniami zákona č. 40/1964 Zb. Občiansky zákonník v znení neskorších predpisov (ďalej len „</w:t>
      </w:r>
      <w:r w:rsidRPr="00CB4951">
        <w:rPr>
          <w:rFonts w:eastAsia="Calibri"/>
          <w:b/>
          <w:sz w:val="22"/>
          <w:szCs w:val="22"/>
          <w:lang w:eastAsia="en-US"/>
        </w:rPr>
        <w:t>Občiansky zákonník</w:t>
      </w:r>
      <w:r w:rsidRPr="00495FC5">
        <w:rPr>
          <w:rFonts w:eastAsia="Calibri"/>
          <w:sz w:val="22"/>
          <w:szCs w:val="22"/>
          <w:lang w:eastAsia="en-US"/>
        </w:rPr>
        <w:t>“) a</w:t>
      </w:r>
      <w:r w:rsidR="00FD693C">
        <w:rPr>
          <w:rFonts w:eastAsia="Calibri"/>
          <w:sz w:val="22"/>
          <w:szCs w:val="22"/>
          <w:lang w:eastAsia="en-US"/>
        </w:rPr>
        <w:t xml:space="preserve"> ďalšími </w:t>
      </w:r>
      <w:r w:rsidRPr="00495FC5">
        <w:rPr>
          <w:rFonts w:eastAsia="Calibri"/>
          <w:sz w:val="22"/>
          <w:szCs w:val="22"/>
          <w:lang w:eastAsia="en-US"/>
        </w:rPr>
        <w:t xml:space="preserve">právnymi predpismi Slovenskej republiky. </w:t>
      </w:r>
    </w:p>
    <w:p w14:paraId="216AD36E" w14:textId="0E163A3D" w:rsidR="006762DD" w:rsidRDefault="006762DD" w:rsidP="00F558E8">
      <w:pPr>
        <w:numPr>
          <w:ilvl w:val="1"/>
          <w:numId w:val="46"/>
        </w:numPr>
        <w:tabs>
          <w:tab w:val="left" w:pos="567"/>
        </w:tabs>
        <w:spacing w:before="120" w:after="120"/>
        <w:ind w:left="567" w:hanging="567"/>
        <w:jc w:val="both"/>
        <w:rPr>
          <w:rFonts w:eastAsia="Calibri"/>
          <w:sz w:val="22"/>
          <w:szCs w:val="22"/>
          <w:lang w:eastAsia="en-US"/>
        </w:rPr>
      </w:pPr>
      <w:r w:rsidRPr="00495FC5">
        <w:rPr>
          <w:rFonts w:eastAsia="Calibri"/>
          <w:sz w:val="22"/>
          <w:szCs w:val="22"/>
          <w:lang w:eastAsia="en-US"/>
        </w:rPr>
        <w:t>Zmluva je vypracovaná v</w:t>
      </w:r>
      <w:r>
        <w:rPr>
          <w:rFonts w:eastAsia="Calibri"/>
          <w:sz w:val="22"/>
          <w:szCs w:val="22"/>
          <w:lang w:eastAsia="en-US"/>
        </w:rPr>
        <w:t> ôsmich</w:t>
      </w:r>
      <w:r w:rsidRPr="00495FC5">
        <w:rPr>
          <w:rFonts w:eastAsia="Calibri"/>
          <w:sz w:val="22"/>
          <w:szCs w:val="22"/>
          <w:lang w:eastAsia="en-US"/>
        </w:rPr>
        <w:t xml:space="preserve"> </w:t>
      </w:r>
      <w:r w:rsidRPr="00652FA5">
        <w:rPr>
          <w:i/>
          <w:sz w:val="22"/>
          <w:szCs w:val="22"/>
        </w:rPr>
        <w:t>(</w:t>
      </w:r>
      <w:r w:rsidRPr="00BF2A9B">
        <w:rPr>
          <w:i/>
          <w:sz w:val="22"/>
          <w:szCs w:val="22"/>
          <w:highlight w:val="lightGray"/>
        </w:rPr>
        <w:t xml:space="preserve">prípadne viac </w:t>
      </w:r>
      <w:r w:rsidR="00023B93">
        <w:rPr>
          <w:i/>
          <w:sz w:val="22"/>
          <w:szCs w:val="22"/>
          <w:highlight w:val="lightGray"/>
        </w:rPr>
        <w:t xml:space="preserve">vyhotovení </w:t>
      </w:r>
      <w:r w:rsidRPr="00BF2A9B">
        <w:rPr>
          <w:i/>
          <w:sz w:val="22"/>
          <w:szCs w:val="22"/>
          <w:highlight w:val="lightGray"/>
        </w:rPr>
        <w:t xml:space="preserve">doplní </w:t>
      </w:r>
      <w:r w:rsidR="00023B93" w:rsidRPr="006259E9">
        <w:rPr>
          <w:i/>
          <w:sz w:val="22"/>
          <w:szCs w:val="22"/>
          <w:highlight w:val="lightGray"/>
        </w:rPr>
        <w:t>úspešný uchádzač</w:t>
      </w:r>
      <w:r w:rsidRPr="00652FA5">
        <w:rPr>
          <w:i/>
          <w:sz w:val="22"/>
          <w:szCs w:val="22"/>
        </w:rPr>
        <w:t>)</w:t>
      </w:r>
      <w:r w:rsidRPr="00652FA5">
        <w:rPr>
          <w:rFonts w:eastAsia="Calibri"/>
          <w:sz w:val="22"/>
          <w:szCs w:val="22"/>
          <w:lang w:eastAsia="en-US"/>
        </w:rPr>
        <w:t xml:space="preserve"> vyhotoveniach, z ktorých šesť </w:t>
      </w:r>
      <w:r w:rsidR="00C02401">
        <w:rPr>
          <w:rFonts w:eastAsia="Calibri"/>
          <w:sz w:val="22"/>
          <w:szCs w:val="22"/>
          <w:lang w:eastAsia="en-US"/>
        </w:rPr>
        <w:t xml:space="preserve">vyhotovení </w:t>
      </w:r>
      <w:r w:rsidRPr="00652FA5">
        <w:rPr>
          <w:rFonts w:eastAsia="Calibri"/>
          <w:sz w:val="22"/>
          <w:szCs w:val="22"/>
          <w:lang w:eastAsia="en-US"/>
        </w:rPr>
        <w:t>obdrží Objednávateľ a</w:t>
      </w:r>
      <w:r w:rsidR="00BF2A9B">
        <w:rPr>
          <w:rFonts w:eastAsia="Calibri"/>
          <w:sz w:val="22"/>
          <w:szCs w:val="22"/>
          <w:lang w:eastAsia="en-US"/>
        </w:rPr>
        <w:t> </w:t>
      </w:r>
      <w:r w:rsidRPr="00652FA5">
        <w:rPr>
          <w:rFonts w:eastAsia="Calibri"/>
          <w:sz w:val="22"/>
          <w:szCs w:val="22"/>
          <w:lang w:eastAsia="en-US"/>
        </w:rPr>
        <w:t>dve</w:t>
      </w:r>
      <w:r w:rsidR="00BF2A9B">
        <w:rPr>
          <w:rFonts w:eastAsia="Calibri"/>
          <w:sz w:val="22"/>
          <w:szCs w:val="22"/>
          <w:lang w:eastAsia="en-US"/>
        </w:rPr>
        <w:t xml:space="preserve"> vyhotovenia</w:t>
      </w:r>
      <w:r w:rsidRPr="00652FA5">
        <w:rPr>
          <w:rFonts w:eastAsia="Calibri"/>
          <w:sz w:val="22"/>
          <w:szCs w:val="22"/>
          <w:lang w:eastAsia="en-US"/>
        </w:rPr>
        <w:t xml:space="preserve"> </w:t>
      </w:r>
      <w:r w:rsidRPr="00652FA5">
        <w:rPr>
          <w:i/>
          <w:sz w:val="22"/>
          <w:szCs w:val="22"/>
        </w:rPr>
        <w:t>(</w:t>
      </w:r>
      <w:r w:rsidRPr="00BF2A9B">
        <w:rPr>
          <w:i/>
          <w:sz w:val="22"/>
          <w:szCs w:val="22"/>
          <w:highlight w:val="lightGray"/>
        </w:rPr>
        <w:t xml:space="preserve">prípadne viac </w:t>
      </w:r>
      <w:r w:rsidR="00023B93">
        <w:rPr>
          <w:i/>
          <w:sz w:val="22"/>
          <w:szCs w:val="22"/>
          <w:highlight w:val="lightGray"/>
        </w:rPr>
        <w:t xml:space="preserve">vyhotovení </w:t>
      </w:r>
      <w:r w:rsidRPr="001A6A31">
        <w:rPr>
          <w:i/>
          <w:sz w:val="22"/>
          <w:szCs w:val="22"/>
          <w:highlight w:val="lightGray"/>
        </w:rPr>
        <w:t xml:space="preserve">doplní </w:t>
      </w:r>
      <w:r w:rsidR="00023B93" w:rsidRPr="001A6A31">
        <w:rPr>
          <w:i/>
          <w:sz w:val="22"/>
          <w:szCs w:val="22"/>
          <w:highlight w:val="lightGray"/>
        </w:rPr>
        <w:t>úspešný uchádzač</w:t>
      </w:r>
      <w:r w:rsidRPr="00652FA5">
        <w:rPr>
          <w:i/>
          <w:sz w:val="22"/>
          <w:szCs w:val="22"/>
        </w:rPr>
        <w:t>)</w:t>
      </w:r>
      <w:r w:rsidRPr="00652FA5">
        <w:rPr>
          <w:rFonts w:eastAsia="Calibri"/>
          <w:sz w:val="22"/>
          <w:szCs w:val="22"/>
          <w:lang w:eastAsia="en-US"/>
        </w:rPr>
        <w:t xml:space="preserve"> </w:t>
      </w:r>
      <w:r w:rsidR="00C02401">
        <w:rPr>
          <w:rFonts w:eastAsia="Calibri"/>
          <w:sz w:val="22"/>
          <w:szCs w:val="22"/>
          <w:lang w:eastAsia="en-US"/>
        </w:rPr>
        <w:t xml:space="preserve">obdrží </w:t>
      </w:r>
      <w:r w:rsidRPr="00652FA5">
        <w:rPr>
          <w:rFonts w:eastAsia="Calibri"/>
          <w:sz w:val="22"/>
          <w:szCs w:val="22"/>
          <w:lang w:eastAsia="en-US"/>
        </w:rPr>
        <w:t>Zhotoviteľ</w:t>
      </w:r>
      <w:r w:rsidRPr="00495FC5">
        <w:rPr>
          <w:rFonts w:eastAsia="Calibri"/>
          <w:sz w:val="22"/>
          <w:szCs w:val="22"/>
          <w:lang w:eastAsia="en-US"/>
        </w:rPr>
        <w:t xml:space="preserve">. </w:t>
      </w:r>
    </w:p>
    <w:p w14:paraId="1A3DDA56" w14:textId="77777777" w:rsidR="00BF2A9B" w:rsidRDefault="00BF2A9B" w:rsidP="00F558E8">
      <w:pPr>
        <w:numPr>
          <w:ilvl w:val="1"/>
          <w:numId w:val="46"/>
        </w:numPr>
        <w:tabs>
          <w:tab w:val="left" w:pos="567"/>
        </w:tabs>
        <w:spacing w:before="120" w:after="120"/>
        <w:ind w:left="567" w:hanging="567"/>
        <w:jc w:val="both"/>
        <w:rPr>
          <w:rFonts w:eastAsia="Calibri"/>
          <w:sz w:val="22"/>
          <w:szCs w:val="22"/>
          <w:lang w:eastAsia="en-US"/>
        </w:rPr>
      </w:pPr>
      <w:r w:rsidRPr="008E1C92">
        <w:rPr>
          <w:rFonts w:eastAsia="Calibri"/>
          <w:sz w:val="22"/>
          <w:szCs w:val="22"/>
          <w:lang w:eastAsia="en-US"/>
        </w:rPr>
        <w:t>Zmluva nadobúda platnosť dňom jej podpísania z</w:t>
      </w:r>
      <w:r w:rsidRPr="00C13E32">
        <w:rPr>
          <w:rFonts w:eastAsia="Calibri"/>
          <w:sz w:val="22"/>
          <w:szCs w:val="22"/>
          <w:lang w:eastAsia="en-US"/>
        </w:rPr>
        <w:t xml:space="preserve">mluvnými stranami a účinnosť </w:t>
      </w:r>
      <w:r>
        <w:rPr>
          <w:rFonts w:eastAsia="Calibri"/>
          <w:sz w:val="22"/>
          <w:szCs w:val="22"/>
          <w:lang w:eastAsia="en-US"/>
        </w:rPr>
        <w:t>v deň nasledujúci</w:t>
      </w:r>
      <w:r w:rsidRPr="00870891">
        <w:rPr>
          <w:rFonts w:eastAsia="Calibri"/>
          <w:sz w:val="22"/>
          <w:szCs w:val="22"/>
          <w:lang w:eastAsia="en-US"/>
        </w:rPr>
        <w:t xml:space="preserve"> po dni </w:t>
      </w:r>
      <w:r>
        <w:rPr>
          <w:rFonts w:eastAsia="Calibri"/>
          <w:sz w:val="22"/>
          <w:szCs w:val="22"/>
          <w:lang w:eastAsia="en-US"/>
        </w:rPr>
        <w:t xml:space="preserve">jej </w:t>
      </w:r>
      <w:r w:rsidRPr="00870891">
        <w:rPr>
          <w:rFonts w:eastAsia="Calibri"/>
          <w:sz w:val="22"/>
          <w:szCs w:val="22"/>
          <w:lang w:eastAsia="en-US"/>
        </w:rPr>
        <w:t>zverejnenia</w:t>
      </w:r>
      <w:r>
        <w:rPr>
          <w:rFonts w:eastAsia="Calibri"/>
          <w:sz w:val="22"/>
          <w:szCs w:val="22"/>
          <w:lang w:eastAsia="en-US"/>
        </w:rPr>
        <w:t xml:space="preserve"> </w:t>
      </w:r>
      <w:r w:rsidRPr="00916AC0">
        <w:rPr>
          <w:rFonts w:eastAsia="Calibri"/>
          <w:sz w:val="22"/>
          <w:szCs w:val="22"/>
          <w:lang w:eastAsia="en-US"/>
        </w:rPr>
        <w:t>v Centrálnom registri zmlúv vedenom Úradom vlády Slovenskej republiky podľa § 47a ods. 1 Občianskeho zákonníka v nadväznosti na § 5a ods. 1 a 6 zákona o slobode informácií</w:t>
      </w:r>
      <w:r>
        <w:rPr>
          <w:rFonts w:eastAsia="Calibri"/>
          <w:sz w:val="22"/>
          <w:szCs w:val="22"/>
          <w:lang w:eastAsia="en-US"/>
        </w:rPr>
        <w:t>.</w:t>
      </w:r>
      <w:r w:rsidRPr="00870891">
        <w:rPr>
          <w:rFonts w:eastAsia="Calibri"/>
          <w:sz w:val="22"/>
          <w:szCs w:val="22"/>
          <w:lang w:eastAsia="en-US"/>
        </w:rPr>
        <w:t xml:space="preserve"> </w:t>
      </w:r>
      <w:r w:rsidRPr="00591C37">
        <w:rPr>
          <w:rFonts w:eastAsia="Calibri"/>
          <w:sz w:val="22"/>
          <w:szCs w:val="22"/>
          <w:lang w:eastAsia="en-US"/>
        </w:rPr>
        <w:t xml:space="preserve">Objednávateľ </w:t>
      </w:r>
      <w:r w:rsidR="00F8072F">
        <w:rPr>
          <w:rFonts w:eastAsia="Calibri"/>
          <w:sz w:val="22"/>
          <w:szCs w:val="22"/>
          <w:lang w:eastAsia="en-US"/>
        </w:rPr>
        <w:t> bezodkladne po dni</w:t>
      </w:r>
      <w:r w:rsidRPr="00591C37">
        <w:rPr>
          <w:rFonts w:eastAsia="Calibri"/>
          <w:sz w:val="22"/>
          <w:szCs w:val="22"/>
          <w:lang w:eastAsia="en-US"/>
        </w:rPr>
        <w:t xml:space="preserve"> zverejnenia oznámi Zhotoviteľovi e-mailom, že Zmluva bola zverejnená</w:t>
      </w:r>
      <w:r>
        <w:rPr>
          <w:rFonts w:eastAsia="Calibri"/>
          <w:sz w:val="22"/>
          <w:szCs w:val="22"/>
          <w:lang w:eastAsia="en-US"/>
        </w:rPr>
        <w:t>.</w:t>
      </w:r>
      <w:r w:rsidRPr="00B735E6">
        <w:rPr>
          <w:rFonts w:eastAsia="Calibri"/>
          <w:sz w:val="22"/>
          <w:szCs w:val="22"/>
          <w:lang w:eastAsia="en-US"/>
        </w:rPr>
        <w:t xml:space="preserve"> Zhotoviteľ bezodkladne e-mailom oznámi Objednávateľovi, že uvedené vzal na vedomie</w:t>
      </w:r>
      <w:r w:rsidR="00943D35">
        <w:rPr>
          <w:rFonts w:eastAsia="Calibri"/>
          <w:sz w:val="22"/>
          <w:szCs w:val="22"/>
          <w:lang w:eastAsia="en-US"/>
        </w:rPr>
        <w:t xml:space="preserve">, </w:t>
      </w:r>
      <w:r w:rsidR="00943D35" w:rsidRPr="002C1A2E">
        <w:rPr>
          <w:rFonts w:eastAsia="Calibri"/>
          <w:sz w:val="22"/>
          <w:szCs w:val="22"/>
          <w:lang w:eastAsia="en-US"/>
        </w:rPr>
        <w:t>pričom však uvedené oznámenia nie sú pre nadobudnutie účinnosti Zmluvy právne významné</w:t>
      </w:r>
      <w:r w:rsidRPr="0054060A">
        <w:rPr>
          <w:rFonts w:eastAsia="Calibri"/>
          <w:sz w:val="22"/>
          <w:szCs w:val="22"/>
          <w:lang w:eastAsia="en-US"/>
        </w:rPr>
        <w:t>.</w:t>
      </w:r>
    </w:p>
    <w:p w14:paraId="2B901D21" w14:textId="50B696CF" w:rsidR="006762DD" w:rsidRPr="00495FC5" w:rsidRDefault="006762DD" w:rsidP="00F558E8">
      <w:pPr>
        <w:numPr>
          <w:ilvl w:val="1"/>
          <w:numId w:val="46"/>
        </w:numPr>
        <w:tabs>
          <w:tab w:val="left" w:pos="567"/>
        </w:tabs>
        <w:spacing w:before="120" w:after="120"/>
        <w:ind w:left="567" w:hanging="567"/>
        <w:jc w:val="both"/>
        <w:rPr>
          <w:rFonts w:eastAsia="Calibri"/>
          <w:sz w:val="22"/>
          <w:szCs w:val="22"/>
          <w:lang w:eastAsia="en-US"/>
        </w:rPr>
      </w:pPr>
      <w:r w:rsidRPr="00495FC5">
        <w:rPr>
          <w:rFonts w:eastAsia="Calibri"/>
          <w:sz w:val="22"/>
          <w:szCs w:val="22"/>
          <w:lang w:eastAsia="en-US"/>
        </w:rPr>
        <w:t>Prílohy, ktoré tvoria neoddeliteľnú súčasť Zmluvy</w:t>
      </w:r>
      <w:r w:rsidR="00694418">
        <w:rPr>
          <w:rFonts w:eastAsia="Calibri"/>
          <w:sz w:val="22"/>
          <w:szCs w:val="22"/>
          <w:lang w:eastAsia="en-US"/>
        </w:rPr>
        <w:t>,</w:t>
      </w:r>
      <w:r w:rsidRPr="00495FC5">
        <w:rPr>
          <w:rFonts w:eastAsia="Calibri"/>
          <w:sz w:val="22"/>
          <w:szCs w:val="22"/>
          <w:lang w:eastAsia="en-US"/>
        </w:rPr>
        <w:t xml:space="preserve"> sú: </w:t>
      </w:r>
    </w:p>
    <w:p w14:paraId="52BA3655" w14:textId="3FDEC888" w:rsidR="008553CE" w:rsidRPr="0097208D" w:rsidRDefault="008553CE" w:rsidP="008553CE">
      <w:pPr>
        <w:ind w:left="567"/>
        <w:jc w:val="both"/>
        <w:rPr>
          <w:sz w:val="22"/>
          <w:szCs w:val="22"/>
        </w:rPr>
      </w:pPr>
      <w:r w:rsidRPr="0097208D">
        <w:rPr>
          <w:sz w:val="22"/>
          <w:szCs w:val="22"/>
        </w:rPr>
        <w:t xml:space="preserve">Príloha č. 1 – </w:t>
      </w:r>
      <w:r w:rsidR="005A1EA2">
        <w:rPr>
          <w:sz w:val="22"/>
          <w:szCs w:val="22"/>
        </w:rPr>
        <w:tab/>
      </w:r>
      <w:r w:rsidRPr="0097208D">
        <w:rPr>
          <w:sz w:val="22"/>
          <w:szCs w:val="22"/>
        </w:rPr>
        <w:t>Opis predmetu Zmluvy</w:t>
      </w:r>
    </w:p>
    <w:p w14:paraId="4CC32F53" w14:textId="1B88BFDC" w:rsidR="008553CE" w:rsidRPr="0097208D" w:rsidRDefault="008553CE" w:rsidP="008553CE">
      <w:pPr>
        <w:ind w:left="567"/>
        <w:jc w:val="both"/>
        <w:rPr>
          <w:sz w:val="22"/>
          <w:szCs w:val="22"/>
        </w:rPr>
      </w:pPr>
      <w:r w:rsidRPr="0097208D">
        <w:rPr>
          <w:sz w:val="22"/>
          <w:szCs w:val="22"/>
        </w:rPr>
        <w:t xml:space="preserve">Príloha č. 2 – </w:t>
      </w:r>
      <w:r w:rsidR="005A1EA2">
        <w:rPr>
          <w:sz w:val="22"/>
          <w:szCs w:val="22"/>
        </w:rPr>
        <w:tab/>
      </w:r>
      <w:r w:rsidRPr="0097208D">
        <w:rPr>
          <w:sz w:val="22"/>
          <w:szCs w:val="22"/>
        </w:rPr>
        <w:t xml:space="preserve">Ocenený výkaz výmer </w:t>
      </w:r>
    </w:p>
    <w:p w14:paraId="76FB51D3" w14:textId="362BF699" w:rsidR="008553CE" w:rsidRPr="0097208D" w:rsidRDefault="008553CE" w:rsidP="008553CE">
      <w:pPr>
        <w:ind w:left="567"/>
        <w:jc w:val="both"/>
        <w:rPr>
          <w:sz w:val="22"/>
          <w:szCs w:val="22"/>
        </w:rPr>
      </w:pPr>
      <w:r w:rsidRPr="0097208D">
        <w:rPr>
          <w:sz w:val="22"/>
          <w:szCs w:val="22"/>
        </w:rPr>
        <w:t xml:space="preserve">Príloha č. 3 – </w:t>
      </w:r>
      <w:r w:rsidR="005A1EA2">
        <w:rPr>
          <w:sz w:val="22"/>
          <w:szCs w:val="22"/>
        </w:rPr>
        <w:tab/>
      </w:r>
      <w:r w:rsidRPr="0097208D">
        <w:rPr>
          <w:sz w:val="22"/>
          <w:szCs w:val="22"/>
        </w:rPr>
        <w:t>Zoznam Podzhotoviteľov</w:t>
      </w:r>
    </w:p>
    <w:p w14:paraId="227F0138" w14:textId="6C791129" w:rsidR="008553CE" w:rsidRPr="0097208D" w:rsidRDefault="008553CE" w:rsidP="008553CE">
      <w:pPr>
        <w:ind w:left="567"/>
        <w:jc w:val="both"/>
        <w:rPr>
          <w:sz w:val="22"/>
          <w:szCs w:val="22"/>
        </w:rPr>
      </w:pPr>
      <w:r w:rsidRPr="0097208D">
        <w:rPr>
          <w:sz w:val="22"/>
          <w:szCs w:val="22"/>
        </w:rPr>
        <w:t xml:space="preserve">Príloha č. </w:t>
      </w:r>
      <w:r w:rsidR="0099232A">
        <w:rPr>
          <w:sz w:val="22"/>
          <w:szCs w:val="22"/>
        </w:rPr>
        <w:t>4</w:t>
      </w:r>
      <w:r w:rsidRPr="0097208D">
        <w:rPr>
          <w:sz w:val="22"/>
          <w:szCs w:val="22"/>
        </w:rPr>
        <w:t xml:space="preserve"> – </w:t>
      </w:r>
      <w:r w:rsidR="005A1EA2">
        <w:rPr>
          <w:sz w:val="22"/>
          <w:szCs w:val="22"/>
        </w:rPr>
        <w:tab/>
      </w:r>
      <w:r w:rsidRPr="0097208D">
        <w:rPr>
          <w:sz w:val="22"/>
          <w:szCs w:val="22"/>
        </w:rPr>
        <w:t>Zoznam Podzhotoviteľov v ktoromkoľvek rade (RPVS)</w:t>
      </w:r>
    </w:p>
    <w:p w14:paraId="7D5E74AB" w14:textId="433CC5E2" w:rsidR="008553CE" w:rsidRPr="0097208D" w:rsidRDefault="008553CE" w:rsidP="008553CE">
      <w:pPr>
        <w:ind w:left="567"/>
        <w:jc w:val="both"/>
        <w:rPr>
          <w:sz w:val="22"/>
          <w:szCs w:val="22"/>
        </w:rPr>
      </w:pPr>
      <w:r w:rsidRPr="0097208D">
        <w:rPr>
          <w:sz w:val="22"/>
          <w:szCs w:val="22"/>
        </w:rPr>
        <w:t xml:space="preserve">Príloha č. </w:t>
      </w:r>
      <w:r w:rsidR="0099232A">
        <w:rPr>
          <w:sz w:val="22"/>
          <w:szCs w:val="22"/>
        </w:rPr>
        <w:t>5</w:t>
      </w:r>
      <w:r w:rsidRPr="0097208D">
        <w:rPr>
          <w:sz w:val="22"/>
          <w:szCs w:val="22"/>
        </w:rPr>
        <w:t xml:space="preserve"> – </w:t>
      </w:r>
      <w:r w:rsidR="005A1EA2">
        <w:rPr>
          <w:sz w:val="22"/>
          <w:szCs w:val="22"/>
        </w:rPr>
        <w:tab/>
      </w:r>
      <w:r w:rsidRPr="0097208D">
        <w:rPr>
          <w:sz w:val="22"/>
          <w:szCs w:val="22"/>
        </w:rPr>
        <w:t>Zábezpeka na vykonanie prác (vzor)</w:t>
      </w:r>
    </w:p>
    <w:p w14:paraId="2BAEAE39" w14:textId="7DA0747A" w:rsidR="008553CE" w:rsidRPr="0097208D" w:rsidRDefault="008553CE" w:rsidP="008553CE">
      <w:pPr>
        <w:ind w:left="567"/>
        <w:jc w:val="both"/>
        <w:rPr>
          <w:sz w:val="22"/>
          <w:szCs w:val="22"/>
        </w:rPr>
      </w:pPr>
      <w:r w:rsidRPr="0097208D">
        <w:rPr>
          <w:sz w:val="22"/>
          <w:szCs w:val="22"/>
        </w:rPr>
        <w:t xml:space="preserve">Príloha č. </w:t>
      </w:r>
      <w:r w:rsidR="0099232A">
        <w:rPr>
          <w:sz w:val="22"/>
          <w:szCs w:val="22"/>
        </w:rPr>
        <w:t>6</w:t>
      </w:r>
      <w:r w:rsidRPr="0097208D">
        <w:rPr>
          <w:sz w:val="22"/>
          <w:szCs w:val="22"/>
        </w:rPr>
        <w:t xml:space="preserve"> – </w:t>
      </w:r>
      <w:r w:rsidR="005A1EA2">
        <w:rPr>
          <w:sz w:val="22"/>
          <w:szCs w:val="22"/>
        </w:rPr>
        <w:tab/>
      </w:r>
      <w:r w:rsidRPr="0097208D">
        <w:rPr>
          <w:sz w:val="22"/>
          <w:szCs w:val="22"/>
        </w:rPr>
        <w:t>Zábezpeka na záručné opravy (vzor)</w:t>
      </w:r>
    </w:p>
    <w:p w14:paraId="675E7BF9" w14:textId="48F439C0" w:rsidR="008553CE" w:rsidRDefault="008553CE" w:rsidP="005A1EA2">
      <w:pPr>
        <w:ind w:left="2262" w:hanging="1695"/>
        <w:rPr>
          <w:sz w:val="22"/>
          <w:szCs w:val="22"/>
        </w:rPr>
      </w:pPr>
      <w:r w:rsidRPr="0097208D">
        <w:rPr>
          <w:sz w:val="22"/>
          <w:szCs w:val="22"/>
        </w:rPr>
        <w:t xml:space="preserve">Príloha č. </w:t>
      </w:r>
      <w:r w:rsidR="0099232A">
        <w:rPr>
          <w:sz w:val="22"/>
          <w:szCs w:val="22"/>
        </w:rPr>
        <w:t>7</w:t>
      </w:r>
      <w:r w:rsidRPr="0097208D">
        <w:rPr>
          <w:sz w:val="22"/>
          <w:szCs w:val="22"/>
        </w:rPr>
        <w:t xml:space="preserve"> – </w:t>
      </w:r>
      <w:r w:rsidR="005A1EA2">
        <w:rPr>
          <w:sz w:val="22"/>
          <w:szCs w:val="22"/>
        </w:rPr>
        <w:tab/>
      </w:r>
      <w:r w:rsidR="005A1EA2">
        <w:rPr>
          <w:sz w:val="22"/>
          <w:szCs w:val="22"/>
        </w:rPr>
        <w:tab/>
      </w:r>
      <w:r w:rsidRPr="0097208D">
        <w:rPr>
          <w:sz w:val="22"/>
          <w:szCs w:val="22"/>
        </w:rPr>
        <w:t>Písomná dohoda o zaistení bezpečnosti a ochrane zdravia osôb pri práci v priestoroch ŽSR – podklad pre vypracovanie</w:t>
      </w:r>
    </w:p>
    <w:p w14:paraId="2EC6F34C" w14:textId="6A297D67" w:rsidR="00131DE2" w:rsidRDefault="00872B7A" w:rsidP="00131DE2">
      <w:pPr>
        <w:tabs>
          <w:tab w:val="left" w:pos="1843"/>
        </w:tabs>
        <w:ind w:left="1843" w:hanging="1276"/>
        <w:jc w:val="both"/>
        <w:rPr>
          <w:sz w:val="22"/>
          <w:szCs w:val="22"/>
        </w:rPr>
      </w:pPr>
      <w:r>
        <w:rPr>
          <w:sz w:val="22"/>
          <w:szCs w:val="22"/>
        </w:rPr>
        <w:t>Príloha č. 8</w:t>
      </w:r>
      <w:r w:rsidR="002242F4" w:rsidRPr="002242F4">
        <w:rPr>
          <w:sz w:val="22"/>
          <w:szCs w:val="22"/>
        </w:rPr>
        <w:t xml:space="preserve"> –</w:t>
      </w:r>
      <w:r w:rsidR="002242F4">
        <w:rPr>
          <w:sz w:val="22"/>
          <w:szCs w:val="22"/>
        </w:rPr>
        <w:t xml:space="preserve"> </w:t>
      </w:r>
      <w:r w:rsidR="005A1EA2">
        <w:rPr>
          <w:sz w:val="22"/>
          <w:szCs w:val="22"/>
        </w:rPr>
        <w:tab/>
      </w:r>
      <w:r w:rsidR="005A1EA2">
        <w:rPr>
          <w:sz w:val="22"/>
          <w:szCs w:val="22"/>
        </w:rPr>
        <w:tab/>
      </w:r>
      <w:r w:rsidR="00131DE2">
        <w:rPr>
          <w:sz w:val="22"/>
          <w:szCs w:val="22"/>
        </w:rPr>
        <w:t>Vzor dodatku pre uplatnenie mechanizmu indexácie</w:t>
      </w:r>
    </w:p>
    <w:p w14:paraId="6617EC99" w14:textId="0C0BD58B" w:rsidR="005A1EA2" w:rsidRDefault="005A1EA2" w:rsidP="005A1EA2">
      <w:pPr>
        <w:tabs>
          <w:tab w:val="left" w:pos="1843"/>
        </w:tabs>
        <w:ind w:left="2262" w:hanging="1695"/>
        <w:jc w:val="both"/>
        <w:rPr>
          <w:sz w:val="22"/>
          <w:szCs w:val="22"/>
        </w:rPr>
      </w:pPr>
      <w:r>
        <w:rPr>
          <w:sz w:val="22"/>
          <w:szCs w:val="22"/>
        </w:rPr>
        <w:t>Príloha</w:t>
      </w:r>
      <w:r w:rsidRPr="005A1EA2">
        <w:rPr>
          <w:sz w:val="22"/>
          <w:szCs w:val="22"/>
        </w:rPr>
        <w:t xml:space="preserve"> č. 9</w:t>
      </w:r>
      <w:r w:rsidRPr="00982611">
        <w:rPr>
          <w:sz w:val="22"/>
          <w:szCs w:val="22"/>
        </w:rPr>
        <w:t xml:space="preserve"> – </w:t>
      </w:r>
      <w:r>
        <w:rPr>
          <w:sz w:val="22"/>
          <w:szCs w:val="22"/>
        </w:rPr>
        <w:tab/>
      </w:r>
      <w:r>
        <w:rPr>
          <w:sz w:val="22"/>
          <w:szCs w:val="22"/>
        </w:rPr>
        <w:tab/>
      </w:r>
      <w:r w:rsidRPr="00982611">
        <w:rPr>
          <w:sz w:val="22"/>
          <w:szCs w:val="22"/>
        </w:rPr>
        <w:t>Zmluva o zabezpečení plnenia bezpečnostných opatrení a notifikačných povinností podľa zákona č. 69/2018 Z. z. o kybernetickej bezpečnosti a o zmene a doplnení niektorých zákonov v znení neskorších právnych predpisov</w:t>
      </w:r>
    </w:p>
    <w:p w14:paraId="3D0BEE98" w14:textId="5642D3B0" w:rsidR="00FB0AF6" w:rsidRPr="005A1EA2" w:rsidRDefault="00FB0AF6" w:rsidP="005A1EA2">
      <w:pPr>
        <w:tabs>
          <w:tab w:val="left" w:pos="1843"/>
        </w:tabs>
        <w:ind w:left="2262" w:hanging="1695"/>
        <w:jc w:val="both"/>
        <w:rPr>
          <w:sz w:val="22"/>
          <w:szCs w:val="22"/>
        </w:rPr>
      </w:pPr>
      <w:r>
        <w:rPr>
          <w:sz w:val="22"/>
          <w:szCs w:val="22"/>
        </w:rPr>
        <w:t xml:space="preserve">Príloha č. 10 </w:t>
      </w:r>
      <w:r w:rsidRPr="00982611">
        <w:rPr>
          <w:sz w:val="22"/>
          <w:szCs w:val="22"/>
        </w:rPr>
        <w:t>–</w:t>
      </w:r>
      <w:r>
        <w:rPr>
          <w:sz w:val="22"/>
          <w:szCs w:val="22"/>
        </w:rPr>
        <w:tab/>
        <w:t>Zoznam odborných pracovníkov</w:t>
      </w:r>
    </w:p>
    <w:p w14:paraId="1029B960" w14:textId="27D35C3D" w:rsidR="00386B1E" w:rsidRDefault="00386B1E" w:rsidP="00386B1E">
      <w:pPr>
        <w:numPr>
          <w:ilvl w:val="1"/>
          <w:numId w:val="46"/>
        </w:numPr>
        <w:tabs>
          <w:tab w:val="left" w:pos="567"/>
        </w:tabs>
        <w:spacing w:before="120" w:after="120"/>
        <w:ind w:left="567" w:hanging="567"/>
        <w:jc w:val="both"/>
        <w:rPr>
          <w:rFonts w:eastAsia="Calibri"/>
          <w:sz w:val="22"/>
          <w:szCs w:val="22"/>
          <w:lang w:eastAsia="en-US"/>
        </w:rPr>
      </w:pPr>
      <w:r w:rsidRPr="00386B1E">
        <w:rPr>
          <w:rFonts w:eastAsia="Calibri"/>
          <w:sz w:val="22"/>
          <w:szCs w:val="22"/>
          <w:lang w:eastAsia="en-US"/>
        </w:rPr>
        <w:t>Zmluvné strany vyhlasujú, že si Zmluvu prečítali, že bola uzavretá slobodne, vážne, určite a zrozumiteľne a na znak súhlasu s jej obsahom ju vlastnoručne podpisujú.</w:t>
      </w:r>
    </w:p>
    <w:p w14:paraId="7286577D" w14:textId="62672ACA" w:rsidR="00386B1E" w:rsidRDefault="00386B1E" w:rsidP="00386B1E">
      <w:pPr>
        <w:tabs>
          <w:tab w:val="left" w:pos="567"/>
        </w:tabs>
        <w:spacing w:before="120" w:after="120"/>
        <w:jc w:val="both"/>
        <w:rPr>
          <w:rFonts w:eastAsia="Calibri"/>
          <w:sz w:val="22"/>
          <w:szCs w:val="22"/>
          <w:lang w:eastAsia="en-US"/>
        </w:rPr>
      </w:pPr>
    </w:p>
    <w:p w14:paraId="2AE18411" w14:textId="70D6A674" w:rsidR="00386B1E" w:rsidRDefault="00386B1E" w:rsidP="00386B1E">
      <w:pPr>
        <w:tabs>
          <w:tab w:val="left" w:pos="567"/>
        </w:tabs>
        <w:spacing w:before="120" w:after="120"/>
        <w:jc w:val="center"/>
        <w:rPr>
          <w:rFonts w:eastAsia="Calibri"/>
          <w:sz w:val="22"/>
          <w:szCs w:val="22"/>
          <w:lang w:eastAsia="en-US"/>
        </w:rPr>
      </w:pPr>
      <w:r>
        <w:rPr>
          <w:rFonts w:eastAsia="Calibri"/>
          <w:sz w:val="22"/>
          <w:szCs w:val="22"/>
          <w:lang w:eastAsia="en-US"/>
        </w:rPr>
        <w:t>--- NASLEDUJE PODPISOVÁ STRANA ---</w:t>
      </w:r>
    </w:p>
    <w:p w14:paraId="17739BB7" w14:textId="77777777" w:rsidR="00386B1E" w:rsidRDefault="00386B1E" w:rsidP="00386B1E">
      <w:pPr>
        <w:tabs>
          <w:tab w:val="left" w:pos="567"/>
        </w:tabs>
        <w:spacing w:before="120" w:after="120"/>
        <w:jc w:val="center"/>
        <w:rPr>
          <w:rFonts w:eastAsia="Calibri"/>
          <w:sz w:val="22"/>
          <w:szCs w:val="22"/>
          <w:lang w:eastAsia="en-US"/>
        </w:rPr>
        <w:sectPr w:rsidR="00386B1E" w:rsidSect="00E30A94">
          <w:headerReference w:type="default" r:id="rId9"/>
          <w:footerReference w:type="default" r:id="rId10"/>
          <w:pgSz w:w="11906" w:h="16838"/>
          <w:pgMar w:top="1417" w:right="1417" w:bottom="1417" w:left="1417" w:header="680" w:footer="567" w:gutter="0"/>
          <w:pgBorders w:offsetFrom="page">
            <w:top w:val="single" w:sz="4" w:space="24" w:color="auto"/>
            <w:left w:val="single" w:sz="4" w:space="24" w:color="auto"/>
            <w:bottom w:val="single" w:sz="4" w:space="24" w:color="auto"/>
            <w:right w:val="single" w:sz="4" w:space="24" w:color="auto"/>
          </w:pgBorders>
          <w:cols w:space="708"/>
          <w:noEndnote/>
          <w:docGrid w:linePitch="326"/>
        </w:sectPr>
      </w:pPr>
    </w:p>
    <w:p w14:paraId="75BCA89F" w14:textId="64305F2D" w:rsidR="00386B1E" w:rsidRDefault="00386B1E" w:rsidP="00386B1E">
      <w:pPr>
        <w:tabs>
          <w:tab w:val="left" w:pos="567"/>
        </w:tabs>
        <w:spacing w:before="120" w:after="120"/>
        <w:jc w:val="center"/>
        <w:rPr>
          <w:rFonts w:eastAsia="Calibri"/>
          <w:sz w:val="22"/>
          <w:szCs w:val="22"/>
          <w:lang w:eastAsia="en-US"/>
        </w:rPr>
      </w:pPr>
      <w:r>
        <w:rPr>
          <w:rFonts w:eastAsia="Calibri"/>
          <w:sz w:val="22"/>
          <w:szCs w:val="22"/>
          <w:lang w:eastAsia="en-US"/>
        </w:rPr>
        <w:lastRenderedPageBreak/>
        <w:t>PODPISOVÁ STRANA</w:t>
      </w:r>
    </w:p>
    <w:p w14:paraId="2EC01C3D" w14:textId="0D30A1C6" w:rsidR="00386B1E" w:rsidRPr="00386B1E" w:rsidRDefault="00386B1E" w:rsidP="00386B1E">
      <w:pPr>
        <w:tabs>
          <w:tab w:val="left" w:pos="567"/>
        </w:tabs>
        <w:spacing w:before="120" w:after="120"/>
        <w:jc w:val="center"/>
        <w:rPr>
          <w:rFonts w:eastAsia="Calibri"/>
          <w:sz w:val="22"/>
          <w:szCs w:val="22"/>
          <w:lang w:eastAsia="en-US"/>
        </w:rPr>
      </w:pPr>
      <w:r w:rsidRPr="00386B1E">
        <w:rPr>
          <w:sz w:val="22"/>
          <w:szCs w:val="22"/>
        </w:rPr>
        <w:t xml:space="preserve">(Zmluva o dielo č. </w:t>
      </w:r>
      <w:r w:rsidRPr="00386B1E">
        <w:rPr>
          <w:i/>
          <w:sz w:val="22"/>
          <w:szCs w:val="22"/>
        </w:rPr>
        <w:t>.</w:t>
      </w:r>
      <w:r w:rsidRPr="00386B1E">
        <w:rPr>
          <w:i/>
          <w:iCs/>
          <w:sz w:val="22"/>
          <w:szCs w:val="22"/>
        </w:rPr>
        <w:t xml:space="preserve">.. </w:t>
      </w:r>
      <w:r w:rsidRPr="00386B1E">
        <w:rPr>
          <w:i/>
          <w:iCs/>
          <w:sz w:val="22"/>
          <w:szCs w:val="22"/>
          <w:highlight w:val="lightGray"/>
        </w:rPr>
        <w:t>(doplní úspešný uchádzač)</w:t>
      </w:r>
      <w:r w:rsidRPr="00386B1E">
        <w:rPr>
          <w:iCs/>
          <w:sz w:val="22"/>
          <w:szCs w:val="22"/>
        </w:rPr>
        <w:t>)</w:t>
      </w:r>
    </w:p>
    <w:p w14:paraId="21707D68" w14:textId="77777777" w:rsidR="00131DE2" w:rsidRDefault="00131DE2" w:rsidP="008553CE">
      <w:pPr>
        <w:ind w:left="1843" w:hanging="1276"/>
        <w:rPr>
          <w:sz w:val="22"/>
          <w:szCs w:val="22"/>
        </w:rPr>
      </w:pPr>
    </w:p>
    <w:p w14:paraId="7387CD9A" w14:textId="77777777" w:rsidR="006762DD" w:rsidRPr="00495FC5" w:rsidRDefault="006762DD" w:rsidP="006762DD">
      <w:pPr>
        <w:ind w:left="567"/>
        <w:jc w:val="both"/>
        <w:rPr>
          <w:sz w:val="22"/>
          <w:szCs w:val="22"/>
        </w:rPr>
      </w:pPr>
    </w:p>
    <w:p w14:paraId="3BE79072" w14:textId="77777777" w:rsidR="006762DD" w:rsidRPr="00495FC5" w:rsidRDefault="006762DD" w:rsidP="006762DD">
      <w:pPr>
        <w:spacing w:before="120"/>
        <w:ind w:left="5103" w:hanging="5103"/>
        <w:jc w:val="both"/>
        <w:rPr>
          <w:sz w:val="22"/>
          <w:szCs w:val="22"/>
        </w:rPr>
      </w:pPr>
      <w:r w:rsidRPr="00495FC5">
        <w:rPr>
          <w:sz w:val="22"/>
          <w:szCs w:val="22"/>
        </w:rPr>
        <w:t>V mene Objednávateľa:</w:t>
      </w:r>
      <w:r w:rsidRPr="00495FC5">
        <w:rPr>
          <w:sz w:val="22"/>
          <w:szCs w:val="22"/>
        </w:rPr>
        <w:tab/>
        <w:t>V mene Zhotoviteľa:</w:t>
      </w:r>
    </w:p>
    <w:p w14:paraId="3D9D36DD" w14:textId="56D22C96" w:rsidR="006762DD" w:rsidRPr="00495FC5" w:rsidRDefault="006762DD" w:rsidP="006762DD">
      <w:pPr>
        <w:spacing w:before="120"/>
        <w:ind w:left="5103" w:hanging="5103"/>
        <w:jc w:val="both"/>
        <w:rPr>
          <w:b/>
          <w:sz w:val="22"/>
          <w:szCs w:val="22"/>
        </w:rPr>
      </w:pPr>
      <w:r w:rsidRPr="00495FC5">
        <w:rPr>
          <w:b/>
          <w:sz w:val="22"/>
          <w:szCs w:val="22"/>
        </w:rPr>
        <w:t>Železnice Slovenskej republiky</w:t>
      </w:r>
      <w:r w:rsidRPr="00495FC5">
        <w:rPr>
          <w:i/>
          <w:sz w:val="22"/>
          <w:szCs w:val="22"/>
        </w:rPr>
        <w:t xml:space="preserve"> </w:t>
      </w:r>
      <w:r w:rsidRPr="00495FC5">
        <w:rPr>
          <w:i/>
          <w:sz w:val="22"/>
          <w:szCs w:val="22"/>
        </w:rPr>
        <w:tab/>
      </w:r>
      <w:r w:rsidR="00FD693C" w:rsidRPr="006751AE">
        <w:rPr>
          <w:i/>
          <w:sz w:val="22"/>
          <w:szCs w:val="22"/>
          <w:highlight w:val="lightGray"/>
        </w:rPr>
        <w:t>(</w:t>
      </w:r>
      <w:r w:rsidRPr="006751AE">
        <w:rPr>
          <w:i/>
          <w:sz w:val="22"/>
          <w:szCs w:val="22"/>
          <w:highlight w:val="lightGray"/>
        </w:rPr>
        <w:t xml:space="preserve">doplní </w:t>
      </w:r>
      <w:r w:rsidR="003D4385">
        <w:rPr>
          <w:i/>
          <w:sz w:val="22"/>
          <w:szCs w:val="22"/>
          <w:highlight w:val="lightGray"/>
        </w:rPr>
        <w:t>úspešný uchádzač</w:t>
      </w:r>
      <w:r w:rsidR="00FD693C" w:rsidRPr="006751AE">
        <w:rPr>
          <w:i/>
          <w:sz w:val="22"/>
          <w:szCs w:val="22"/>
          <w:highlight w:val="lightGray"/>
        </w:rPr>
        <w:t>)</w:t>
      </w:r>
    </w:p>
    <w:p w14:paraId="534E80C5" w14:textId="77777777" w:rsidR="006762DD" w:rsidRPr="00495FC5" w:rsidRDefault="006762DD" w:rsidP="006762DD">
      <w:pPr>
        <w:jc w:val="both"/>
        <w:rPr>
          <w:sz w:val="22"/>
          <w:szCs w:val="22"/>
        </w:rPr>
      </w:pPr>
    </w:p>
    <w:p w14:paraId="05AEE029" w14:textId="58056576" w:rsidR="006762DD" w:rsidRPr="00495FC5" w:rsidRDefault="006762DD" w:rsidP="006762DD">
      <w:pPr>
        <w:spacing w:before="120"/>
        <w:ind w:left="5103" w:hanging="5103"/>
        <w:jc w:val="both"/>
        <w:rPr>
          <w:sz w:val="22"/>
          <w:szCs w:val="22"/>
        </w:rPr>
      </w:pPr>
      <w:r w:rsidRPr="00495FC5">
        <w:rPr>
          <w:sz w:val="22"/>
          <w:szCs w:val="22"/>
        </w:rPr>
        <w:t>V</w:t>
      </w:r>
      <w:r w:rsidR="00E63F48">
        <w:rPr>
          <w:sz w:val="22"/>
          <w:szCs w:val="22"/>
        </w:rPr>
        <w:t> </w:t>
      </w:r>
      <w:r w:rsidRPr="00495FC5">
        <w:rPr>
          <w:sz w:val="22"/>
          <w:szCs w:val="22"/>
        </w:rPr>
        <w:t>Bratislave</w:t>
      </w:r>
      <w:r w:rsidR="00E63F48">
        <w:rPr>
          <w:sz w:val="22"/>
          <w:szCs w:val="22"/>
        </w:rPr>
        <w:t>,</w:t>
      </w:r>
      <w:r w:rsidRPr="00495FC5">
        <w:rPr>
          <w:sz w:val="22"/>
          <w:szCs w:val="22"/>
        </w:rPr>
        <w:t xml:space="preserve"> dňa ..............</w:t>
      </w:r>
      <w:r w:rsidRPr="00495FC5">
        <w:rPr>
          <w:sz w:val="22"/>
          <w:szCs w:val="22"/>
        </w:rPr>
        <w:tab/>
        <w:t>V ..............................</w:t>
      </w:r>
      <w:r w:rsidR="00E63F48">
        <w:rPr>
          <w:sz w:val="22"/>
          <w:szCs w:val="22"/>
        </w:rPr>
        <w:t>,</w:t>
      </w:r>
      <w:r w:rsidRPr="00495FC5">
        <w:rPr>
          <w:sz w:val="22"/>
          <w:szCs w:val="22"/>
        </w:rPr>
        <w:t xml:space="preserve">  dňa ..............</w:t>
      </w:r>
    </w:p>
    <w:p w14:paraId="20DA2929" w14:textId="77777777" w:rsidR="006762DD" w:rsidRPr="00495FC5" w:rsidRDefault="006762DD" w:rsidP="006762DD">
      <w:pPr>
        <w:ind w:left="5103" w:hanging="5103"/>
        <w:jc w:val="both"/>
        <w:rPr>
          <w:sz w:val="22"/>
          <w:szCs w:val="22"/>
        </w:rPr>
      </w:pPr>
    </w:p>
    <w:p w14:paraId="6C69E06F" w14:textId="2124C807" w:rsidR="006762DD" w:rsidRDefault="006762DD" w:rsidP="006762DD">
      <w:pPr>
        <w:overflowPunct w:val="0"/>
        <w:autoSpaceDE w:val="0"/>
        <w:autoSpaceDN w:val="0"/>
        <w:adjustRightInd w:val="0"/>
        <w:ind w:left="5103" w:right="720" w:hanging="5103"/>
        <w:jc w:val="both"/>
        <w:textAlignment w:val="baseline"/>
        <w:rPr>
          <w:bCs/>
          <w:sz w:val="22"/>
          <w:szCs w:val="22"/>
        </w:rPr>
      </w:pPr>
    </w:p>
    <w:p w14:paraId="1B1A8518" w14:textId="77777777" w:rsidR="00454D7D" w:rsidRPr="00495FC5" w:rsidRDefault="00454D7D" w:rsidP="006762DD">
      <w:pPr>
        <w:overflowPunct w:val="0"/>
        <w:autoSpaceDE w:val="0"/>
        <w:autoSpaceDN w:val="0"/>
        <w:adjustRightInd w:val="0"/>
        <w:ind w:left="5103" w:right="720" w:hanging="5103"/>
        <w:jc w:val="both"/>
        <w:textAlignment w:val="baseline"/>
        <w:rPr>
          <w:bCs/>
          <w:sz w:val="22"/>
          <w:szCs w:val="22"/>
        </w:rPr>
      </w:pPr>
    </w:p>
    <w:p w14:paraId="34D3FAA9" w14:textId="77777777" w:rsidR="006762DD" w:rsidRPr="00495FC5" w:rsidRDefault="006762DD" w:rsidP="006762DD">
      <w:pPr>
        <w:overflowPunct w:val="0"/>
        <w:autoSpaceDE w:val="0"/>
        <w:autoSpaceDN w:val="0"/>
        <w:adjustRightInd w:val="0"/>
        <w:ind w:left="5103" w:right="720" w:hanging="5103"/>
        <w:jc w:val="both"/>
        <w:textAlignment w:val="baseline"/>
        <w:rPr>
          <w:bCs/>
          <w:sz w:val="22"/>
          <w:szCs w:val="22"/>
        </w:rPr>
      </w:pPr>
    </w:p>
    <w:p w14:paraId="4343F472" w14:textId="77777777" w:rsidR="006762DD" w:rsidRPr="00495FC5" w:rsidRDefault="006762DD" w:rsidP="006762DD">
      <w:pPr>
        <w:overflowPunct w:val="0"/>
        <w:autoSpaceDE w:val="0"/>
        <w:autoSpaceDN w:val="0"/>
        <w:adjustRightInd w:val="0"/>
        <w:ind w:left="5103" w:right="720" w:hanging="5103"/>
        <w:jc w:val="both"/>
        <w:textAlignment w:val="baseline"/>
        <w:rPr>
          <w:bCs/>
          <w:sz w:val="22"/>
          <w:szCs w:val="22"/>
        </w:rPr>
      </w:pPr>
      <w:r w:rsidRPr="00495FC5">
        <w:rPr>
          <w:bCs/>
          <w:sz w:val="22"/>
          <w:szCs w:val="22"/>
        </w:rPr>
        <w:t>...............................................</w:t>
      </w:r>
      <w:r w:rsidRPr="00495FC5">
        <w:rPr>
          <w:bCs/>
          <w:sz w:val="22"/>
          <w:szCs w:val="22"/>
        </w:rPr>
        <w:tab/>
        <w:t>...............................................</w:t>
      </w:r>
    </w:p>
    <w:p w14:paraId="21058518" w14:textId="3DB8C959" w:rsidR="006762DD" w:rsidRPr="006751AE" w:rsidRDefault="007A7FB6" w:rsidP="006762DD">
      <w:pPr>
        <w:overflowPunct w:val="0"/>
        <w:autoSpaceDE w:val="0"/>
        <w:autoSpaceDN w:val="0"/>
        <w:adjustRightInd w:val="0"/>
        <w:ind w:left="5103" w:hanging="5103"/>
        <w:jc w:val="both"/>
        <w:textAlignment w:val="baseline"/>
        <w:rPr>
          <w:b/>
          <w:bCs/>
          <w:i/>
          <w:sz w:val="22"/>
          <w:szCs w:val="22"/>
        </w:rPr>
      </w:pPr>
      <w:r>
        <w:rPr>
          <w:bCs/>
          <w:sz w:val="22"/>
          <w:szCs w:val="22"/>
        </w:rPr>
        <w:t>Ivan Bednárik, MBA</w:t>
      </w:r>
      <w:r w:rsidR="006762DD" w:rsidRPr="00495FC5">
        <w:rPr>
          <w:bCs/>
          <w:sz w:val="22"/>
          <w:szCs w:val="22"/>
        </w:rPr>
        <w:tab/>
      </w:r>
      <w:r w:rsidR="00FD693C">
        <w:rPr>
          <w:bCs/>
          <w:sz w:val="22"/>
          <w:szCs w:val="22"/>
        </w:rPr>
        <w:t>(</w:t>
      </w:r>
      <w:r w:rsidR="006762DD" w:rsidRPr="006751AE">
        <w:rPr>
          <w:i/>
          <w:sz w:val="22"/>
          <w:szCs w:val="22"/>
          <w:highlight w:val="lightGray"/>
        </w:rPr>
        <w:t>meno, priezvisko, titul,  funkcia, podpis</w:t>
      </w:r>
    </w:p>
    <w:p w14:paraId="6BCFAEBA" w14:textId="718496DD" w:rsidR="005F75B5" w:rsidRPr="009238C3" w:rsidRDefault="006762DD" w:rsidP="00897647">
      <w:pPr>
        <w:overflowPunct w:val="0"/>
        <w:autoSpaceDE w:val="0"/>
        <w:autoSpaceDN w:val="0"/>
        <w:adjustRightInd w:val="0"/>
        <w:ind w:left="5103" w:hanging="5103"/>
        <w:jc w:val="both"/>
        <w:textAlignment w:val="baseline"/>
        <w:rPr>
          <w:sz w:val="22"/>
          <w:szCs w:val="22"/>
        </w:rPr>
      </w:pPr>
      <w:r w:rsidRPr="00495FC5">
        <w:rPr>
          <w:sz w:val="22"/>
          <w:szCs w:val="22"/>
        </w:rPr>
        <w:t>generálny riaditeľ</w:t>
      </w:r>
      <w:r w:rsidRPr="00495FC5">
        <w:rPr>
          <w:sz w:val="22"/>
          <w:szCs w:val="22"/>
        </w:rPr>
        <w:tab/>
      </w:r>
      <w:r w:rsidRPr="006751AE">
        <w:rPr>
          <w:i/>
          <w:sz w:val="22"/>
          <w:szCs w:val="22"/>
          <w:highlight w:val="lightGray"/>
        </w:rPr>
        <w:t>oprávnenej osoby (osôb) Zhotoviteľa</w:t>
      </w:r>
      <w:r w:rsidR="00FD693C">
        <w:rPr>
          <w:sz w:val="22"/>
          <w:szCs w:val="22"/>
        </w:rPr>
        <w:t>)</w:t>
      </w:r>
    </w:p>
    <w:p w14:paraId="196EFA94" w14:textId="77777777" w:rsidR="005F75B5" w:rsidRPr="009238C3" w:rsidRDefault="005F75B5" w:rsidP="009238C3">
      <w:pPr>
        <w:jc w:val="both"/>
        <w:outlineLvl w:val="1"/>
        <w:rPr>
          <w:bCs/>
          <w:caps/>
          <w:sz w:val="22"/>
          <w:szCs w:val="22"/>
        </w:rPr>
        <w:sectPr w:rsidR="005F75B5" w:rsidRPr="009238C3" w:rsidSect="00E30A94">
          <w:pgSz w:w="11906" w:h="16838"/>
          <w:pgMar w:top="1077" w:right="737" w:bottom="426" w:left="1304" w:header="680" w:footer="567" w:gutter="0"/>
          <w:pgBorders w:offsetFrom="page">
            <w:top w:val="single" w:sz="4" w:space="24" w:color="auto"/>
            <w:left w:val="single" w:sz="4" w:space="24" w:color="auto"/>
            <w:bottom w:val="single" w:sz="4" w:space="24" w:color="auto"/>
            <w:right w:val="single" w:sz="4" w:space="24" w:color="auto"/>
          </w:pgBorders>
          <w:cols w:space="708"/>
          <w:noEndnote/>
          <w:docGrid w:linePitch="326"/>
        </w:sectPr>
      </w:pPr>
    </w:p>
    <w:p w14:paraId="518FAD8C" w14:textId="77777777" w:rsidR="008553CE" w:rsidRPr="008553CE" w:rsidRDefault="008553CE" w:rsidP="008553CE">
      <w:pPr>
        <w:jc w:val="center"/>
        <w:outlineLvl w:val="1"/>
        <w:rPr>
          <w:sz w:val="22"/>
          <w:szCs w:val="22"/>
        </w:rPr>
      </w:pPr>
      <w:r w:rsidRPr="008553CE">
        <w:rPr>
          <w:b/>
          <w:sz w:val="22"/>
          <w:szCs w:val="22"/>
        </w:rPr>
        <w:lastRenderedPageBreak/>
        <w:t>PRÍLOHA K PONUKE</w:t>
      </w:r>
    </w:p>
    <w:p w14:paraId="1001AD07" w14:textId="77777777" w:rsidR="005F75B5" w:rsidRPr="009238C3" w:rsidRDefault="005F75B5" w:rsidP="00827D21">
      <w:pPr>
        <w:jc w:val="both"/>
        <w:rPr>
          <w:b/>
          <w:sz w:val="22"/>
          <w:szCs w:val="22"/>
        </w:rPr>
      </w:pPr>
    </w:p>
    <w:tbl>
      <w:tblPr>
        <w:tblW w:w="9930" w:type="dxa"/>
        <w:tblInd w:w="1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4A0" w:firstRow="1" w:lastRow="0" w:firstColumn="1" w:lastColumn="0" w:noHBand="0" w:noVBand="1"/>
      </w:tblPr>
      <w:tblGrid>
        <w:gridCol w:w="4393"/>
        <w:gridCol w:w="1597"/>
        <w:gridCol w:w="3940"/>
      </w:tblGrid>
      <w:tr w:rsidR="0008180A" w:rsidRPr="009238C3" w14:paraId="7ACE9083" w14:textId="77777777" w:rsidTr="00F136AB">
        <w:trPr>
          <w:trHeight w:val="1095"/>
        </w:trPr>
        <w:tc>
          <w:tcPr>
            <w:tcW w:w="4393" w:type="dxa"/>
            <w:tcBorders>
              <w:top w:val="single" w:sz="8" w:space="0" w:color="auto"/>
              <w:left w:val="single" w:sz="8" w:space="0" w:color="auto"/>
              <w:bottom w:val="single" w:sz="8" w:space="0" w:color="auto"/>
              <w:right w:val="single" w:sz="2" w:space="0" w:color="auto"/>
            </w:tcBorders>
            <w:shd w:val="clear" w:color="auto" w:fill="DBE5F1"/>
            <w:vAlign w:val="center"/>
            <w:hideMark/>
          </w:tcPr>
          <w:p w14:paraId="2B579EDD" w14:textId="77777777" w:rsidR="0008180A" w:rsidRPr="009238C3" w:rsidRDefault="0008180A" w:rsidP="00F136AB">
            <w:pPr>
              <w:jc w:val="both"/>
              <w:rPr>
                <w:b/>
                <w:sz w:val="22"/>
                <w:szCs w:val="22"/>
              </w:rPr>
            </w:pPr>
            <w:r w:rsidRPr="009238C3">
              <w:rPr>
                <w:b/>
                <w:sz w:val="22"/>
                <w:szCs w:val="22"/>
              </w:rPr>
              <w:t>Položka</w:t>
            </w:r>
          </w:p>
        </w:tc>
        <w:tc>
          <w:tcPr>
            <w:tcW w:w="1597" w:type="dxa"/>
            <w:tcBorders>
              <w:top w:val="single" w:sz="8" w:space="0" w:color="auto"/>
              <w:left w:val="single" w:sz="2" w:space="0" w:color="auto"/>
              <w:bottom w:val="single" w:sz="8" w:space="0" w:color="auto"/>
              <w:right w:val="single" w:sz="2" w:space="0" w:color="auto"/>
            </w:tcBorders>
            <w:shd w:val="clear" w:color="auto" w:fill="DBE5F1"/>
            <w:vAlign w:val="center"/>
            <w:hideMark/>
          </w:tcPr>
          <w:p w14:paraId="5B765C66" w14:textId="77777777" w:rsidR="0008180A" w:rsidRPr="009238C3" w:rsidRDefault="0008180A" w:rsidP="00F136AB">
            <w:pPr>
              <w:jc w:val="both"/>
              <w:rPr>
                <w:bCs/>
                <w:sz w:val="22"/>
                <w:szCs w:val="22"/>
              </w:rPr>
            </w:pPr>
            <w:r w:rsidRPr="009238C3">
              <w:rPr>
                <w:b/>
                <w:sz w:val="22"/>
                <w:szCs w:val="22"/>
              </w:rPr>
              <w:t>Podčlánky Zmluvných podmienok</w:t>
            </w:r>
          </w:p>
        </w:tc>
        <w:tc>
          <w:tcPr>
            <w:tcW w:w="3940" w:type="dxa"/>
            <w:tcBorders>
              <w:top w:val="single" w:sz="8" w:space="0" w:color="auto"/>
              <w:left w:val="single" w:sz="2" w:space="0" w:color="auto"/>
              <w:bottom w:val="single" w:sz="8" w:space="0" w:color="auto"/>
              <w:right w:val="single" w:sz="8" w:space="0" w:color="auto"/>
            </w:tcBorders>
            <w:shd w:val="clear" w:color="auto" w:fill="DBE5F1"/>
            <w:vAlign w:val="center"/>
            <w:hideMark/>
          </w:tcPr>
          <w:p w14:paraId="66C3A645" w14:textId="77777777" w:rsidR="0008180A" w:rsidRPr="009238C3" w:rsidRDefault="0008180A" w:rsidP="00F136AB">
            <w:pPr>
              <w:jc w:val="both"/>
              <w:rPr>
                <w:b/>
                <w:sz w:val="22"/>
                <w:szCs w:val="22"/>
              </w:rPr>
            </w:pPr>
            <w:r w:rsidRPr="009238C3">
              <w:rPr>
                <w:b/>
                <w:sz w:val="22"/>
                <w:szCs w:val="22"/>
              </w:rPr>
              <w:t>Údaje</w:t>
            </w:r>
          </w:p>
        </w:tc>
      </w:tr>
      <w:tr w:rsidR="0008180A" w:rsidRPr="009238C3" w14:paraId="71D42E45" w14:textId="77777777" w:rsidTr="00F136AB">
        <w:trPr>
          <w:trHeight w:val="847"/>
        </w:trPr>
        <w:tc>
          <w:tcPr>
            <w:tcW w:w="4393" w:type="dxa"/>
            <w:tcBorders>
              <w:top w:val="single" w:sz="8"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18ADD8F" w14:textId="77777777" w:rsidR="0008180A" w:rsidRPr="009238C3" w:rsidRDefault="0008180A" w:rsidP="00F136AB">
            <w:pPr>
              <w:rPr>
                <w:sz w:val="22"/>
                <w:szCs w:val="22"/>
              </w:rPr>
            </w:pPr>
            <w:r w:rsidRPr="009238C3">
              <w:rPr>
                <w:sz w:val="22"/>
                <w:szCs w:val="22"/>
              </w:rPr>
              <w:t xml:space="preserve">Názov a adresa Objednávateľa </w:t>
            </w:r>
          </w:p>
        </w:tc>
        <w:tc>
          <w:tcPr>
            <w:tcW w:w="1597" w:type="dxa"/>
            <w:tcBorders>
              <w:top w:val="single" w:sz="8"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2762AD6A" w14:textId="77777777" w:rsidR="0008180A" w:rsidRPr="009238C3" w:rsidRDefault="0008180A" w:rsidP="00F136AB">
            <w:pPr>
              <w:tabs>
                <w:tab w:val="left" w:pos="708"/>
                <w:tab w:val="center" w:pos="4536"/>
                <w:tab w:val="right" w:pos="9072"/>
              </w:tabs>
              <w:overflowPunct w:val="0"/>
              <w:autoSpaceDE w:val="0"/>
              <w:autoSpaceDN w:val="0"/>
              <w:adjustRightInd w:val="0"/>
              <w:jc w:val="center"/>
              <w:textAlignment w:val="baseline"/>
              <w:rPr>
                <w:position w:val="20"/>
                <w:sz w:val="22"/>
                <w:szCs w:val="22"/>
              </w:rPr>
            </w:pPr>
            <w:r w:rsidRPr="009238C3">
              <w:rPr>
                <w:position w:val="20"/>
                <w:sz w:val="22"/>
                <w:szCs w:val="22"/>
              </w:rPr>
              <w:t xml:space="preserve">1.1.2.2 </w:t>
            </w:r>
            <w:r w:rsidRPr="009238C3">
              <w:rPr>
                <w:position w:val="20"/>
                <w:sz w:val="22"/>
                <w:szCs w:val="22"/>
              </w:rPr>
              <w:sym w:font="Symbol" w:char="F026"/>
            </w:r>
            <w:r w:rsidRPr="009238C3">
              <w:rPr>
                <w:position w:val="20"/>
                <w:sz w:val="22"/>
                <w:szCs w:val="22"/>
              </w:rPr>
              <w:t xml:space="preserve"> 1.3</w:t>
            </w:r>
          </w:p>
        </w:tc>
        <w:tc>
          <w:tcPr>
            <w:tcW w:w="3940" w:type="dxa"/>
            <w:tcBorders>
              <w:top w:val="single" w:sz="8"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FA375A8" w14:textId="77777777" w:rsidR="0008180A" w:rsidRDefault="0008180A" w:rsidP="00E26794">
            <w:pPr>
              <w:rPr>
                <w:sz w:val="22"/>
                <w:szCs w:val="22"/>
              </w:rPr>
            </w:pPr>
            <w:r w:rsidRPr="009238C3">
              <w:rPr>
                <w:sz w:val="22"/>
                <w:szCs w:val="22"/>
              </w:rPr>
              <w:t>Železnice Slovenskej republiky</w:t>
            </w:r>
            <w:r w:rsidRPr="009238C3">
              <w:rPr>
                <w:sz w:val="22"/>
                <w:szCs w:val="22"/>
              </w:rPr>
              <w:br/>
              <w:t>Klemensova</w:t>
            </w:r>
            <w:r>
              <w:rPr>
                <w:sz w:val="22"/>
                <w:szCs w:val="22"/>
              </w:rPr>
              <w:t xml:space="preserve"> </w:t>
            </w:r>
            <w:r w:rsidRPr="009238C3">
              <w:rPr>
                <w:sz w:val="22"/>
                <w:szCs w:val="22"/>
              </w:rPr>
              <w:t>8</w:t>
            </w:r>
          </w:p>
          <w:p w14:paraId="0CE55FB6" w14:textId="77777777" w:rsidR="0008180A" w:rsidRPr="009238C3" w:rsidRDefault="0008180A" w:rsidP="00E26794">
            <w:pPr>
              <w:rPr>
                <w:sz w:val="22"/>
                <w:szCs w:val="22"/>
              </w:rPr>
            </w:pPr>
            <w:r w:rsidRPr="009238C3">
              <w:rPr>
                <w:sz w:val="22"/>
                <w:szCs w:val="22"/>
              </w:rPr>
              <w:t>813 61  Bratislava</w:t>
            </w:r>
          </w:p>
          <w:p w14:paraId="56958D00" w14:textId="77777777" w:rsidR="0008180A" w:rsidRDefault="0008180A" w:rsidP="00E26794">
            <w:pPr>
              <w:rPr>
                <w:sz w:val="22"/>
                <w:szCs w:val="22"/>
              </w:rPr>
            </w:pPr>
            <w:r w:rsidRPr="009238C3">
              <w:rPr>
                <w:sz w:val="22"/>
                <w:szCs w:val="22"/>
              </w:rPr>
              <w:t>Slovenská republika</w:t>
            </w:r>
          </w:p>
          <w:p w14:paraId="424F2892" w14:textId="77777777" w:rsidR="00661A26" w:rsidRPr="009238C3" w:rsidRDefault="00661A26" w:rsidP="00E26794">
            <w:pPr>
              <w:spacing w:after="40"/>
              <w:rPr>
                <w:sz w:val="22"/>
                <w:szCs w:val="22"/>
              </w:rPr>
            </w:pPr>
            <w:r>
              <w:rPr>
                <w:sz w:val="22"/>
                <w:szCs w:val="22"/>
              </w:rPr>
              <w:t xml:space="preserve">E-mail: </w:t>
            </w:r>
            <w:r w:rsidRPr="00BB3157">
              <w:rPr>
                <w:sz w:val="22"/>
                <w:szCs w:val="22"/>
              </w:rPr>
              <w:t>gro220@zsr.sk</w:t>
            </w:r>
          </w:p>
        </w:tc>
      </w:tr>
      <w:tr w:rsidR="0008180A" w:rsidRPr="009238C3" w14:paraId="29A95EAE" w14:textId="77777777" w:rsidTr="00F136AB">
        <w:trPr>
          <w:trHeight w:val="261"/>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740006F9" w14:textId="77777777" w:rsidR="0008180A" w:rsidRPr="009238C3" w:rsidRDefault="0008180A" w:rsidP="00F136AB">
            <w:pPr>
              <w:rPr>
                <w:sz w:val="22"/>
                <w:szCs w:val="22"/>
              </w:rPr>
            </w:pPr>
            <w:r w:rsidRPr="009238C3">
              <w:rPr>
                <w:sz w:val="22"/>
                <w:szCs w:val="22"/>
              </w:rPr>
              <w:t xml:space="preserve">Názov a adresa Zhotoviteľa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0186CAD" w14:textId="77777777" w:rsidR="0008180A" w:rsidRPr="009238C3" w:rsidRDefault="0008180A" w:rsidP="00F136AB">
            <w:pPr>
              <w:jc w:val="center"/>
              <w:rPr>
                <w:sz w:val="22"/>
                <w:szCs w:val="22"/>
              </w:rPr>
            </w:pPr>
            <w:r w:rsidRPr="009238C3">
              <w:rPr>
                <w:sz w:val="22"/>
                <w:szCs w:val="22"/>
              </w:rPr>
              <w:t xml:space="preserve">1.1.2.3 </w:t>
            </w:r>
            <w:r w:rsidRPr="009238C3">
              <w:rPr>
                <w:sz w:val="22"/>
                <w:szCs w:val="22"/>
              </w:rPr>
              <w:sym w:font="Symbol" w:char="F026"/>
            </w:r>
            <w:r w:rsidRPr="009238C3">
              <w:rPr>
                <w:sz w:val="22"/>
                <w:szCs w:val="22"/>
              </w:rPr>
              <w:t xml:space="preserve"> 1.3</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40E0A2F" w14:textId="707FE525" w:rsidR="0008180A" w:rsidRPr="009238C3" w:rsidRDefault="00465500" w:rsidP="00465500">
            <w:pPr>
              <w:spacing w:before="40" w:after="40"/>
              <w:jc w:val="both"/>
              <w:rPr>
                <w:i/>
                <w:iCs/>
                <w:sz w:val="22"/>
                <w:szCs w:val="22"/>
              </w:rPr>
            </w:pPr>
            <w:r>
              <w:rPr>
                <w:i/>
                <w:sz w:val="22"/>
                <w:szCs w:val="22"/>
                <w:highlight w:val="lightGray"/>
              </w:rPr>
              <w:t>(úspešný uchádzač</w:t>
            </w:r>
            <w:r w:rsidRPr="009230FA">
              <w:rPr>
                <w:i/>
                <w:sz w:val="22"/>
                <w:szCs w:val="22"/>
                <w:highlight w:val="lightGray"/>
              </w:rPr>
              <w:t xml:space="preserve"> </w:t>
            </w:r>
            <w:r w:rsidR="00661A26" w:rsidRPr="009230FA">
              <w:rPr>
                <w:i/>
                <w:sz w:val="22"/>
                <w:szCs w:val="22"/>
                <w:highlight w:val="lightGray"/>
              </w:rPr>
              <w:t xml:space="preserve">doplní </w:t>
            </w:r>
            <w:r>
              <w:rPr>
                <w:i/>
                <w:sz w:val="22"/>
                <w:szCs w:val="22"/>
                <w:highlight w:val="lightGray"/>
              </w:rPr>
              <w:t>obchodné meno</w:t>
            </w:r>
            <w:r w:rsidR="00661A26">
              <w:rPr>
                <w:i/>
                <w:sz w:val="22"/>
                <w:szCs w:val="22"/>
                <w:highlight w:val="lightGray"/>
              </w:rPr>
              <w:t xml:space="preserve">, </w:t>
            </w:r>
            <w:r w:rsidR="00661A26" w:rsidRPr="009230FA">
              <w:rPr>
                <w:i/>
                <w:sz w:val="22"/>
                <w:szCs w:val="22"/>
                <w:highlight w:val="lightGray"/>
              </w:rPr>
              <w:t>sídlo, e-mailovú adresu a príp. aj adresu pre doručovanie písomností, ak je iná ako sídlo</w:t>
            </w:r>
            <w:r w:rsidRPr="00465500">
              <w:rPr>
                <w:i/>
                <w:sz w:val="22"/>
                <w:szCs w:val="22"/>
                <w:highlight w:val="lightGray"/>
              </w:rPr>
              <w:t>)</w:t>
            </w:r>
          </w:p>
        </w:tc>
      </w:tr>
      <w:tr w:rsidR="0008180A" w:rsidRPr="009238C3" w14:paraId="33DFD496" w14:textId="77777777" w:rsidTr="00F136AB">
        <w:trPr>
          <w:trHeight w:val="261"/>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1A1F620" w14:textId="77777777" w:rsidR="0008180A" w:rsidRPr="009238C3" w:rsidRDefault="0008180A" w:rsidP="00F136AB">
            <w:pPr>
              <w:rPr>
                <w:sz w:val="22"/>
                <w:szCs w:val="22"/>
              </w:rPr>
            </w:pPr>
            <w:r w:rsidRPr="009238C3">
              <w:rPr>
                <w:sz w:val="22"/>
                <w:szCs w:val="22"/>
              </w:rPr>
              <w:t>Názov a adresa Stavebného dozor</w:t>
            </w:r>
            <w:r w:rsidR="00F8072F">
              <w:rPr>
                <w:sz w:val="22"/>
                <w:szCs w:val="22"/>
              </w:rPr>
              <w:t>a</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D6C1D51" w14:textId="77777777" w:rsidR="0008180A" w:rsidRPr="009238C3" w:rsidRDefault="0008180A" w:rsidP="00F136AB">
            <w:pPr>
              <w:jc w:val="center"/>
              <w:rPr>
                <w:sz w:val="22"/>
                <w:szCs w:val="22"/>
              </w:rPr>
            </w:pPr>
            <w:r w:rsidRPr="009238C3">
              <w:rPr>
                <w:sz w:val="22"/>
                <w:szCs w:val="22"/>
              </w:rPr>
              <w:t>1.1.2.4 &amp; 1.3</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7AD7149" w14:textId="77777777" w:rsidR="0008180A" w:rsidRPr="00465500" w:rsidRDefault="0008180A" w:rsidP="00F136AB">
            <w:pPr>
              <w:overflowPunct w:val="0"/>
              <w:autoSpaceDE w:val="0"/>
              <w:autoSpaceDN w:val="0"/>
              <w:adjustRightInd w:val="0"/>
              <w:spacing w:before="40" w:after="40"/>
              <w:textAlignment w:val="baseline"/>
              <w:rPr>
                <w:sz w:val="22"/>
                <w:szCs w:val="22"/>
              </w:rPr>
            </w:pPr>
            <w:r w:rsidRPr="00465500">
              <w:rPr>
                <w:iCs/>
                <w:sz w:val="22"/>
                <w:szCs w:val="22"/>
              </w:rPr>
              <w:t>oznámi Objednávateľ po podpise Zmluvy</w:t>
            </w:r>
          </w:p>
        </w:tc>
      </w:tr>
      <w:tr w:rsidR="0008180A" w:rsidRPr="009238C3" w14:paraId="0B7E39A4" w14:textId="77777777" w:rsidTr="00465500">
        <w:trPr>
          <w:trHeight w:val="669"/>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2CEB5AE1" w14:textId="77777777" w:rsidR="0008180A" w:rsidRPr="009238C3" w:rsidRDefault="0008180A" w:rsidP="00F136AB">
            <w:pPr>
              <w:rPr>
                <w:sz w:val="22"/>
                <w:szCs w:val="22"/>
              </w:rPr>
            </w:pPr>
            <w:r w:rsidRPr="00556D6B">
              <w:rPr>
                <w:sz w:val="22"/>
                <w:szCs w:val="22"/>
              </w:rPr>
              <w:t>Lehota výstavby</w:t>
            </w:r>
            <w:r w:rsidRPr="009238C3">
              <w:rPr>
                <w:sz w:val="22"/>
                <w:szCs w:val="22"/>
              </w:rPr>
              <w:t xml:space="preserve">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C0A4227" w14:textId="77777777" w:rsidR="0008180A" w:rsidRPr="009238C3" w:rsidRDefault="0008180A" w:rsidP="00F136AB">
            <w:pPr>
              <w:widowControl w:val="0"/>
              <w:jc w:val="center"/>
              <w:rPr>
                <w:sz w:val="22"/>
                <w:szCs w:val="22"/>
              </w:rPr>
            </w:pPr>
            <w:r w:rsidRPr="009238C3">
              <w:rPr>
                <w:sz w:val="22"/>
                <w:szCs w:val="22"/>
              </w:rPr>
              <w:t>1.1.3.3</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DFA0427" w14:textId="0F1E2E92" w:rsidR="0008180A" w:rsidRPr="009238C3" w:rsidRDefault="0008180A" w:rsidP="00773010">
            <w:pPr>
              <w:spacing w:before="40"/>
              <w:rPr>
                <w:sz w:val="22"/>
                <w:szCs w:val="22"/>
              </w:rPr>
            </w:pPr>
            <w:r w:rsidRPr="009238C3">
              <w:rPr>
                <w:sz w:val="22"/>
                <w:szCs w:val="22"/>
              </w:rPr>
              <w:t xml:space="preserve">do </w:t>
            </w:r>
            <w:r w:rsidR="00461D79" w:rsidRPr="00461D79">
              <w:rPr>
                <w:sz w:val="22"/>
                <w:szCs w:val="22"/>
              </w:rPr>
              <w:t>1598</w:t>
            </w:r>
            <w:r w:rsidR="00D0464C" w:rsidRPr="009238C3">
              <w:rPr>
                <w:sz w:val="22"/>
                <w:szCs w:val="22"/>
              </w:rPr>
              <w:t xml:space="preserve"> </w:t>
            </w:r>
            <w:r w:rsidR="00D368CE">
              <w:rPr>
                <w:sz w:val="22"/>
                <w:szCs w:val="22"/>
              </w:rPr>
              <w:t>dní</w:t>
            </w:r>
            <w:r w:rsidR="00D368CE" w:rsidRPr="009238C3">
              <w:rPr>
                <w:sz w:val="22"/>
                <w:szCs w:val="22"/>
              </w:rPr>
              <w:t xml:space="preserve"> </w:t>
            </w:r>
            <w:r w:rsidRPr="009238C3">
              <w:rPr>
                <w:sz w:val="22"/>
                <w:szCs w:val="22"/>
              </w:rPr>
              <w:t>od odovzdania prvého Staveniska</w:t>
            </w:r>
          </w:p>
        </w:tc>
      </w:tr>
      <w:tr w:rsidR="0008180A" w:rsidRPr="009238C3" w14:paraId="7D788F01" w14:textId="77777777" w:rsidTr="00F136AB">
        <w:trPr>
          <w:trHeight w:val="556"/>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4760A85" w14:textId="77777777" w:rsidR="0008180A" w:rsidRPr="009238C3" w:rsidRDefault="0008180A" w:rsidP="00F136AB">
            <w:pPr>
              <w:rPr>
                <w:sz w:val="22"/>
                <w:szCs w:val="22"/>
              </w:rPr>
            </w:pPr>
            <w:r w:rsidRPr="009238C3">
              <w:rPr>
                <w:sz w:val="22"/>
                <w:szCs w:val="22"/>
              </w:rPr>
              <w:t>Lehota na oznámenie vád</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F7E3DCC" w14:textId="77777777" w:rsidR="0008180A" w:rsidRPr="009238C3" w:rsidRDefault="0008180A" w:rsidP="00F136AB">
            <w:pPr>
              <w:jc w:val="center"/>
              <w:rPr>
                <w:sz w:val="22"/>
                <w:szCs w:val="22"/>
              </w:rPr>
            </w:pPr>
            <w:r w:rsidRPr="009238C3">
              <w:rPr>
                <w:sz w:val="22"/>
                <w:szCs w:val="22"/>
              </w:rPr>
              <w:t>1.1.3.7</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9159EC3" w14:textId="77777777" w:rsidR="0008180A" w:rsidRPr="009238C3" w:rsidRDefault="00F8072F" w:rsidP="00F136AB">
            <w:pPr>
              <w:spacing w:before="40" w:after="40"/>
              <w:rPr>
                <w:sz w:val="22"/>
                <w:szCs w:val="22"/>
              </w:rPr>
            </w:pPr>
            <w:r>
              <w:rPr>
                <w:sz w:val="22"/>
                <w:szCs w:val="22"/>
              </w:rPr>
              <w:t>365 dní</w:t>
            </w:r>
          </w:p>
        </w:tc>
      </w:tr>
      <w:tr w:rsidR="0008180A" w:rsidRPr="009238C3" w14:paraId="7C378AB6" w14:textId="77777777" w:rsidTr="00F136AB">
        <w:trPr>
          <w:trHeight w:val="551"/>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5131659" w14:textId="77777777" w:rsidR="0008180A" w:rsidRPr="009238C3" w:rsidRDefault="0008180A" w:rsidP="00F136AB">
            <w:pPr>
              <w:rPr>
                <w:sz w:val="22"/>
                <w:szCs w:val="22"/>
              </w:rPr>
            </w:pPr>
            <w:r w:rsidRPr="009238C3">
              <w:rPr>
                <w:sz w:val="22"/>
                <w:szCs w:val="22"/>
              </w:rPr>
              <w:t>Záručná doba</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84D06E9" w14:textId="77777777" w:rsidR="0008180A" w:rsidRPr="009238C3" w:rsidRDefault="0008180A" w:rsidP="00F136AB">
            <w:pPr>
              <w:jc w:val="center"/>
              <w:rPr>
                <w:sz w:val="22"/>
                <w:szCs w:val="22"/>
              </w:rPr>
            </w:pPr>
            <w:r w:rsidRPr="009238C3">
              <w:rPr>
                <w:sz w:val="22"/>
                <w:szCs w:val="22"/>
              </w:rPr>
              <w:t>1.1.3.11</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E0EE36C"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5 rokov</w:t>
            </w:r>
          </w:p>
        </w:tc>
      </w:tr>
      <w:tr w:rsidR="0008180A" w:rsidRPr="009238C3" w14:paraId="5F45D98D" w14:textId="77777777" w:rsidTr="00F136AB">
        <w:trPr>
          <w:trHeight w:val="26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79D15835" w14:textId="77777777" w:rsidR="0008180A" w:rsidRPr="009238C3" w:rsidRDefault="0008180A" w:rsidP="00F136AB">
            <w:pPr>
              <w:rPr>
                <w:sz w:val="22"/>
                <w:szCs w:val="22"/>
              </w:rPr>
            </w:pPr>
            <w:r w:rsidRPr="009238C3">
              <w:rPr>
                <w:sz w:val="22"/>
                <w:szCs w:val="22"/>
              </w:rPr>
              <w:t xml:space="preserve">Elektronické prenosové systémy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F31DF43" w14:textId="77777777" w:rsidR="0008180A" w:rsidRPr="009238C3" w:rsidRDefault="0008180A" w:rsidP="00F136AB">
            <w:pPr>
              <w:jc w:val="center"/>
              <w:rPr>
                <w:sz w:val="22"/>
                <w:szCs w:val="22"/>
              </w:rPr>
            </w:pPr>
            <w:r w:rsidRPr="009238C3">
              <w:rPr>
                <w:sz w:val="22"/>
                <w:szCs w:val="22"/>
              </w:rPr>
              <w:t>1.3</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74F10D6"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e-mail</w:t>
            </w:r>
          </w:p>
        </w:tc>
      </w:tr>
      <w:tr w:rsidR="0008180A" w:rsidRPr="009238C3" w14:paraId="072BE9F2" w14:textId="77777777" w:rsidTr="00F136AB">
        <w:trPr>
          <w:trHeight w:val="26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5B7E113" w14:textId="77777777" w:rsidR="0008180A" w:rsidRPr="009238C3" w:rsidRDefault="0008180A" w:rsidP="00F136AB">
            <w:pPr>
              <w:rPr>
                <w:sz w:val="22"/>
                <w:szCs w:val="22"/>
              </w:rPr>
            </w:pPr>
            <w:r w:rsidRPr="009238C3">
              <w:rPr>
                <w:sz w:val="22"/>
                <w:szCs w:val="22"/>
              </w:rPr>
              <w:t xml:space="preserve">Použité právne predpisy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A424A21" w14:textId="77777777" w:rsidR="0008180A" w:rsidRPr="009238C3" w:rsidRDefault="0008180A" w:rsidP="00F136AB">
            <w:pPr>
              <w:jc w:val="center"/>
              <w:rPr>
                <w:sz w:val="22"/>
                <w:szCs w:val="22"/>
              </w:rPr>
            </w:pPr>
            <w:r w:rsidRPr="009238C3">
              <w:rPr>
                <w:sz w:val="22"/>
                <w:szCs w:val="22"/>
              </w:rPr>
              <w:t>1.4</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C229E9D"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slovenské</w:t>
            </w:r>
          </w:p>
        </w:tc>
      </w:tr>
      <w:tr w:rsidR="0008180A" w:rsidRPr="009238C3" w14:paraId="056BD478" w14:textId="77777777" w:rsidTr="00F136AB">
        <w:trPr>
          <w:trHeight w:val="201"/>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ABA9499" w14:textId="77777777" w:rsidR="0008180A" w:rsidRPr="009238C3" w:rsidRDefault="0008180A" w:rsidP="00F136AB">
            <w:pPr>
              <w:rPr>
                <w:sz w:val="22"/>
                <w:szCs w:val="22"/>
              </w:rPr>
            </w:pPr>
            <w:r w:rsidRPr="009238C3">
              <w:rPr>
                <w:sz w:val="22"/>
                <w:szCs w:val="22"/>
              </w:rPr>
              <w:t xml:space="preserve">Rozhodujúci jazyk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22E38774" w14:textId="77777777" w:rsidR="0008180A" w:rsidRPr="009238C3" w:rsidRDefault="0008180A" w:rsidP="00F136AB">
            <w:pPr>
              <w:jc w:val="center"/>
              <w:rPr>
                <w:sz w:val="22"/>
                <w:szCs w:val="22"/>
              </w:rPr>
            </w:pPr>
            <w:r w:rsidRPr="009238C3">
              <w:rPr>
                <w:sz w:val="22"/>
                <w:szCs w:val="22"/>
              </w:rPr>
              <w:t>1.4</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DD026C4" w14:textId="77777777" w:rsidR="0008180A" w:rsidRPr="009238C3" w:rsidRDefault="0008180A" w:rsidP="00F136AB">
            <w:pPr>
              <w:spacing w:before="40" w:after="40"/>
              <w:rPr>
                <w:sz w:val="22"/>
                <w:szCs w:val="22"/>
              </w:rPr>
            </w:pPr>
            <w:r w:rsidRPr="009238C3">
              <w:rPr>
                <w:sz w:val="22"/>
                <w:szCs w:val="22"/>
              </w:rPr>
              <w:t>slovenský jazyk</w:t>
            </w:r>
          </w:p>
        </w:tc>
      </w:tr>
      <w:tr w:rsidR="0008180A" w:rsidRPr="009238C3" w14:paraId="79239D9A" w14:textId="77777777" w:rsidTr="00F136AB">
        <w:trPr>
          <w:trHeight w:val="154"/>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4C2B9F7" w14:textId="77777777" w:rsidR="0008180A" w:rsidRPr="009238C3" w:rsidRDefault="0008180A" w:rsidP="00F136AB">
            <w:pPr>
              <w:rPr>
                <w:sz w:val="22"/>
                <w:szCs w:val="22"/>
              </w:rPr>
            </w:pPr>
            <w:r w:rsidRPr="009238C3">
              <w:rPr>
                <w:sz w:val="22"/>
                <w:szCs w:val="22"/>
              </w:rPr>
              <w:t>Jazyk pre komunikáciu</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D64FF51" w14:textId="77777777" w:rsidR="0008180A" w:rsidRPr="009238C3" w:rsidRDefault="0008180A" w:rsidP="00F136AB">
            <w:pPr>
              <w:jc w:val="center"/>
              <w:rPr>
                <w:sz w:val="22"/>
                <w:szCs w:val="22"/>
              </w:rPr>
            </w:pPr>
            <w:r w:rsidRPr="009238C3">
              <w:rPr>
                <w:sz w:val="22"/>
                <w:szCs w:val="22"/>
              </w:rPr>
              <w:t>1.4</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76A37DF2" w14:textId="77777777" w:rsidR="0008180A" w:rsidRPr="009238C3" w:rsidRDefault="0008180A" w:rsidP="00F136AB">
            <w:pPr>
              <w:spacing w:before="40" w:after="40"/>
              <w:rPr>
                <w:sz w:val="22"/>
                <w:szCs w:val="22"/>
              </w:rPr>
            </w:pPr>
            <w:r w:rsidRPr="009238C3">
              <w:rPr>
                <w:sz w:val="22"/>
                <w:szCs w:val="22"/>
              </w:rPr>
              <w:t>slovenský jazyk</w:t>
            </w:r>
          </w:p>
        </w:tc>
      </w:tr>
      <w:tr w:rsidR="0008180A" w:rsidRPr="009238C3" w14:paraId="7613FAB2" w14:textId="77777777" w:rsidTr="00F136AB">
        <w:trPr>
          <w:trHeight w:val="345"/>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6622457" w14:textId="77777777" w:rsidR="0008180A" w:rsidRPr="009238C3" w:rsidRDefault="0008180A" w:rsidP="00F136AB">
            <w:pPr>
              <w:spacing w:before="60" w:after="60"/>
              <w:rPr>
                <w:sz w:val="22"/>
                <w:szCs w:val="22"/>
              </w:rPr>
            </w:pPr>
            <w:r w:rsidRPr="009238C3">
              <w:rPr>
                <w:sz w:val="22"/>
                <w:szCs w:val="22"/>
              </w:rPr>
              <w:t xml:space="preserve">Čiastka Zábezpeky na vykonanie prác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E190022" w14:textId="77777777" w:rsidR="0008180A" w:rsidRPr="009238C3" w:rsidRDefault="0008180A" w:rsidP="00F136AB">
            <w:pPr>
              <w:spacing w:before="60" w:after="60"/>
              <w:jc w:val="center"/>
              <w:rPr>
                <w:sz w:val="22"/>
                <w:szCs w:val="22"/>
              </w:rPr>
            </w:pPr>
            <w:r w:rsidRPr="009238C3">
              <w:rPr>
                <w:sz w:val="22"/>
                <w:szCs w:val="22"/>
              </w:rPr>
              <w:t>4.2</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0271317" w14:textId="77777777" w:rsidR="0008180A" w:rsidRPr="009238C3" w:rsidRDefault="0008180A" w:rsidP="00F136AB">
            <w:pPr>
              <w:spacing w:before="40" w:after="40"/>
              <w:rPr>
                <w:sz w:val="22"/>
                <w:szCs w:val="22"/>
              </w:rPr>
            </w:pPr>
            <w:r w:rsidRPr="009238C3">
              <w:rPr>
                <w:sz w:val="22"/>
                <w:szCs w:val="22"/>
              </w:rPr>
              <w:t>10</w:t>
            </w:r>
            <w:r w:rsidR="009424FF">
              <w:rPr>
                <w:sz w:val="22"/>
                <w:szCs w:val="22"/>
              </w:rPr>
              <w:t xml:space="preserve"> </w:t>
            </w:r>
            <w:r w:rsidRPr="009238C3">
              <w:rPr>
                <w:sz w:val="22"/>
                <w:szCs w:val="22"/>
              </w:rPr>
              <w:t xml:space="preserve">% z Akceptovanej zmluvnej hodnoty bez DPH </w:t>
            </w:r>
          </w:p>
        </w:tc>
      </w:tr>
      <w:tr w:rsidR="0008180A" w:rsidRPr="009238C3" w14:paraId="05C32F2D" w14:textId="77777777" w:rsidTr="00F136AB">
        <w:trPr>
          <w:trHeight w:val="441"/>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77857859" w14:textId="77777777" w:rsidR="0008180A" w:rsidRPr="009238C3" w:rsidRDefault="0008180A" w:rsidP="00F136AB">
            <w:pPr>
              <w:spacing w:before="60" w:after="60"/>
              <w:rPr>
                <w:sz w:val="22"/>
                <w:szCs w:val="22"/>
              </w:rPr>
            </w:pPr>
            <w:r w:rsidRPr="009238C3">
              <w:rPr>
                <w:sz w:val="22"/>
                <w:szCs w:val="22"/>
              </w:rPr>
              <w:t xml:space="preserve">Pracovná doba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666D5F5" w14:textId="77777777" w:rsidR="0008180A" w:rsidRPr="009238C3" w:rsidRDefault="0008180A" w:rsidP="00F136AB">
            <w:pPr>
              <w:spacing w:before="60" w:after="60"/>
              <w:jc w:val="center"/>
              <w:rPr>
                <w:sz w:val="22"/>
                <w:szCs w:val="22"/>
              </w:rPr>
            </w:pPr>
            <w:r w:rsidRPr="009238C3">
              <w:rPr>
                <w:sz w:val="22"/>
                <w:szCs w:val="22"/>
              </w:rPr>
              <w:t>6.5</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22AF9EF"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6.00 hod. – 22.00 hod. vrátane dní pracovného pokoja, pokiaľ však nestanoví rozhodnutie orgánu verejnej správy alebo všeobecne záväzný právny predpis Slovenskej republiky inak a podľa Rozkazu o výluke (ďalej len „</w:t>
            </w:r>
            <w:r w:rsidRPr="009238C3">
              <w:rPr>
                <w:b/>
                <w:sz w:val="22"/>
                <w:szCs w:val="22"/>
              </w:rPr>
              <w:t>ROV</w:t>
            </w:r>
            <w:r w:rsidRPr="009238C3">
              <w:rPr>
                <w:sz w:val="22"/>
                <w:szCs w:val="22"/>
              </w:rPr>
              <w:t>“)</w:t>
            </w:r>
          </w:p>
        </w:tc>
      </w:tr>
      <w:tr w:rsidR="005A037B" w:rsidRPr="009238C3" w14:paraId="6CACB3DE" w14:textId="77777777" w:rsidTr="00284452">
        <w:trPr>
          <w:trHeight w:val="441"/>
        </w:trPr>
        <w:tc>
          <w:tcPr>
            <w:tcW w:w="4393" w:type="dxa"/>
            <w:tcBorders>
              <w:top w:val="single" w:sz="2" w:space="0" w:color="auto"/>
              <w:left w:val="single" w:sz="2" w:space="0" w:color="auto"/>
              <w:bottom w:val="single" w:sz="2" w:space="0" w:color="auto"/>
              <w:right w:val="single" w:sz="2" w:space="0" w:color="auto"/>
            </w:tcBorders>
            <w:shd w:val="clear" w:color="auto" w:fill="auto"/>
            <w:tcMar>
              <w:top w:w="0" w:type="dxa"/>
              <w:left w:w="108" w:type="dxa"/>
              <w:bottom w:w="0" w:type="dxa"/>
              <w:right w:w="108" w:type="dxa"/>
            </w:tcMar>
            <w:vAlign w:val="center"/>
          </w:tcPr>
          <w:p w14:paraId="2BF593A9" w14:textId="77777777" w:rsidR="005A037B" w:rsidRPr="005A037B" w:rsidRDefault="005A037B" w:rsidP="005A037B">
            <w:pPr>
              <w:spacing w:before="60" w:after="60"/>
              <w:rPr>
                <w:sz w:val="22"/>
                <w:szCs w:val="22"/>
              </w:rPr>
            </w:pPr>
            <w:r w:rsidRPr="005A037B">
              <w:rPr>
                <w:sz w:val="22"/>
                <w:szCs w:val="22"/>
              </w:rPr>
              <w:t>Odškodnenie za oneskorenie za Dielo</w:t>
            </w:r>
          </w:p>
        </w:tc>
        <w:tc>
          <w:tcPr>
            <w:tcW w:w="1597" w:type="dxa"/>
            <w:tcBorders>
              <w:top w:val="single" w:sz="2" w:space="0" w:color="auto"/>
              <w:left w:val="single" w:sz="2" w:space="0" w:color="auto"/>
              <w:bottom w:val="single" w:sz="2" w:space="0" w:color="auto"/>
              <w:right w:val="single" w:sz="2" w:space="0" w:color="auto"/>
            </w:tcBorders>
            <w:shd w:val="clear" w:color="auto" w:fill="auto"/>
            <w:tcMar>
              <w:top w:w="0" w:type="dxa"/>
              <w:left w:w="108" w:type="dxa"/>
              <w:bottom w:w="0" w:type="dxa"/>
              <w:right w:w="108" w:type="dxa"/>
            </w:tcMar>
            <w:vAlign w:val="center"/>
          </w:tcPr>
          <w:p w14:paraId="072E8AB9" w14:textId="77777777" w:rsidR="005A037B" w:rsidRPr="005A037B" w:rsidRDefault="005A037B" w:rsidP="005A037B">
            <w:pPr>
              <w:spacing w:before="60" w:after="60"/>
              <w:jc w:val="center"/>
              <w:rPr>
                <w:sz w:val="22"/>
                <w:szCs w:val="22"/>
              </w:rPr>
            </w:pPr>
            <w:r w:rsidRPr="005A037B">
              <w:rPr>
                <w:sz w:val="22"/>
                <w:szCs w:val="22"/>
              </w:rPr>
              <w:t xml:space="preserve">8.7 </w:t>
            </w:r>
          </w:p>
        </w:tc>
        <w:tc>
          <w:tcPr>
            <w:tcW w:w="3940" w:type="dxa"/>
            <w:tcBorders>
              <w:top w:val="single" w:sz="2" w:space="0" w:color="auto"/>
              <w:left w:val="single" w:sz="2" w:space="0" w:color="auto"/>
              <w:bottom w:val="single" w:sz="2" w:space="0" w:color="auto"/>
              <w:right w:val="single" w:sz="2" w:space="0" w:color="auto"/>
            </w:tcBorders>
            <w:shd w:val="clear" w:color="auto" w:fill="auto"/>
            <w:tcMar>
              <w:top w:w="0" w:type="dxa"/>
              <w:left w:w="108" w:type="dxa"/>
              <w:bottom w:w="0" w:type="dxa"/>
              <w:right w:w="108" w:type="dxa"/>
            </w:tcMar>
            <w:vAlign w:val="center"/>
          </w:tcPr>
          <w:p w14:paraId="1F8C83E5" w14:textId="13655E9B" w:rsidR="005A037B" w:rsidRPr="005A037B" w:rsidRDefault="005A037B" w:rsidP="005A037B">
            <w:pPr>
              <w:overflowPunct w:val="0"/>
              <w:autoSpaceDE w:val="0"/>
              <w:autoSpaceDN w:val="0"/>
              <w:adjustRightInd w:val="0"/>
              <w:spacing w:before="40" w:after="40"/>
              <w:textAlignment w:val="baseline"/>
              <w:rPr>
                <w:sz w:val="22"/>
                <w:szCs w:val="22"/>
              </w:rPr>
            </w:pPr>
            <w:r w:rsidRPr="005A037B">
              <w:rPr>
                <w:sz w:val="22"/>
                <w:szCs w:val="22"/>
              </w:rPr>
              <w:t>0,0</w:t>
            </w:r>
            <w:r w:rsidR="0004696E">
              <w:rPr>
                <w:sz w:val="22"/>
                <w:szCs w:val="22"/>
              </w:rPr>
              <w:t>1</w:t>
            </w:r>
            <w:r w:rsidRPr="005A037B">
              <w:rPr>
                <w:sz w:val="22"/>
                <w:szCs w:val="22"/>
              </w:rPr>
              <w:t xml:space="preserve"> % z Akceptovanej zmluvnej hodnoty bez DPH za každý deň oneskorenia (omeškania so zhotovením Diela)</w:t>
            </w:r>
          </w:p>
        </w:tc>
      </w:tr>
      <w:tr w:rsidR="0008180A" w:rsidRPr="009238C3" w14:paraId="7CCF7533" w14:textId="77777777" w:rsidTr="00F136AB">
        <w:trPr>
          <w:trHeight w:val="7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87D3705" w14:textId="77777777" w:rsidR="0008180A" w:rsidRPr="009238C3" w:rsidRDefault="0008180A" w:rsidP="00F136AB">
            <w:pPr>
              <w:spacing w:before="120"/>
              <w:rPr>
                <w:sz w:val="22"/>
                <w:szCs w:val="22"/>
              </w:rPr>
            </w:pPr>
            <w:r w:rsidRPr="009238C3">
              <w:rPr>
                <w:sz w:val="22"/>
                <w:szCs w:val="22"/>
              </w:rPr>
              <w:t>Maximálna čiastka odškodnenia za oneskorenie (omeškanie):</w:t>
            </w:r>
          </w:p>
          <w:p w14:paraId="36B49FE5" w14:textId="77777777" w:rsidR="0008180A" w:rsidRPr="009238C3" w:rsidRDefault="0008180A" w:rsidP="00F558E8">
            <w:pPr>
              <w:numPr>
                <w:ilvl w:val="0"/>
                <w:numId w:val="81"/>
              </w:numPr>
              <w:ind w:left="0" w:hanging="283"/>
              <w:rPr>
                <w:sz w:val="22"/>
                <w:szCs w:val="22"/>
              </w:rPr>
            </w:pP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A66EF4E" w14:textId="77777777" w:rsidR="0008180A" w:rsidRPr="009238C3" w:rsidRDefault="0008180A" w:rsidP="00F136AB">
            <w:pPr>
              <w:jc w:val="center"/>
              <w:rPr>
                <w:sz w:val="22"/>
                <w:szCs w:val="22"/>
              </w:rPr>
            </w:pPr>
            <w:r w:rsidRPr="009238C3">
              <w:rPr>
                <w:sz w:val="22"/>
                <w:szCs w:val="22"/>
              </w:rPr>
              <w:t>8.7</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bottom"/>
          </w:tcPr>
          <w:p w14:paraId="69F75861" w14:textId="77777777" w:rsidR="0008180A" w:rsidRPr="009238C3" w:rsidRDefault="0008180A" w:rsidP="00F136AB">
            <w:pPr>
              <w:overflowPunct w:val="0"/>
              <w:autoSpaceDE w:val="0"/>
              <w:autoSpaceDN w:val="0"/>
              <w:adjustRightInd w:val="0"/>
              <w:textAlignment w:val="baseline"/>
              <w:rPr>
                <w:sz w:val="22"/>
                <w:szCs w:val="22"/>
              </w:rPr>
            </w:pPr>
            <w:r w:rsidRPr="009238C3">
              <w:rPr>
                <w:sz w:val="22"/>
                <w:szCs w:val="22"/>
              </w:rPr>
              <w:t>1</w:t>
            </w:r>
            <w:r w:rsidR="005A037B">
              <w:rPr>
                <w:sz w:val="22"/>
                <w:szCs w:val="22"/>
              </w:rPr>
              <w:t>0</w:t>
            </w:r>
            <w:r w:rsidR="009424FF">
              <w:rPr>
                <w:sz w:val="22"/>
                <w:szCs w:val="22"/>
              </w:rPr>
              <w:t xml:space="preserve"> </w:t>
            </w:r>
            <w:r w:rsidRPr="009238C3">
              <w:rPr>
                <w:sz w:val="22"/>
                <w:szCs w:val="22"/>
              </w:rPr>
              <w:t>% z Akceptovanej zmluvnej hodnoty bez DPH</w:t>
            </w:r>
          </w:p>
          <w:p w14:paraId="5106614C" w14:textId="77777777" w:rsidR="0008180A" w:rsidRPr="009238C3" w:rsidRDefault="0008180A" w:rsidP="00F136AB">
            <w:pPr>
              <w:tabs>
                <w:tab w:val="left" w:pos="708"/>
                <w:tab w:val="center" w:pos="4536"/>
                <w:tab w:val="right" w:pos="9072"/>
              </w:tabs>
              <w:overflowPunct w:val="0"/>
              <w:autoSpaceDE w:val="0"/>
              <w:autoSpaceDN w:val="0"/>
              <w:adjustRightInd w:val="0"/>
              <w:textAlignment w:val="baseline"/>
              <w:rPr>
                <w:sz w:val="22"/>
                <w:szCs w:val="22"/>
              </w:rPr>
            </w:pPr>
          </w:p>
        </w:tc>
      </w:tr>
      <w:tr w:rsidR="0008180A" w:rsidRPr="009238C3" w14:paraId="7FE0A7E7" w14:textId="77777777" w:rsidTr="00F136AB">
        <w:trPr>
          <w:trHeight w:val="45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DD02881" w14:textId="77777777" w:rsidR="0008180A" w:rsidRPr="009238C3" w:rsidRDefault="0008180A" w:rsidP="00F136AB">
            <w:pPr>
              <w:spacing w:before="60" w:after="60"/>
              <w:rPr>
                <w:sz w:val="22"/>
                <w:szCs w:val="22"/>
              </w:rPr>
            </w:pPr>
            <w:r w:rsidRPr="009238C3">
              <w:rPr>
                <w:sz w:val="22"/>
                <w:szCs w:val="22"/>
              </w:rPr>
              <w:t>Čiastka Zábezpeky na záručné opravy</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75AEA3D1" w14:textId="77777777" w:rsidR="0008180A" w:rsidRPr="009238C3" w:rsidRDefault="0008180A" w:rsidP="00F136AB">
            <w:pPr>
              <w:spacing w:before="60" w:after="60"/>
              <w:jc w:val="center"/>
              <w:rPr>
                <w:sz w:val="22"/>
                <w:szCs w:val="22"/>
              </w:rPr>
            </w:pPr>
            <w:r w:rsidRPr="009238C3">
              <w:rPr>
                <w:sz w:val="22"/>
                <w:szCs w:val="22"/>
              </w:rPr>
              <w:t>11.12</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7CF89A7"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1</w:t>
            </w:r>
            <w:r w:rsidR="009424FF">
              <w:rPr>
                <w:sz w:val="22"/>
                <w:szCs w:val="22"/>
              </w:rPr>
              <w:t xml:space="preserve"> </w:t>
            </w:r>
            <w:r w:rsidRPr="009238C3">
              <w:rPr>
                <w:sz w:val="22"/>
                <w:szCs w:val="22"/>
              </w:rPr>
              <w:t>% z Akceptovanej zmluvnej hodnoty bez DPH</w:t>
            </w:r>
          </w:p>
        </w:tc>
      </w:tr>
      <w:tr w:rsidR="0008180A" w:rsidRPr="009238C3" w14:paraId="3B3A7B6C" w14:textId="77777777" w:rsidTr="00F136AB">
        <w:trPr>
          <w:trHeight w:val="45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89639C2" w14:textId="77777777" w:rsidR="0008180A" w:rsidRPr="009238C3" w:rsidRDefault="0008180A" w:rsidP="00F136AB">
            <w:pPr>
              <w:spacing w:before="60" w:after="60"/>
              <w:rPr>
                <w:sz w:val="22"/>
                <w:szCs w:val="22"/>
              </w:rPr>
            </w:pPr>
            <w:r w:rsidRPr="009238C3">
              <w:rPr>
                <w:sz w:val="22"/>
                <w:szCs w:val="22"/>
              </w:rPr>
              <w:t xml:space="preserve">Percento pre úpravu  predbežných súm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632B698" w14:textId="77777777" w:rsidR="0008180A" w:rsidRPr="009238C3" w:rsidRDefault="0008180A" w:rsidP="00F136AB">
            <w:pPr>
              <w:spacing w:before="60" w:after="60"/>
              <w:jc w:val="center"/>
              <w:rPr>
                <w:sz w:val="22"/>
                <w:szCs w:val="22"/>
              </w:rPr>
            </w:pPr>
            <w:r w:rsidRPr="009238C3">
              <w:rPr>
                <w:sz w:val="22"/>
                <w:szCs w:val="22"/>
              </w:rPr>
              <w:t>13.5(b)</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293CD5F"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0</w:t>
            </w:r>
            <w:r w:rsidR="006B530F">
              <w:rPr>
                <w:sz w:val="22"/>
                <w:szCs w:val="22"/>
              </w:rPr>
              <w:t xml:space="preserve"> </w:t>
            </w:r>
            <w:r w:rsidRPr="009238C3">
              <w:rPr>
                <w:sz w:val="22"/>
                <w:szCs w:val="22"/>
              </w:rPr>
              <w:t>%</w:t>
            </w:r>
          </w:p>
        </w:tc>
      </w:tr>
      <w:tr w:rsidR="0008180A" w:rsidRPr="009238C3" w14:paraId="2FF0C506" w14:textId="77777777" w:rsidTr="00F136AB">
        <w:trPr>
          <w:trHeight w:val="7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D9DA3C4" w14:textId="77777777" w:rsidR="0008180A" w:rsidRPr="009238C3" w:rsidRDefault="0008180A" w:rsidP="00F136AB">
            <w:pPr>
              <w:spacing w:before="60" w:after="60"/>
              <w:rPr>
                <w:sz w:val="22"/>
                <w:szCs w:val="22"/>
              </w:rPr>
            </w:pPr>
            <w:r w:rsidRPr="009238C3">
              <w:rPr>
                <w:sz w:val="22"/>
                <w:szCs w:val="22"/>
              </w:rPr>
              <w:t xml:space="preserve">Celková zálohová platba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3A0859F" w14:textId="77777777" w:rsidR="0008180A" w:rsidRPr="009238C3" w:rsidRDefault="0008180A" w:rsidP="00F136AB">
            <w:pPr>
              <w:spacing w:before="60" w:after="60"/>
              <w:jc w:val="center"/>
              <w:rPr>
                <w:sz w:val="22"/>
                <w:szCs w:val="22"/>
              </w:rPr>
            </w:pPr>
            <w:r w:rsidRPr="009238C3">
              <w:rPr>
                <w:sz w:val="22"/>
                <w:szCs w:val="22"/>
              </w:rPr>
              <w:t>14.2</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033026C"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nie je aplikované</w:t>
            </w:r>
          </w:p>
        </w:tc>
      </w:tr>
      <w:tr w:rsidR="0008180A" w:rsidRPr="009238C3" w14:paraId="029615CF" w14:textId="77777777" w:rsidTr="00F136AB">
        <w:trPr>
          <w:trHeight w:val="95"/>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2C33E36" w14:textId="77777777" w:rsidR="0008180A" w:rsidRPr="009238C3" w:rsidRDefault="0008180A" w:rsidP="00F136AB">
            <w:pPr>
              <w:overflowPunct w:val="0"/>
              <w:autoSpaceDE w:val="0"/>
              <w:autoSpaceDN w:val="0"/>
              <w:adjustRightInd w:val="0"/>
              <w:spacing w:before="60" w:after="60"/>
              <w:textAlignment w:val="baseline"/>
              <w:rPr>
                <w:sz w:val="22"/>
                <w:szCs w:val="22"/>
              </w:rPr>
            </w:pPr>
            <w:r w:rsidRPr="009238C3">
              <w:rPr>
                <w:sz w:val="22"/>
                <w:szCs w:val="22"/>
              </w:rPr>
              <w:t xml:space="preserve">Počet a časovanie splátok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7367EF3" w14:textId="77777777" w:rsidR="0008180A" w:rsidRPr="009238C3" w:rsidRDefault="0008180A" w:rsidP="00F136AB">
            <w:pPr>
              <w:spacing w:before="60" w:after="60"/>
              <w:jc w:val="center"/>
              <w:rPr>
                <w:sz w:val="22"/>
                <w:szCs w:val="22"/>
              </w:rPr>
            </w:pPr>
            <w:r w:rsidRPr="009238C3">
              <w:rPr>
                <w:sz w:val="22"/>
                <w:szCs w:val="22"/>
              </w:rPr>
              <w:t>14.2</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0B1083E" w14:textId="77777777" w:rsidR="0008180A" w:rsidRPr="009238C3" w:rsidRDefault="0008180A" w:rsidP="00F136AB">
            <w:pPr>
              <w:spacing w:before="40" w:after="40"/>
              <w:rPr>
                <w:i/>
                <w:sz w:val="22"/>
                <w:szCs w:val="22"/>
              </w:rPr>
            </w:pPr>
            <w:r w:rsidRPr="009238C3">
              <w:rPr>
                <w:sz w:val="22"/>
                <w:szCs w:val="22"/>
              </w:rPr>
              <w:t>nie je aplikované</w:t>
            </w:r>
          </w:p>
        </w:tc>
      </w:tr>
      <w:tr w:rsidR="0008180A" w:rsidRPr="009238C3" w14:paraId="548A4A7D" w14:textId="77777777" w:rsidTr="00F136AB">
        <w:trPr>
          <w:trHeight w:val="229"/>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2CF4D29" w14:textId="77777777" w:rsidR="0008180A" w:rsidRPr="009238C3" w:rsidRDefault="0008180A" w:rsidP="00F136AB">
            <w:pPr>
              <w:spacing w:before="60" w:after="60"/>
              <w:rPr>
                <w:sz w:val="22"/>
                <w:szCs w:val="22"/>
              </w:rPr>
            </w:pPr>
            <w:r w:rsidRPr="009238C3">
              <w:rPr>
                <w:sz w:val="22"/>
                <w:szCs w:val="22"/>
              </w:rPr>
              <w:t>Meny a ich podiely</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75D0091E" w14:textId="77777777" w:rsidR="0008180A" w:rsidRPr="009238C3" w:rsidRDefault="0008180A" w:rsidP="00F136AB">
            <w:pPr>
              <w:spacing w:before="60" w:after="60"/>
              <w:jc w:val="center"/>
              <w:rPr>
                <w:sz w:val="22"/>
                <w:szCs w:val="22"/>
              </w:rPr>
            </w:pPr>
            <w:r w:rsidRPr="009238C3">
              <w:rPr>
                <w:sz w:val="22"/>
                <w:szCs w:val="22"/>
              </w:rPr>
              <w:t>14.2</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8FAB1F8"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nie je aplikované</w:t>
            </w:r>
          </w:p>
        </w:tc>
      </w:tr>
      <w:tr w:rsidR="0008180A" w:rsidRPr="009238C3" w14:paraId="0F283117" w14:textId="77777777" w:rsidTr="00F136AB">
        <w:trPr>
          <w:trHeight w:val="253"/>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8587D9E" w14:textId="77777777" w:rsidR="0008180A" w:rsidRPr="009238C3" w:rsidRDefault="0008180A" w:rsidP="00F136AB">
            <w:pPr>
              <w:spacing w:before="60" w:after="60"/>
              <w:rPr>
                <w:sz w:val="22"/>
                <w:szCs w:val="22"/>
              </w:rPr>
            </w:pPr>
            <w:r w:rsidRPr="009238C3">
              <w:rPr>
                <w:sz w:val="22"/>
                <w:szCs w:val="22"/>
              </w:rPr>
              <w:lastRenderedPageBreak/>
              <w:t xml:space="preserve">Začiatok splácania zálohovej platby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5D7F8EE" w14:textId="77777777" w:rsidR="0008180A" w:rsidRPr="009238C3" w:rsidRDefault="0008180A" w:rsidP="00F136AB">
            <w:pPr>
              <w:spacing w:before="60" w:after="60"/>
              <w:jc w:val="center"/>
              <w:rPr>
                <w:sz w:val="22"/>
                <w:szCs w:val="22"/>
              </w:rPr>
            </w:pPr>
            <w:r w:rsidRPr="009238C3">
              <w:rPr>
                <w:sz w:val="22"/>
                <w:szCs w:val="22"/>
              </w:rPr>
              <w:t>14.2(a)</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97596D4"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nie je aplikované</w:t>
            </w:r>
          </w:p>
        </w:tc>
      </w:tr>
      <w:tr w:rsidR="0008180A" w:rsidRPr="009238C3" w14:paraId="32332045" w14:textId="77777777" w:rsidTr="00F136AB">
        <w:trPr>
          <w:trHeight w:val="386"/>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3EFEC51" w14:textId="77777777" w:rsidR="0008180A" w:rsidRPr="009238C3" w:rsidRDefault="0008180A" w:rsidP="00F136AB">
            <w:pPr>
              <w:spacing w:before="60" w:after="60"/>
              <w:rPr>
                <w:sz w:val="22"/>
                <w:szCs w:val="22"/>
              </w:rPr>
            </w:pPr>
            <w:r w:rsidRPr="009238C3">
              <w:rPr>
                <w:sz w:val="22"/>
                <w:szCs w:val="22"/>
              </w:rPr>
              <w:t xml:space="preserve">Amortizačná sadzba zálohovej platby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7649924D" w14:textId="77777777" w:rsidR="0008180A" w:rsidRPr="009238C3" w:rsidRDefault="0008180A" w:rsidP="00F136AB">
            <w:pPr>
              <w:spacing w:before="60" w:after="60"/>
              <w:jc w:val="center"/>
              <w:rPr>
                <w:sz w:val="22"/>
                <w:szCs w:val="22"/>
              </w:rPr>
            </w:pPr>
            <w:r w:rsidRPr="009238C3">
              <w:rPr>
                <w:sz w:val="22"/>
                <w:szCs w:val="22"/>
              </w:rPr>
              <w:t>14.2(b)</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7F7E7A9F"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nie je aplikované</w:t>
            </w:r>
          </w:p>
        </w:tc>
      </w:tr>
      <w:tr w:rsidR="0008180A" w:rsidRPr="009238C3" w14:paraId="1E4ECE54" w14:textId="77777777" w:rsidTr="00F136AB">
        <w:trPr>
          <w:trHeight w:val="262"/>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E69D04E" w14:textId="77777777" w:rsidR="0008180A" w:rsidRPr="009238C3" w:rsidRDefault="0008180A" w:rsidP="00F136AB">
            <w:pPr>
              <w:spacing w:before="60" w:after="60"/>
              <w:rPr>
                <w:sz w:val="22"/>
                <w:szCs w:val="22"/>
              </w:rPr>
            </w:pPr>
            <w:r w:rsidRPr="009238C3">
              <w:rPr>
                <w:sz w:val="22"/>
                <w:szCs w:val="22"/>
              </w:rPr>
              <w:t xml:space="preserve">Percento Zádržného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C6926FC" w14:textId="77777777" w:rsidR="0008180A" w:rsidRPr="009238C3" w:rsidRDefault="0008180A" w:rsidP="00F136AB">
            <w:pPr>
              <w:spacing w:before="60" w:after="60"/>
              <w:jc w:val="center"/>
              <w:rPr>
                <w:sz w:val="22"/>
                <w:szCs w:val="22"/>
              </w:rPr>
            </w:pPr>
            <w:r w:rsidRPr="009238C3">
              <w:rPr>
                <w:sz w:val="22"/>
                <w:szCs w:val="22"/>
              </w:rPr>
              <w:t>14.3</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9098C0F" w14:textId="77777777" w:rsidR="0008180A" w:rsidRPr="009238C3" w:rsidRDefault="0008180A" w:rsidP="00F136AB">
            <w:pPr>
              <w:overflowPunct w:val="0"/>
              <w:autoSpaceDE w:val="0"/>
              <w:autoSpaceDN w:val="0"/>
              <w:adjustRightInd w:val="0"/>
              <w:spacing w:before="40" w:after="40"/>
              <w:textAlignment w:val="baseline"/>
              <w:rPr>
                <w:sz w:val="22"/>
                <w:szCs w:val="22"/>
              </w:rPr>
            </w:pPr>
            <w:r w:rsidRPr="009238C3">
              <w:rPr>
                <w:sz w:val="22"/>
                <w:szCs w:val="22"/>
              </w:rPr>
              <w:t>nie je aplikované</w:t>
            </w:r>
          </w:p>
        </w:tc>
      </w:tr>
      <w:tr w:rsidR="0008180A" w:rsidRPr="009238C3" w14:paraId="6B05DE3B" w14:textId="77777777" w:rsidTr="00F136AB">
        <w:trPr>
          <w:trHeight w:val="262"/>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04E2CCE" w14:textId="77777777" w:rsidR="0008180A" w:rsidRPr="009238C3" w:rsidRDefault="0008180A" w:rsidP="00F136AB">
            <w:pPr>
              <w:spacing w:before="60" w:after="60"/>
              <w:rPr>
                <w:sz w:val="22"/>
                <w:szCs w:val="22"/>
              </w:rPr>
            </w:pPr>
            <w:r w:rsidRPr="009238C3">
              <w:rPr>
                <w:sz w:val="22"/>
                <w:szCs w:val="22"/>
              </w:rPr>
              <w:t xml:space="preserve">Limit Zádržného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219AED4" w14:textId="77777777" w:rsidR="0008180A" w:rsidRPr="009238C3" w:rsidRDefault="0008180A" w:rsidP="00F136AB">
            <w:pPr>
              <w:spacing w:before="60" w:after="60"/>
              <w:jc w:val="center"/>
              <w:rPr>
                <w:sz w:val="22"/>
                <w:szCs w:val="22"/>
              </w:rPr>
            </w:pPr>
            <w:r w:rsidRPr="009238C3">
              <w:rPr>
                <w:sz w:val="22"/>
                <w:szCs w:val="22"/>
              </w:rPr>
              <w:t>14.3</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E54EC9C" w14:textId="77777777" w:rsidR="0008180A" w:rsidRPr="009238C3" w:rsidRDefault="0008180A" w:rsidP="00F136AB">
            <w:pPr>
              <w:spacing w:before="40" w:after="40"/>
              <w:rPr>
                <w:sz w:val="22"/>
                <w:szCs w:val="22"/>
              </w:rPr>
            </w:pPr>
            <w:r w:rsidRPr="009238C3">
              <w:rPr>
                <w:sz w:val="22"/>
                <w:szCs w:val="22"/>
              </w:rPr>
              <w:t>nie je aplikované</w:t>
            </w:r>
          </w:p>
        </w:tc>
      </w:tr>
      <w:tr w:rsidR="0008180A" w:rsidRPr="009238C3" w14:paraId="393D84E0" w14:textId="77777777" w:rsidTr="00F136AB">
        <w:trPr>
          <w:trHeight w:val="72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B2B7B29" w14:textId="77777777" w:rsidR="0008180A" w:rsidRPr="009238C3" w:rsidRDefault="0008180A" w:rsidP="00F136AB">
            <w:pPr>
              <w:spacing w:before="60"/>
              <w:rPr>
                <w:sz w:val="22"/>
                <w:szCs w:val="22"/>
              </w:rPr>
            </w:pPr>
            <w:r w:rsidRPr="009238C3">
              <w:rPr>
                <w:sz w:val="22"/>
                <w:szCs w:val="22"/>
              </w:rPr>
              <w:t xml:space="preserve">Platba za Technologické zariadenie </w:t>
            </w:r>
            <w:r w:rsidRPr="009238C3">
              <w:rPr>
                <w:sz w:val="22"/>
                <w:szCs w:val="22"/>
              </w:rPr>
              <w:br/>
              <w:t>a Materiály odoslané na Stavenisko</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2E20CC4E" w14:textId="77777777" w:rsidR="0008180A" w:rsidRPr="009238C3" w:rsidRDefault="0008180A" w:rsidP="00F136AB">
            <w:pPr>
              <w:spacing w:before="60"/>
              <w:jc w:val="center"/>
              <w:rPr>
                <w:sz w:val="22"/>
                <w:szCs w:val="22"/>
              </w:rPr>
            </w:pPr>
            <w:r w:rsidRPr="009238C3">
              <w:rPr>
                <w:sz w:val="22"/>
                <w:szCs w:val="22"/>
              </w:rPr>
              <w:t>14.5(b)</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B4AA234" w14:textId="77777777" w:rsidR="0008180A" w:rsidRPr="009238C3" w:rsidRDefault="0008180A" w:rsidP="00F136AB">
            <w:pPr>
              <w:spacing w:before="40" w:after="40"/>
              <w:rPr>
                <w:sz w:val="22"/>
                <w:szCs w:val="22"/>
              </w:rPr>
            </w:pPr>
            <w:r w:rsidRPr="009238C3">
              <w:rPr>
                <w:sz w:val="22"/>
                <w:szCs w:val="22"/>
              </w:rPr>
              <w:t>nie je aplikované</w:t>
            </w:r>
          </w:p>
        </w:tc>
      </w:tr>
      <w:tr w:rsidR="0008180A" w:rsidRPr="009238C3" w14:paraId="75EAFE9F" w14:textId="77777777" w:rsidTr="00F136AB">
        <w:trPr>
          <w:trHeight w:val="72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81F5301" w14:textId="77777777" w:rsidR="0008180A" w:rsidRPr="009238C3" w:rsidRDefault="0008180A" w:rsidP="006751AE">
            <w:pPr>
              <w:spacing w:before="60"/>
              <w:rPr>
                <w:sz w:val="22"/>
                <w:szCs w:val="22"/>
              </w:rPr>
            </w:pPr>
            <w:r w:rsidRPr="009238C3">
              <w:rPr>
                <w:sz w:val="22"/>
                <w:szCs w:val="22"/>
              </w:rPr>
              <w:t xml:space="preserve">Platba za Technologické zariadenie </w:t>
            </w:r>
            <w:r w:rsidRPr="009238C3">
              <w:rPr>
                <w:sz w:val="22"/>
                <w:szCs w:val="22"/>
              </w:rPr>
              <w:br/>
              <w:t>a Materiály po dodaní na Stavenisko</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4C007BC" w14:textId="77777777" w:rsidR="0008180A" w:rsidRPr="009238C3" w:rsidRDefault="0008180A" w:rsidP="00F136AB">
            <w:pPr>
              <w:spacing w:before="60"/>
              <w:jc w:val="center"/>
              <w:rPr>
                <w:sz w:val="22"/>
                <w:szCs w:val="22"/>
              </w:rPr>
            </w:pPr>
            <w:r w:rsidRPr="009238C3">
              <w:rPr>
                <w:sz w:val="22"/>
                <w:szCs w:val="22"/>
              </w:rPr>
              <w:t>14.5(c)</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BFF11A8" w14:textId="6C6B3320" w:rsidR="007F7A89" w:rsidRPr="007F7A89" w:rsidRDefault="007F7A89" w:rsidP="00F136AB">
            <w:pPr>
              <w:spacing w:before="40" w:after="40"/>
              <w:jc w:val="both"/>
              <w:rPr>
                <w:spacing w:val="-10"/>
                <w:sz w:val="22"/>
                <w:szCs w:val="22"/>
              </w:rPr>
            </w:pPr>
            <w:r w:rsidRPr="007F7A89">
              <w:rPr>
                <w:sz w:val="22"/>
                <w:szCs w:val="22"/>
              </w:rPr>
              <w:t xml:space="preserve">Technologické zariadenie: </w:t>
            </w:r>
            <w:r w:rsidRPr="007F7A89">
              <w:rPr>
                <w:spacing w:val="-10"/>
                <w:sz w:val="22"/>
                <w:szCs w:val="22"/>
              </w:rPr>
              <w:t>nie je aplikované</w:t>
            </w:r>
          </w:p>
          <w:p w14:paraId="251553B1" w14:textId="77777777" w:rsidR="007F7A89" w:rsidRPr="007F7A89" w:rsidRDefault="007F7A89" w:rsidP="00F136AB">
            <w:pPr>
              <w:spacing w:before="40" w:after="40"/>
              <w:jc w:val="both"/>
              <w:rPr>
                <w:sz w:val="22"/>
                <w:szCs w:val="22"/>
              </w:rPr>
            </w:pPr>
            <w:r w:rsidRPr="007F7A89">
              <w:rPr>
                <w:sz w:val="22"/>
                <w:szCs w:val="22"/>
              </w:rPr>
              <w:t>Materiály:</w:t>
            </w:r>
          </w:p>
          <w:p w14:paraId="408B8AD5" w14:textId="3541BD66" w:rsidR="007F7A89" w:rsidRPr="007F7A89" w:rsidRDefault="007F7A89" w:rsidP="007F7A89">
            <w:pPr>
              <w:pStyle w:val="Odsekzoznamu"/>
              <w:numPr>
                <w:ilvl w:val="0"/>
                <w:numId w:val="153"/>
              </w:numPr>
              <w:spacing w:before="40" w:after="40" w:line="240" w:lineRule="auto"/>
              <w:ind w:left="305" w:hanging="142"/>
              <w:jc w:val="both"/>
              <w:rPr>
                <w:rFonts w:ascii="Times New Roman" w:hAnsi="Times New Roman"/>
              </w:rPr>
            </w:pPr>
            <w:r>
              <w:rPr>
                <w:rFonts w:ascii="Times New Roman" w:hAnsi="Times New Roman"/>
              </w:rPr>
              <w:t>k</w:t>
            </w:r>
            <w:r w:rsidR="0008180A" w:rsidRPr="007F7A89">
              <w:rPr>
                <w:rFonts w:ascii="Times New Roman" w:hAnsi="Times New Roman"/>
              </w:rPr>
              <w:t>oľajnice</w:t>
            </w:r>
          </w:p>
          <w:p w14:paraId="3772C367" w14:textId="360BC992" w:rsidR="007F7A89" w:rsidRPr="007F7A89" w:rsidRDefault="0008180A" w:rsidP="007F7A89">
            <w:pPr>
              <w:pStyle w:val="Odsekzoznamu"/>
              <w:numPr>
                <w:ilvl w:val="0"/>
                <w:numId w:val="153"/>
              </w:numPr>
              <w:spacing w:before="40" w:after="40" w:line="240" w:lineRule="auto"/>
              <w:ind w:left="305" w:hanging="142"/>
              <w:jc w:val="both"/>
            </w:pPr>
            <w:r w:rsidRPr="007F7A89">
              <w:rPr>
                <w:rFonts w:ascii="Times New Roman" w:hAnsi="Times New Roman"/>
              </w:rPr>
              <w:t>podvaly</w:t>
            </w:r>
          </w:p>
          <w:p w14:paraId="435A1086" w14:textId="77777777" w:rsidR="0008180A" w:rsidRPr="006A1FBA" w:rsidRDefault="0008180A" w:rsidP="007F7A89">
            <w:pPr>
              <w:pStyle w:val="Odsekzoznamu"/>
              <w:numPr>
                <w:ilvl w:val="0"/>
                <w:numId w:val="153"/>
              </w:numPr>
              <w:spacing w:before="40" w:after="40" w:line="240" w:lineRule="auto"/>
              <w:ind w:left="305" w:hanging="142"/>
              <w:jc w:val="both"/>
            </w:pPr>
            <w:r w:rsidRPr="007F7A89">
              <w:rPr>
                <w:rFonts w:ascii="Times New Roman" w:hAnsi="Times New Roman"/>
              </w:rPr>
              <w:t>výhybky</w:t>
            </w:r>
          </w:p>
          <w:p w14:paraId="45F57DE1" w14:textId="109883E8" w:rsidR="006A1FBA" w:rsidRPr="007F7A89" w:rsidRDefault="00720339" w:rsidP="007F7A89">
            <w:pPr>
              <w:pStyle w:val="Odsekzoznamu"/>
              <w:numPr>
                <w:ilvl w:val="0"/>
                <w:numId w:val="153"/>
              </w:numPr>
              <w:spacing w:before="40" w:after="40" w:line="240" w:lineRule="auto"/>
              <w:ind w:left="305" w:hanging="142"/>
              <w:jc w:val="both"/>
            </w:pPr>
            <w:r>
              <w:rPr>
                <w:rFonts w:ascii="Times New Roman" w:hAnsi="Times New Roman"/>
              </w:rPr>
              <w:t>oceľové konštrukcie mosta</w:t>
            </w:r>
          </w:p>
        </w:tc>
      </w:tr>
      <w:tr w:rsidR="0008180A" w:rsidRPr="009238C3" w14:paraId="5269DB74" w14:textId="77777777" w:rsidTr="00F136AB">
        <w:trPr>
          <w:trHeight w:val="423"/>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3370A74" w14:textId="77777777" w:rsidR="0008180A" w:rsidRPr="009238C3" w:rsidRDefault="0008180A" w:rsidP="00F136AB">
            <w:pPr>
              <w:overflowPunct w:val="0"/>
              <w:autoSpaceDE w:val="0"/>
              <w:autoSpaceDN w:val="0"/>
              <w:adjustRightInd w:val="0"/>
              <w:spacing w:before="60" w:after="60"/>
              <w:jc w:val="both"/>
              <w:textAlignment w:val="baseline"/>
              <w:rPr>
                <w:sz w:val="22"/>
                <w:szCs w:val="22"/>
              </w:rPr>
            </w:pPr>
            <w:r w:rsidRPr="009238C3">
              <w:rPr>
                <w:sz w:val="22"/>
                <w:szCs w:val="22"/>
              </w:rPr>
              <w:t>Minimálna čiastka Priebežných platobných potvrdení</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198E52D" w14:textId="77777777" w:rsidR="0008180A" w:rsidRPr="009238C3" w:rsidRDefault="0008180A" w:rsidP="00F136AB">
            <w:pPr>
              <w:spacing w:before="60" w:after="60"/>
              <w:jc w:val="center"/>
              <w:rPr>
                <w:sz w:val="22"/>
                <w:szCs w:val="22"/>
              </w:rPr>
            </w:pPr>
            <w:r w:rsidRPr="009238C3">
              <w:rPr>
                <w:sz w:val="22"/>
                <w:szCs w:val="22"/>
              </w:rPr>
              <w:t>14.6</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19CAB70" w14:textId="5EE44D50" w:rsidR="0008180A" w:rsidRPr="009238C3" w:rsidRDefault="007F7A89" w:rsidP="00F136AB">
            <w:pPr>
              <w:overflowPunct w:val="0"/>
              <w:autoSpaceDE w:val="0"/>
              <w:autoSpaceDN w:val="0"/>
              <w:adjustRightInd w:val="0"/>
              <w:spacing w:before="40" w:after="40"/>
              <w:jc w:val="both"/>
              <w:textAlignment w:val="baseline"/>
              <w:rPr>
                <w:sz w:val="22"/>
                <w:szCs w:val="22"/>
              </w:rPr>
            </w:pPr>
            <w:r w:rsidRPr="009238C3">
              <w:rPr>
                <w:sz w:val="22"/>
                <w:szCs w:val="22"/>
              </w:rPr>
              <w:t xml:space="preserve"> nie je aplikované</w:t>
            </w:r>
          </w:p>
        </w:tc>
      </w:tr>
      <w:tr w:rsidR="0008180A" w:rsidRPr="009238C3" w14:paraId="7FE7A39B" w14:textId="77777777" w:rsidTr="00F136AB">
        <w:trPr>
          <w:trHeight w:val="423"/>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214C86F" w14:textId="77777777" w:rsidR="0008180A" w:rsidRPr="009238C3" w:rsidRDefault="0008180A" w:rsidP="00F136AB">
            <w:pPr>
              <w:overflowPunct w:val="0"/>
              <w:autoSpaceDE w:val="0"/>
              <w:autoSpaceDN w:val="0"/>
              <w:adjustRightInd w:val="0"/>
              <w:spacing w:before="60" w:after="60"/>
              <w:jc w:val="both"/>
              <w:textAlignment w:val="baseline"/>
              <w:rPr>
                <w:sz w:val="22"/>
                <w:szCs w:val="22"/>
              </w:rPr>
            </w:pPr>
            <w:r w:rsidRPr="009238C3">
              <w:rPr>
                <w:sz w:val="22"/>
                <w:szCs w:val="22"/>
              </w:rPr>
              <w:t xml:space="preserve">Mena/meny platieb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25A1541" w14:textId="77777777" w:rsidR="0008180A" w:rsidRPr="009238C3" w:rsidRDefault="0008180A" w:rsidP="00F136AB">
            <w:pPr>
              <w:spacing w:before="60" w:after="60"/>
              <w:jc w:val="center"/>
              <w:rPr>
                <w:sz w:val="22"/>
                <w:szCs w:val="22"/>
              </w:rPr>
            </w:pPr>
            <w:r w:rsidRPr="009238C3">
              <w:rPr>
                <w:sz w:val="22"/>
                <w:szCs w:val="22"/>
              </w:rPr>
              <w:t>14.15</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4EE2AAA" w14:textId="77777777" w:rsidR="0008180A" w:rsidRPr="009238C3" w:rsidRDefault="0008180A" w:rsidP="00F136AB">
            <w:pPr>
              <w:overflowPunct w:val="0"/>
              <w:autoSpaceDE w:val="0"/>
              <w:autoSpaceDN w:val="0"/>
              <w:adjustRightInd w:val="0"/>
              <w:spacing w:before="40" w:after="40"/>
              <w:jc w:val="both"/>
              <w:textAlignment w:val="baseline"/>
              <w:rPr>
                <w:sz w:val="22"/>
                <w:szCs w:val="22"/>
              </w:rPr>
            </w:pPr>
            <w:r w:rsidRPr="009238C3">
              <w:rPr>
                <w:sz w:val="22"/>
                <w:szCs w:val="22"/>
              </w:rPr>
              <w:t xml:space="preserve">EUR </w:t>
            </w:r>
          </w:p>
        </w:tc>
      </w:tr>
      <w:tr w:rsidR="0008180A" w:rsidRPr="009238C3" w14:paraId="5D70D0E6" w14:textId="77777777" w:rsidTr="00F136AB">
        <w:trPr>
          <w:trHeight w:val="1674"/>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747C6811" w14:textId="77777777" w:rsidR="0008180A" w:rsidRPr="009238C3" w:rsidRDefault="0008180A" w:rsidP="00F136AB">
            <w:pPr>
              <w:spacing w:after="60"/>
              <w:jc w:val="both"/>
              <w:rPr>
                <w:sz w:val="22"/>
                <w:szCs w:val="22"/>
              </w:rPr>
            </w:pPr>
            <w:r w:rsidRPr="009238C3">
              <w:rPr>
                <w:sz w:val="22"/>
                <w:szCs w:val="22"/>
              </w:rPr>
              <w:t>Lehoty na predloženie poistenia:</w:t>
            </w:r>
          </w:p>
          <w:p w14:paraId="63B150A1" w14:textId="77777777" w:rsidR="0008180A" w:rsidRPr="009238C3" w:rsidRDefault="0008180A" w:rsidP="00F136AB">
            <w:pPr>
              <w:spacing w:after="60"/>
              <w:jc w:val="both"/>
              <w:rPr>
                <w:sz w:val="22"/>
                <w:szCs w:val="22"/>
              </w:rPr>
            </w:pPr>
            <w:r w:rsidRPr="009238C3">
              <w:rPr>
                <w:sz w:val="22"/>
                <w:szCs w:val="22"/>
              </w:rPr>
              <w:t>(a) dôkazy o poistení</w:t>
            </w:r>
          </w:p>
          <w:p w14:paraId="246F2574" w14:textId="77777777" w:rsidR="0008180A" w:rsidRPr="009238C3" w:rsidRDefault="0008180A" w:rsidP="00F136AB">
            <w:pPr>
              <w:spacing w:after="60"/>
              <w:jc w:val="both"/>
              <w:rPr>
                <w:sz w:val="22"/>
                <w:szCs w:val="22"/>
              </w:rPr>
            </w:pPr>
            <w:r w:rsidRPr="009238C3">
              <w:rPr>
                <w:sz w:val="22"/>
                <w:szCs w:val="22"/>
              </w:rPr>
              <w:br/>
              <w:t xml:space="preserve">(b) príslušné poistné zmluvy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6FC9B5F" w14:textId="77777777" w:rsidR="0008180A" w:rsidRPr="009238C3" w:rsidRDefault="0008180A" w:rsidP="00F136AB">
            <w:pPr>
              <w:spacing w:before="240"/>
              <w:jc w:val="center"/>
              <w:rPr>
                <w:sz w:val="22"/>
                <w:szCs w:val="22"/>
              </w:rPr>
            </w:pPr>
            <w:r w:rsidRPr="009238C3">
              <w:rPr>
                <w:sz w:val="22"/>
                <w:szCs w:val="22"/>
              </w:rPr>
              <w:t>18.1</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3E16940" w14:textId="77777777" w:rsidR="0008180A" w:rsidRPr="009238C3" w:rsidRDefault="0008180A" w:rsidP="00F136AB">
            <w:pPr>
              <w:jc w:val="both"/>
              <w:rPr>
                <w:sz w:val="22"/>
                <w:szCs w:val="22"/>
              </w:rPr>
            </w:pPr>
          </w:p>
          <w:p w14:paraId="698F78A4" w14:textId="77777777" w:rsidR="0008180A" w:rsidRPr="009238C3" w:rsidRDefault="0008180A" w:rsidP="00F136AB">
            <w:pPr>
              <w:jc w:val="both"/>
              <w:rPr>
                <w:sz w:val="22"/>
                <w:szCs w:val="22"/>
              </w:rPr>
            </w:pPr>
            <w:r w:rsidRPr="009238C3">
              <w:rPr>
                <w:sz w:val="22"/>
                <w:szCs w:val="22"/>
              </w:rPr>
              <w:t>(a) do 6 mesiacov od prvého predloženia príslušných poistných zmlúv a následne každých 6 mesiacov</w:t>
            </w:r>
          </w:p>
          <w:p w14:paraId="401414DA" w14:textId="77777777" w:rsidR="0008180A" w:rsidRPr="009238C3" w:rsidRDefault="0008180A" w:rsidP="0089672F">
            <w:pPr>
              <w:spacing w:before="120"/>
              <w:jc w:val="both"/>
              <w:rPr>
                <w:sz w:val="22"/>
                <w:szCs w:val="22"/>
              </w:rPr>
            </w:pPr>
            <w:r w:rsidRPr="009238C3">
              <w:rPr>
                <w:sz w:val="22"/>
                <w:szCs w:val="22"/>
              </w:rPr>
              <w:t>(b) do 21 dní od nadobudnutia účinnosti Zmluvy</w:t>
            </w:r>
          </w:p>
        </w:tc>
      </w:tr>
      <w:tr w:rsidR="0008180A" w:rsidRPr="009238C3" w14:paraId="7FE363C9" w14:textId="77777777" w:rsidTr="00F136AB">
        <w:trPr>
          <w:trHeight w:val="136"/>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4C0B025D" w14:textId="77777777" w:rsidR="0008180A" w:rsidRPr="009238C3" w:rsidRDefault="0008180A" w:rsidP="00F136AB">
            <w:pPr>
              <w:spacing w:before="60" w:after="60"/>
              <w:jc w:val="both"/>
              <w:rPr>
                <w:sz w:val="22"/>
                <w:szCs w:val="22"/>
              </w:rPr>
            </w:pPr>
            <w:r w:rsidRPr="009238C3">
              <w:rPr>
                <w:sz w:val="22"/>
                <w:szCs w:val="22"/>
              </w:rPr>
              <w:t xml:space="preserve">Maximálna odpočítateľná čiastka na poistenie rizík Objednávateľa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D667875" w14:textId="77777777" w:rsidR="0008180A" w:rsidRPr="009238C3" w:rsidRDefault="0008180A" w:rsidP="00F136AB">
            <w:pPr>
              <w:spacing w:before="60" w:after="60"/>
              <w:jc w:val="center"/>
              <w:rPr>
                <w:sz w:val="22"/>
                <w:szCs w:val="22"/>
              </w:rPr>
            </w:pPr>
            <w:r w:rsidRPr="009238C3">
              <w:rPr>
                <w:sz w:val="22"/>
                <w:szCs w:val="22"/>
              </w:rPr>
              <w:t>18.2(d)</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F281611" w14:textId="77777777" w:rsidR="0008180A" w:rsidRPr="009238C3" w:rsidRDefault="0008180A" w:rsidP="00F136AB">
            <w:pPr>
              <w:spacing w:before="40" w:after="40"/>
              <w:jc w:val="both"/>
              <w:rPr>
                <w:sz w:val="22"/>
                <w:szCs w:val="22"/>
              </w:rPr>
            </w:pPr>
            <w:r w:rsidRPr="009238C3">
              <w:rPr>
                <w:sz w:val="22"/>
                <w:szCs w:val="22"/>
              </w:rPr>
              <w:t>nie je aplikované</w:t>
            </w:r>
          </w:p>
        </w:tc>
      </w:tr>
      <w:tr w:rsidR="0008180A" w:rsidRPr="009238C3" w14:paraId="431A75BF" w14:textId="77777777" w:rsidTr="00F136AB">
        <w:trPr>
          <w:trHeight w:val="7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1781F83" w14:textId="77777777" w:rsidR="0008180A" w:rsidRPr="009238C3" w:rsidRDefault="0008180A" w:rsidP="00F136AB">
            <w:pPr>
              <w:spacing w:before="60" w:after="60"/>
              <w:jc w:val="both"/>
              <w:rPr>
                <w:sz w:val="22"/>
                <w:szCs w:val="22"/>
              </w:rPr>
            </w:pPr>
            <w:r w:rsidRPr="009238C3">
              <w:rPr>
                <w:sz w:val="22"/>
                <w:szCs w:val="22"/>
              </w:rPr>
              <w:t xml:space="preserve">Minimálna čiastka poistenia tretej strany </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85DCA6C" w14:textId="77777777" w:rsidR="0008180A" w:rsidRPr="009238C3" w:rsidRDefault="0008180A" w:rsidP="00F136AB">
            <w:pPr>
              <w:spacing w:before="60" w:after="60"/>
              <w:jc w:val="center"/>
              <w:rPr>
                <w:sz w:val="22"/>
                <w:szCs w:val="22"/>
              </w:rPr>
            </w:pPr>
            <w:r w:rsidRPr="009238C3">
              <w:rPr>
                <w:sz w:val="22"/>
                <w:szCs w:val="22"/>
              </w:rPr>
              <w:t>18.3</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12B3EF2" w14:textId="77777777" w:rsidR="0008180A" w:rsidRPr="009238C3" w:rsidRDefault="0008180A" w:rsidP="00F136AB">
            <w:pPr>
              <w:spacing w:before="40" w:after="40"/>
              <w:jc w:val="both"/>
              <w:rPr>
                <w:sz w:val="22"/>
                <w:szCs w:val="22"/>
              </w:rPr>
            </w:pPr>
            <w:r w:rsidRPr="009238C3">
              <w:rPr>
                <w:sz w:val="22"/>
                <w:szCs w:val="22"/>
              </w:rPr>
              <w:t>1</w:t>
            </w:r>
            <w:r w:rsidR="009424FF">
              <w:rPr>
                <w:sz w:val="22"/>
                <w:szCs w:val="22"/>
              </w:rPr>
              <w:t xml:space="preserve"> </w:t>
            </w:r>
            <w:r w:rsidRPr="009238C3">
              <w:rPr>
                <w:sz w:val="22"/>
                <w:szCs w:val="22"/>
              </w:rPr>
              <w:t>% z Akceptovanej zmluvnej hodnoty bez DPH</w:t>
            </w:r>
          </w:p>
        </w:tc>
      </w:tr>
      <w:tr w:rsidR="0008180A" w:rsidRPr="009238C3" w14:paraId="2BD219B4" w14:textId="77777777" w:rsidTr="00F136AB">
        <w:trPr>
          <w:trHeight w:val="70"/>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69240430" w14:textId="77777777" w:rsidR="0008180A" w:rsidRPr="009238C3" w:rsidRDefault="0008180A" w:rsidP="00F136AB">
            <w:pPr>
              <w:spacing w:before="60" w:after="60"/>
              <w:jc w:val="both"/>
              <w:rPr>
                <w:sz w:val="22"/>
                <w:szCs w:val="22"/>
              </w:rPr>
            </w:pPr>
            <w:r w:rsidRPr="009238C3">
              <w:rPr>
                <w:sz w:val="22"/>
                <w:szCs w:val="22"/>
              </w:rPr>
              <w:t>Dátum, dokedy musí byť vymenovaná Komisia na riešenie sporov (KRS)</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25C1A38B" w14:textId="77777777" w:rsidR="0008180A" w:rsidRPr="009238C3" w:rsidRDefault="0008180A" w:rsidP="00F136AB">
            <w:pPr>
              <w:spacing w:before="60" w:after="60"/>
              <w:jc w:val="center"/>
              <w:rPr>
                <w:sz w:val="22"/>
                <w:szCs w:val="22"/>
              </w:rPr>
            </w:pPr>
            <w:r w:rsidRPr="009238C3">
              <w:rPr>
                <w:sz w:val="22"/>
                <w:szCs w:val="22"/>
              </w:rPr>
              <w:t>20.2</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0ABD9E0" w14:textId="77777777" w:rsidR="0008180A" w:rsidRPr="009238C3" w:rsidRDefault="0008180A" w:rsidP="00F136AB">
            <w:pPr>
              <w:spacing w:before="40" w:after="40"/>
              <w:jc w:val="both"/>
              <w:rPr>
                <w:sz w:val="22"/>
                <w:szCs w:val="22"/>
              </w:rPr>
            </w:pPr>
            <w:r w:rsidRPr="009238C3">
              <w:rPr>
                <w:sz w:val="22"/>
                <w:szCs w:val="22"/>
              </w:rPr>
              <w:t xml:space="preserve">nie je aplikované </w:t>
            </w:r>
          </w:p>
        </w:tc>
      </w:tr>
      <w:tr w:rsidR="0008180A" w:rsidRPr="009238C3" w14:paraId="7A4070EF" w14:textId="77777777" w:rsidTr="00F136AB">
        <w:trPr>
          <w:trHeight w:val="193"/>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3630D220" w14:textId="77777777" w:rsidR="0008180A" w:rsidRPr="009238C3" w:rsidRDefault="0008180A" w:rsidP="00F136AB">
            <w:pPr>
              <w:spacing w:before="60" w:after="60"/>
              <w:jc w:val="both"/>
              <w:rPr>
                <w:sz w:val="22"/>
                <w:szCs w:val="22"/>
              </w:rPr>
            </w:pPr>
            <w:r w:rsidRPr="009238C3">
              <w:rPr>
                <w:sz w:val="22"/>
                <w:szCs w:val="22"/>
              </w:rPr>
              <w:t>KRS bude pozostávať</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9F9F743" w14:textId="77777777" w:rsidR="0008180A" w:rsidRPr="009238C3" w:rsidRDefault="0008180A" w:rsidP="00F136AB">
            <w:pPr>
              <w:spacing w:before="60" w:after="60"/>
              <w:jc w:val="center"/>
              <w:rPr>
                <w:sz w:val="22"/>
                <w:szCs w:val="22"/>
              </w:rPr>
            </w:pPr>
            <w:r w:rsidRPr="009238C3">
              <w:rPr>
                <w:sz w:val="22"/>
                <w:szCs w:val="22"/>
              </w:rPr>
              <w:t>20.2</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58F6C74" w14:textId="77777777" w:rsidR="0008180A" w:rsidRPr="009238C3" w:rsidRDefault="0008180A" w:rsidP="00F136AB">
            <w:pPr>
              <w:spacing w:before="40" w:after="40"/>
              <w:jc w:val="both"/>
              <w:rPr>
                <w:sz w:val="22"/>
                <w:szCs w:val="22"/>
              </w:rPr>
            </w:pPr>
            <w:r w:rsidRPr="009238C3">
              <w:rPr>
                <w:sz w:val="22"/>
                <w:szCs w:val="22"/>
              </w:rPr>
              <w:t xml:space="preserve">nie je aplikované </w:t>
            </w:r>
          </w:p>
        </w:tc>
      </w:tr>
      <w:tr w:rsidR="0008180A" w:rsidRPr="009238C3" w14:paraId="750D2AED" w14:textId="77777777" w:rsidTr="00F136AB">
        <w:trPr>
          <w:trHeight w:val="193"/>
        </w:trPr>
        <w:tc>
          <w:tcPr>
            <w:tcW w:w="4393"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15397604" w14:textId="77777777" w:rsidR="0008180A" w:rsidRPr="009238C3" w:rsidRDefault="0008180A" w:rsidP="00F136AB">
            <w:pPr>
              <w:spacing w:before="60" w:after="60"/>
              <w:jc w:val="both"/>
              <w:rPr>
                <w:sz w:val="22"/>
                <w:szCs w:val="22"/>
              </w:rPr>
            </w:pPr>
            <w:r w:rsidRPr="009238C3">
              <w:rPr>
                <w:sz w:val="22"/>
                <w:szCs w:val="22"/>
              </w:rPr>
              <w:t>Menovanie Člena KRS (ak sa Strany nedohodnú) vykoná</w:t>
            </w:r>
          </w:p>
        </w:tc>
        <w:tc>
          <w:tcPr>
            <w:tcW w:w="1597"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58712E39" w14:textId="77777777" w:rsidR="0008180A" w:rsidRPr="009238C3" w:rsidRDefault="0008180A" w:rsidP="00F136AB">
            <w:pPr>
              <w:spacing w:before="60" w:after="60"/>
              <w:jc w:val="center"/>
              <w:rPr>
                <w:sz w:val="22"/>
                <w:szCs w:val="22"/>
              </w:rPr>
            </w:pPr>
            <w:r w:rsidRPr="009238C3">
              <w:rPr>
                <w:sz w:val="22"/>
                <w:szCs w:val="22"/>
              </w:rPr>
              <w:t>20.3</w:t>
            </w:r>
          </w:p>
        </w:tc>
        <w:tc>
          <w:tcPr>
            <w:tcW w:w="3940" w:type="dxa"/>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hideMark/>
          </w:tcPr>
          <w:p w14:paraId="09073872" w14:textId="77777777" w:rsidR="0008180A" w:rsidRPr="009238C3" w:rsidRDefault="0008180A" w:rsidP="00F136AB">
            <w:pPr>
              <w:spacing w:before="40" w:after="40"/>
              <w:jc w:val="both"/>
              <w:rPr>
                <w:sz w:val="22"/>
                <w:szCs w:val="22"/>
              </w:rPr>
            </w:pPr>
            <w:r w:rsidRPr="009238C3">
              <w:rPr>
                <w:sz w:val="22"/>
                <w:szCs w:val="22"/>
              </w:rPr>
              <w:t xml:space="preserve">nie je aplikované </w:t>
            </w:r>
          </w:p>
        </w:tc>
      </w:tr>
    </w:tbl>
    <w:p w14:paraId="1534CB2C" w14:textId="77777777" w:rsidR="001C6B7E" w:rsidRPr="009238C3" w:rsidRDefault="001C6B7E" w:rsidP="00827D21">
      <w:pPr>
        <w:jc w:val="both"/>
        <w:rPr>
          <w:caps/>
          <w:sz w:val="22"/>
          <w:szCs w:val="22"/>
        </w:rPr>
      </w:pPr>
    </w:p>
    <w:p w14:paraId="2563213E" w14:textId="77777777" w:rsidR="005F75B5" w:rsidRPr="009238C3" w:rsidRDefault="005F75B5" w:rsidP="00827D21">
      <w:pPr>
        <w:spacing w:before="240"/>
        <w:jc w:val="center"/>
        <w:rPr>
          <w:caps/>
          <w:sz w:val="22"/>
          <w:szCs w:val="22"/>
        </w:rPr>
      </w:pPr>
      <w:r w:rsidRPr="009238C3">
        <w:rPr>
          <w:caps/>
          <w:sz w:val="22"/>
          <w:szCs w:val="22"/>
        </w:rPr>
        <w:br w:type="page"/>
      </w:r>
    </w:p>
    <w:p w14:paraId="66FEFB39" w14:textId="77777777" w:rsidR="001F2638" w:rsidRPr="00CB4951" w:rsidRDefault="001F2638" w:rsidP="001F2638">
      <w:pPr>
        <w:jc w:val="center"/>
        <w:outlineLvl w:val="1"/>
        <w:rPr>
          <w:b/>
          <w:sz w:val="32"/>
          <w:szCs w:val="32"/>
        </w:rPr>
      </w:pPr>
      <w:r w:rsidRPr="00CB4951">
        <w:rPr>
          <w:b/>
          <w:sz w:val="32"/>
          <w:szCs w:val="32"/>
        </w:rPr>
        <w:lastRenderedPageBreak/>
        <w:t>ZMLUVNÉ PODMIENKY</w:t>
      </w:r>
    </w:p>
    <w:p w14:paraId="5EF8A048" w14:textId="77777777" w:rsidR="001F2638" w:rsidRPr="00495FC5" w:rsidRDefault="001F2638" w:rsidP="001F2638">
      <w:pPr>
        <w:tabs>
          <w:tab w:val="left" w:pos="540"/>
        </w:tabs>
        <w:spacing w:before="120" w:after="120"/>
        <w:jc w:val="center"/>
        <w:rPr>
          <w:sz w:val="22"/>
          <w:szCs w:val="22"/>
        </w:rPr>
      </w:pPr>
      <w:r w:rsidRPr="00495FC5">
        <w:rPr>
          <w:sz w:val="22"/>
          <w:szCs w:val="22"/>
        </w:rPr>
        <w:t>Zmluvné podmienky pozostávajú zo „</w:t>
      </w:r>
      <w:r w:rsidRPr="00495FC5">
        <w:rPr>
          <w:b/>
          <w:bCs/>
          <w:sz w:val="22"/>
          <w:szCs w:val="22"/>
        </w:rPr>
        <w:t>Všeobecných podmienok</w:t>
      </w:r>
      <w:r w:rsidRPr="00495FC5">
        <w:rPr>
          <w:sz w:val="22"/>
          <w:szCs w:val="22"/>
        </w:rPr>
        <w:t>“ a z „</w:t>
      </w:r>
      <w:r w:rsidRPr="00495FC5">
        <w:rPr>
          <w:b/>
          <w:sz w:val="22"/>
          <w:szCs w:val="22"/>
        </w:rPr>
        <w:t>Osobitných podmienok</w:t>
      </w:r>
      <w:r w:rsidRPr="00495FC5">
        <w:rPr>
          <w:sz w:val="22"/>
          <w:szCs w:val="22"/>
        </w:rPr>
        <w:t>“, ktoré predstavujú doplnky</w:t>
      </w:r>
      <w:r>
        <w:rPr>
          <w:sz w:val="22"/>
          <w:szCs w:val="22"/>
        </w:rPr>
        <w:t xml:space="preserve"> a </w:t>
      </w:r>
      <w:r w:rsidRPr="00495FC5">
        <w:rPr>
          <w:sz w:val="22"/>
          <w:szCs w:val="22"/>
        </w:rPr>
        <w:t>úpravy k Všeobecným podmienkam.</w:t>
      </w:r>
    </w:p>
    <w:p w14:paraId="0329DD8D" w14:textId="77777777" w:rsidR="001F2638" w:rsidRPr="00495FC5" w:rsidRDefault="001F2638" w:rsidP="001F2638">
      <w:pPr>
        <w:spacing w:before="240"/>
        <w:jc w:val="center"/>
        <w:rPr>
          <w:b/>
          <w:sz w:val="22"/>
          <w:szCs w:val="22"/>
        </w:rPr>
      </w:pPr>
      <w:r w:rsidRPr="00495FC5">
        <w:rPr>
          <w:b/>
          <w:sz w:val="22"/>
          <w:szCs w:val="22"/>
        </w:rPr>
        <w:t>Všeobecné podmienky</w:t>
      </w:r>
    </w:p>
    <w:p w14:paraId="78251335" w14:textId="77777777" w:rsidR="000829E8" w:rsidRPr="009238C3" w:rsidRDefault="000829E8" w:rsidP="000829E8">
      <w:pPr>
        <w:tabs>
          <w:tab w:val="left" w:pos="540"/>
        </w:tabs>
        <w:spacing w:before="120" w:after="120"/>
        <w:jc w:val="both"/>
        <w:rPr>
          <w:sz w:val="22"/>
          <w:szCs w:val="22"/>
        </w:rPr>
      </w:pPr>
      <w:r w:rsidRPr="009238C3">
        <w:rPr>
          <w:sz w:val="22"/>
          <w:szCs w:val="22"/>
        </w:rPr>
        <w:t>Všeobecné podmienky sú nemenné, zostávajú v plnej platnosti v takom rozsahu, v akom nie sú upravené alebo doplnené Osobitnými podmienkami.</w:t>
      </w:r>
    </w:p>
    <w:p w14:paraId="415EBFCF" w14:textId="77777777" w:rsidR="000829E8" w:rsidRPr="009238C3" w:rsidRDefault="000829E8" w:rsidP="000829E8">
      <w:pPr>
        <w:tabs>
          <w:tab w:val="right" w:pos="9936"/>
        </w:tabs>
        <w:spacing w:before="120"/>
        <w:jc w:val="both"/>
        <w:rPr>
          <w:b/>
          <w:caps/>
          <w:sz w:val="22"/>
          <w:szCs w:val="22"/>
        </w:rPr>
      </w:pPr>
      <w:r w:rsidRPr="009238C3">
        <w:rPr>
          <w:sz w:val="22"/>
          <w:szCs w:val="22"/>
        </w:rPr>
        <w:t>Všeobecné podmienky sú:</w:t>
      </w:r>
    </w:p>
    <w:p w14:paraId="6AF133CD" w14:textId="77777777" w:rsidR="000829E8" w:rsidRPr="009238C3" w:rsidRDefault="000829E8" w:rsidP="000829E8">
      <w:pPr>
        <w:tabs>
          <w:tab w:val="left" w:pos="540"/>
        </w:tabs>
        <w:spacing w:after="120"/>
        <w:jc w:val="both"/>
        <w:rPr>
          <w:sz w:val="22"/>
          <w:szCs w:val="22"/>
        </w:rPr>
      </w:pPr>
      <w:r w:rsidRPr="009238C3">
        <w:rPr>
          <w:sz w:val="22"/>
          <w:szCs w:val="22"/>
        </w:rPr>
        <w:t>„Zmluvné podmienky na výstavbu“ pre stavebné a inžinierske diela projektované objednávateľom („Červená kniha“), prvé vydanie 1999, vydané Medzinárodnou federáciou konzultačných inžinierov (FIDIC), preložené Slovenskou asociáciou  konzultačných inžinierov – SACE (slovenský preklad 2008).</w:t>
      </w:r>
    </w:p>
    <w:p w14:paraId="425D23E0" w14:textId="77777777" w:rsidR="000829E8" w:rsidRPr="009238C3" w:rsidRDefault="000829E8" w:rsidP="000829E8">
      <w:pPr>
        <w:tabs>
          <w:tab w:val="right" w:pos="9936"/>
        </w:tabs>
        <w:spacing w:before="120"/>
        <w:jc w:val="both"/>
        <w:rPr>
          <w:sz w:val="22"/>
          <w:szCs w:val="22"/>
        </w:rPr>
      </w:pPr>
      <w:r w:rsidRPr="009238C3">
        <w:rPr>
          <w:sz w:val="22"/>
          <w:szCs w:val="22"/>
        </w:rPr>
        <w:t>Výrazy a definície použité v Osobitných podmienkach vychádzajú z výrazov a definícií tak ako sú uvedené v oficiálnom preklade „Zmluvných podmienok na výstavbu“ pre stavebné a inžinierske diela projektované objednávateľom („Červená kniha“), prvé vydanie 1999, vydané Medzinárodnou federáciou konzultačných inžinierov (FIDIC), ktoré boli preložené z anglického originálu „</w:t>
      </w:r>
      <w:r w:rsidRPr="00EE75F2">
        <w:rPr>
          <w:bCs/>
          <w:i/>
          <w:sz w:val="22"/>
          <w:szCs w:val="22"/>
          <w:lang w:val="en-US"/>
        </w:rPr>
        <w:t>Conditions of Contract for Construction for Building and Engineering Works Designed by the Employer</w:t>
      </w:r>
      <w:r w:rsidRPr="009238C3">
        <w:rPr>
          <w:bCs/>
          <w:sz w:val="22"/>
          <w:szCs w:val="22"/>
        </w:rPr>
        <w:t xml:space="preserve">“ </w:t>
      </w:r>
      <w:r w:rsidRPr="009238C3">
        <w:rPr>
          <w:sz w:val="22"/>
          <w:szCs w:val="22"/>
        </w:rPr>
        <w:t>Slovenskou asociáciou konzultačných inžinierov – SACE (slovenský preklad 2008).</w:t>
      </w:r>
    </w:p>
    <w:p w14:paraId="0A363181" w14:textId="77777777" w:rsidR="000829E8" w:rsidRPr="009238C3" w:rsidRDefault="000829E8" w:rsidP="000829E8">
      <w:pPr>
        <w:spacing w:before="120" w:after="120"/>
        <w:jc w:val="both"/>
        <w:rPr>
          <w:sz w:val="22"/>
          <w:szCs w:val="22"/>
        </w:rPr>
      </w:pPr>
      <w:r w:rsidRPr="009238C3">
        <w:rPr>
          <w:sz w:val="22"/>
          <w:szCs w:val="22"/>
        </w:rPr>
        <w:t xml:space="preserve">V prípade akýchkoľvek nezrovnalostí je rozhodujúca slovenská verzia </w:t>
      </w:r>
      <w:r w:rsidR="00943D35">
        <w:rPr>
          <w:sz w:val="22"/>
          <w:szCs w:val="22"/>
        </w:rPr>
        <w:t>Z</w:t>
      </w:r>
      <w:r w:rsidRPr="009238C3">
        <w:rPr>
          <w:sz w:val="22"/>
          <w:szCs w:val="22"/>
        </w:rPr>
        <w:t>mluvných podmienok vydaná asociáciou SACE.</w:t>
      </w:r>
    </w:p>
    <w:p w14:paraId="5C15CF45" w14:textId="77777777" w:rsidR="000829E8" w:rsidRPr="009238C3" w:rsidRDefault="000829E8" w:rsidP="000829E8">
      <w:pPr>
        <w:jc w:val="both"/>
        <w:rPr>
          <w:sz w:val="22"/>
          <w:szCs w:val="22"/>
        </w:rPr>
      </w:pPr>
      <w:r w:rsidRPr="009238C3">
        <w:rPr>
          <w:sz w:val="22"/>
          <w:szCs w:val="22"/>
        </w:rPr>
        <w:t xml:space="preserve">Všeobecné podmienky podliehajú zmenám definovaným v nasledujúcich </w:t>
      </w:r>
      <w:r w:rsidRPr="009238C3">
        <w:rPr>
          <w:b/>
          <w:bCs/>
          <w:sz w:val="22"/>
          <w:szCs w:val="22"/>
        </w:rPr>
        <w:t>Osobitných podmienkach</w:t>
      </w:r>
      <w:r w:rsidRPr="009238C3">
        <w:rPr>
          <w:sz w:val="22"/>
          <w:szCs w:val="22"/>
        </w:rPr>
        <w:t>:</w:t>
      </w:r>
    </w:p>
    <w:p w14:paraId="4BBD66C1" w14:textId="77777777" w:rsidR="000829E8" w:rsidRPr="009238C3" w:rsidRDefault="000829E8" w:rsidP="000829E8">
      <w:pPr>
        <w:spacing w:before="240"/>
        <w:jc w:val="center"/>
        <w:rPr>
          <w:b/>
          <w:sz w:val="22"/>
          <w:szCs w:val="22"/>
        </w:rPr>
      </w:pPr>
      <w:r w:rsidRPr="009238C3">
        <w:rPr>
          <w:b/>
          <w:sz w:val="22"/>
          <w:szCs w:val="22"/>
        </w:rPr>
        <w:t>Osobitné podmienky</w:t>
      </w:r>
    </w:p>
    <w:p w14:paraId="3C1BC80A" w14:textId="77777777" w:rsidR="000829E8" w:rsidRPr="009238C3" w:rsidRDefault="000829E8" w:rsidP="000829E8">
      <w:pPr>
        <w:spacing w:before="120"/>
        <w:jc w:val="center"/>
        <w:rPr>
          <w:b/>
          <w:sz w:val="22"/>
          <w:szCs w:val="22"/>
        </w:rPr>
      </w:pPr>
      <w:r w:rsidRPr="009238C3">
        <w:rPr>
          <w:b/>
          <w:sz w:val="22"/>
          <w:szCs w:val="22"/>
        </w:rPr>
        <w:t>Článok 1 Všeobecné ustanovenia</w:t>
      </w:r>
    </w:p>
    <w:p w14:paraId="10D5FDE1"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1.1.1.1 Zmluva </w:t>
      </w:r>
    </w:p>
    <w:p w14:paraId="7C7956D5"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56052F20" w14:textId="77777777" w:rsidR="00661A26" w:rsidRDefault="00661A26" w:rsidP="00661A26">
      <w:pPr>
        <w:spacing w:before="120" w:after="120"/>
        <w:jc w:val="both"/>
        <w:rPr>
          <w:sz w:val="22"/>
          <w:szCs w:val="22"/>
        </w:rPr>
      </w:pPr>
      <w:r w:rsidRPr="00495FC5">
        <w:rPr>
          <w:sz w:val="22"/>
          <w:szCs w:val="22"/>
        </w:rPr>
        <w:t xml:space="preserve">„Zmluva“ znamená Zmluvu </w:t>
      </w:r>
      <w:r w:rsidRPr="00BF437E">
        <w:rPr>
          <w:sz w:val="22"/>
          <w:szCs w:val="22"/>
        </w:rPr>
        <w:t xml:space="preserve">tak ako je definovaná </w:t>
      </w:r>
      <w:r w:rsidRPr="00E7548C">
        <w:rPr>
          <w:sz w:val="22"/>
          <w:szCs w:val="22"/>
        </w:rPr>
        <w:t>v článku 1</w:t>
      </w:r>
      <w:r>
        <w:rPr>
          <w:sz w:val="22"/>
          <w:szCs w:val="22"/>
        </w:rPr>
        <w:t xml:space="preserve"> </w:t>
      </w:r>
      <w:r w:rsidRPr="00BF437E">
        <w:rPr>
          <w:sz w:val="22"/>
          <w:szCs w:val="22"/>
        </w:rPr>
        <w:t>v bode 1.3. textu Zmluvy</w:t>
      </w:r>
      <w:r>
        <w:rPr>
          <w:sz w:val="22"/>
          <w:szCs w:val="22"/>
        </w:rPr>
        <w:t>.</w:t>
      </w:r>
    </w:p>
    <w:p w14:paraId="1FEDC14F" w14:textId="77777777" w:rsidR="00661A26" w:rsidRPr="009C0B22" w:rsidRDefault="00661A26" w:rsidP="00661A26">
      <w:pPr>
        <w:jc w:val="both"/>
        <w:rPr>
          <w:b/>
          <w:bCs/>
          <w:sz w:val="22"/>
          <w:szCs w:val="22"/>
        </w:rPr>
      </w:pPr>
      <w:r w:rsidRPr="009C0B22">
        <w:rPr>
          <w:b/>
          <w:bCs/>
          <w:sz w:val="22"/>
          <w:szCs w:val="22"/>
        </w:rPr>
        <w:t>Podčlánok 1.1.1.2 Zmluva o Dielo</w:t>
      </w:r>
    </w:p>
    <w:p w14:paraId="7F1DAFA3" w14:textId="77777777" w:rsidR="00661A26" w:rsidRPr="009C0B22" w:rsidRDefault="00661A26" w:rsidP="00661A26">
      <w:pPr>
        <w:jc w:val="both"/>
        <w:rPr>
          <w:b/>
          <w:bCs/>
          <w:sz w:val="22"/>
          <w:szCs w:val="22"/>
        </w:rPr>
      </w:pPr>
      <w:r w:rsidRPr="009C0B22">
        <w:rPr>
          <w:sz w:val="22"/>
          <w:szCs w:val="22"/>
        </w:rPr>
        <w:t>Text podčlánku sa ruší bez náhrady.</w:t>
      </w:r>
    </w:p>
    <w:p w14:paraId="30E80C68"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1.1.1.3 Oznámenie o prijatí Ponuky </w:t>
      </w:r>
    </w:p>
    <w:p w14:paraId="5130C5ED"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5725EE43" w14:textId="77777777" w:rsidR="000829E8" w:rsidRPr="009238C3" w:rsidRDefault="000829E8" w:rsidP="000829E8">
      <w:pPr>
        <w:jc w:val="both"/>
        <w:rPr>
          <w:sz w:val="22"/>
          <w:szCs w:val="22"/>
        </w:rPr>
      </w:pPr>
      <w:r w:rsidRPr="009238C3">
        <w:rPr>
          <w:sz w:val="22"/>
          <w:szCs w:val="22"/>
        </w:rPr>
        <w:t>„Oznámenie o prijatí Ponuky“ znamená Zmluvu a „dátum vydania alebo obdržania Oznámenia o prijatí Ponuky“ znamená dátum nadobudnutia účinnosti Zmluvy.</w:t>
      </w:r>
    </w:p>
    <w:p w14:paraId="65326005" w14:textId="77777777" w:rsidR="000829E8" w:rsidRPr="009238C3" w:rsidRDefault="000829E8" w:rsidP="000829E8">
      <w:pPr>
        <w:keepNext/>
        <w:spacing w:before="120"/>
        <w:jc w:val="both"/>
        <w:outlineLvl w:val="2"/>
        <w:rPr>
          <w:b/>
          <w:bCs/>
          <w:sz w:val="22"/>
          <w:szCs w:val="22"/>
        </w:rPr>
      </w:pPr>
      <w:r w:rsidRPr="009238C3">
        <w:rPr>
          <w:b/>
          <w:bCs/>
          <w:sz w:val="22"/>
          <w:szCs w:val="22"/>
        </w:rPr>
        <w:t>Podčlánok 1.1.1.4 Ponukový list</w:t>
      </w:r>
    </w:p>
    <w:p w14:paraId="589A9E4B"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3EB79477" w14:textId="77777777" w:rsidR="000829E8" w:rsidRPr="009238C3" w:rsidRDefault="000829E8" w:rsidP="000829E8">
      <w:pPr>
        <w:jc w:val="both"/>
        <w:rPr>
          <w:sz w:val="22"/>
          <w:szCs w:val="22"/>
        </w:rPr>
      </w:pPr>
      <w:r w:rsidRPr="009238C3">
        <w:rPr>
          <w:sz w:val="22"/>
          <w:szCs w:val="22"/>
        </w:rPr>
        <w:t xml:space="preserve">„Ponukový list“ znamená </w:t>
      </w:r>
      <w:r w:rsidR="00661A26">
        <w:rPr>
          <w:sz w:val="22"/>
          <w:szCs w:val="22"/>
        </w:rPr>
        <w:t>časť Zmluvy</w:t>
      </w:r>
      <w:r w:rsidR="00661A26" w:rsidRPr="009238C3">
        <w:rPr>
          <w:sz w:val="22"/>
          <w:szCs w:val="22"/>
        </w:rPr>
        <w:t xml:space="preserve"> </w:t>
      </w:r>
      <w:r w:rsidRPr="009238C3">
        <w:rPr>
          <w:sz w:val="22"/>
          <w:szCs w:val="22"/>
        </w:rPr>
        <w:t>s názvom „Príloha k ponuke“.</w:t>
      </w:r>
    </w:p>
    <w:p w14:paraId="23C75E51"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1.1.1.5 Technické špecifikácie </w:t>
      </w:r>
    </w:p>
    <w:p w14:paraId="327A0F09"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0F9F9C4C" w14:textId="77777777" w:rsidR="000829E8" w:rsidRPr="009238C3" w:rsidRDefault="000829E8" w:rsidP="000829E8">
      <w:pPr>
        <w:jc w:val="both"/>
        <w:rPr>
          <w:sz w:val="22"/>
          <w:szCs w:val="22"/>
        </w:rPr>
      </w:pPr>
      <w:r w:rsidRPr="009238C3">
        <w:rPr>
          <w:sz w:val="22"/>
          <w:szCs w:val="22"/>
        </w:rPr>
        <w:t>„Technické špecifikácie“ znamenajú dokumenty s názvami:</w:t>
      </w:r>
    </w:p>
    <w:p w14:paraId="793BC2C8" w14:textId="77777777" w:rsidR="000829E8" w:rsidRPr="009238C3" w:rsidRDefault="000829E8" w:rsidP="00F558E8">
      <w:pPr>
        <w:numPr>
          <w:ilvl w:val="0"/>
          <w:numId w:val="93"/>
        </w:numPr>
        <w:tabs>
          <w:tab w:val="clear" w:pos="720"/>
        </w:tabs>
        <w:ind w:left="426" w:hanging="426"/>
        <w:jc w:val="both"/>
        <w:rPr>
          <w:sz w:val="22"/>
          <w:szCs w:val="22"/>
        </w:rPr>
      </w:pPr>
      <w:r w:rsidRPr="009238C3">
        <w:rPr>
          <w:sz w:val="22"/>
          <w:szCs w:val="22"/>
        </w:rPr>
        <w:t>Interný predpis Objednávateľa „Všeobecné technické požiadavky kvality stavieb“</w:t>
      </w:r>
      <w:r w:rsidR="00661A26">
        <w:rPr>
          <w:sz w:val="22"/>
          <w:szCs w:val="22"/>
        </w:rPr>
        <w:t xml:space="preserve"> </w:t>
      </w:r>
      <w:r w:rsidR="00661A26" w:rsidRPr="001E722C">
        <w:rPr>
          <w:sz w:val="22"/>
          <w:szCs w:val="22"/>
        </w:rPr>
        <w:t>(ďalej len „</w:t>
      </w:r>
      <w:r w:rsidR="00661A26" w:rsidRPr="00CB4951">
        <w:rPr>
          <w:b/>
          <w:sz w:val="22"/>
          <w:szCs w:val="22"/>
        </w:rPr>
        <w:t>VTPKS</w:t>
      </w:r>
      <w:r w:rsidR="00661A26" w:rsidRPr="001E722C">
        <w:rPr>
          <w:sz w:val="22"/>
          <w:szCs w:val="22"/>
        </w:rPr>
        <w:t>“)</w:t>
      </w:r>
      <w:r w:rsidR="00D258D8">
        <w:rPr>
          <w:sz w:val="22"/>
          <w:szCs w:val="22"/>
        </w:rPr>
        <w:t>,</w:t>
      </w:r>
    </w:p>
    <w:p w14:paraId="04AC752F" w14:textId="6D74BE88" w:rsidR="000829E8" w:rsidRPr="009238C3" w:rsidRDefault="000829E8" w:rsidP="00F558E8">
      <w:pPr>
        <w:numPr>
          <w:ilvl w:val="0"/>
          <w:numId w:val="93"/>
        </w:numPr>
        <w:tabs>
          <w:tab w:val="clear" w:pos="720"/>
        </w:tabs>
        <w:ind w:left="426" w:hanging="426"/>
        <w:jc w:val="both"/>
        <w:rPr>
          <w:sz w:val="22"/>
          <w:szCs w:val="22"/>
        </w:rPr>
      </w:pPr>
      <w:r w:rsidRPr="009238C3">
        <w:rPr>
          <w:sz w:val="22"/>
          <w:szCs w:val="22"/>
        </w:rPr>
        <w:t>Projektová dokumentácia,</w:t>
      </w:r>
    </w:p>
    <w:p w14:paraId="67184FBB" w14:textId="2D74FDF0" w:rsidR="000829E8" w:rsidRPr="009238C3" w:rsidRDefault="000829E8" w:rsidP="00F558E8">
      <w:pPr>
        <w:numPr>
          <w:ilvl w:val="0"/>
          <w:numId w:val="93"/>
        </w:numPr>
        <w:tabs>
          <w:tab w:val="clear" w:pos="720"/>
        </w:tabs>
        <w:ind w:left="426" w:hanging="426"/>
        <w:jc w:val="both"/>
        <w:rPr>
          <w:sz w:val="22"/>
          <w:szCs w:val="22"/>
        </w:rPr>
      </w:pPr>
      <w:r w:rsidRPr="009238C3">
        <w:rPr>
          <w:sz w:val="22"/>
          <w:szCs w:val="22"/>
        </w:rPr>
        <w:t>Súťažné podklady,</w:t>
      </w:r>
    </w:p>
    <w:p w14:paraId="6565E3F6" w14:textId="7FCF2F34" w:rsidR="00F8072F" w:rsidRPr="006751AE" w:rsidRDefault="00F8072F" w:rsidP="00F558E8">
      <w:pPr>
        <w:numPr>
          <w:ilvl w:val="0"/>
          <w:numId w:val="93"/>
        </w:numPr>
        <w:tabs>
          <w:tab w:val="clear" w:pos="720"/>
        </w:tabs>
        <w:ind w:left="425" w:hanging="425"/>
        <w:jc w:val="both"/>
        <w:rPr>
          <w:sz w:val="22"/>
          <w:szCs w:val="22"/>
        </w:rPr>
      </w:pPr>
      <w:r w:rsidRPr="006751AE">
        <w:rPr>
          <w:sz w:val="22"/>
          <w:szCs w:val="22"/>
        </w:rPr>
        <w:t>Technick</w:t>
      </w:r>
      <w:r w:rsidR="00A7724E">
        <w:rPr>
          <w:sz w:val="22"/>
          <w:szCs w:val="22"/>
        </w:rPr>
        <w:t>é špecifikácie interoperability</w:t>
      </w:r>
      <w:r w:rsidRPr="006751AE">
        <w:rPr>
          <w:sz w:val="22"/>
          <w:szCs w:val="22"/>
        </w:rPr>
        <w:t xml:space="preserve"> podľa smernice Európskeho parlamentu a Rady (EÚ) 2016/797 z 11. mája 2016 o interoperabilite železničného systému v Európskej únii (ďalej len „</w:t>
      </w:r>
      <w:r w:rsidRPr="00F4670D">
        <w:rPr>
          <w:b/>
          <w:sz w:val="22"/>
          <w:szCs w:val="22"/>
        </w:rPr>
        <w:t>TSI</w:t>
      </w:r>
      <w:r w:rsidRPr="006751AE">
        <w:rPr>
          <w:sz w:val="22"/>
          <w:szCs w:val="22"/>
        </w:rPr>
        <w:t>“) a zákona č. 513/2009 Z. z. o dráhach a o zmene a doplnení niektorých zákonov v znení neskorších predpisov (ďalej len „</w:t>
      </w:r>
      <w:r w:rsidRPr="006751AE">
        <w:rPr>
          <w:b/>
          <w:sz w:val="22"/>
          <w:szCs w:val="22"/>
        </w:rPr>
        <w:t>zákon o dráhach</w:t>
      </w:r>
      <w:r w:rsidRPr="006751AE">
        <w:rPr>
          <w:sz w:val="22"/>
          <w:szCs w:val="22"/>
        </w:rPr>
        <w:t xml:space="preserve">“), </w:t>
      </w:r>
    </w:p>
    <w:p w14:paraId="1487A384" w14:textId="1EEAFDDA" w:rsidR="00F8072F" w:rsidRDefault="000829E8" w:rsidP="00A7724E">
      <w:pPr>
        <w:spacing w:after="120"/>
        <w:jc w:val="both"/>
        <w:rPr>
          <w:sz w:val="22"/>
          <w:szCs w:val="22"/>
        </w:rPr>
      </w:pPr>
      <w:r w:rsidRPr="009238C3">
        <w:rPr>
          <w:sz w:val="22"/>
          <w:szCs w:val="22"/>
        </w:rPr>
        <w:t>a zmeny Technických špecifikácii v súlade so Zmluvou.</w:t>
      </w:r>
    </w:p>
    <w:p w14:paraId="3298CA55" w14:textId="77777777" w:rsidR="000829E8" w:rsidRDefault="000829E8" w:rsidP="000829E8">
      <w:pPr>
        <w:jc w:val="both"/>
        <w:rPr>
          <w:sz w:val="22"/>
          <w:szCs w:val="22"/>
        </w:rPr>
      </w:pPr>
      <w:r w:rsidRPr="009238C3">
        <w:rPr>
          <w:sz w:val="22"/>
          <w:szCs w:val="22"/>
        </w:rPr>
        <w:lastRenderedPageBreak/>
        <w:t xml:space="preserve">Tieto dokumenty špecifikujú Dielo po technickej stránke. </w:t>
      </w:r>
    </w:p>
    <w:p w14:paraId="2A96EE61" w14:textId="77777777" w:rsidR="00661A26" w:rsidRPr="00661A26" w:rsidRDefault="00661A26" w:rsidP="00661A26">
      <w:pPr>
        <w:keepNext/>
        <w:spacing w:before="120"/>
        <w:jc w:val="both"/>
        <w:outlineLvl w:val="2"/>
        <w:rPr>
          <w:b/>
          <w:bCs/>
          <w:sz w:val="22"/>
          <w:szCs w:val="22"/>
        </w:rPr>
      </w:pPr>
      <w:r w:rsidRPr="00661A26">
        <w:rPr>
          <w:b/>
          <w:bCs/>
          <w:sz w:val="22"/>
          <w:szCs w:val="22"/>
        </w:rPr>
        <w:t>Podčlánok 1.1.1.7 Formuláre</w:t>
      </w:r>
    </w:p>
    <w:p w14:paraId="7B43CE5C" w14:textId="77777777" w:rsidR="00661A26" w:rsidRPr="00661A26" w:rsidRDefault="00661A26" w:rsidP="00661A26">
      <w:pPr>
        <w:spacing w:after="120" w:line="276" w:lineRule="auto"/>
        <w:ind w:right="85"/>
        <w:jc w:val="both"/>
        <w:rPr>
          <w:sz w:val="22"/>
          <w:szCs w:val="22"/>
        </w:rPr>
      </w:pPr>
      <w:r w:rsidRPr="00661A26">
        <w:rPr>
          <w:sz w:val="22"/>
          <w:szCs w:val="22"/>
        </w:rPr>
        <w:t>Text podčlánku sa ruší a nahrádza sa nasledujúcim znením:</w:t>
      </w:r>
    </w:p>
    <w:p w14:paraId="7350986E" w14:textId="2E230AA2" w:rsidR="00661A26" w:rsidRPr="009238C3" w:rsidRDefault="00661A26" w:rsidP="00661A26">
      <w:pPr>
        <w:spacing w:after="120" w:line="276" w:lineRule="auto"/>
        <w:ind w:right="85"/>
        <w:jc w:val="both"/>
        <w:rPr>
          <w:sz w:val="22"/>
          <w:szCs w:val="22"/>
        </w:rPr>
      </w:pPr>
      <w:r w:rsidRPr="00661A26">
        <w:rPr>
          <w:sz w:val="22"/>
          <w:szCs w:val="22"/>
        </w:rPr>
        <w:t>„Formuláre“ znamenajú Ocenený výkaz výmer, ktorý tvorí Prílohu č. 2 Zmluvy.</w:t>
      </w:r>
    </w:p>
    <w:p w14:paraId="75F49B49"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1.1.1.8 Ponuka </w:t>
      </w:r>
    </w:p>
    <w:p w14:paraId="43F62BF1"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56009018" w14:textId="77777777" w:rsidR="000829E8" w:rsidRPr="009238C3" w:rsidRDefault="000829E8" w:rsidP="000829E8">
      <w:pPr>
        <w:jc w:val="both"/>
        <w:rPr>
          <w:sz w:val="22"/>
          <w:szCs w:val="22"/>
        </w:rPr>
      </w:pPr>
      <w:r w:rsidRPr="009238C3">
        <w:rPr>
          <w:sz w:val="22"/>
          <w:szCs w:val="22"/>
        </w:rPr>
        <w:t>„Ponuka“ znamená súbor dokumentov, ktoré Zhotoviteľ ako uchádzač predložil v lehote na predkladanie ponúk Objednávateľovi ako obstarávateľovi.</w:t>
      </w:r>
    </w:p>
    <w:p w14:paraId="6EA4D6DC"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1.1.1.9 Príloha k ponuke </w:t>
      </w:r>
    </w:p>
    <w:p w14:paraId="44D3B693"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090FFA99" w14:textId="77777777" w:rsidR="00661A26" w:rsidRPr="00495FC5" w:rsidRDefault="00661A26" w:rsidP="00661A26">
      <w:pPr>
        <w:spacing w:after="120"/>
        <w:jc w:val="both"/>
        <w:rPr>
          <w:sz w:val="22"/>
          <w:szCs w:val="22"/>
        </w:rPr>
      </w:pPr>
      <w:r w:rsidRPr="00495FC5">
        <w:rPr>
          <w:sz w:val="22"/>
          <w:szCs w:val="22"/>
        </w:rPr>
        <w:t xml:space="preserve">„Príloha k ponuke“ znamená </w:t>
      </w:r>
      <w:r w:rsidRPr="000D2086">
        <w:rPr>
          <w:sz w:val="22"/>
          <w:szCs w:val="22"/>
        </w:rPr>
        <w:t>časť Zmluvy s názvom „Príloha k</w:t>
      </w:r>
      <w:r>
        <w:rPr>
          <w:sz w:val="22"/>
          <w:szCs w:val="22"/>
        </w:rPr>
        <w:t> </w:t>
      </w:r>
      <w:r w:rsidRPr="000D2086">
        <w:rPr>
          <w:sz w:val="22"/>
          <w:szCs w:val="22"/>
        </w:rPr>
        <w:t>ponuke</w:t>
      </w:r>
      <w:r>
        <w:rPr>
          <w:sz w:val="22"/>
          <w:szCs w:val="22"/>
        </w:rPr>
        <w:t>“.</w:t>
      </w:r>
    </w:p>
    <w:p w14:paraId="450D8737" w14:textId="77777777" w:rsidR="000829E8" w:rsidRPr="009238C3" w:rsidRDefault="000829E8" w:rsidP="000829E8">
      <w:pPr>
        <w:jc w:val="both"/>
        <w:rPr>
          <w:b/>
          <w:sz w:val="22"/>
          <w:szCs w:val="22"/>
        </w:rPr>
      </w:pPr>
      <w:r w:rsidRPr="009238C3">
        <w:rPr>
          <w:b/>
          <w:sz w:val="22"/>
          <w:szCs w:val="22"/>
        </w:rPr>
        <w:t>Podčlánok 1.1.2.1 Strana</w:t>
      </w:r>
    </w:p>
    <w:p w14:paraId="33091555" w14:textId="77777777" w:rsidR="000829E8" w:rsidRPr="009238C3" w:rsidRDefault="000829E8" w:rsidP="000829E8">
      <w:pPr>
        <w:spacing w:after="120"/>
        <w:jc w:val="both"/>
        <w:rPr>
          <w:sz w:val="22"/>
          <w:szCs w:val="22"/>
        </w:rPr>
      </w:pPr>
      <w:r w:rsidRPr="009238C3">
        <w:rPr>
          <w:sz w:val="22"/>
          <w:szCs w:val="22"/>
        </w:rPr>
        <w:t>Názov a text podčlánku 1.1.2.1</w:t>
      </w:r>
      <w:r>
        <w:rPr>
          <w:sz w:val="22"/>
          <w:szCs w:val="22"/>
        </w:rPr>
        <w:t xml:space="preserve"> </w:t>
      </w:r>
      <w:r w:rsidRPr="009238C3">
        <w:rPr>
          <w:sz w:val="22"/>
          <w:szCs w:val="22"/>
        </w:rPr>
        <w:t>sa ruší a nahrádza sa nasledujúcim znením:</w:t>
      </w:r>
    </w:p>
    <w:p w14:paraId="7E843B3C" w14:textId="77777777" w:rsidR="000829E8" w:rsidRPr="009238C3" w:rsidRDefault="000829E8" w:rsidP="000829E8">
      <w:pPr>
        <w:spacing w:after="120"/>
        <w:jc w:val="both"/>
        <w:rPr>
          <w:b/>
          <w:sz w:val="22"/>
          <w:szCs w:val="22"/>
        </w:rPr>
      </w:pPr>
      <w:r w:rsidRPr="009238C3">
        <w:rPr>
          <w:b/>
          <w:sz w:val="22"/>
          <w:szCs w:val="22"/>
        </w:rPr>
        <w:t xml:space="preserve">Podčlánok 1.1.2.1 Strana resp. zmluvná strana </w:t>
      </w:r>
    </w:p>
    <w:p w14:paraId="31E17970" w14:textId="77777777" w:rsidR="000829E8" w:rsidRDefault="000829E8" w:rsidP="000829E8">
      <w:pPr>
        <w:jc w:val="both"/>
        <w:rPr>
          <w:sz w:val="22"/>
          <w:szCs w:val="22"/>
        </w:rPr>
      </w:pPr>
      <w:r w:rsidRPr="009238C3">
        <w:rPr>
          <w:sz w:val="22"/>
          <w:szCs w:val="22"/>
        </w:rPr>
        <w:t>„Strana“ resp. „zmluvná strana“ znamená Objednávateľ alebo Zhotoviteľ podľa kontextu.</w:t>
      </w:r>
    </w:p>
    <w:p w14:paraId="31FC9548" w14:textId="77777777" w:rsidR="00661A26" w:rsidRPr="00276AC1" w:rsidRDefault="00661A26" w:rsidP="00661A26">
      <w:pPr>
        <w:spacing w:before="120"/>
        <w:jc w:val="both"/>
        <w:rPr>
          <w:b/>
          <w:sz w:val="22"/>
          <w:szCs w:val="22"/>
        </w:rPr>
      </w:pPr>
      <w:r w:rsidRPr="00276AC1">
        <w:rPr>
          <w:b/>
          <w:sz w:val="22"/>
          <w:szCs w:val="22"/>
        </w:rPr>
        <w:t>Podčlánok 1.1.2.5 Predstaviteľ Zhotoviteľa</w:t>
      </w:r>
    </w:p>
    <w:p w14:paraId="41F7AB98" w14:textId="77777777" w:rsidR="00661A26" w:rsidRPr="00276AC1" w:rsidRDefault="00661A26" w:rsidP="00661A26">
      <w:pPr>
        <w:spacing w:before="120"/>
        <w:jc w:val="both"/>
        <w:rPr>
          <w:sz w:val="22"/>
          <w:szCs w:val="22"/>
        </w:rPr>
      </w:pPr>
      <w:r w:rsidRPr="00276AC1">
        <w:rPr>
          <w:sz w:val="22"/>
          <w:szCs w:val="22"/>
        </w:rPr>
        <w:t>Názov podčlánku 1.1.2.5 sa ruší a nahrádza sa nasledujúcim názvom:</w:t>
      </w:r>
    </w:p>
    <w:p w14:paraId="557EC826" w14:textId="77777777" w:rsidR="00661A26" w:rsidRPr="00885037" w:rsidRDefault="00661A26" w:rsidP="00885037">
      <w:pPr>
        <w:spacing w:before="120"/>
        <w:jc w:val="both"/>
        <w:rPr>
          <w:b/>
          <w:sz w:val="22"/>
          <w:szCs w:val="22"/>
        </w:rPr>
      </w:pPr>
      <w:r w:rsidRPr="00276AC1">
        <w:rPr>
          <w:b/>
          <w:sz w:val="22"/>
          <w:szCs w:val="22"/>
        </w:rPr>
        <w:t xml:space="preserve">Podčlánok 1.1.2.5 Predstaviteľ Zhotoviteľa alebo </w:t>
      </w:r>
      <w:r>
        <w:rPr>
          <w:b/>
          <w:sz w:val="22"/>
          <w:szCs w:val="22"/>
        </w:rPr>
        <w:t>Riaditeľ výstavby</w:t>
      </w:r>
      <w:r w:rsidR="00943D35">
        <w:rPr>
          <w:b/>
          <w:sz w:val="22"/>
          <w:szCs w:val="22"/>
        </w:rPr>
        <w:t xml:space="preserve"> alebo Hlavný stavbyvedúci</w:t>
      </w:r>
    </w:p>
    <w:p w14:paraId="7BD14327" w14:textId="77777777" w:rsidR="000829E8" w:rsidRDefault="000829E8" w:rsidP="000829E8">
      <w:pPr>
        <w:keepNext/>
        <w:spacing w:before="120"/>
        <w:jc w:val="both"/>
        <w:outlineLvl w:val="2"/>
        <w:rPr>
          <w:b/>
          <w:bCs/>
          <w:sz w:val="22"/>
          <w:szCs w:val="22"/>
        </w:rPr>
      </w:pPr>
      <w:r w:rsidRPr="00337898">
        <w:rPr>
          <w:b/>
          <w:bCs/>
          <w:sz w:val="22"/>
          <w:szCs w:val="22"/>
        </w:rPr>
        <w:t>Podčlánok 1.1.2.8 Podzhotoviteľ</w:t>
      </w:r>
    </w:p>
    <w:p w14:paraId="260A17D8" w14:textId="77777777" w:rsidR="009424FF" w:rsidRPr="00337898" w:rsidRDefault="009424FF" w:rsidP="00C57800">
      <w:pPr>
        <w:keepNext/>
        <w:spacing w:before="120" w:after="120"/>
        <w:jc w:val="both"/>
        <w:rPr>
          <w:b/>
          <w:bCs/>
          <w:sz w:val="22"/>
          <w:szCs w:val="22"/>
        </w:rPr>
      </w:pPr>
      <w:r w:rsidRPr="00495FC5">
        <w:rPr>
          <w:sz w:val="22"/>
          <w:szCs w:val="22"/>
        </w:rPr>
        <w:t>Text podčlánku sa ruší a nahrádza sa nasledujúcim znením:</w:t>
      </w:r>
    </w:p>
    <w:p w14:paraId="6C4189DD" w14:textId="73CDCEFD" w:rsidR="00152F75" w:rsidRPr="00152F75" w:rsidRDefault="00152F75" w:rsidP="0099745E">
      <w:pPr>
        <w:shd w:val="clear" w:color="auto" w:fill="FFFFFF"/>
        <w:spacing w:before="120" w:after="120"/>
        <w:jc w:val="both"/>
        <w:rPr>
          <w:sz w:val="22"/>
          <w:szCs w:val="22"/>
        </w:rPr>
      </w:pPr>
      <w:r w:rsidRPr="00152F75">
        <w:rPr>
          <w:sz w:val="22"/>
          <w:szCs w:val="22"/>
        </w:rPr>
        <w:t xml:space="preserve">„Podzhotoviteľ“ znamená každú fyzickú osobu alebo právnickú osobu, s ktorou má Zhotoviteľ resp. niektorý z členov </w:t>
      </w:r>
      <w:r w:rsidR="00254DC2">
        <w:rPr>
          <w:sz w:val="22"/>
          <w:szCs w:val="22"/>
        </w:rPr>
        <w:t xml:space="preserve">združenia </w:t>
      </w:r>
      <w:r w:rsidRPr="00152F75">
        <w:rPr>
          <w:sz w:val="22"/>
          <w:szCs w:val="22"/>
        </w:rPr>
        <w:t>uzatvorenú zmluvu v súvislosti s realizáciou Diela. Pre vylúčenie pochybností platí, že pod pojmom „podzhotoviteľ“ sa rozumie Podzhotoviteľ a každý ďalší nepriamy podzhotoviteľ, a to aj taký, ktorý nespĺňa definíciu Podzhotoviteľa v ktoromkoľvek rade podľa podčlánku 1.1.2.11 (Podzhotoviteľ v ktoromkoľvek rade).</w:t>
      </w:r>
    </w:p>
    <w:p w14:paraId="2952DFAB" w14:textId="77777777" w:rsidR="000829E8" w:rsidRPr="009238C3" w:rsidRDefault="000829E8" w:rsidP="000829E8">
      <w:pPr>
        <w:shd w:val="clear" w:color="auto" w:fill="FFFFFF"/>
        <w:jc w:val="both"/>
        <w:rPr>
          <w:b/>
          <w:sz w:val="22"/>
          <w:szCs w:val="22"/>
        </w:rPr>
      </w:pPr>
      <w:r w:rsidRPr="009238C3">
        <w:rPr>
          <w:b/>
          <w:sz w:val="22"/>
          <w:szCs w:val="22"/>
        </w:rPr>
        <w:t>Pridáva sa nový podčlánok s nasledujúcim znením:</w:t>
      </w:r>
    </w:p>
    <w:p w14:paraId="6B5B6AAD" w14:textId="77777777" w:rsidR="000829E8" w:rsidRPr="009238C3" w:rsidRDefault="00661A26" w:rsidP="000829E8">
      <w:pPr>
        <w:shd w:val="clear" w:color="auto" w:fill="FFFFFF"/>
        <w:jc w:val="both"/>
        <w:rPr>
          <w:b/>
          <w:sz w:val="22"/>
          <w:szCs w:val="22"/>
        </w:rPr>
      </w:pPr>
      <w:r>
        <w:rPr>
          <w:b/>
          <w:sz w:val="22"/>
          <w:szCs w:val="22"/>
        </w:rPr>
        <w:t xml:space="preserve">Podčlánok </w:t>
      </w:r>
      <w:r w:rsidR="000829E8" w:rsidRPr="009238C3">
        <w:rPr>
          <w:b/>
          <w:sz w:val="22"/>
          <w:szCs w:val="22"/>
        </w:rPr>
        <w:t>1.1.2.11 Podzhotoviteľ v ktoromkoľvek rade</w:t>
      </w:r>
    </w:p>
    <w:p w14:paraId="2D185A99" w14:textId="77777777" w:rsidR="00D368CE" w:rsidRDefault="00D368CE" w:rsidP="00D368CE">
      <w:pPr>
        <w:shd w:val="clear" w:color="auto" w:fill="FFFFFF"/>
        <w:spacing w:before="120" w:after="120"/>
        <w:jc w:val="both"/>
        <w:rPr>
          <w:sz w:val="22"/>
          <w:szCs w:val="22"/>
        </w:rPr>
      </w:pPr>
      <w:r w:rsidRPr="00495FC5">
        <w:rPr>
          <w:sz w:val="22"/>
          <w:szCs w:val="22"/>
        </w:rPr>
        <w:t xml:space="preserve">„Podzhotoviteľ v ktoromkoľvek rade“ znamená </w:t>
      </w:r>
      <w:r w:rsidRPr="00EA30C6">
        <w:rPr>
          <w:sz w:val="22"/>
          <w:szCs w:val="22"/>
        </w:rPr>
        <w:t>subdodávateľ v zmysle § 2</w:t>
      </w:r>
      <w:r>
        <w:rPr>
          <w:sz w:val="22"/>
          <w:szCs w:val="22"/>
        </w:rPr>
        <w:t xml:space="preserve"> ods. 1 písm. a) bod 7. </w:t>
      </w:r>
      <w:r w:rsidRPr="00AC3259">
        <w:rPr>
          <w:sz w:val="22"/>
        </w:rPr>
        <w:t xml:space="preserve">zákona č. </w:t>
      </w:r>
      <w:r w:rsidRPr="00EA30C6">
        <w:rPr>
          <w:sz w:val="22"/>
          <w:szCs w:val="22"/>
        </w:rPr>
        <w:t>315/2016 Z. z. o registri partnerov verejného sektora a o zmene a doplnení niektorých zákonov v znení neskorších predpisov</w:t>
      </w:r>
      <w:r>
        <w:rPr>
          <w:sz w:val="22"/>
          <w:szCs w:val="22"/>
        </w:rPr>
        <w:t xml:space="preserve"> </w:t>
      </w:r>
      <w:r w:rsidRPr="00650128">
        <w:rPr>
          <w:sz w:val="22"/>
          <w:szCs w:val="22"/>
        </w:rPr>
        <w:t>(ďalej len „</w:t>
      </w:r>
      <w:r w:rsidRPr="00650128">
        <w:rPr>
          <w:b/>
          <w:sz w:val="22"/>
          <w:szCs w:val="22"/>
        </w:rPr>
        <w:t>zákon o RPVS</w:t>
      </w:r>
      <w:r w:rsidRPr="00650128">
        <w:rPr>
          <w:sz w:val="22"/>
          <w:szCs w:val="22"/>
        </w:rPr>
        <w:t>“)</w:t>
      </w:r>
      <w:r>
        <w:rPr>
          <w:sz w:val="22"/>
          <w:szCs w:val="22"/>
        </w:rPr>
        <w:t>, ktorý je partnerom verejného sektora.</w:t>
      </w:r>
    </w:p>
    <w:p w14:paraId="1A585ADA" w14:textId="77777777" w:rsidR="00661A26" w:rsidRPr="008E1C92" w:rsidRDefault="00661A26" w:rsidP="00661A26">
      <w:pPr>
        <w:shd w:val="clear" w:color="auto" w:fill="FFFFFF"/>
        <w:spacing w:before="120" w:after="120"/>
        <w:jc w:val="both"/>
        <w:rPr>
          <w:b/>
          <w:bCs/>
          <w:sz w:val="22"/>
          <w:szCs w:val="22"/>
        </w:rPr>
      </w:pPr>
      <w:r w:rsidRPr="008E1C92">
        <w:rPr>
          <w:b/>
          <w:bCs/>
          <w:sz w:val="22"/>
          <w:szCs w:val="22"/>
        </w:rPr>
        <w:t>Podčlánok 1.1.3.2 Dátum začatia prác</w:t>
      </w:r>
    </w:p>
    <w:p w14:paraId="4AA22AAC" w14:textId="77777777" w:rsidR="00661A26" w:rsidRPr="008E1C92" w:rsidRDefault="00661A26" w:rsidP="00661A26">
      <w:pPr>
        <w:shd w:val="clear" w:color="auto" w:fill="FFFFFF"/>
        <w:spacing w:before="120" w:after="120"/>
        <w:jc w:val="both"/>
        <w:rPr>
          <w:sz w:val="22"/>
          <w:szCs w:val="22"/>
        </w:rPr>
      </w:pPr>
      <w:r w:rsidRPr="008E1C92">
        <w:rPr>
          <w:sz w:val="22"/>
          <w:szCs w:val="22"/>
        </w:rPr>
        <w:t>Text podčlánku sa ruší a nahrádza sa nasledujúcim znením:</w:t>
      </w:r>
    </w:p>
    <w:p w14:paraId="4A4BDB48" w14:textId="77777777" w:rsidR="00661A26" w:rsidRPr="008E1C92" w:rsidRDefault="00661A26" w:rsidP="00661A26">
      <w:pPr>
        <w:shd w:val="clear" w:color="auto" w:fill="FFFFFF"/>
        <w:spacing w:before="120" w:after="120"/>
        <w:jc w:val="both"/>
        <w:rPr>
          <w:b/>
          <w:sz w:val="22"/>
          <w:szCs w:val="22"/>
        </w:rPr>
      </w:pPr>
      <w:r w:rsidRPr="008E1C92">
        <w:rPr>
          <w:sz w:val="22"/>
          <w:szCs w:val="22"/>
        </w:rPr>
        <w:t xml:space="preserve">„Dátum začatia prác“ znamená dátum odovzdania </w:t>
      </w:r>
      <w:r w:rsidR="00D368CE">
        <w:rPr>
          <w:sz w:val="22"/>
          <w:szCs w:val="22"/>
        </w:rPr>
        <w:t xml:space="preserve">prvého </w:t>
      </w:r>
      <w:r w:rsidRPr="008E1C92">
        <w:rPr>
          <w:sz w:val="22"/>
          <w:szCs w:val="22"/>
        </w:rPr>
        <w:t>Staveniska.</w:t>
      </w:r>
    </w:p>
    <w:p w14:paraId="5B2827FB" w14:textId="77777777" w:rsidR="00661A26" w:rsidRPr="007A30EA" w:rsidRDefault="00661A26" w:rsidP="00661A26">
      <w:pPr>
        <w:shd w:val="clear" w:color="auto" w:fill="FFFFFF"/>
        <w:spacing w:before="120" w:after="120"/>
        <w:jc w:val="both"/>
        <w:rPr>
          <w:sz w:val="22"/>
          <w:szCs w:val="22"/>
        </w:rPr>
      </w:pPr>
      <w:r>
        <w:rPr>
          <w:b/>
          <w:sz w:val="22"/>
          <w:szCs w:val="22"/>
        </w:rPr>
        <w:t xml:space="preserve">Podčlánok </w:t>
      </w:r>
      <w:r w:rsidRPr="00DD24F5">
        <w:rPr>
          <w:b/>
          <w:sz w:val="22"/>
          <w:szCs w:val="22"/>
        </w:rPr>
        <w:t>1.1.3.5 Preberací protokol</w:t>
      </w:r>
    </w:p>
    <w:p w14:paraId="2E92A552" w14:textId="77777777" w:rsidR="00661A26" w:rsidRPr="00DD24F5" w:rsidRDefault="00661A26" w:rsidP="00661A26">
      <w:pPr>
        <w:shd w:val="clear" w:color="auto" w:fill="FFFFFF"/>
        <w:spacing w:after="120" w:line="276" w:lineRule="auto"/>
        <w:jc w:val="both"/>
        <w:rPr>
          <w:sz w:val="22"/>
          <w:szCs w:val="22"/>
        </w:rPr>
      </w:pPr>
      <w:r w:rsidRPr="00DD24F5">
        <w:rPr>
          <w:sz w:val="22"/>
          <w:szCs w:val="22"/>
        </w:rPr>
        <w:t xml:space="preserve">Názov </w:t>
      </w:r>
      <w:r>
        <w:rPr>
          <w:sz w:val="22"/>
          <w:szCs w:val="22"/>
        </w:rPr>
        <w:t>p</w:t>
      </w:r>
      <w:r w:rsidRPr="00DD24F5">
        <w:rPr>
          <w:sz w:val="22"/>
          <w:szCs w:val="22"/>
        </w:rPr>
        <w:t>odčlánku 1.1.3.5 Preberací protokol sa</w:t>
      </w:r>
      <w:r w:rsidR="00D368CE">
        <w:rPr>
          <w:sz w:val="22"/>
          <w:szCs w:val="22"/>
        </w:rPr>
        <w:t xml:space="preserve"> ruší a </w:t>
      </w:r>
      <w:r w:rsidRPr="00DD24F5">
        <w:rPr>
          <w:sz w:val="22"/>
          <w:szCs w:val="22"/>
        </w:rPr>
        <w:t>nahrádza</w:t>
      </w:r>
      <w:r w:rsidR="00D368CE">
        <w:rPr>
          <w:sz w:val="22"/>
          <w:szCs w:val="22"/>
        </w:rPr>
        <w:t xml:space="preserve"> sa</w:t>
      </w:r>
      <w:r w:rsidRPr="00DD24F5">
        <w:rPr>
          <w:sz w:val="22"/>
          <w:szCs w:val="22"/>
        </w:rPr>
        <w:t xml:space="preserve"> nasledujúcim názvom:</w:t>
      </w:r>
    </w:p>
    <w:p w14:paraId="4ADD0C29" w14:textId="77777777" w:rsidR="00D06780" w:rsidRPr="00AF03D5" w:rsidRDefault="00D06780" w:rsidP="00D06780">
      <w:pPr>
        <w:shd w:val="clear" w:color="auto" w:fill="FFFFFF"/>
        <w:jc w:val="both"/>
        <w:rPr>
          <w:b/>
          <w:sz w:val="22"/>
          <w:szCs w:val="22"/>
        </w:rPr>
      </w:pPr>
      <w:r w:rsidRPr="009B3DDA">
        <w:rPr>
          <w:b/>
          <w:sz w:val="22"/>
          <w:szCs w:val="22"/>
        </w:rPr>
        <w:t>Podčlánok 1.1.3.5 Preberací protokol resp. Preberací protokol pre Dielo</w:t>
      </w:r>
      <w:r w:rsidR="007A7483">
        <w:rPr>
          <w:b/>
          <w:sz w:val="22"/>
          <w:szCs w:val="22"/>
        </w:rPr>
        <w:t xml:space="preserve"> </w:t>
      </w:r>
    </w:p>
    <w:p w14:paraId="1D2864C7" w14:textId="77777777" w:rsidR="000829E8" w:rsidRPr="009238C3" w:rsidRDefault="000829E8" w:rsidP="000829E8">
      <w:pPr>
        <w:shd w:val="clear" w:color="auto" w:fill="FFFFFF"/>
        <w:jc w:val="both"/>
        <w:rPr>
          <w:b/>
          <w:sz w:val="22"/>
          <w:szCs w:val="22"/>
        </w:rPr>
      </w:pPr>
    </w:p>
    <w:p w14:paraId="31AEDEA4" w14:textId="77777777" w:rsidR="000829E8" w:rsidRPr="009238C3" w:rsidRDefault="000829E8" w:rsidP="000829E8">
      <w:pPr>
        <w:shd w:val="clear" w:color="auto" w:fill="FFFFFF"/>
        <w:jc w:val="both"/>
        <w:rPr>
          <w:b/>
          <w:sz w:val="22"/>
          <w:szCs w:val="22"/>
        </w:rPr>
      </w:pPr>
      <w:r w:rsidRPr="009238C3">
        <w:rPr>
          <w:b/>
          <w:sz w:val="22"/>
          <w:szCs w:val="22"/>
        </w:rPr>
        <w:t>Pridáva</w:t>
      </w:r>
      <w:r w:rsidR="00943D35">
        <w:rPr>
          <w:b/>
          <w:sz w:val="22"/>
          <w:szCs w:val="22"/>
        </w:rPr>
        <w:t>jú</w:t>
      </w:r>
      <w:r w:rsidRPr="009238C3">
        <w:rPr>
          <w:b/>
          <w:sz w:val="22"/>
          <w:szCs w:val="22"/>
        </w:rPr>
        <w:t xml:space="preserve"> sa nov</w:t>
      </w:r>
      <w:r w:rsidR="00943D35">
        <w:rPr>
          <w:b/>
          <w:sz w:val="22"/>
          <w:szCs w:val="22"/>
        </w:rPr>
        <w:t>é</w:t>
      </w:r>
      <w:r w:rsidRPr="009238C3">
        <w:rPr>
          <w:b/>
          <w:sz w:val="22"/>
          <w:szCs w:val="22"/>
        </w:rPr>
        <w:t xml:space="preserve"> podčlánk</w:t>
      </w:r>
      <w:r w:rsidR="00943D35">
        <w:rPr>
          <w:b/>
          <w:sz w:val="22"/>
          <w:szCs w:val="22"/>
        </w:rPr>
        <w:t>y</w:t>
      </w:r>
      <w:r w:rsidRPr="009238C3">
        <w:rPr>
          <w:b/>
          <w:sz w:val="22"/>
          <w:szCs w:val="22"/>
        </w:rPr>
        <w:t xml:space="preserve"> s nasledujúcim znením:</w:t>
      </w:r>
    </w:p>
    <w:p w14:paraId="1CA003D6" w14:textId="77777777" w:rsidR="000829E8" w:rsidRPr="009238C3" w:rsidRDefault="000829E8" w:rsidP="000829E8">
      <w:pPr>
        <w:shd w:val="clear" w:color="auto" w:fill="FFFFFF"/>
        <w:jc w:val="both"/>
        <w:rPr>
          <w:b/>
          <w:sz w:val="22"/>
          <w:szCs w:val="22"/>
        </w:rPr>
      </w:pPr>
      <w:r w:rsidRPr="009238C3">
        <w:rPr>
          <w:b/>
          <w:sz w:val="22"/>
          <w:szCs w:val="22"/>
        </w:rPr>
        <w:t>Podčlánok 1.1.3.10 Protokol o odovzdaní a prevzatí Stavby, (diela) alebo jej dokončenej časti</w:t>
      </w:r>
    </w:p>
    <w:p w14:paraId="41BFDC71" w14:textId="77777777" w:rsidR="000829E8" w:rsidRPr="009238C3" w:rsidRDefault="000829E8" w:rsidP="00F4670D">
      <w:pPr>
        <w:shd w:val="clear" w:color="auto" w:fill="FFFFFF"/>
        <w:spacing w:before="120"/>
        <w:jc w:val="both"/>
        <w:rPr>
          <w:b/>
          <w:sz w:val="22"/>
          <w:szCs w:val="22"/>
        </w:rPr>
      </w:pPr>
      <w:r w:rsidRPr="009238C3">
        <w:rPr>
          <w:sz w:val="22"/>
          <w:szCs w:val="22"/>
        </w:rPr>
        <w:t>„Protokol o odovzdaní a prevzatí Stavby, (diela) alebo jej dokončenej časti“ znamená Preberací protokol pre časť Diela podľa podčlánku 10.2 (Preberanie častí Diela).</w:t>
      </w:r>
    </w:p>
    <w:p w14:paraId="4BA90A84" w14:textId="77777777" w:rsidR="000829E8" w:rsidRPr="009238C3" w:rsidRDefault="000829E8" w:rsidP="000829E8">
      <w:pPr>
        <w:keepNext/>
        <w:jc w:val="both"/>
        <w:outlineLvl w:val="2"/>
        <w:rPr>
          <w:b/>
          <w:bCs/>
          <w:sz w:val="22"/>
          <w:szCs w:val="22"/>
        </w:rPr>
      </w:pPr>
      <w:r w:rsidRPr="009238C3">
        <w:rPr>
          <w:b/>
          <w:bCs/>
          <w:sz w:val="22"/>
          <w:szCs w:val="22"/>
        </w:rPr>
        <w:lastRenderedPageBreak/>
        <w:t>Podčlánok 1.1.3.11 Záručná doba</w:t>
      </w:r>
    </w:p>
    <w:p w14:paraId="2F05394E" w14:textId="4E6A83F3" w:rsidR="00661A26" w:rsidRPr="00AB7FFC" w:rsidRDefault="00661A26" w:rsidP="00661A26">
      <w:pPr>
        <w:spacing w:before="120"/>
        <w:jc w:val="both"/>
        <w:rPr>
          <w:sz w:val="22"/>
          <w:szCs w:val="22"/>
        </w:rPr>
      </w:pPr>
      <w:r w:rsidRPr="0099745E">
        <w:rPr>
          <w:sz w:val="22"/>
          <w:szCs w:val="22"/>
        </w:rPr>
        <w:t>„Záručná doba“ znamená dobu</w:t>
      </w:r>
      <w:r w:rsidR="005D03A1">
        <w:rPr>
          <w:sz w:val="22"/>
          <w:szCs w:val="22"/>
        </w:rPr>
        <w:t>,</w:t>
      </w:r>
      <w:r w:rsidRPr="0099745E">
        <w:rPr>
          <w:sz w:val="22"/>
          <w:szCs w:val="22"/>
        </w:rPr>
        <w:t xml:space="preserve"> počas ktorej budú mať časti Diela (SO/PS), na ktoré bol vydaný Protokol o odovzdaní a prevzatí Stavby, (Diela) alebo jej dokončenej časti, alebo ktoré boli odovzdané do predčasného užívania, vlastnosti dohodnuté podľa Zmluvy (preberané časti Diela (SO/PS) budú vyhotovené v súlade so Zmluvou), a počas ktorej bude Zhotoviteľ povinný odstraňovať vady častí Diela (SO/PS) na vlastné náklady. Dĺžka Záručnej doby, ako aj začiatok jej plynutia sú uvedené v podčlánku 11.1 (Dohotovenie nedokončených prác a odstránenie vád).</w:t>
      </w:r>
      <w:r w:rsidRPr="00AB7FFC" w:rsidDel="00021FA9">
        <w:rPr>
          <w:sz w:val="22"/>
          <w:szCs w:val="22"/>
        </w:rPr>
        <w:t xml:space="preserve"> </w:t>
      </w:r>
    </w:p>
    <w:p w14:paraId="76742685"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1.1.4.1 Akceptovaná zmluvná hodnota </w:t>
      </w:r>
    </w:p>
    <w:p w14:paraId="60F6BD91"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74D34A40" w14:textId="77777777" w:rsidR="00B12161" w:rsidRPr="00495FC5" w:rsidRDefault="00661A26" w:rsidP="00284452">
      <w:pPr>
        <w:jc w:val="both"/>
        <w:rPr>
          <w:sz w:val="22"/>
          <w:szCs w:val="22"/>
        </w:rPr>
      </w:pPr>
      <w:r w:rsidRPr="00495FC5">
        <w:rPr>
          <w:sz w:val="22"/>
          <w:szCs w:val="22"/>
        </w:rPr>
        <w:t xml:space="preserve">„Akceptovaná zmluvná hodnota“ znamená </w:t>
      </w:r>
      <w:r w:rsidRPr="00556AD6">
        <w:rPr>
          <w:sz w:val="22"/>
          <w:szCs w:val="22"/>
        </w:rPr>
        <w:t xml:space="preserve">cenu, ktorú Zhotoviteľ navrhol vo svojej Ponuke </w:t>
      </w:r>
      <w:r w:rsidRPr="00495FC5">
        <w:rPr>
          <w:sz w:val="22"/>
          <w:szCs w:val="22"/>
        </w:rPr>
        <w:t>za vyhotovenie a dokončenie Diela a odstránenie jeho prípadných vád, ktor</w:t>
      </w:r>
      <w:r>
        <w:rPr>
          <w:sz w:val="22"/>
          <w:szCs w:val="22"/>
        </w:rPr>
        <w:t>ú Objednávateľ akceptoval a ktor</w:t>
      </w:r>
      <w:r w:rsidRPr="00495FC5">
        <w:rPr>
          <w:sz w:val="22"/>
          <w:szCs w:val="22"/>
        </w:rPr>
        <w:t>á je uvedená v Článku 2</w:t>
      </w:r>
      <w:r>
        <w:rPr>
          <w:sz w:val="22"/>
          <w:szCs w:val="22"/>
        </w:rPr>
        <w:t xml:space="preserve"> textu</w:t>
      </w:r>
      <w:r w:rsidRPr="00495FC5">
        <w:rPr>
          <w:sz w:val="22"/>
          <w:szCs w:val="22"/>
        </w:rPr>
        <w:t xml:space="preserve"> Zmluvy.</w:t>
      </w:r>
    </w:p>
    <w:p w14:paraId="68D46CA3"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1.1.4.5 Záverečné prehlásenie </w:t>
      </w:r>
    </w:p>
    <w:p w14:paraId="38589EEE" w14:textId="77777777" w:rsidR="000829E8" w:rsidRPr="009238C3" w:rsidRDefault="000829E8" w:rsidP="000829E8">
      <w:pPr>
        <w:spacing w:after="120"/>
        <w:jc w:val="both"/>
        <w:rPr>
          <w:sz w:val="22"/>
          <w:szCs w:val="22"/>
        </w:rPr>
      </w:pPr>
      <w:r w:rsidRPr="009238C3">
        <w:rPr>
          <w:sz w:val="22"/>
          <w:szCs w:val="22"/>
        </w:rPr>
        <w:t>Na koniec vety sa dopĺňa text s nasledujúcim znením:</w:t>
      </w:r>
    </w:p>
    <w:p w14:paraId="3AD5D1A6" w14:textId="77777777" w:rsidR="000829E8" w:rsidRPr="009238C3" w:rsidRDefault="000829E8" w:rsidP="000829E8">
      <w:pPr>
        <w:jc w:val="both"/>
        <w:rPr>
          <w:sz w:val="22"/>
          <w:szCs w:val="22"/>
        </w:rPr>
      </w:pPr>
      <w:r w:rsidRPr="009238C3">
        <w:rPr>
          <w:sz w:val="22"/>
          <w:szCs w:val="22"/>
        </w:rPr>
        <w:t>vrátane konečných súpisov vykonaných prác, rekapitulácie a všetkých ostatných podporných dokumentov požadovaných Stavebným dozorom alebo Objednávateľom.</w:t>
      </w:r>
    </w:p>
    <w:p w14:paraId="37D8A832"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1.1.4.12 Prehlásenie </w:t>
      </w:r>
    </w:p>
    <w:p w14:paraId="0DB9464E" w14:textId="77777777" w:rsidR="000829E8" w:rsidRPr="009238C3" w:rsidRDefault="000829E8" w:rsidP="000829E8">
      <w:pPr>
        <w:spacing w:after="120"/>
        <w:jc w:val="both"/>
        <w:rPr>
          <w:sz w:val="22"/>
          <w:szCs w:val="22"/>
        </w:rPr>
      </w:pPr>
      <w:r w:rsidRPr="009238C3">
        <w:rPr>
          <w:sz w:val="22"/>
          <w:szCs w:val="22"/>
        </w:rPr>
        <w:t>Na koniec vety sa dopĺňa text s nasledujúcim znením:</w:t>
      </w:r>
    </w:p>
    <w:p w14:paraId="17CAE466" w14:textId="77777777" w:rsidR="000829E8" w:rsidRDefault="000829E8" w:rsidP="000829E8">
      <w:pPr>
        <w:jc w:val="both"/>
        <w:rPr>
          <w:sz w:val="22"/>
          <w:szCs w:val="22"/>
        </w:rPr>
      </w:pPr>
      <w:r w:rsidRPr="009238C3">
        <w:rPr>
          <w:sz w:val="22"/>
          <w:szCs w:val="22"/>
        </w:rPr>
        <w:t xml:space="preserve">vrátane súpisov vykonaných prác, rekapitulácie a všetkých ostatných podporných dokumentov požadovaných Stavebným dozorom alebo Objednávateľom. </w:t>
      </w:r>
    </w:p>
    <w:p w14:paraId="5DA8CA29" w14:textId="77777777" w:rsidR="00661A26" w:rsidRPr="00931E3C" w:rsidRDefault="00661A26" w:rsidP="00661A26">
      <w:pPr>
        <w:spacing w:before="240"/>
        <w:jc w:val="both"/>
        <w:rPr>
          <w:b/>
          <w:sz w:val="22"/>
          <w:szCs w:val="22"/>
        </w:rPr>
      </w:pPr>
      <w:r w:rsidRPr="00931E3C">
        <w:rPr>
          <w:b/>
          <w:sz w:val="22"/>
          <w:szCs w:val="22"/>
        </w:rPr>
        <w:t xml:space="preserve">Pridáva sa nový podčlánok s nasledujúcim </w:t>
      </w:r>
      <w:r>
        <w:rPr>
          <w:b/>
          <w:sz w:val="22"/>
          <w:szCs w:val="22"/>
        </w:rPr>
        <w:t>znením</w:t>
      </w:r>
      <w:r w:rsidRPr="00931E3C">
        <w:rPr>
          <w:b/>
          <w:sz w:val="22"/>
          <w:szCs w:val="22"/>
        </w:rPr>
        <w:t>:</w:t>
      </w:r>
    </w:p>
    <w:p w14:paraId="2F606E12" w14:textId="77777777" w:rsidR="00661A26" w:rsidRPr="00931E3C" w:rsidRDefault="00661A26" w:rsidP="00661A26">
      <w:pPr>
        <w:spacing w:after="120"/>
        <w:jc w:val="both"/>
        <w:rPr>
          <w:b/>
          <w:sz w:val="22"/>
          <w:szCs w:val="22"/>
        </w:rPr>
      </w:pPr>
      <w:r w:rsidRPr="00931E3C">
        <w:rPr>
          <w:b/>
          <w:sz w:val="22"/>
          <w:szCs w:val="22"/>
        </w:rPr>
        <w:t xml:space="preserve">Podčlánok 1.1.5.9 „časť </w:t>
      </w:r>
      <w:r>
        <w:rPr>
          <w:b/>
          <w:sz w:val="22"/>
          <w:szCs w:val="22"/>
        </w:rPr>
        <w:t>s</w:t>
      </w:r>
      <w:r w:rsidRPr="00931E3C">
        <w:rPr>
          <w:b/>
          <w:sz w:val="22"/>
          <w:szCs w:val="22"/>
        </w:rPr>
        <w:t>tavby“, „stavebný objekt“, „SO“, „prevádzkový súbor“, „PS“</w:t>
      </w:r>
    </w:p>
    <w:p w14:paraId="216B86F3" w14:textId="77777777" w:rsidR="00661A26" w:rsidRPr="009238C3" w:rsidRDefault="00661A26" w:rsidP="00885037">
      <w:pPr>
        <w:spacing w:after="120" w:line="276" w:lineRule="auto"/>
        <w:ind w:right="84"/>
        <w:jc w:val="both"/>
        <w:rPr>
          <w:sz w:val="22"/>
          <w:szCs w:val="22"/>
        </w:rPr>
      </w:pPr>
      <w:r w:rsidRPr="00931E3C">
        <w:rPr>
          <w:sz w:val="22"/>
          <w:szCs w:val="22"/>
        </w:rPr>
        <w:t xml:space="preserve">Výrazy „časť </w:t>
      </w:r>
      <w:r>
        <w:rPr>
          <w:sz w:val="22"/>
          <w:szCs w:val="22"/>
        </w:rPr>
        <w:t>s</w:t>
      </w:r>
      <w:r w:rsidRPr="00931E3C">
        <w:rPr>
          <w:sz w:val="22"/>
          <w:szCs w:val="22"/>
        </w:rPr>
        <w:t>tavby“, „stavebný objekt“, „SO“, „prevádzkový súbor“, „PS“</w:t>
      </w:r>
      <w:r>
        <w:rPr>
          <w:sz w:val="22"/>
          <w:szCs w:val="22"/>
        </w:rPr>
        <w:t xml:space="preserve"> </w:t>
      </w:r>
      <w:r w:rsidRPr="00931E3C">
        <w:rPr>
          <w:sz w:val="22"/>
          <w:szCs w:val="22"/>
        </w:rPr>
        <w:t>sú rovnocenné a majú byť interpretované rovnako ako výraz „časť Diela“.</w:t>
      </w:r>
    </w:p>
    <w:p w14:paraId="3524ED06"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1.1.6.5 Právne predpisy </w:t>
      </w:r>
    </w:p>
    <w:p w14:paraId="64A5C35D"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4644ABDD" w14:textId="024E963C" w:rsidR="00661A26" w:rsidRDefault="00661A26" w:rsidP="00661A26">
      <w:pPr>
        <w:jc w:val="both"/>
        <w:rPr>
          <w:sz w:val="22"/>
          <w:szCs w:val="22"/>
        </w:rPr>
      </w:pPr>
      <w:r w:rsidRPr="00495FC5">
        <w:rPr>
          <w:sz w:val="22"/>
          <w:szCs w:val="22"/>
        </w:rPr>
        <w:t>„Právne predpisy“ znamenajú všetky</w:t>
      </w:r>
      <w:r>
        <w:rPr>
          <w:sz w:val="22"/>
          <w:szCs w:val="22"/>
        </w:rPr>
        <w:t> všeobecne záväzné</w:t>
      </w:r>
      <w:r w:rsidRPr="00495FC5">
        <w:rPr>
          <w:sz w:val="22"/>
          <w:szCs w:val="22"/>
        </w:rPr>
        <w:t xml:space="preserve"> právne predpisy Slovenskej republiky</w:t>
      </w:r>
      <w:r>
        <w:rPr>
          <w:sz w:val="22"/>
          <w:szCs w:val="22"/>
        </w:rPr>
        <w:t xml:space="preserve"> a </w:t>
      </w:r>
      <w:r w:rsidRPr="00495FC5">
        <w:rPr>
          <w:sz w:val="22"/>
          <w:szCs w:val="22"/>
        </w:rPr>
        <w:t>Európskej únie</w:t>
      </w:r>
      <w:r w:rsidR="00405429">
        <w:rPr>
          <w:sz w:val="22"/>
          <w:szCs w:val="22"/>
        </w:rPr>
        <w:t xml:space="preserve">, </w:t>
      </w:r>
      <w:r w:rsidR="00405429">
        <w:t xml:space="preserve"> </w:t>
      </w:r>
      <w:r w:rsidR="00405429" w:rsidRPr="00405429">
        <w:rPr>
          <w:sz w:val="22"/>
          <w:szCs w:val="22"/>
        </w:rPr>
        <w:t>interné predpisy Objednávateľa, STN EN, STN,</w:t>
      </w:r>
      <w:r w:rsidR="00A7724E">
        <w:rPr>
          <w:sz w:val="22"/>
          <w:szCs w:val="22"/>
        </w:rPr>
        <w:t xml:space="preserve"> EN,</w:t>
      </w:r>
      <w:r w:rsidR="00405429" w:rsidRPr="00405429">
        <w:rPr>
          <w:sz w:val="22"/>
          <w:szCs w:val="22"/>
        </w:rPr>
        <w:t xml:space="preserve"> technické normy železníc a technické normy železničnej infraštruktúry, vyhlášky UIC, účinné TSI a príslušné technologické postupy, vzťahujúce sa na predmet Zmluvy</w:t>
      </w:r>
      <w:r w:rsidRPr="00495FC5">
        <w:rPr>
          <w:sz w:val="22"/>
          <w:szCs w:val="22"/>
        </w:rPr>
        <w:t>.</w:t>
      </w:r>
    </w:p>
    <w:p w14:paraId="53821866" w14:textId="77777777" w:rsidR="00661A26" w:rsidRPr="00EF721B" w:rsidRDefault="00661A26" w:rsidP="00661A26">
      <w:pPr>
        <w:spacing w:before="240"/>
        <w:jc w:val="both"/>
        <w:rPr>
          <w:b/>
          <w:sz w:val="22"/>
          <w:szCs w:val="22"/>
        </w:rPr>
      </w:pPr>
      <w:r w:rsidRPr="00EF721B">
        <w:rPr>
          <w:b/>
          <w:sz w:val="22"/>
          <w:szCs w:val="22"/>
        </w:rPr>
        <w:t xml:space="preserve">Pridáva sa nový podčlánok s nasledujúcim </w:t>
      </w:r>
      <w:r>
        <w:rPr>
          <w:b/>
          <w:sz w:val="22"/>
          <w:szCs w:val="22"/>
        </w:rPr>
        <w:t>znením</w:t>
      </w:r>
      <w:r w:rsidRPr="00EF721B">
        <w:rPr>
          <w:b/>
          <w:sz w:val="22"/>
          <w:szCs w:val="22"/>
        </w:rPr>
        <w:t>:</w:t>
      </w:r>
    </w:p>
    <w:p w14:paraId="40EED619" w14:textId="77777777" w:rsidR="00661A26" w:rsidRPr="00EF721B" w:rsidRDefault="00661A26" w:rsidP="00661A26">
      <w:pPr>
        <w:spacing w:before="120" w:after="120" w:line="276" w:lineRule="auto"/>
        <w:ind w:right="85"/>
        <w:jc w:val="both"/>
        <w:outlineLvl w:val="2"/>
        <w:rPr>
          <w:b/>
          <w:sz w:val="22"/>
          <w:szCs w:val="22"/>
        </w:rPr>
      </w:pPr>
      <w:r w:rsidRPr="00EF721B">
        <w:rPr>
          <w:b/>
          <w:sz w:val="22"/>
          <w:szCs w:val="22"/>
        </w:rPr>
        <w:t>Podčlánok 1.1.6.10 Stavebný denník</w:t>
      </w:r>
    </w:p>
    <w:p w14:paraId="25985D24" w14:textId="77777777" w:rsidR="00661A26" w:rsidRPr="00EF721B" w:rsidRDefault="00661A26" w:rsidP="00F4670D">
      <w:pPr>
        <w:spacing w:after="120"/>
        <w:ind w:right="85"/>
        <w:jc w:val="both"/>
        <w:rPr>
          <w:bCs/>
          <w:sz w:val="22"/>
          <w:szCs w:val="22"/>
        </w:rPr>
      </w:pPr>
      <w:r w:rsidRPr="00EF721B">
        <w:rPr>
          <w:bCs/>
          <w:sz w:val="22"/>
          <w:szCs w:val="22"/>
        </w:rPr>
        <w:t>„Stavebný denník“ je dokument v zmysle § 46d zákona č. 50/1976 Zb. o územnom plánovaní a stavebnom poriadku (stavebný zákon)</w:t>
      </w:r>
      <w:r w:rsidR="004F6B50">
        <w:rPr>
          <w:bCs/>
          <w:sz w:val="22"/>
          <w:szCs w:val="22"/>
        </w:rPr>
        <w:t>,</w:t>
      </w:r>
      <w:r w:rsidR="004F6B50" w:rsidRPr="004F6B50">
        <w:rPr>
          <w:bCs/>
          <w:sz w:val="22"/>
          <w:szCs w:val="22"/>
        </w:rPr>
        <w:t xml:space="preserve"> </w:t>
      </w:r>
      <w:r w:rsidR="004F6B50">
        <w:rPr>
          <w:bCs/>
          <w:sz w:val="22"/>
          <w:szCs w:val="22"/>
        </w:rPr>
        <w:t>resp. ekvivalentného ustanovenia nahradzujúceho právneho predpisu</w:t>
      </w:r>
      <w:r w:rsidRPr="00EF721B">
        <w:rPr>
          <w:bCs/>
          <w:sz w:val="22"/>
          <w:szCs w:val="22"/>
        </w:rPr>
        <w:t xml:space="preserve"> (ďalej len „</w:t>
      </w:r>
      <w:r w:rsidRPr="00CB4951">
        <w:rPr>
          <w:b/>
          <w:bCs/>
          <w:sz w:val="22"/>
          <w:szCs w:val="22"/>
        </w:rPr>
        <w:t>Stavebný zákon</w:t>
      </w:r>
      <w:r w:rsidRPr="00EF721B">
        <w:rPr>
          <w:bCs/>
          <w:sz w:val="22"/>
          <w:szCs w:val="22"/>
        </w:rPr>
        <w:t>“).</w:t>
      </w:r>
    </w:p>
    <w:p w14:paraId="613A02AC"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1.3 Komunikácia </w:t>
      </w:r>
    </w:p>
    <w:p w14:paraId="09855D19" w14:textId="77777777" w:rsidR="000829E8" w:rsidRPr="009238C3" w:rsidRDefault="000829E8" w:rsidP="000829E8">
      <w:pPr>
        <w:spacing w:after="120"/>
        <w:jc w:val="both"/>
        <w:rPr>
          <w:sz w:val="22"/>
          <w:szCs w:val="22"/>
        </w:rPr>
      </w:pPr>
      <w:r w:rsidRPr="009238C3">
        <w:rPr>
          <w:sz w:val="22"/>
          <w:szCs w:val="22"/>
        </w:rPr>
        <w:t>Na koniec podčlánku sa pridáva nový odstavec s nasledujúcim znením:</w:t>
      </w:r>
    </w:p>
    <w:p w14:paraId="5C514F0A" w14:textId="77777777" w:rsidR="000829E8" w:rsidRPr="009238C3" w:rsidRDefault="000829E8" w:rsidP="000829E8">
      <w:pPr>
        <w:spacing w:after="120"/>
        <w:jc w:val="both"/>
        <w:rPr>
          <w:sz w:val="22"/>
          <w:szCs w:val="22"/>
        </w:rPr>
      </w:pPr>
      <w:r w:rsidRPr="009238C3">
        <w:rPr>
          <w:sz w:val="22"/>
          <w:szCs w:val="22"/>
        </w:rPr>
        <w:t>Dôležité okolnosti týkajúce sa výstavby Diela, ktoré môžu mať zásadný vplyv na vecné, finančné a časové plnenie, sa zapisujú prednostne do Stavebného denníka, ktorý je povinný viesť Zhotoviteľ. Zápis v Stavebnom denníku nemožno však za žiadnych okolností považovať za oznámenie, požiadanie alebo akýkoľvek úkon Zhotoviteľa, ktorý by mal resp. mohol mať vplyv na práva, nároky, povinnosti či záväzky Objednávateľa.</w:t>
      </w:r>
    </w:p>
    <w:p w14:paraId="36520CFF"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1.4 Právne predpisy a jazyk </w:t>
      </w:r>
    </w:p>
    <w:p w14:paraId="04C96EBA" w14:textId="77777777" w:rsidR="000829E8" w:rsidRPr="009238C3" w:rsidRDefault="000829E8" w:rsidP="000829E8">
      <w:pPr>
        <w:spacing w:after="120"/>
        <w:jc w:val="both"/>
        <w:rPr>
          <w:sz w:val="22"/>
          <w:szCs w:val="22"/>
        </w:rPr>
      </w:pPr>
      <w:r w:rsidRPr="009238C3">
        <w:rPr>
          <w:sz w:val="22"/>
          <w:szCs w:val="22"/>
        </w:rPr>
        <w:t>Na koniec podčlánku sa pridávajú nové odstavce s nasledujúcim znením:</w:t>
      </w:r>
    </w:p>
    <w:p w14:paraId="3EA9921D" w14:textId="7DDFFF3F" w:rsidR="000829E8" w:rsidRPr="009238C3" w:rsidRDefault="000829E8" w:rsidP="000829E8">
      <w:pPr>
        <w:spacing w:after="120"/>
        <w:jc w:val="both"/>
        <w:rPr>
          <w:sz w:val="22"/>
          <w:szCs w:val="22"/>
        </w:rPr>
      </w:pPr>
      <w:r w:rsidRPr="009238C3">
        <w:rPr>
          <w:sz w:val="22"/>
          <w:szCs w:val="22"/>
        </w:rPr>
        <w:t>Všetky osoby zastupujúce niektorú zo zmluvných strán alebo jednajúce za túto Stranu musia plynule ovládať komunikačný jazyk</w:t>
      </w:r>
      <w:r w:rsidR="005320F0">
        <w:rPr>
          <w:sz w:val="22"/>
          <w:szCs w:val="22"/>
        </w:rPr>
        <w:t xml:space="preserve"> alebo český jazyk</w:t>
      </w:r>
      <w:r w:rsidRPr="009238C3">
        <w:rPr>
          <w:sz w:val="22"/>
          <w:szCs w:val="22"/>
        </w:rPr>
        <w:t>. V prípade, že tento jazyk plynule neovládajú, sú povinné zabezpečiť na vlastné náklady, aby bol po celú dobu realizácie Diela k dispozíci</w:t>
      </w:r>
      <w:r w:rsidR="0005392B">
        <w:rPr>
          <w:sz w:val="22"/>
          <w:szCs w:val="22"/>
        </w:rPr>
        <w:t>i</w:t>
      </w:r>
      <w:r w:rsidRPr="009238C3">
        <w:rPr>
          <w:sz w:val="22"/>
          <w:szCs w:val="22"/>
        </w:rPr>
        <w:t xml:space="preserve"> kvalifikovaný tlmočník. </w:t>
      </w:r>
    </w:p>
    <w:p w14:paraId="0A573363" w14:textId="58FD5DAE" w:rsidR="00661A26" w:rsidRPr="00495FC5" w:rsidRDefault="00661A26" w:rsidP="00661A26">
      <w:pPr>
        <w:spacing w:after="120"/>
        <w:jc w:val="both"/>
        <w:rPr>
          <w:sz w:val="22"/>
          <w:szCs w:val="22"/>
        </w:rPr>
      </w:pPr>
      <w:r w:rsidRPr="00495FC5">
        <w:rPr>
          <w:sz w:val="22"/>
          <w:szCs w:val="22"/>
        </w:rPr>
        <w:lastRenderedPageBreak/>
        <w:t>Všetky doklady, ktoré si budú zmluvné strany podľa Zmluvy predkladať</w:t>
      </w:r>
      <w:r>
        <w:rPr>
          <w:sz w:val="22"/>
          <w:szCs w:val="22"/>
        </w:rPr>
        <w:t xml:space="preserve"> </w:t>
      </w:r>
      <w:r w:rsidRPr="00BD5584">
        <w:rPr>
          <w:sz w:val="22"/>
          <w:szCs w:val="22"/>
        </w:rPr>
        <w:t>a akákoľvek komunikácia zmluvných strán</w:t>
      </w:r>
      <w:r w:rsidRPr="00495FC5">
        <w:rPr>
          <w:sz w:val="22"/>
          <w:szCs w:val="22"/>
        </w:rPr>
        <w:t>, mus</w:t>
      </w:r>
      <w:r>
        <w:rPr>
          <w:sz w:val="22"/>
          <w:szCs w:val="22"/>
        </w:rPr>
        <w:t>í</w:t>
      </w:r>
      <w:r w:rsidRPr="00495FC5">
        <w:rPr>
          <w:sz w:val="22"/>
          <w:szCs w:val="22"/>
        </w:rPr>
        <w:t xml:space="preserve"> byť v komunikačnom jazyku</w:t>
      </w:r>
      <w:r w:rsidR="00ED0C5C">
        <w:rPr>
          <w:sz w:val="22"/>
          <w:szCs w:val="22"/>
        </w:rPr>
        <w:t xml:space="preserve"> </w:t>
      </w:r>
      <w:r w:rsidRPr="00495FC5">
        <w:rPr>
          <w:sz w:val="22"/>
          <w:szCs w:val="22"/>
        </w:rPr>
        <w:t>alebo v pôvodnom jazyku súčasne s ich prekladom do komunikačného jazyka. U všetkých úradných listín musí byť takýto preklad úradne osvedčený.</w:t>
      </w:r>
      <w:r>
        <w:rPr>
          <w:sz w:val="22"/>
          <w:szCs w:val="22"/>
        </w:rPr>
        <w:t xml:space="preserve"> </w:t>
      </w:r>
      <w:r w:rsidRPr="00A74BEA">
        <w:rPr>
          <w:sz w:val="22"/>
          <w:szCs w:val="22"/>
        </w:rPr>
        <w:t>V prípade nezrovnalostí medzi jazykovými verziami má prednosť verzia vyhotovená v komunikačnom jazyku.</w:t>
      </w:r>
    </w:p>
    <w:p w14:paraId="4E5B1011"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1.5 Poradie záväznosti dokumentov </w:t>
      </w:r>
    </w:p>
    <w:p w14:paraId="1684315F"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6866D124" w14:textId="77777777" w:rsidR="00661A26" w:rsidRDefault="00661A26" w:rsidP="00D07A07">
      <w:pPr>
        <w:jc w:val="both"/>
        <w:rPr>
          <w:sz w:val="22"/>
          <w:szCs w:val="22"/>
        </w:rPr>
      </w:pPr>
      <w:r w:rsidRPr="00495FC5">
        <w:rPr>
          <w:sz w:val="22"/>
          <w:szCs w:val="22"/>
        </w:rPr>
        <w:t xml:space="preserve">Pre účely interpretácie bude poradie záväznosti jednotlivých dokumentov </w:t>
      </w:r>
      <w:r>
        <w:rPr>
          <w:sz w:val="22"/>
          <w:szCs w:val="22"/>
        </w:rPr>
        <w:t>nasledovné:</w:t>
      </w:r>
    </w:p>
    <w:p w14:paraId="4B7244CB" w14:textId="77777777" w:rsidR="00661A26" w:rsidRPr="000D191C" w:rsidRDefault="00661A26" w:rsidP="00D07A07">
      <w:pPr>
        <w:keepNext/>
        <w:keepLines/>
        <w:ind w:right="85"/>
        <w:jc w:val="both"/>
        <w:rPr>
          <w:sz w:val="22"/>
          <w:szCs w:val="22"/>
        </w:rPr>
      </w:pPr>
      <w:r w:rsidRPr="00336F08">
        <w:rPr>
          <w:bCs/>
        </w:rPr>
        <w:t>a</w:t>
      </w:r>
      <w:r w:rsidRPr="000D191C">
        <w:rPr>
          <w:sz w:val="22"/>
          <w:szCs w:val="22"/>
        </w:rPr>
        <w:t>) text Zmluvy</w:t>
      </w:r>
    </w:p>
    <w:p w14:paraId="79C5FD1B" w14:textId="77777777" w:rsidR="00661A26" w:rsidRPr="000D191C" w:rsidRDefault="00661A26" w:rsidP="00D07A07">
      <w:pPr>
        <w:keepNext/>
        <w:keepLines/>
        <w:ind w:right="85"/>
        <w:jc w:val="both"/>
        <w:rPr>
          <w:sz w:val="22"/>
          <w:szCs w:val="22"/>
        </w:rPr>
      </w:pPr>
      <w:r w:rsidRPr="000D191C">
        <w:rPr>
          <w:sz w:val="22"/>
          <w:szCs w:val="22"/>
        </w:rPr>
        <w:t>b) Príloha k ponuke</w:t>
      </w:r>
    </w:p>
    <w:p w14:paraId="3B8BDB16" w14:textId="44A75062" w:rsidR="00661A26" w:rsidRPr="000D191C" w:rsidRDefault="00661A26" w:rsidP="00D07A07">
      <w:pPr>
        <w:autoSpaceDE w:val="0"/>
        <w:autoSpaceDN w:val="0"/>
        <w:adjustRightInd w:val="0"/>
        <w:jc w:val="both"/>
        <w:rPr>
          <w:sz w:val="22"/>
          <w:szCs w:val="22"/>
        </w:rPr>
      </w:pPr>
      <w:r w:rsidRPr="000D191C">
        <w:rPr>
          <w:sz w:val="22"/>
          <w:szCs w:val="22"/>
        </w:rPr>
        <w:t>c) Osobitné podmienky</w:t>
      </w:r>
    </w:p>
    <w:p w14:paraId="7F60B294" w14:textId="77777777" w:rsidR="00661A26" w:rsidRPr="000D191C" w:rsidRDefault="00661A26" w:rsidP="00D07A07">
      <w:pPr>
        <w:autoSpaceDE w:val="0"/>
        <w:autoSpaceDN w:val="0"/>
        <w:adjustRightInd w:val="0"/>
        <w:jc w:val="both"/>
        <w:rPr>
          <w:sz w:val="22"/>
          <w:szCs w:val="22"/>
        </w:rPr>
      </w:pPr>
      <w:r w:rsidRPr="000D191C">
        <w:rPr>
          <w:sz w:val="22"/>
          <w:szCs w:val="22"/>
        </w:rPr>
        <w:t>d) Všeobecné podmienky</w:t>
      </w:r>
    </w:p>
    <w:p w14:paraId="3BAFE4EE" w14:textId="61C3A068" w:rsidR="00661A26" w:rsidRDefault="00661A26" w:rsidP="00D07A07">
      <w:pPr>
        <w:autoSpaceDE w:val="0"/>
        <w:autoSpaceDN w:val="0"/>
        <w:adjustRightInd w:val="0"/>
        <w:jc w:val="both"/>
        <w:rPr>
          <w:sz w:val="22"/>
          <w:szCs w:val="22"/>
        </w:rPr>
      </w:pPr>
      <w:r w:rsidRPr="000D191C">
        <w:rPr>
          <w:sz w:val="22"/>
          <w:szCs w:val="22"/>
        </w:rPr>
        <w:t xml:space="preserve">e) </w:t>
      </w:r>
      <w:r>
        <w:rPr>
          <w:sz w:val="22"/>
          <w:szCs w:val="22"/>
        </w:rPr>
        <w:t xml:space="preserve">Formuláre, resp. </w:t>
      </w:r>
      <w:r w:rsidRPr="000D191C">
        <w:rPr>
          <w:sz w:val="22"/>
          <w:szCs w:val="22"/>
        </w:rPr>
        <w:t xml:space="preserve">Ocenený </w:t>
      </w:r>
      <w:r>
        <w:rPr>
          <w:sz w:val="22"/>
          <w:szCs w:val="22"/>
        </w:rPr>
        <w:t>výkaz výmer</w:t>
      </w:r>
      <w:r w:rsidRPr="000D191C">
        <w:rPr>
          <w:sz w:val="22"/>
          <w:szCs w:val="22"/>
        </w:rPr>
        <w:t>, ktorý tvorí Prílohu č. 2 Zmluvy</w:t>
      </w:r>
    </w:p>
    <w:p w14:paraId="65EE6064" w14:textId="77777777" w:rsidR="00661A26" w:rsidRDefault="00661A26" w:rsidP="00D07A07">
      <w:pPr>
        <w:autoSpaceDE w:val="0"/>
        <w:autoSpaceDN w:val="0"/>
        <w:adjustRightInd w:val="0"/>
        <w:jc w:val="both"/>
        <w:rPr>
          <w:sz w:val="22"/>
          <w:szCs w:val="22"/>
        </w:rPr>
      </w:pPr>
      <w:r>
        <w:rPr>
          <w:sz w:val="22"/>
          <w:szCs w:val="22"/>
        </w:rPr>
        <w:t xml:space="preserve">f) </w:t>
      </w:r>
      <w:r w:rsidR="00FE39BC">
        <w:rPr>
          <w:sz w:val="22"/>
          <w:szCs w:val="22"/>
        </w:rPr>
        <w:t>Opis predmetu Zmluvy, ktorý tvorí</w:t>
      </w:r>
      <w:r w:rsidR="00FE39BC" w:rsidRPr="000D191C">
        <w:rPr>
          <w:sz w:val="22"/>
          <w:szCs w:val="22"/>
        </w:rPr>
        <w:t xml:space="preserve"> Prílohu č. 1 Zmluvy</w:t>
      </w:r>
    </w:p>
    <w:p w14:paraId="04F4C5AE" w14:textId="77777777" w:rsidR="00661A26" w:rsidRPr="000D191C" w:rsidRDefault="00661A26" w:rsidP="00D07A07">
      <w:pPr>
        <w:autoSpaceDE w:val="0"/>
        <w:autoSpaceDN w:val="0"/>
        <w:adjustRightInd w:val="0"/>
        <w:jc w:val="both"/>
        <w:rPr>
          <w:sz w:val="22"/>
          <w:szCs w:val="22"/>
        </w:rPr>
      </w:pPr>
      <w:r>
        <w:rPr>
          <w:sz w:val="22"/>
          <w:szCs w:val="22"/>
        </w:rPr>
        <w:t xml:space="preserve">g) </w:t>
      </w:r>
      <w:r w:rsidR="00FE39BC">
        <w:rPr>
          <w:sz w:val="22"/>
          <w:szCs w:val="22"/>
        </w:rPr>
        <w:t>Projektová dokumentácia</w:t>
      </w:r>
    </w:p>
    <w:p w14:paraId="3D506686" w14:textId="1ED7A2A6" w:rsidR="00661A26" w:rsidRPr="000D191C" w:rsidRDefault="00661A26" w:rsidP="00D07A07">
      <w:pPr>
        <w:tabs>
          <w:tab w:val="left" w:pos="1276"/>
        </w:tabs>
        <w:jc w:val="both"/>
        <w:rPr>
          <w:sz w:val="22"/>
          <w:szCs w:val="22"/>
        </w:rPr>
      </w:pPr>
      <w:r>
        <w:rPr>
          <w:sz w:val="22"/>
          <w:szCs w:val="22"/>
        </w:rPr>
        <w:t>h</w:t>
      </w:r>
      <w:r w:rsidRPr="000D191C">
        <w:rPr>
          <w:sz w:val="22"/>
          <w:szCs w:val="22"/>
        </w:rPr>
        <w:t>) Súťažné podklady</w:t>
      </w:r>
    </w:p>
    <w:p w14:paraId="5079F301" w14:textId="77777777" w:rsidR="00661A26" w:rsidRDefault="00661A26" w:rsidP="00D07A07">
      <w:pPr>
        <w:autoSpaceDE w:val="0"/>
        <w:autoSpaceDN w:val="0"/>
        <w:adjustRightInd w:val="0"/>
        <w:spacing w:after="60"/>
        <w:jc w:val="both"/>
        <w:rPr>
          <w:sz w:val="22"/>
          <w:szCs w:val="22"/>
        </w:rPr>
      </w:pPr>
      <w:r>
        <w:rPr>
          <w:sz w:val="22"/>
          <w:szCs w:val="22"/>
        </w:rPr>
        <w:t>i</w:t>
      </w:r>
      <w:r w:rsidRPr="000D191C">
        <w:rPr>
          <w:sz w:val="22"/>
          <w:szCs w:val="22"/>
        </w:rPr>
        <w:t>) ďalšie dokumenty, ktoré má Zhotoviteľ podľa Zmluvy zohľadniť pri plnení predmetu Zmluvy.</w:t>
      </w:r>
    </w:p>
    <w:p w14:paraId="716C3C69" w14:textId="77777777" w:rsidR="009970CB" w:rsidRPr="000D191C" w:rsidRDefault="009970CB" w:rsidP="00C76FF5">
      <w:pPr>
        <w:jc w:val="both"/>
        <w:rPr>
          <w:sz w:val="22"/>
          <w:szCs w:val="22"/>
        </w:rPr>
      </w:pPr>
      <w:r w:rsidRPr="00D26047">
        <w:rPr>
          <w:sz w:val="22"/>
          <w:szCs w:val="22"/>
        </w:rPr>
        <w:t>Ak sa medzi uvedenými dokumentmi vyskytne nejasnosť alebo nezrovnalosť, pre zmluvné strany bude záväzný pokyn alebo objasnenie, ktoré vydá Objednávateľ</w:t>
      </w:r>
      <w:r>
        <w:rPr>
          <w:sz w:val="22"/>
          <w:szCs w:val="22"/>
        </w:rPr>
        <w:t>.</w:t>
      </w:r>
    </w:p>
    <w:p w14:paraId="60567A2F" w14:textId="77777777" w:rsidR="000829E8" w:rsidRPr="009238C3" w:rsidRDefault="000829E8" w:rsidP="000829E8">
      <w:pPr>
        <w:keepNext/>
        <w:spacing w:before="120"/>
        <w:jc w:val="both"/>
        <w:outlineLvl w:val="2"/>
        <w:rPr>
          <w:b/>
          <w:bCs/>
          <w:sz w:val="22"/>
          <w:szCs w:val="22"/>
        </w:rPr>
      </w:pPr>
      <w:r w:rsidRPr="009238C3">
        <w:rPr>
          <w:b/>
          <w:bCs/>
          <w:sz w:val="22"/>
          <w:szCs w:val="22"/>
        </w:rPr>
        <w:t>Podčlánok 1.6 Zmluva o Dielo</w:t>
      </w:r>
    </w:p>
    <w:p w14:paraId="709A4898" w14:textId="77777777" w:rsidR="000829E8" w:rsidRPr="009238C3" w:rsidRDefault="000829E8" w:rsidP="000829E8">
      <w:pPr>
        <w:jc w:val="both"/>
        <w:rPr>
          <w:sz w:val="22"/>
          <w:szCs w:val="22"/>
        </w:rPr>
      </w:pPr>
      <w:r w:rsidRPr="009238C3">
        <w:rPr>
          <w:sz w:val="22"/>
          <w:szCs w:val="22"/>
        </w:rPr>
        <w:t>Text podčlánku sa ruší</w:t>
      </w:r>
      <w:r w:rsidR="00661A26">
        <w:rPr>
          <w:sz w:val="22"/>
          <w:szCs w:val="22"/>
        </w:rPr>
        <w:t xml:space="preserve"> bez náhrady</w:t>
      </w:r>
      <w:r w:rsidRPr="009238C3">
        <w:rPr>
          <w:sz w:val="22"/>
          <w:szCs w:val="22"/>
        </w:rPr>
        <w:t>.</w:t>
      </w:r>
    </w:p>
    <w:p w14:paraId="69DFE228"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1.8 Starostlivosť o dokumentáciu a jej dodanie </w:t>
      </w:r>
    </w:p>
    <w:p w14:paraId="4CF40AF2" w14:textId="77777777" w:rsidR="00661A26" w:rsidRPr="00495FC5" w:rsidRDefault="00661A26" w:rsidP="00661A26">
      <w:pPr>
        <w:spacing w:after="120"/>
        <w:jc w:val="both"/>
        <w:rPr>
          <w:sz w:val="22"/>
          <w:szCs w:val="22"/>
        </w:rPr>
      </w:pPr>
      <w:r w:rsidRPr="00495FC5">
        <w:rPr>
          <w:sz w:val="22"/>
          <w:szCs w:val="22"/>
        </w:rPr>
        <w:t>Za druhý odstavec sa vkladá text</w:t>
      </w:r>
      <w:r>
        <w:rPr>
          <w:sz w:val="22"/>
          <w:szCs w:val="22"/>
        </w:rPr>
        <w:t xml:space="preserve"> s nasledujúcim znením</w:t>
      </w:r>
      <w:r w:rsidRPr="00495FC5">
        <w:rPr>
          <w:sz w:val="22"/>
          <w:szCs w:val="22"/>
        </w:rPr>
        <w:t xml:space="preserve">: </w:t>
      </w:r>
    </w:p>
    <w:p w14:paraId="4954CDC4" w14:textId="5C0915E1" w:rsidR="009970CB" w:rsidRDefault="00661A26" w:rsidP="00661A26">
      <w:pPr>
        <w:spacing w:after="120"/>
        <w:jc w:val="both"/>
        <w:rPr>
          <w:sz w:val="22"/>
          <w:szCs w:val="22"/>
        </w:rPr>
      </w:pPr>
      <w:r w:rsidRPr="000D52D6">
        <w:rPr>
          <w:sz w:val="22"/>
          <w:szCs w:val="22"/>
        </w:rPr>
        <w:t>Kompletná Zmluva vrátane jej prípadných dodatkov, Dokumentácia Zhotoviteľa a s ňou súvisiace dokumenty týkajúce sa vyhotovenia Diela vrátane Zmien, či už v origináli alebo kópii, musia byť k dispozícii na kontrolu príslušným orgánom, ktoré sú oprávnené vykonávať štátny stavebný dohľad</w:t>
      </w:r>
      <w:r w:rsidR="00AD2B0F">
        <w:rPr>
          <w:sz w:val="22"/>
          <w:szCs w:val="22"/>
        </w:rPr>
        <w:t xml:space="preserve"> alebo akýkoľvek audit/kontrolu</w:t>
      </w:r>
      <w:r w:rsidRPr="000D52D6">
        <w:rPr>
          <w:sz w:val="22"/>
          <w:szCs w:val="22"/>
        </w:rPr>
        <w:t>. K dispozícii musí byť tiež Stavebný denník vedený Zhotoviteľom, do ktorého môžu robiť zápisy osoby oprávnené v zmysle Stavebného zákona.</w:t>
      </w:r>
    </w:p>
    <w:p w14:paraId="5566A89A" w14:textId="77777777" w:rsidR="00661A26" w:rsidRPr="00495FC5" w:rsidRDefault="00661A26" w:rsidP="00661A26">
      <w:pPr>
        <w:spacing w:after="120"/>
        <w:jc w:val="both"/>
        <w:rPr>
          <w:sz w:val="22"/>
          <w:szCs w:val="22"/>
        </w:rPr>
      </w:pPr>
      <w:r w:rsidRPr="00495FC5">
        <w:rPr>
          <w:sz w:val="22"/>
          <w:szCs w:val="22"/>
        </w:rPr>
        <w:t>Do prvej vety tretieho odstavca za výrazom „…jednu kópiu Zmluvy…“ sa vkladá nasledujúci text:</w:t>
      </w:r>
    </w:p>
    <w:p w14:paraId="5E5EF1F6" w14:textId="77777777" w:rsidR="00661A26" w:rsidRPr="00495FC5" w:rsidRDefault="00661A26" w:rsidP="00661A26">
      <w:pPr>
        <w:spacing w:after="120"/>
        <w:jc w:val="both"/>
        <w:rPr>
          <w:sz w:val="22"/>
          <w:szCs w:val="22"/>
        </w:rPr>
      </w:pPr>
      <w:r w:rsidRPr="00495FC5">
        <w:rPr>
          <w:sz w:val="22"/>
          <w:szCs w:val="22"/>
        </w:rPr>
        <w:t>„vrátane Všeobecných podmienok,“</w:t>
      </w:r>
    </w:p>
    <w:p w14:paraId="7B755849" w14:textId="77777777" w:rsidR="000829E8" w:rsidRPr="009238C3" w:rsidRDefault="000829E8" w:rsidP="000829E8">
      <w:pPr>
        <w:keepNext/>
        <w:spacing w:before="120"/>
        <w:jc w:val="both"/>
        <w:outlineLvl w:val="2"/>
        <w:rPr>
          <w:b/>
          <w:bCs/>
          <w:sz w:val="22"/>
          <w:szCs w:val="22"/>
        </w:rPr>
      </w:pPr>
      <w:r w:rsidRPr="009238C3">
        <w:rPr>
          <w:b/>
          <w:bCs/>
          <w:sz w:val="22"/>
          <w:szCs w:val="22"/>
        </w:rPr>
        <w:t>Podčlánok 1.10 Užívanie Dokumentácie Zhotoviteľa Objednávateľom</w:t>
      </w:r>
    </w:p>
    <w:p w14:paraId="5FC8D444" w14:textId="77777777" w:rsidR="000829E8" w:rsidRPr="009238C3" w:rsidRDefault="000829E8" w:rsidP="000829E8">
      <w:pPr>
        <w:spacing w:after="120"/>
        <w:jc w:val="both"/>
        <w:rPr>
          <w:sz w:val="22"/>
          <w:szCs w:val="22"/>
        </w:rPr>
      </w:pPr>
      <w:r w:rsidRPr="009238C3">
        <w:rPr>
          <w:sz w:val="22"/>
          <w:szCs w:val="22"/>
        </w:rPr>
        <w:t>Názov podčlánku 1.10 a text podčlánku 1.10 sa ruší a nahrádza sa nasledujúcim znením:</w:t>
      </w:r>
    </w:p>
    <w:p w14:paraId="36841656" w14:textId="77777777" w:rsidR="000829E8" w:rsidRPr="009238C3" w:rsidRDefault="000829E8" w:rsidP="000829E8">
      <w:pPr>
        <w:jc w:val="both"/>
        <w:rPr>
          <w:b/>
          <w:bCs/>
          <w:sz w:val="22"/>
          <w:szCs w:val="22"/>
        </w:rPr>
      </w:pPr>
      <w:r w:rsidRPr="009238C3">
        <w:rPr>
          <w:b/>
          <w:bCs/>
          <w:sz w:val="22"/>
          <w:szCs w:val="22"/>
        </w:rPr>
        <w:t>Podčlánok 1.10 Užívanie Dokumentácie Zhotoviteľa Objednávateľom a ďalšie autorské práva</w:t>
      </w:r>
    </w:p>
    <w:p w14:paraId="0459AEB9" w14:textId="77777777" w:rsidR="00661A26" w:rsidRPr="00495FC5" w:rsidRDefault="00661A26" w:rsidP="00661A26">
      <w:pPr>
        <w:spacing w:before="120"/>
        <w:jc w:val="both"/>
        <w:rPr>
          <w:sz w:val="22"/>
          <w:szCs w:val="22"/>
        </w:rPr>
      </w:pPr>
      <w:r w:rsidRPr="00495FC5">
        <w:rPr>
          <w:sz w:val="22"/>
          <w:szCs w:val="22"/>
        </w:rPr>
        <w:t xml:space="preserve">Zmluvné strany berú na vedomie, že akýkoľvek výstup Zhotoviteľa alebo niektorá jeho časť, môže spĺňať aj pojmové znaky autorského diela </w:t>
      </w:r>
      <w:r w:rsidRPr="00C61CCF">
        <w:rPr>
          <w:sz w:val="22"/>
          <w:szCs w:val="22"/>
        </w:rPr>
        <w:t>(ďalej pre účely tohto podčlánku „</w:t>
      </w:r>
      <w:r w:rsidRPr="00F4670D">
        <w:rPr>
          <w:b/>
          <w:sz w:val="22"/>
        </w:rPr>
        <w:t>autorské dielo</w:t>
      </w:r>
      <w:r w:rsidRPr="00C61CCF">
        <w:rPr>
          <w:sz w:val="22"/>
          <w:szCs w:val="22"/>
        </w:rPr>
        <w:t>“)</w:t>
      </w:r>
      <w:r>
        <w:rPr>
          <w:sz w:val="22"/>
          <w:szCs w:val="22"/>
        </w:rPr>
        <w:t xml:space="preserve"> </w:t>
      </w:r>
      <w:r w:rsidRPr="00495FC5">
        <w:rPr>
          <w:sz w:val="22"/>
          <w:szCs w:val="22"/>
        </w:rPr>
        <w:t>podľa príslušných ustanovení zákona č. 185/2015 Z.</w:t>
      </w:r>
      <w:r>
        <w:rPr>
          <w:sz w:val="22"/>
          <w:szCs w:val="22"/>
        </w:rPr>
        <w:t xml:space="preserve"> </w:t>
      </w:r>
      <w:r w:rsidRPr="00495FC5">
        <w:rPr>
          <w:sz w:val="22"/>
          <w:szCs w:val="22"/>
        </w:rPr>
        <w:t xml:space="preserve">z. Autorský zákon </w:t>
      </w:r>
      <w:r w:rsidRPr="001E6A62">
        <w:rPr>
          <w:sz w:val="22"/>
          <w:szCs w:val="22"/>
        </w:rPr>
        <w:t xml:space="preserve">v znení neskorších predpisov </w:t>
      </w:r>
      <w:r w:rsidRPr="00495FC5">
        <w:rPr>
          <w:sz w:val="22"/>
          <w:szCs w:val="22"/>
        </w:rPr>
        <w:t>(ďalej len „</w:t>
      </w:r>
      <w:r w:rsidRPr="00CB4951">
        <w:rPr>
          <w:b/>
          <w:sz w:val="22"/>
          <w:szCs w:val="22"/>
        </w:rPr>
        <w:t>Autorský zákon</w:t>
      </w:r>
      <w:r w:rsidRPr="00495FC5">
        <w:rPr>
          <w:sz w:val="22"/>
          <w:szCs w:val="22"/>
        </w:rPr>
        <w:t>“).</w:t>
      </w:r>
    </w:p>
    <w:p w14:paraId="7F909BA3" w14:textId="77777777" w:rsidR="00661A26" w:rsidRPr="00495FC5" w:rsidRDefault="00661A26" w:rsidP="00661A26">
      <w:pPr>
        <w:spacing w:before="120"/>
        <w:jc w:val="both"/>
        <w:rPr>
          <w:sz w:val="22"/>
          <w:szCs w:val="22"/>
        </w:rPr>
      </w:pPr>
      <w:r w:rsidRPr="00495FC5">
        <w:rPr>
          <w:sz w:val="22"/>
          <w:szCs w:val="22"/>
        </w:rPr>
        <w:t xml:space="preserve">Zmluvné strany sa dohodli, že Objednávateľ je oprávnený, na základe súhlasu Zhotoviteľa vyjadreného podpisom Zmluvy, používať autorské dielo v zmysle Zmluvy podľa ustanovenia § 19 ods. 4 a § 65 a nasl. </w:t>
      </w:r>
      <w:r>
        <w:rPr>
          <w:sz w:val="22"/>
          <w:szCs w:val="22"/>
        </w:rPr>
        <w:t>A</w:t>
      </w:r>
      <w:r w:rsidRPr="00495FC5">
        <w:rPr>
          <w:sz w:val="22"/>
          <w:szCs w:val="22"/>
        </w:rPr>
        <w:t>utorského zákona (ďalej len „</w:t>
      </w:r>
      <w:r w:rsidRPr="00CB4951">
        <w:rPr>
          <w:b/>
          <w:sz w:val="22"/>
          <w:szCs w:val="22"/>
        </w:rPr>
        <w:t>licencia</w:t>
      </w:r>
      <w:r w:rsidRPr="00495FC5">
        <w:rPr>
          <w:sz w:val="22"/>
          <w:szCs w:val="22"/>
        </w:rPr>
        <w:t>“) v neobmedzenom vecnom a územnom rozsahu, neobmedzene dlhý čas, najmä, nie však výlučne na:</w:t>
      </w:r>
    </w:p>
    <w:p w14:paraId="69AFB167" w14:textId="77777777" w:rsidR="00661A26" w:rsidRPr="00495FC5" w:rsidRDefault="00661A26" w:rsidP="00F558E8">
      <w:pPr>
        <w:numPr>
          <w:ilvl w:val="0"/>
          <w:numId w:val="105"/>
        </w:numPr>
        <w:tabs>
          <w:tab w:val="clear" w:pos="720"/>
          <w:tab w:val="num" w:pos="426"/>
        </w:tabs>
        <w:ind w:left="426" w:hanging="426"/>
        <w:jc w:val="both"/>
        <w:rPr>
          <w:sz w:val="22"/>
          <w:szCs w:val="22"/>
        </w:rPr>
      </w:pPr>
      <w:r w:rsidRPr="00495FC5">
        <w:rPr>
          <w:sz w:val="22"/>
          <w:szCs w:val="22"/>
        </w:rPr>
        <w:t>spracovanie autorského diela,</w:t>
      </w:r>
    </w:p>
    <w:p w14:paraId="1435998F" w14:textId="77777777" w:rsidR="00661A26" w:rsidRPr="00495FC5" w:rsidRDefault="00661A26" w:rsidP="00F558E8">
      <w:pPr>
        <w:numPr>
          <w:ilvl w:val="0"/>
          <w:numId w:val="105"/>
        </w:numPr>
        <w:tabs>
          <w:tab w:val="clear" w:pos="720"/>
          <w:tab w:val="num" w:pos="426"/>
        </w:tabs>
        <w:ind w:left="426" w:hanging="426"/>
        <w:jc w:val="both"/>
        <w:rPr>
          <w:sz w:val="22"/>
          <w:szCs w:val="22"/>
        </w:rPr>
      </w:pPr>
      <w:r w:rsidRPr="00495FC5">
        <w:rPr>
          <w:sz w:val="22"/>
          <w:szCs w:val="22"/>
        </w:rPr>
        <w:t>spojenie autorského diela s iným dielom,</w:t>
      </w:r>
    </w:p>
    <w:p w14:paraId="6750ADF5" w14:textId="11F29F51" w:rsidR="00661A26" w:rsidRPr="00495FC5" w:rsidRDefault="00661A26" w:rsidP="00F558E8">
      <w:pPr>
        <w:numPr>
          <w:ilvl w:val="0"/>
          <w:numId w:val="105"/>
        </w:numPr>
        <w:tabs>
          <w:tab w:val="clear" w:pos="720"/>
          <w:tab w:val="num" w:pos="426"/>
        </w:tabs>
        <w:ind w:left="426" w:hanging="426"/>
        <w:jc w:val="both"/>
        <w:rPr>
          <w:sz w:val="22"/>
          <w:szCs w:val="22"/>
        </w:rPr>
      </w:pPr>
      <w:r w:rsidRPr="00495FC5">
        <w:rPr>
          <w:sz w:val="22"/>
          <w:szCs w:val="22"/>
        </w:rPr>
        <w:t>zaradenie autorského diela do databázy podľa § 131</w:t>
      </w:r>
      <w:r w:rsidR="004A5F6D">
        <w:rPr>
          <w:sz w:val="22"/>
          <w:szCs w:val="22"/>
        </w:rPr>
        <w:t xml:space="preserve"> Autorského zákona</w:t>
      </w:r>
      <w:r w:rsidRPr="00495FC5">
        <w:rPr>
          <w:sz w:val="22"/>
          <w:szCs w:val="22"/>
        </w:rPr>
        <w:t>,</w:t>
      </w:r>
    </w:p>
    <w:p w14:paraId="1D2E73E3" w14:textId="77777777" w:rsidR="00661A26" w:rsidRPr="00495FC5" w:rsidRDefault="00661A26" w:rsidP="00F558E8">
      <w:pPr>
        <w:numPr>
          <w:ilvl w:val="0"/>
          <w:numId w:val="105"/>
        </w:numPr>
        <w:tabs>
          <w:tab w:val="clear" w:pos="720"/>
          <w:tab w:val="num" w:pos="426"/>
        </w:tabs>
        <w:ind w:left="426" w:hanging="426"/>
        <w:jc w:val="both"/>
        <w:rPr>
          <w:sz w:val="22"/>
          <w:szCs w:val="22"/>
        </w:rPr>
      </w:pPr>
      <w:r w:rsidRPr="00495FC5">
        <w:rPr>
          <w:sz w:val="22"/>
          <w:szCs w:val="22"/>
        </w:rPr>
        <w:t xml:space="preserve">vyhotovenie rozmnoženín autorského diela (v akomkoľvek počte), </w:t>
      </w:r>
    </w:p>
    <w:p w14:paraId="1A2083D0" w14:textId="77777777" w:rsidR="00661A26" w:rsidRPr="00495FC5" w:rsidRDefault="00661A26" w:rsidP="00F558E8">
      <w:pPr>
        <w:numPr>
          <w:ilvl w:val="0"/>
          <w:numId w:val="105"/>
        </w:numPr>
        <w:tabs>
          <w:tab w:val="clear" w:pos="720"/>
          <w:tab w:val="num" w:pos="426"/>
        </w:tabs>
        <w:ind w:left="426" w:hanging="426"/>
        <w:jc w:val="both"/>
        <w:rPr>
          <w:sz w:val="22"/>
          <w:szCs w:val="22"/>
        </w:rPr>
      </w:pPr>
      <w:r w:rsidRPr="00495FC5">
        <w:rPr>
          <w:sz w:val="22"/>
          <w:szCs w:val="22"/>
        </w:rPr>
        <w:t>verejné rozširovanie originálu autorského diela alebo rozmnoženiny autorského diela najmä nie však výlučne</w:t>
      </w:r>
    </w:p>
    <w:p w14:paraId="6C6D8CD0" w14:textId="77777777" w:rsidR="00661A26" w:rsidRPr="00495FC5" w:rsidRDefault="00661A26" w:rsidP="00F558E8">
      <w:pPr>
        <w:numPr>
          <w:ilvl w:val="1"/>
          <w:numId w:val="106"/>
        </w:numPr>
        <w:ind w:left="709" w:hanging="283"/>
        <w:contextualSpacing/>
        <w:jc w:val="both"/>
        <w:rPr>
          <w:rFonts w:eastAsia="Calibri"/>
          <w:sz w:val="22"/>
          <w:szCs w:val="22"/>
          <w:lang w:eastAsia="en-US"/>
        </w:rPr>
      </w:pPr>
      <w:r w:rsidRPr="00495FC5">
        <w:rPr>
          <w:rFonts w:eastAsia="Calibri"/>
          <w:sz w:val="22"/>
          <w:szCs w:val="22"/>
          <w:lang w:eastAsia="en-US"/>
        </w:rPr>
        <w:t>prevodom vlastníckeho práva,</w:t>
      </w:r>
    </w:p>
    <w:p w14:paraId="41C007FD" w14:textId="77777777" w:rsidR="00661A26" w:rsidRPr="00495FC5" w:rsidRDefault="00661A26" w:rsidP="00F558E8">
      <w:pPr>
        <w:numPr>
          <w:ilvl w:val="1"/>
          <w:numId w:val="106"/>
        </w:numPr>
        <w:ind w:left="709" w:hanging="284"/>
        <w:contextualSpacing/>
        <w:jc w:val="both"/>
        <w:rPr>
          <w:rFonts w:eastAsia="Calibri"/>
          <w:sz w:val="22"/>
          <w:szCs w:val="22"/>
          <w:lang w:eastAsia="en-US"/>
        </w:rPr>
      </w:pPr>
      <w:r w:rsidRPr="00495FC5">
        <w:rPr>
          <w:rFonts w:eastAsia="Calibri"/>
          <w:sz w:val="22"/>
          <w:szCs w:val="22"/>
          <w:lang w:eastAsia="en-US"/>
        </w:rPr>
        <w:t>vypožičaním,</w:t>
      </w:r>
    </w:p>
    <w:p w14:paraId="7EFF5BA2" w14:textId="77777777" w:rsidR="00661A26" w:rsidRPr="00495FC5" w:rsidRDefault="00661A26" w:rsidP="00F558E8">
      <w:pPr>
        <w:numPr>
          <w:ilvl w:val="1"/>
          <w:numId w:val="106"/>
        </w:numPr>
        <w:ind w:left="709" w:hanging="284"/>
        <w:contextualSpacing/>
        <w:jc w:val="both"/>
        <w:rPr>
          <w:rFonts w:eastAsia="Calibri"/>
          <w:sz w:val="22"/>
          <w:szCs w:val="22"/>
          <w:lang w:eastAsia="en-US"/>
        </w:rPr>
      </w:pPr>
      <w:r w:rsidRPr="00495FC5">
        <w:rPr>
          <w:rFonts w:eastAsia="Calibri"/>
          <w:sz w:val="22"/>
          <w:szCs w:val="22"/>
          <w:lang w:eastAsia="en-US"/>
        </w:rPr>
        <w:t>nájmom,</w:t>
      </w:r>
    </w:p>
    <w:p w14:paraId="256B572E" w14:textId="77777777" w:rsidR="00661A26" w:rsidRPr="00741B9E" w:rsidRDefault="00661A26" w:rsidP="00F558E8">
      <w:pPr>
        <w:numPr>
          <w:ilvl w:val="0"/>
          <w:numId w:val="105"/>
        </w:numPr>
        <w:tabs>
          <w:tab w:val="clear" w:pos="720"/>
          <w:tab w:val="num" w:pos="426"/>
        </w:tabs>
        <w:ind w:left="426" w:hanging="426"/>
        <w:jc w:val="both"/>
        <w:rPr>
          <w:sz w:val="22"/>
          <w:szCs w:val="22"/>
        </w:rPr>
      </w:pPr>
      <w:r w:rsidRPr="00741B9E">
        <w:rPr>
          <w:sz w:val="22"/>
          <w:szCs w:val="22"/>
        </w:rPr>
        <w:t>použitie originálu autorského diela alebo rozmnoženiny na propagačné alebo marketingové účely,</w:t>
      </w:r>
    </w:p>
    <w:p w14:paraId="21FC46F8" w14:textId="77777777" w:rsidR="00661A26" w:rsidRPr="00741B9E" w:rsidRDefault="00661A26" w:rsidP="00F558E8">
      <w:pPr>
        <w:numPr>
          <w:ilvl w:val="0"/>
          <w:numId w:val="105"/>
        </w:numPr>
        <w:tabs>
          <w:tab w:val="clear" w:pos="720"/>
          <w:tab w:val="num" w:pos="426"/>
        </w:tabs>
        <w:ind w:left="426" w:hanging="426"/>
        <w:jc w:val="both"/>
        <w:rPr>
          <w:sz w:val="22"/>
          <w:szCs w:val="22"/>
        </w:rPr>
      </w:pPr>
      <w:r w:rsidRPr="00741B9E">
        <w:rPr>
          <w:sz w:val="22"/>
          <w:szCs w:val="22"/>
        </w:rPr>
        <w:lastRenderedPageBreak/>
        <w:t>uvedenie autorského diela na verejnosti,</w:t>
      </w:r>
    </w:p>
    <w:p w14:paraId="663B67F7" w14:textId="77777777" w:rsidR="00661A26" w:rsidRPr="00741B9E" w:rsidRDefault="00661A26" w:rsidP="00F558E8">
      <w:pPr>
        <w:numPr>
          <w:ilvl w:val="0"/>
          <w:numId w:val="124"/>
        </w:numPr>
        <w:ind w:hanging="294"/>
        <w:jc w:val="both"/>
        <w:rPr>
          <w:sz w:val="22"/>
          <w:szCs w:val="22"/>
        </w:rPr>
      </w:pPr>
      <w:r w:rsidRPr="00741B9E">
        <w:rPr>
          <w:sz w:val="22"/>
          <w:szCs w:val="22"/>
        </w:rPr>
        <w:t>verejným vystavením originálu autorského diela alebo rozmnoženiny autorského diela,</w:t>
      </w:r>
    </w:p>
    <w:p w14:paraId="101060B3" w14:textId="77777777" w:rsidR="00661A26" w:rsidRPr="00741B9E" w:rsidRDefault="00661A26" w:rsidP="00F558E8">
      <w:pPr>
        <w:numPr>
          <w:ilvl w:val="0"/>
          <w:numId w:val="124"/>
        </w:numPr>
        <w:ind w:hanging="294"/>
        <w:jc w:val="both"/>
        <w:rPr>
          <w:sz w:val="22"/>
          <w:szCs w:val="22"/>
        </w:rPr>
      </w:pPr>
      <w:r w:rsidRPr="00741B9E">
        <w:rPr>
          <w:sz w:val="22"/>
          <w:szCs w:val="22"/>
        </w:rPr>
        <w:t>verejným vykonaním autorského diela vrátane realizácie stavebných prác (stavby) podľa autorského diela</w:t>
      </w:r>
      <w:r>
        <w:rPr>
          <w:sz w:val="22"/>
          <w:szCs w:val="22"/>
        </w:rPr>
        <w:t xml:space="preserve"> aj treťou osobou,</w:t>
      </w:r>
    </w:p>
    <w:p w14:paraId="5F5A7111" w14:textId="77777777" w:rsidR="00661A26" w:rsidRDefault="00661A26" w:rsidP="00F558E8">
      <w:pPr>
        <w:numPr>
          <w:ilvl w:val="0"/>
          <w:numId w:val="124"/>
        </w:numPr>
        <w:ind w:hanging="294"/>
        <w:jc w:val="both"/>
        <w:rPr>
          <w:rFonts w:eastAsia="Calibri"/>
          <w:sz w:val="22"/>
          <w:szCs w:val="22"/>
          <w:lang w:eastAsia="en-US"/>
        </w:rPr>
      </w:pPr>
      <w:r w:rsidRPr="00741B9E">
        <w:rPr>
          <w:sz w:val="22"/>
          <w:szCs w:val="22"/>
        </w:rPr>
        <w:t>verejným prenosom autorského diela</w:t>
      </w:r>
      <w:r>
        <w:rPr>
          <w:sz w:val="22"/>
          <w:szCs w:val="22"/>
        </w:rPr>
        <w:t>,</w:t>
      </w:r>
    </w:p>
    <w:p w14:paraId="2BB0824D" w14:textId="77777777" w:rsidR="00661A26" w:rsidRPr="00495FC5" w:rsidRDefault="00661A26" w:rsidP="00F558E8">
      <w:pPr>
        <w:numPr>
          <w:ilvl w:val="0"/>
          <w:numId w:val="105"/>
        </w:numPr>
        <w:tabs>
          <w:tab w:val="clear" w:pos="720"/>
          <w:tab w:val="num" w:pos="426"/>
        </w:tabs>
        <w:ind w:left="426" w:hanging="426"/>
        <w:jc w:val="both"/>
        <w:rPr>
          <w:sz w:val="22"/>
          <w:szCs w:val="22"/>
        </w:rPr>
      </w:pPr>
      <w:r w:rsidRPr="00495FC5">
        <w:rPr>
          <w:sz w:val="22"/>
          <w:szCs w:val="22"/>
        </w:rPr>
        <w:t>odstránenie vád autorského diela resp. vykonanie zmeny, úpravy autorského diela vrátane dopracovania a to aj treťou osobou,</w:t>
      </w:r>
    </w:p>
    <w:p w14:paraId="2D8397BE" w14:textId="77777777" w:rsidR="00661A26" w:rsidRPr="00495FC5" w:rsidRDefault="00661A26" w:rsidP="00F558E8">
      <w:pPr>
        <w:numPr>
          <w:ilvl w:val="0"/>
          <w:numId w:val="105"/>
        </w:numPr>
        <w:tabs>
          <w:tab w:val="clear" w:pos="720"/>
          <w:tab w:val="num" w:pos="426"/>
        </w:tabs>
        <w:ind w:left="426" w:hanging="426"/>
        <w:jc w:val="both"/>
        <w:rPr>
          <w:sz w:val="22"/>
          <w:szCs w:val="22"/>
        </w:rPr>
      </w:pPr>
      <w:r w:rsidRPr="00495FC5">
        <w:rPr>
          <w:sz w:val="22"/>
          <w:szCs w:val="22"/>
        </w:rPr>
        <w:t>použitie autorského diela ako podklad na spracovanie (vyhotovenie) iného diela,</w:t>
      </w:r>
    </w:p>
    <w:p w14:paraId="2C6130B6" w14:textId="1F889F57" w:rsidR="00661A26" w:rsidRPr="00495FC5" w:rsidRDefault="00661A26" w:rsidP="00F558E8">
      <w:pPr>
        <w:numPr>
          <w:ilvl w:val="0"/>
          <w:numId w:val="105"/>
        </w:numPr>
        <w:tabs>
          <w:tab w:val="clear" w:pos="720"/>
          <w:tab w:val="num" w:pos="426"/>
        </w:tabs>
        <w:spacing w:after="120"/>
        <w:ind w:left="425" w:hanging="425"/>
        <w:jc w:val="both"/>
        <w:rPr>
          <w:sz w:val="22"/>
          <w:szCs w:val="22"/>
        </w:rPr>
      </w:pPr>
      <w:r w:rsidRPr="00495FC5">
        <w:rPr>
          <w:sz w:val="22"/>
          <w:szCs w:val="22"/>
        </w:rPr>
        <w:t>akékoľvek iné činnosti (akékoľvek iné použitie autorského diela, najmä súvisiace s dosiahnutím účelu Zmluvy), ktoré sú v súlade s</w:t>
      </w:r>
      <w:r>
        <w:rPr>
          <w:sz w:val="22"/>
          <w:szCs w:val="22"/>
        </w:rPr>
        <w:t xml:space="preserve"> Právnymi predpismi </w:t>
      </w:r>
      <w:r w:rsidRPr="00495FC5">
        <w:rPr>
          <w:sz w:val="22"/>
          <w:szCs w:val="22"/>
        </w:rPr>
        <w:t>a medzinárodnými zmluvami, ktorými je Slovenská republika viazaná.</w:t>
      </w:r>
    </w:p>
    <w:p w14:paraId="2796840B" w14:textId="77777777" w:rsidR="00661A26" w:rsidRPr="00495FC5" w:rsidRDefault="00661A26" w:rsidP="00661A26">
      <w:pPr>
        <w:jc w:val="both"/>
        <w:rPr>
          <w:sz w:val="22"/>
          <w:szCs w:val="22"/>
        </w:rPr>
      </w:pPr>
      <w:r w:rsidRPr="00495FC5">
        <w:rPr>
          <w:sz w:val="22"/>
          <w:szCs w:val="22"/>
        </w:rPr>
        <w:t>Zhotoviteľ podpisom Zmluvy udeľuje Objednávateľovi súhlas na to, že Objednávateľ je oprávnený udeliť tretej osobe súhlas na použitie autorského diela v rozsahu licencie udelenej Objednávateľovi v zmysle tohto podčlánku a na použitie spôsobmi podľa predchádzajúceho odstavca (písmen (a) až (</w:t>
      </w:r>
      <w:r>
        <w:rPr>
          <w:sz w:val="22"/>
          <w:szCs w:val="22"/>
        </w:rPr>
        <w:t>j</w:t>
      </w:r>
      <w:r w:rsidRPr="00495FC5">
        <w:rPr>
          <w:sz w:val="22"/>
          <w:szCs w:val="22"/>
        </w:rPr>
        <w:t>)) tohto podčlánku (sublicencia). Zároveň Zhotoviteľ výslovne súhlasí s tým, že Objednávateľ je oprávnený nadobudnuté licencie v rozsahu podľa tohto podčlánku postúpiť tretej osobe.</w:t>
      </w:r>
    </w:p>
    <w:p w14:paraId="5454703D" w14:textId="77777777" w:rsidR="00661A26" w:rsidRPr="00495FC5" w:rsidRDefault="00661A26" w:rsidP="00661A26">
      <w:pPr>
        <w:spacing w:before="120"/>
        <w:jc w:val="both"/>
        <w:rPr>
          <w:sz w:val="22"/>
          <w:szCs w:val="22"/>
        </w:rPr>
      </w:pPr>
      <w:r w:rsidRPr="00495FC5">
        <w:rPr>
          <w:sz w:val="22"/>
          <w:szCs w:val="22"/>
        </w:rPr>
        <w:t xml:space="preserve">Ak vytvorené autorské dielo podľa tohto podčlánku bude počítačový program (napr. počítačový program potrebný pre prevádzkovanie Diela) v zmysle príslušných ustanovení </w:t>
      </w:r>
      <w:r>
        <w:rPr>
          <w:sz w:val="22"/>
          <w:szCs w:val="22"/>
        </w:rPr>
        <w:t>A</w:t>
      </w:r>
      <w:r w:rsidRPr="00495FC5">
        <w:rPr>
          <w:sz w:val="22"/>
          <w:szCs w:val="22"/>
        </w:rPr>
        <w:t>utorského zákona</w:t>
      </w:r>
      <w:r>
        <w:rPr>
          <w:sz w:val="22"/>
          <w:szCs w:val="22"/>
        </w:rPr>
        <w:t>,</w:t>
      </w:r>
      <w:r w:rsidRPr="00495FC5">
        <w:rPr>
          <w:sz w:val="22"/>
          <w:szCs w:val="22"/>
        </w:rPr>
        <w:t xml:space="preserve"> Zhotoviteľ sa zaväzuje bezodplatne odovzdať Objednávateľovi zdrojové kódy a prevádzkovú dokumentáciu k autorskému dielu, ako aj inú dokumentáciu nevyhnutnú na riadne prevádzkovanie počítačového programu a jeho zmeny v lehote 30 dní odo dňa doručenia výzvy Objednávateľa na odovzdanie zdrojových kódov a/alebo prevádzkovej dokumentácie k autorskému dielu a inej dokumentácie nevyhnutnej na riadne prevádzkovanie počítačového programu a jeho údržbu a zmeny, alebo ak Objednávateľ Zhotoviteľa na ich odovzdanie nevyzve, najneskôr do vydania Preberacieho protokolu pre Dielo. </w:t>
      </w:r>
    </w:p>
    <w:p w14:paraId="4662B09F" w14:textId="77777777" w:rsidR="000829E8" w:rsidRPr="009238C3" w:rsidRDefault="000829E8" w:rsidP="000829E8">
      <w:pPr>
        <w:spacing w:before="120"/>
        <w:jc w:val="both"/>
        <w:rPr>
          <w:sz w:val="22"/>
          <w:szCs w:val="22"/>
        </w:rPr>
      </w:pPr>
      <w:r w:rsidRPr="009238C3">
        <w:rPr>
          <w:sz w:val="22"/>
          <w:szCs w:val="22"/>
        </w:rPr>
        <w:t xml:space="preserve">V prípade realizácie diel nadväzujúcich na diela realizované v zmysle Zmluvy je Zhotoviteľ povinný poskytnúť potrebnú súčinnosť tretej osobe, ktorá bude realizovať stavebné práce na nadväzujúcich dielach. Potrebnou súčinnosťou sa rozumie súčinnosť potrebná pre riadne plnenie záväzkov, ktoré vyplynú zo zmluvného vzťahu medzi treťou osobou a Objednávateľom. Zhotoviteľ súhlasí, že Objednávateľ je oprávnený poskytnúť zdrojové kódy tretej osobe za účelom užívania autorského diela takým spôsobom, že na seba nadväzujúce diela budú tvoriť plne funkčný celok.  </w:t>
      </w:r>
    </w:p>
    <w:p w14:paraId="531EA325" w14:textId="77777777" w:rsidR="000829E8" w:rsidRPr="009238C3" w:rsidRDefault="000829E8" w:rsidP="000829E8">
      <w:pPr>
        <w:spacing w:before="120"/>
        <w:jc w:val="both"/>
        <w:rPr>
          <w:sz w:val="22"/>
          <w:szCs w:val="22"/>
        </w:rPr>
      </w:pPr>
      <w:r w:rsidRPr="009238C3">
        <w:rPr>
          <w:sz w:val="22"/>
          <w:szCs w:val="22"/>
        </w:rPr>
        <w:t xml:space="preserve">Zhotoviteľ sa zaväzuje, že autorské dielo v zmysle tohto podčlánku alebo autorské dielo, ktoré bude softvérom zabudovaným do dodaných zariadení, nebudú v okamihu odovzdania autorského diela Objednávateľovi a ani následne zaťažené právami tretích strán, a že bude oprávnený s autorským dielom nakladať v rozsahu danom Zmluvou, a že bude oprávnený Objednávateľovi poskytnúť licenciu v súlade s týmto podčlánkom. Zhotoviteľ zodpovedá za škody, ktoré Objednávateľovi vzniknú v dôsledku nedodržania záväzku podľa predchádzajúcej vety, a to vrátane súvisiacich nákladov (teda aj nákladov súdneho konania a právneho zastúpenia). </w:t>
      </w:r>
    </w:p>
    <w:p w14:paraId="5965A50C" w14:textId="77777777" w:rsidR="000829E8" w:rsidRPr="009238C3" w:rsidRDefault="000829E8" w:rsidP="000829E8">
      <w:pPr>
        <w:spacing w:before="120"/>
        <w:jc w:val="both"/>
        <w:rPr>
          <w:sz w:val="22"/>
          <w:szCs w:val="22"/>
        </w:rPr>
      </w:pPr>
      <w:r w:rsidRPr="009238C3">
        <w:rPr>
          <w:sz w:val="22"/>
          <w:szCs w:val="22"/>
        </w:rPr>
        <w:t>Zhotoviteľ sa zaväzuje Objednávateľa odškodniť a na vlastné náklady obhajovať práva Objednávateľa voči všetkým nárokom z porušenia autorských práv uplatňovaných treťou osobou voči Objednávateľovi, ktoré môžu vyplynúť z použitia autorského diela alebo jeho časti. Na základe požiadavky Objednávateľa sa Zhotoviteľ zaväzuje v plnej miere spolupracovať a poskytnúť súčinnosť k vyriešeniu prípadného nároku tretej strany z dôvodu údajného porušenia jej autorských práv.</w:t>
      </w:r>
    </w:p>
    <w:p w14:paraId="2B7998B3" w14:textId="77777777" w:rsidR="000829E8" w:rsidRPr="009238C3" w:rsidRDefault="000829E8" w:rsidP="000829E8">
      <w:pPr>
        <w:spacing w:before="120"/>
        <w:jc w:val="both"/>
        <w:rPr>
          <w:sz w:val="22"/>
          <w:szCs w:val="22"/>
        </w:rPr>
      </w:pPr>
      <w:r w:rsidRPr="009238C3">
        <w:rPr>
          <w:sz w:val="22"/>
          <w:szCs w:val="22"/>
        </w:rPr>
        <w:t>Má sa za to, že odmena za udelenie súhlasu (licencie/sublicencie) nakladať s autorským dielom v zmysle tohto podčlánku je v plnom rozsahu obsiahnutá v Akceptovanej zmluvnej hodnote resp. v Zmluvnej cene podľa Zmluvy.</w:t>
      </w:r>
    </w:p>
    <w:p w14:paraId="72E3CE9C" w14:textId="77777777" w:rsidR="000829E8" w:rsidRPr="009238C3" w:rsidRDefault="000829E8" w:rsidP="000829E8">
      <w:pPr>
        <w:spacing w:before="120"/>
        <w:jc w:val="both"/>
        <w:rPr>
          <w:sz w:val="22"/>
          <w:szCs w:val="22"/>
        </w:rPr>
      </w:pPr>
      <w:r w:rsidRPr="009238C3">
        <w:rPr>
          <w:sz w:val="22"/>
          <w:szCs w:val="22"/>
        </w:rPr>
        <w:t>Vec, prostredníctvom ktorej je autorské dielo vyjadrené, sa stáva vlastníctvom Objednávateľa momentom jeho odovzdania a prevzatia od Zhotoviteľa.</w:t>
      </w:r>
    </w:p>
    <w:p w14:paraId="287A30BB" w14:textId="77777777" w:rsidR="000829E8" w:rsidRPr="009238C3" w:rsidRDefault="000829E8" w:rsidP="000829E8">
      <w:pPr>
        <w:keepNext/>
        <w:spacing w:before="120"/>
        <w:jc w:val="both"/>
        <w:outlineLvl w:val="2"/>
        <w:rPr>
          <w:b/>
          <w:bCs/>
          <w:sz w:val="22"/>
          <w:szCs w:val="22"/>
        </w:rPr>
      </w:pPr>
      <w:r w:rsidRPr="009238C3">
        <w:rPr>
          <w:b/>
          <w:bCs/>
          <w:sz w:val="22"/>
          <w:szCs w:val="22"/>
        </w:rPr>
        <w:t>Podčlánok 1.12 Dôverné podrobnosti</w:t>
      </w:r>
    </w:p>
    <w:p w14:paraId="72AC4BB9" w14:textId="77777777" w:rsidR="000829E8" w:rsidRPr="009238C3" w:rsidRDefault="000829E8" w:rsidP="000829E8">
      <w:pPr>
        <w:jc w:val="both"/>
        <w:rPr>
          <w:sz w:val="22"/>
          <w:szCs w:val="22"/>
        </w:rPr>
      </w:pPr>
      <w:r w:rsidRPr="009238C3">
        <w:rPr>
          <w:sz w:val="22"/>
          <w:szCs w:val="22"/>
        </w:rPr>
        <w:t>Na koniec podčlánku sa pridáva nový odstavec s nasledujúcim znením:</w:t>
      </w:r>
    </w:p>
    <w:p w14:paraId="56E1F796" w14:textId="77777777" w:rsidR="00885037" w:rsidRPr="00495FC5" w:rsidRDefault="00885037" w:rsidP="00885037">
      <w:pPr>
        <w:spacing w:before="120"/>
        <w:jc w:val="both"/>
        <w:rPr>
          <w:sz w:val="22"/>
          <w:szCs w:val="22"/>
        </w:rPr>
      </w:pPr>
      <w:r w:rsidRPr="00495FC5">
        <w:rPr>
          <w:sz w:val="22"/>
          <w:szCs w:val="22"/>
        </w:rPr>
        <w:t xml:space="preserve">Zhotoviteľ nesmie zverejniť, dovoliť zverejnenie alebo poskytnúť akékoľvek podrobnosti o Diele v žiadnom komerčnom ani technickom časopise, internete, ani </w:t>
      </w:r>
      <w:r>
        <w:rPr>
          <w:sz w:val="22"/>
          <w:szCs w:val="22"/>
        </w:rPr>
        <w:t>iným spôsobom zdieľať s verejnosťou podrobnosti o Diele</w:t>
      </w:r>
      <w:r w:rsidRPr="00495FC5">
        <w:rPr>
          <w:sz w:val="22"/>
          <w:szCs w:val="22"/>
        </w:rPr>
        <w:t xml:space="preserve"> bez predchádzajúceho písomného súhlasu Objednávateľa.</w:t>
      </w:r>
    </w:p>
    <w:p w14:paraId="35E4073D" w14:textId="77777777" w:rsidR="000829E8" w:rsidRPr="009238C3" w:rsidRDefault="000829E8" w:rsidP="000829E8">
      <w:pPr>
        <w:keepNext/>
        <w:spacing w:before="120"/>
        <w:jc w:val="both"/>
        <w:outlineLvl w:val="2"/>
        <w:rPr>
          <w:b/>
          <w:bCs/>
          <w:sz w:val="22"/>
          <w:szCs w:val="22"/>
        </w:rPr>
      </w:pPr>
      <w:r w:rsidRPr="009238C3">
        <w:rPr>
          <w:b/>
          <w:bCs/>
          <w:sz w:val="22"/>
          <w:szCs w:val="22"/>
        </w:rPr>
        <w:lastRenderedPageBreak/>
        <w:t xml:space="preserve">Podčlánok 1.13 Súlad s Právnymi predpismi </w:t>
      </w:r>
    </w:p>
    <w:p w14:paraId="07F68F86" w14:textId="77777777" w:rsidR="000829E8" w:rsidRPr="009238C3" w:rsidRDefault="000829E8" w:rsidP="000829E8">
      <w:pPr>
        <w:spacing w:after="120"/>
        <w:jc w:val="both"/>
        <w:rPr>
          <w:sz w:val="22"/>
          <w:szCs w:val="22"/>
        </w:rPr>
      </w:pPr>
      <w:r w:rsidRPr="009238C3">
        <w:rPr>
          <w:sz w:val="22"/>
          <w:szCs w:val="22"/>
        </w:rPr>
        <w:t>V druhej vete sa výraz „vo Zvláštnych podmienkach“ nahrádza výrazom „v Osobitných podmienkach“.</w:t>
      </w:r>
    </w:p>
    <w:p w14:paraId="18ECAB6C" w14:textId="77777777" w:rsidR="000829E8" w:rsidRPr="009238C3" w:rsidRDefault="000829E8" w:rsidP="000829E8">
      <w:pPr>
        <w:spacing w:after="120"/>
        <w:jc w:val="both"/>
        <w:rPr>
          <w:sz w:val="22"/>
          <w:szCs w:val="22"/>
        </w:rPr>
      </w:pPr>
      <w:r w:rsidRPr="009238C3">
        <w:rPr>
          <w:sz w:val="22"/>
          <w:szCs w:val="22"/>
        </w:rPr>
        <w:t>Za pododstavec (b) sa vkladá nový odstavec s nasledujúcim znením:</w:t>
      </w:r>
    </w:p>
    <w:p w14:paraId="4A791A5C" w14:textId="4F2B5308" w:rsidR="009970CB" w:rsidRPr="00495FC5" w:rsidRDefault="009970CB" w:rsidP="009970CB">
      <w:pPr>
        <w:jc w:val="both"/>
        <w:rPr>
          <w:sz w:val="22"/>
          <w:szCs w:val="22"/>
        </w:rPr>
      </w:pPr>
      <w:r w:rsidRPr="00495FC5">
        <w:rPr>
          <w:sz w:val="22"/>
          <w:szCs w:val="22"/>
        </w:rPr>
        <w:t>Zhotoviteľ je zodpovedný za to, že Dielo bude zrealizované v súlade s</w:t>
      </w:r>
      <w:r>
        <w:rPr>
          <w:sz w:val="22"/>
          <w:szCs w:val="22"/>
        </w:rPr>
        <w:t xml:space="preserve"> Právnymi predpismi, </w:t>
      </w:r>
      <w:r w:rsidRPr="00495FC5">
        <w:rPr>
          <w:sz w:val="22"/>
          <w:szCs w:val="22"/>
        </w:rPr>
        <w:t>Technickými špecifikáciami, Zmluvou</w:t>
      </w:r>
      <w:r w:rsidR="00511569">
        <w:rPr>
          <w:sz w:val="22"/>
          <w:szCs w:val="22"/>
        </w:rPr>
        <w:t xml:space="preserve"> a</w:t>
      </w:r>
      <w:r w:rsidRPr="00495FC5">
        <w:rPr>
          <w:sz w:val="22"/>
          <w:szCs w:val="22"/>
        </w:rPr>
        <w:t xml:space="preserve"> právoplatnými stavebnými povoleniami. Ak je v Technických špecifikáciách odkaz na konkrétne normy alebo zákony, budú platiť ustanovenia posledného aktuálneho vydania alebo revidovaného/doplneného vydania príslušných noriem alebo zákonov. </w:t>
      </w:r>
    </w:p>
    <w:p w14:paraId="22F52A3E" w14:textId="77777777" w:rsidR="000829E8" w:rsidRPr="009238C3" w:rsidRDefault="000829E8" w:rsidP="000829E8">
      <w:pPr>
        <w:keepNext/>
        <w:spacing w:before="120"/>
        <w:jc w:val="both"/>
        <w:outlineLvl w:val="2"/>
        <w:rPr>
          <w:b/>
          <w:bCs/>
          <w:sz w:val="22"/>
          <w:szCs w:val="22"/>
        </w:rPr>
      </w:pPr>
      <w:r w:rsidRPr="009238C3">
        <w:rPr>
          <w:b/>
          <w:bCs/>
          <w:sz w:val="22"/>
          <w:szCs w:val="22"/>
        </w:rPr>
        <w:t>Podčlánok 1.14 Spoločná a nerozdielna zodpovednosť</w:t>
      </w:r>
    </w:p>
    <w:p w14:paraId="326258CD" w14:textId="77777777" w:rsidR="00885037" w:rsidRPr="00495FC5" w:rsidRDefault="00885037" w:rsidP="00885037">
      <w:pPr>
        <w:jc w:val="both"/>
        <w:rPr>
          <w:sz w:val="22"/>
          <w:szCs w:val="22"/>
        </w:rPr>
      </w:pPr>
      <w:r w:rsidRPr="00495FC5">
        <w:rPr>
          <w:sz w:val="22"/>
          <w:szCs w:val="22"/>
        </w:rPr>
        <w:t>Na koniec podčlánku sa pridáva nový odstavec s nasledujúcim znením:</w:t>
      </w:r>
    </w:p>
    <w:p w14:paraId="01F586DE" w14:textId="77777777" w:rsidR="00885037" w:rsidRPr="00495FC5" w:rsidRDefault="00885037" w:rsidP="00885037">
      <w:pPr>
        <w:jc w:val="both"/>
        <w:rPr>
          <w:sz w:val="22"/>
          <w:szCs w:val="22"/>
        </w:rPr>
      </w:pPr>
    </w:p>
    <w:p w14:paraId="4343B6AF" w14:textId="77777777" w:rsidR="00885037" w:rsidRPr="00495FC5" w:rsidRDefault="00885037" w:rsidP="00885037">
      <w:pPr>
        <w:jc w:val="both"/>
        <w:rPr>
          <w:sz w:val="22"/>
          <w:szCs w:val="22"/>
        </w:rPr>
      </w:pPr>
      <w:r w:rsidRPr="00495FC5">
        <w:rPr>
          <w:sz w:val="22"/>
          <w:szCs w:val="22"/>
        </w:rPr>
        <w:t>Pokiaľ Zhotoviteľ zmení svoje zloženie</w:t>
      </w:r>
      <w:r>
        <w:rPr>
          <w:sz w:val="22"/>
          <w:szCs w:val="22"/>
        </w:rPr>
        <w:t xml:space="preserve"> </w:t>
      </w:r>
      <w:r w:rsidRPr="00495FC5">
        <w:rPr>
          <w:sz w:val="22"/>
          <w:szCs w:val="22"/>
        </w:rPr>
        <w:t>naďalej zostávajú voči Objednávateľovi spoločne a nerozdielne zaviazaní pôvodní členovia zoskupenia (združenia)</w:t>
      </w:r>
      <w:r>
        <w:rPr>
          <w:sz w:val="22"/>
          <w:szCs w:val="22"/>
        </w:rPr>
        <w:t xml:space="preserve">, </w:t>
      </w:r>
      <w:r w:rsidRPr="00872ADF">
        <w:rPr>
          <w:sz w:val="22"/>
          <w:szCs w:val="22"/>
        </w:rPr>
        <w:t>ak sa zmluvné strany písomne nedohodnú inak.</w:t>
      </w:r>
    </w:p>
    <w:p w14:paraId="17C42EB9" w14:textId="77777777" w:rsidR="000829E8" w:rsidRPr="009238C3" w:rsidRDefault="000829E8" w:rsidP="000829E8">
      <w:pPr>
        <w:spacing w:before="240"/>
        <w:jc w:val="both"/>
        <w:rPr>
          <w:b/>
          <w:sz w:val="22"/>
          <w:szCs w:val="22"/>
        </w:rPr>
      </w:pPr>
      <w:r w:rsidRPr="009238C3">
        <w:rPr>
          <w:b/>
          <w:sz w:val="22"/>
          <w:szCs w:val="22"/>
        </w:rPr>
        <w:t>Pridáva sa nový podčlánok s nasledujúcim znením:</w:t>
      </w:r>
    </w:p>
    <w:p w14:paraId="5C411CD6"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1.15 Konflikt záujmov </w:t>
      </w:r>
    </w:p>
    <w:p w14:paraId="48FC2F55" w14:textId="77777777" w:rsidR="000829E8" w:rsidRPr="009238C3" w:rsidRDefault="000829E8" w:rsidP="000829E8">
      <w:pPr>
        <w:spacing w:before="120"/>
        <w:jc w:val="both"/>
        <w:rPr>
          <w:sz w:val="22"/>
          <w:szCs w:val="22"/>
        </w:rPr>
      </w:pPr>
      <w:r w:rsidRPr="009238C3">
        <w:rPr>
          <w:rFonts w:eastAsia="Calibri"/>
          <w:sz w:val="22"/>
          <w:szCs w:val="22"/>
          <w:lang w:eastAsia="en-US"/>
        </w:rPr>
        <w:t>Zhotoviteľ a Stavebný dozor sú povinní počas trvania Zmluvy konať tak, aby nedošlo k vzniku Konfliktu záujmov medzi nimi resp. ich pracovníkmi navzájom (t.j. aby neboli vzájomne v priamom personálnom, ekonomickom, majetkovom alebo inom prepojení alebo aby nevznikla situácia, kedy z dôvodov osobného, majetkového alebo obdobného vzťahu bol narušený alebo ohrozený záujem na nestrannom a objektívnom výkone ich činností). Za týmto účelom sú Zhotoviteľ a Stavebný dozor povinn</w:t>
      </w:r>
      <w:r>
        <w:rPr>
          <w:rFonts w:eastAsia="Calibri"/>
          <w:sz w:val="22"/>
          <w:szCs w:val="22"/>
          <w:lang w:eastAsia="en-US"/>
        </w:rPr>
        <w:t>í</w:t>
      </w:r>
      <w:r w:rsidRPr="009238C3">
        <w:rPr>
          <w:rFonts w:eastAsia="Calibri"/>
          <w:sz w:val="22"/>
          <w:szCs w:val="22"/>
          <w:lang w:eastAsia="en-US"/>
        </w:rPr>
        <w:t xml:space="preserve"> mať implementované efektívne mechanizmy pre zabránenie Konfliktu záujmov vrátane účinných opatrení pre prípad porušenia Konfliktu záujmov. V prípade, ak počas trvania Zmluvy hrozí alebo vznikne Konflikt záujmov, Zhotoviteľ je povinný vykonať všetky potrebné opatrenia, aby k takémuto Konfliktu záujmov nedošlo resp. aby takýto Konflikt záujmov odstránil.</w:t>
      </w:r>
    </w:p>
    <w:p w14:paraId="0DB0B7CF" w14:textId="77777777" w:rsidR="000829E8" w:rsidRPr="009238C3" w:rsidRDefault="000829E8" w:rsidP="000829E8">
      <w:pPr>
        <w:spacing w:before="120"/>
        <w:jc w:val="center"/>
        <w:rPr>
          <w:b/>
          <w:sz w:val="22"/>
          <w:szCs w:val="22"/>
        </w:rPr>
      </w:pPr>
      <w:r w:rsidRPr="009238C3">
        <w:rPr>
          <w:b/>
          <w:sz w:val="22"/>
          <w:szCs w:val="22"/>
        </w:rPr>
        <w:t>Článok  2  Objednávateľ</w:t>
      </w:r>
    </w:p>
    <w:p w14:paraId="4F883134"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2.1 Právo prístupu na Stavenisko </w:t>
      </w:r>
    </w:p>
    <w:p w14:paraId="36D469CA" w14:textId="77777777" w:rsidR="00885037" w:rsidRPr="00885037" w:rsidRDefault="00885037" w:rsidP="00885037">
      <w:pPr>
        <w:spacing w:after="120"/>
        <w:jc w:val="both"/>
        <w:rPr>
          <w:sz w:val="22"/>
          <w:szCs w:val="22"/>
        </w:rPr>
      </w:pPr>
      <w:r w:rsidRPr="00885037">
        <w:rPr>
          <w:sz w:val="22"/>
          <w:szCs w:val="22"/>
        </w:rPr>
        <w:t>Na koniec druhého odstavca sa dopĺňa text s nasledujúcim znením:</w:t>
      </w:r>
    </w:p>
    <w:p w14:paraId="0DEB3251" w14:textId="12EB5017" w:rsidR="00885037" w:rsidRPr="00BF753C" w:rsidRDefault="00885037" w:rsidP="00885037">
      <w:pPr>
        <w:spacing w:after="120"/>
        <w:jc w:val="both"/>
        <w:rPr>
          <w:sz w:val="22"/>
          <w:szCs w:val="22"/>
        </w:rPr>
      </w:pPr>
      <w:r w:rsidRPr="00BF753C">
        <w:rPr>
          <w:sz w:val="22"/>
          <w:szCs w:val="22"/>
        </w:rPr>
        <w:t xml:space="preserve">Objednávateľ sa zaväzuje najneskôr do odovzdania </w:t>
      </w:r>
      <w:r w:rsidR="003B2538">
        <w:rPr>
          <w:sz w:val="22"/>
          <w:szCs w:val="22"/>
        </w:rPr>
        <w:t>príslušného</w:t>
      </w:r>
      <w:r w:rsidR="008A3036">
        <w:rPr>
          <w:sz w:val="22"/>
          <w:szCs w:val="22"/>
        </w:rPr>
        <w:t xml:space="preserve"> </w:t>
      </w:r>
      <w:r w:rsidRPr="00BF753C">
        <w:rPr>
          <w:sz w:val="22"/>
          <w:szCs w:val="22"/>
        </w:rPr>
        <w:t>Staveniska predložiť Zhotoviteľovi zoznamy vlastníkov dotknutých pozemkov (dočasný záber).</w:t>
      </w:r>
    </w:p>
    <w:p w14:paraId="12F60F4A" w14:textId="5ABA0A48" w:rsidR="00885037" w:rsidRPr="00811F5A" w:rsidRDefault="00885037" w:rsidP="00885037">
      <w:pPr>
        <w:spacing w:after="120"/>
        <w:jc w:val="both"/>
        <w:rPr>
          <w:sz w:val="22"/>
          <w:szCs w:val="22"/>
        </w:rPr>
      </w:pPr>
      <w:r w:rsidRPr="00BF753C">
        <w:rPr>
          <w:sz w:val="22"/>
          <w:szCs w:val="22"/>
        </w:rPr>
        <w:t>Zhotoviteľ sa zaväzuje prevziať od Objednávateľa Stavenisko na základe pozvánky Objednávateľa, v ktorej Objednávateľ určí deň a hodinu, kedy Stavenisko odovzdá.</w:t>
      </w:r>
      <w:r w:rsidR="008A3036">
        <w:rPr>
          <w:sz w:val="22"/>
          <w:szCs w:val="22"/>
        </w:rPr>
        <w:t xml:space="preserve"> Do pozvánky uvedie zoznam SO a PS, ktoré sú predmetom </w:t>
      </w:r>
      <w:proofErr w:type="spellStart"/>
      <w:r w:rsidR="008A3036">
        <w:rPr>
          <w:sz w:val="22"/>
          <w:szCs w:val="22"/>
        </w:rPr>
        <w:t>odovzdávky</w:t>
      </w:r>
      <w:proofErr w:type="spellEnd"/>
      <w:r w:rsidR="008A3036">
        <w:rPr>
          <w:sz w:val="22"/>
          <w:szCs w:val="22"/>
        </w:rPr>
        <w:t xml:space="preserve"> vrátane </w:t>
      </w:r>
      <w:r w:rsidR="003B2538">
        <w:rPr>
          <w:sz w:val="22"/>
          <w:szCs w:val="22"/>
        </w:rPr>
        <w:t xml:space="preserve">príslušných </w:t>
      </w:r>
      <w:r w:rsidR="008A3036">
        <w:rPr>
          <w:sz w:val="22"/>
          <w:szCs w:val="22"/>
        </w:rPr>
        <w:t xml:space="preserve">právoplatných </w:t>
      </w:r>
      <w:r w:rsidR="003B2538">
        <w:rPr>
          <w:sz w:val="22"/>
          <w:szCs w:val="22"/>
        </w:rPr>
        <w:t xml:space="preserve">stavebných </w:t>
      </w:r>
      <w:r w:rsidR="008A3036">
        <w:rPr>
          <w:sz w:val="22"/>
          <w:szCs w:val="22"/>
        </w:rPr>
        <w:t>povolení</w:t>
      </w:r>
      <w:r w:rsidRPr="00BF753C">
        <w:rPr>
          <w:sz w:val="22"/>
          <w:szCs w:val="22"/>
        </w:rPr>
        <w:t xml:space="preserve">. Objednávateľ je povinný zaslať Zhotoviteľovi pozvánku na prevzatie Staveniska v dostatočnom časovom predstihu. </w:t>
      </w:r>
      <w:r w:rsidRPr="00811F5A">
        <w:rPr>
          <w:bCs/>
          <w:sz w:val="22"/>
          <w:szCs w:val="22"/>
        </w:rPr>
        <w:t>O odovzdaní a prevzatí Staveniska bude spísaný Zápis z odovzdania a prevzatia Staveniska.</w:t>
      </w:r>
      <w:r w:rsidR="00F625D3" w:rsidRPr="00804FDC">
        <w:rPr>
          <w:bCs/>
          <w:sz w:val="22"/>
          <w:szCs w:val="22"/>
        </w:rPr>
        <w:t xml:space="preserve"> </w:t>
      </w:r>
      <w:r w:rsidR="00F625D3" w:rsidRPr="00804FDC">
        <w:rPr>
          <w:sz w:val="22"/>
          <w:szCs w:val="22"/>
        </w:rPr>
        <w:t xml:space="preserve">Pred samotným úkonom prevzatia </w:t>
      </w:r>
      <w:r w:rsidR="002C0DE1">
        <w:rPr>
          <w:sz w:val="22"/>
          <w:szCs w:val="22"/>
        </w:rPr>
        <w:t xml:space="preserve">prvého </w:t>
      </w:r>
      <w:r w:rsidR="00F625D3" w:rsidRPr="00804FDC">
        <w:rPr>
          <w:sz w:val="22"/>
          <w:szCs w:val="22"/>
        </w:rPr>
        <w:t>Staveniska, osoba preberajúca Stavenisko v mene Zhotoviteľa predloží Objednávateľovi (i) jedno originálne vyhotovenie (alebo overenú fotokópiu takého vyhotovenia) Dohody o zaistení bezpečnosti a ochrane zdravia osôb pri práci v priestoroch ŽSR a (ii) zmluvu (resp. zmluvy) na odobratie odpadu podľa podčlánku 4.18a (Nakladanie s odpadom).</w:t>
      </w:r>
    </w:p>
    <w:p w14:paraId="04B556C3" w14:textId="77777777" w:rsidR="000829E8" w:rsidRPr="00811F5A" w:rsidRDefault="000829E8" w:rsidP="000829E8">
      <w:pPr>
        <w:keepNext/>
        <w:spacing w:before="120"/>
        <w:jc w:val="both"/>
        <w:outlineLvl w:val="2"/>
        <w:rPr>
          <w:b/>
          <w:bCs/>
          <w:sz w:val="22"/>
          <w:szCs w:val="22"/>
        </w:rPr>
      </w:pPr>
      <w:r w:rsidRPr="00811F5A">
        <w:rPr>
          <w:b/>
          <w:bCs/>
          <w:sz w:val="22"/>
          <w:szCs w:val="22"/>
        </w:rPr>
        <w:t xml:space="preserve">Podčlánok 2.2 Povolenia, licencie a schválenia </w:t>
      </w:r>
    </w:p>
    <w:p w14:paraId="3BCE3841" w14:textId="77777777" w:rsidR="000829E8" w:rsidRPr="00811F5A" w:rsidRDefault="000829E8" w:rsidP="000829E8">
      <w:pPr>
        <w:spacing w:after="120"/>
        <w:jc w:val="both"/>
        <w:rPr>
          <w:sz w:val="22"/>
          <w:szCs w:val="22"/>
        </w:rPr>
      </w:pPr>
      <w:r w:rsidRPr="00811F5A">
        <w:rPr>
          <w:sz w:val="22"/>
          <w:szCs w:val="22"/>
        </w:rPr>
        <w:t>Na koniec</w:t>
      </w:r>
      <w:r w:rsidR="009970CB">
        <w:rPr>
          <w:sz w:val="22"/>
          <w:szCs w:val="22"/>
        </w:rPr>
        <w:t xml:space="preserve"> podčlánku</w:t>
      </w:r>
      <w:r w:rsidRPr="00811F5A">
        <w:rPr>
          <w:sz w:val="22"/>
          <w:szCs w:val="22"/>
        </w:rPr>
        <w:t xml:space="preserve"> sa pridáva nový odstavec s nasledujúcim znením:</w:t>
      </w:r>
    </w:p>
    <w:p w14:paraId="7150DF0A" w14:textId="77777777" w:rsidR="000829E8" w:rsidRPr="00811F5A" w:rsidRDefault="000829E8" w:rsidP="000829E8">
      <w:pPr>
        <w:jc w:val="both"/>
        <w:rPr>
          <w:sz w:val="22"/>
          <w:szCs w:val="22"/>
        </w:rPr>
      </w:pPr>
      <w:r w:rsidRPr="00811F5A">
        <w:rPr>
          <w:sz w:val="22"/>
          <w:szCs w:val="22"/>
        </w:rPr>
        <w:t xml:space="preserve">Ak bude Zhotoviteľ potrebovať preklad týchto dokumentov, zabezpečí si ho sám na vlastné náklady. </w:t>
      </w:r>
    </w:p>
    <w:p w14:paraId="46898322" w14:textId="77777777" w:rsidR="002E0114" w:rsidRPr="00495FC5" w:rsidRDefault="002E0114" w:rsidP="002E0114">
      <w:pPr>
        <w:keepNext/>
        <w:spacing w:before="120"/>
        <w:jc w:val="both"/>
        <w:outlineLvl w:val="2"/>
        <w:rPr>
          <w:b/>
          <w:bCs/>
          <w:sz w:val="22"/>
          <w:szCs w:val="22"/>
        </w:rPr>
      </w:pPr>
      <w:r w:rsidRPr="00495FC5">
        <w:rPr>
          <w:b/>
          <w:bCs/>
          <w:sz w:val="22"/>
          <w:szCs w:val="22"/>
        </w:rPr>
        <w:t>Podčlánok 2.4 Finančné zabezpečenie Objednávateľa</w:t>
      </w:r>
    </w:p>
    <w:p w14:paraId="24789CF9" w14:textId="77777777" w:rsidR="002E0114" w:rsidRPr="00495FC5" w:rsidRDefault="002E0114" w:rsidP="002E0114">
      <w:pPr>
        <w:spacing w:after="120"/>
        <w:jc w:val="both"/>
        <w:rPr>
          <w:sz w:val="22"/>
          <w:szCs w:val="22"/>
        </w:rPr>
      </w:pPr>
      <w:r>
        <w:rPr>
          <w:sz w:val="22"/>
          <w:szCs w:val="22"/>
        </w:rPr>
        <w:t>Text podčlánku sa ruší bez náhrady.</w:t>
      </w:r>
    </w:p>
    <w:p w14:paraId="422ACC55" w14:textId="77777777" w:rsidR="000829E8" w:rsidRPr="009238C3" w:rsidRDefault="000829E8" w:rsidP="000829E8">
      <w:pPr>
        <w:spacing w:before="120"/>
        <w:jc w:val="center"/>
        <w:rPr>
          <w:b/>
          <w:sz w:val="22"/>
          <w:szCs w:val="22"/>
        </w:rPr>
      </w:pPr>
      <w:r w:rsidRPr="009238C3">
        <w:rPr>
          <w:b/>
          <w:sz w:val="22"/>
          <w:szCs w:val="22"/>
        </w:rPr>
        <w:t>Článok  3  Stavebný dozor</w:t>
      </w:r>
    </w:p>
    <w:p w14:paraId="7EEDA47A" w14:textId="77777777" w:rsidR="000829E8" w:rsidRPr="009238C3" w:rsidRDefault="000829E8" w:rsidP="000829E8">
      <w:pPr>
        <w:keepNext/>
        <w:spacing w:before="120"/>
        <w:jc w:val="both"/>
        <w:outlineLvl w:val="2"/>
        <w:rPr>
          <w:b/>
          <w:bCs/>
          <w:sz w:val="22"/>
          <w:szCs w:val="22"/>
        </w:rPr>
      </w:pPr>
      <w:r w:rsidRPr="009238C3">
        <w:rPr>
          <w:b/>
          <w:bCs/>
          <w:sz w:val="22"/>
          <w:szCs w:val="22"/>
        </w:rPr>
        <w:t>Podčlánok 3.1 Povinnosti a právomoc Stavebného dozor</w:t>
      </w:r>
      <w:r w:rsidR="00885037">
        <w:rPr>
          <w:b/>
          <w:bCs/>
          <w:sz w:val="22"/>
          <w:szCs w:val="22"/>
        </w:rPr>
        <w:t>a</w:t>
      </w:r>
    </w:p>
    <w:p w14:paraId="7DCBE716" w14:textId="77777777" w:rsidR="000829E8" w:rsidRPr="009238C3" w:rsidRDefault="000829E8" w:rsidP="000829E8">
      <w:pPr>
        <w:spacing w:after="120"/>
        <w:jc w:val="both"/>
        <w:rPr>
          <w:sz w:val="22"/>
          <w:szCs w:val="22"/>
        </w:rPr>
      </w:pPr>
      <w:r w:rsidRPr="009238C3">
        <w:rPr>
          <w:sz w:val="22"/>
          <w:szCs w:val="22"/>
        </w:rPr>
        <w:t>Na koniec</w:t>
      </w:r>
      <w:r w:rsidR="009970CB">
        <w:rPr>
          <w:sz w:val="22"/>
          <w:szCs w:val="22"/>
        </w:rPr>
        <w:t xml:space="preserve"> podčlánku</w:t>
      </w:r>
      <w:r w:rsidRPr="009238C3">
        <w:rPr>
          <w:sz w:val="22"/>
          <w:szCs w:val="22"/>
        </w:rPr>
        <w:t xml:space="preserve"> sa pridávajú nové odstavce s nasledujúcim znením:  </w:t>
      </w:r>
    </w:p>
    <w:p w14:paraId="126D201F" w14:textId="77777777" w:rsidR="000829E8" w:rsidRPr="009238C3" w:rsidRDefault="000829E8" w:rsidP="000829E8">
      <w:pPr>
        <w:spacing w:after="120"/>
        <w:jc w:val="both"/>
        <w:rPr>
          <w:sz w:val="22"/>
          <w:szCs w:val="22"/>
        </w:rPr>
      </w:pPr>
      <w:r w:rsidRPr="009238C3">
        <w:rPr>
          <w:sz w:val="22"/>
          <w:szCs w:val="22"/>
        </w:rPr>
        <w:t>Nasledovné právomoci Stavebného dozor</w:t>
      </w:r>
      <w:r w:rsidR="00885037">
        <w:rPr>
          <w:sz w:val="22"/>
          <w:szCs w:val="22"/>
        </w:rPr>
        <w:t>a</w:t>
      </w:r>
      <w:r w:rsidRPr="009238C3">
        <w:rPr>
          <w:sz w:val="22"/>
          <w:szCs w:val="22"/>
        </w:rPr>
        <w:t xml:space="preserve"> je Stavebný dozor oprávnený vykonať až na základe doručeného písomného súhlasu Objednávateľa: </w:t>
      </w:r>
    </w:p>
    <w:p w14:paraId="7F75F2BD" w14:textId="77777777" w:rsidR="000829E8" w:rsidRPr="009238C3" w:rsidRDefault="000829E8" w:rsidP="000829E8">
      <w:pPr>
        <w:tabs>
          <w:tab w:val="left" w:pos="1843"/>
        </w:tabs>
        <w:ind w:left="2126" w:hanging="2126"/>
        <w:jc w:val="both"/>
        <w:rPr>
          <w:sz w:val="22"/>
          <w:szCs w:val="22"/>
        </w:rPr>
      </w:pPr>
      <w:r w:rsidRPr="009238C3">
        <w:rPr>
          <w:sz w:val="22"/>
          <w:szCs w:val="22"/>
        </w:rPr>
        <w:lastRenderedPageBreak/>
        <w:t>Podčlánok</w:t>
      </w:r>
      <w:r w:rsidR="00E709F6">
        <w:rPr>
          <w:sz w:val="22"/>
          <w:szCs w:val="22"/>
        </w:rPr>
        <w:t xml:space="preserve"> </w:t>
      </w:r>
      <w:r w:rsidRPr="009238C3">
        <w:rPr>
          <w:sz w:val="22"/>
          <w:szCs w:val="22"/>
        </w:rPr>
        <w:t xml:space="preserve"> 3.2</w:t>
      </w:r>
      <w:r w:rsidRPr="009238C3">
        <w:rPr>
          <w:sz w:val="22"/>
          <w:szCs w:val="22"/>
        </w:rPr>
        <w:tab/>
        <w:t xml:space="preserve">– </w:t>
      </w:r>
      <w:r w:rsidRPr="009238C3">
        <w:rPr>
          <w:sz w:val="22"/>
          <w:szCs w:val="22"/>
        </w:rPr>
        <w:tab/>
        <w:t>„Delegovanie právomoci Stavebným dozorom“ – poverenie asistentov plnením povinností a vykonávaním právomocí Stavebného dozor</w:t>
      </w:r>
      <w:r w:rsidR="00885037">
        <w:rPr>
          <w:sz w:val="22"/>
          <w:szCs w:val="22"/>
        </w:rPr>
        <w:t>a</w:t>
      </w:r>
      <w:r w:rsidRPr="009238C3">
        <w:rPr>
          <w:sz w:val="22"/>
          <w:szCs w:val="22"/>
        </w:rPr>
        <w:t>,</w:t>
      </w:r>
    </w:p>
    <w:p w14:paraId="6AEE46AD" w14:textId="77777777" w:rsidR="000829E8" w:rsidRPr="009238C3" w:rsidRDefault="000829E8" w:rsidP="000829E8">
      <w:pPr>
        <w:tabs>
          <w:tab w:val="left" w:pos="1843"/>
        </w:tabs>
        <w:ind w:left="2126" w:hanging="2126"/>
        <w:jc w:val="both"/>
        <w:rPr>
          <w:sz w:val="22"/>
          <w:szCs w:val="22"/>
        </w:rPr>
      </w:pPr>
      <w:r w:rsidRPr="009238C3">
        <w:rPr>
          <w:sz w:val="22"/>
          <w:szCs w:val="22"/>
        </w:rPr>
        <w:t>Podčlánok  3.5</w:t>
      </w:r>
      <w:r w:rsidRPr="009238C3">
        <w:rPr>
          <w:sz w:val="22"/>
          <w:szCs w:val="22"/>
        </w:rPr>
        <w:tab/>
        <w:t xml:space="preserve">– </w:t>
      </w:r>
      <w:r w:rsidRPr="009238C3">
        <w:rPr>
          <w:sz w:val="22"/>
          <w:szCs w:val="22"/>
        </w:rPr>
        <w:tab/>
        <w:t>„Rozhodnutia“ odsúhlasenie alebo rozhodnutie v akejkoľvek záležitosti, ktorá má vplyv na predĺženie Lehoty výstavby alebo úhradu dodatočných Nákladov vrátane primeraného zisku (dodatočných platieb) Zhotoviteľovi podľa ktoréhokoľvek podčlánku Zmluvných podmienok,</w:t>
      </w:r>
    </w:p>
    <w:p w14:paraId="521A4B2A" w14:textId="77777777" w:rsidR="000829E8" w:rsidRPr="009238C3" w:rsidRDefault="000829E8" w:rsidP="000829E8">
      <w:pPr>
        <w:tabs>
          <w:tab w:val="left" w:pos="1843"/>
        </w:tabs>
        <w:ind w:left="2126" w:hanging="2126"/>
        <w:jc w:val="both"/>
        <w:rPr>
          <w:sz w:val="22"/>
          <w:szCs w:val="22"/>
        </w:rPr>
      </w:pPr>
      <w:r w:rsidRPr="009238C3">
        <w:rPr>
          <w:sz w:val="22"/>
          <w:szCs w:val="22"/>
        </w:rPr>
        <w:t>Podčlánok  4.4</w:t>
      </w:r>
      <w:r w:rsidRPr="009238C3">
        <w:rPr>
          <w:sz w:val="22"/>
          <w:szCs w:val="22"/>
        </w:rPr>
        <w:tab/>
        <w:t xml:space="preserve">– </w:t>
      </w:r>
      <w:r w:rsidRPr="009238C3">
        <w:rPr>
          <w:sz w:val="22"/>
          <w:szCs w:val="22"/>
        </w:rPr>
        <w:tab/>
        <w:t>„Podzhotovitelia“ – schvaľovanie Podzhotoviteľa, ktorý nie je uvedený v zozname Podzhotoviteľov a ktorý má podľa zmluvy so Zhotoviteľom vykonať práce v hodnote vyššej ako 3% z Akceptovanej zmluvnej hodnoty bez DPH,</w:t>
      </w:r>
    </w:p>
    <w:p w14:paraId="55C26EE3" w14:textId="77777777" w:rsidR="00885037" w:rsidRDefault="00885037" w:rsidP="000829E8">
      <w:pPr>
        <w:tabs>
          <w:tab w:val="left" w:pos="1843"/>
        </w:tabs>
        <w:ind w:left="2126" w:hanging="2126"/>
        <w:jc w:val="both"/>
        <w:rPr>
          <w:sz w:val="22"/>
          <w:szCs w:val="22"/>
        </w:rPr>
      </w:pPr>
      <w:r w:rsidRPr="00C4376D">
        <w:rPr>
          <w:sz w:val="22"/>
          <w:szCs w:val="22"/>
        </w:rPr>
        <w:t xml:space="preserve">Podčlánok </w:t>
      </w:r>
      <w:r>
        <w:rPr>
          <w:sz w:val="22"/>
          <w:szCs w:val="22"/>
        </w:rPr>
        <w:t xml:space="preserve"> </w:t>
      </w:r>
      <w:r w:rsidRPr="00C4376D">
        <w:rPr>
          <w:sz w:val="22"/>
          <w:szCs w:val="22"/>
        </w:rPr>
        <w:t>8.3</w:t>
      </w:r>
      <w:r>
        <w:rPr>
          <w:sz w:val="22"/>
          <w:szCs w:val="22"/>
        </w:rPr>
        <w:tab/>
      </w:r>
      <w:r w:rsidR="00A1146C" w:rsidRPr="009238C3">
        <w:rPr>
          <w:sz w:val="22"/>
          <w:szCs w:val="22"/>
        </w:rPr>
        <w:t xml:space="preserve">– </w:t>
      </w:r>
      <w:r w:rsidR="006C6C2D">
        <w:rPr>
          <w:sz w:val="22"/>
          <w:szCs w:val="22"/>
        </w:rPr>
        <w:t xml:space="preserve"> </w:t>
      </w:r>
      <w:r w:rsidRPr="00C4376D">
        <w:rPr>
          <w:sz w:val="22"/>
          <w:szCs w:val="22"/>
        </w:rPr>
        <w:t>„Harmonogram prác“ – odsúhlasenie harmonogramu prác,</w:t>
      </w:r>
    </w:p>
    <w:p w14:paraId="1F24D222" w14:textId="77777777" w:rsidR="000829E8" w:rsidRPr="009238C3" w:rsidRDefault="000829E8" w:rsidP="000829E8">
      <w:pPr>
        <w:tabs>
          <w:tab w:val="left" w:pos="1843"/>
        </w:tabs>
        <w:ind w:left="2126" w:hanging="2126"/>
        <w:jc w:val="both"/>
        <w:rPr>
          <w:sz w:val="22"/>
          <w:szCs w:val="22"/>
        </w:rPr>
      </w:pPr>
      <w:r w:rsidRPr="009238C3">
        <w:rPr>
          <w:sz w:val="22"/>
          <w:szCs w:val="22"/>
        </w:rPr>
        <w:t>Podčlánok  8.4</w:t>
      </w:r>
      <w:r w:rsidRPr="009238C3">
        <w:rPr>
          <w:sz w:val="22"/>
          <w:szCs w:val="22"/>
        </w:rPr>
        <w:tab/>
      </w:r>
      <w:r w:rsidR="00A1146C" w:rsidRPr="009238C3">
        <w:rPr>
          <w:sz w:val="22"/>
          <w:szCs w:val="22"/>
        </w:rPr>
        <w:t xml:space="preserve">– </w:t>
      </w:r>
      <w:r w:rsidRPr="009238C3">
        <w:rPr>
          <w:sz w:val="22"/>
          <w:szCs w:val="22"/>
        </w:rPr>
        <w:tab/>
        <w:t xml:space="preserve">„Predĺženie Lehoty výstavby“ – schvaľovanie nároku Zhotoviteľa na predĺženie Lehoty výstavby, </w:t>
      </w:r>
    </w:p>
    <w:p w14:paraId="629E29C2" w14:textId="77777777" w:rsidR="000829E8" w:rsidRPr="009238C3" w:rsidRDefault="000829E8" w:rsidP="000829E8">
      <w:pPr>
        <w:tabs>
          <w:tab w:val="left" w:pos="1843"/>
        </w:tabs>
        <w:ind w:left="2126" w:hanging="2126"/>
        <w:jc w:val="both"/>
        <w:rPr>
          <w:sz w:val="22"/>
          <w:szCs w:val="22"/>
        </w:rPr>
      </w:pPr>
      <w:r w:rsidRPr="009238C3">
        <w:rPr>
          <w:sz w:val="22"/>
          <w:szCs w:val="22"/>
        </w:rPr>
        <w:t>Podčlánok  8.8</w:t>
      </w:r>
      <w:r w:rsidRPr="009238C3">
        <w:rPr>
          <w:sz w:val="22"/>
          <w:szCs w:val="22"/>
        </w:rPr>
        <w:tab/>
        <w:t xml:space="preserve">– </w:t>
      </w:r>
      <w:r w:rsidRPr="009238C3">
        <w:rPr>
          <w:sz w:val="22"/>
          <w:szCs w:val="22"/>
        </w:rPr>
        <w:tab/>
        <w:t>„Prerušenie prác“</w:t>
      </w:r>
      <w:r w:rsidR="005A037B">
        <w:rPr>
          <w:sz w:val="22"/>
          <w:szCs w:val="22"/>
        </w:rPr>
        <w:t xml:space="preserve"> </w:t>
      </w:r>
      <w:r w:rsidRPr="009238C3">
        <w:rPr>
          <w:sz w:val="22"/>
          <w:szCs w:val="22"/>
        </w:rPr>
        <w:t>–</w:t>
      </w:r>
      <w:r w:rsidR="005A037B">
        <w:rPr>
          <w:sz w:val="22"/>
          <w:szCs w:val="22"/>
        </w:rPr>
        <w:t xml:space="preserve"> </w:t>
      </w:r>
      <w:r w:rsidRPr="009238C3">
        <w:rPr>
          <w:sz w:val="22"/>
          <w:szCs w:val="22"/>
        </w:rPr>
        <w:t>vydávanie pokynu Zhotoviteľovi na prerušenie prác na časti alebo na celom Diele,</w:t>
      </w:r>
    </w:p>
    <w:p w14:paraId="68B4D549" w14:textId="77777777" w:rsidR="000829E8" w:rsidRPr="009238C3" w:rsidRDefault="000829E8" w:rsidP="000829E8">
      <w:pPr>
        <w:tabs>
          <w:tab w:val="left" w:pos="1843"/>
        </w:tabs>
        <w:ind w:left="2126" w:hanging="2126"/>
        <w:jc w:val="both"/>
        <w:rPr>
          <w:sz w:val="22"/>
          <w:szCs w:val="22"/>
        </w:rPr>
      </w:pPr>
      <w:r w:rsidRPr="009238C3">
        <w:rPr>
          <w:sz w:val="22"/>
          <w:szCs w:val="22"/>
        </w:rPr>
        <w:t>Podčlánok  8.11</w:t>
      </w:r>
      <w:r w:rsidRPr="009238C3">
        <w:rPr>
          <w:sz w:val="22"/>
          <w:szCs w:val="22"/>
        </w:rPr>
        <w:tab/>
        <w:t xml:space="preserve">– </w:t>
      </w:r>
      <w:r w:rsidRPr="009238C3">
        <w:rPr>
          <w:sz w:val="22"/>
          <w:szCs w:val="22"/>
        </w:rPr>
        <w:tab/>
        <w:t>„Predĺžené prerušenie“ – vydávanie povolenia Zhotoviteľovi na pokračovanie v prerušených prácach,</w:t>
      </w:r>
    </w:p>
    <w:p w14:paraId="7C673B3D" w14:textId="77777777" w:rsidR="000829E8" w:rsidRPr="009238C3" w:rsidRDefault="000829E8" w:rsidP="000829E8">
      <w:pPr>
        <w:tabs>
          <w:tab w:val="left" w:pos="1843"/>
        </w:tabs>
        <w:ind w:left="2126" w:hanging="2126"/>
        <w:jc w:val="both"/>
        <w:rPr>
          <w:sz w:val="22"/>
          <w:szCs w:val="22"/>
        </w:rPr>
      </w:pPr>
      <w:r w:rsidRPr="009238C3">
        <w:rPr>
          <w:sz w:val="22"/>
          <w:szCs w:val="22"/>
        </w:rPr>
        <w:t>Podčlánok  12.3</w:t>
      </w:r>
      <w:r w:rsidRPr="009238C3">
        <w:rPr>
          <w:sz w:val="22"/>
          <w:szCs w:val="22"/>
        </w:rPr>
        <w:tab/>
        <w:t xml:space="preserve">– </w:t>
      </w:r>
      <w:r w:rsidRPr="009238C3">
        <w:rPr>
          <w:sz w:val="22"/>
          <w:szCs w:val="22"/>
        </w:rPr>
        <w:tab/>
        <w:t>„Oceňovanie“ – odsúhlasenie novej jednotkovej ceny alebo sadzby,</w:t>
      </w:r>
    </w:p>
    <w:p w14:paraId="1F589EAE" w14:textId="77777777" w:rsidR="000829E8" w:rsidRPr="009238C3" w:rsidRDefault="000829E8" w:rsidP="000829E8">
      <w:pPr>
        <w:tabs>
          <w:tab w:val="left" w:pos="1843"/>
        </w:tabs>
        <w:ind w:left="2126" w:hanging="2126"/>
        <w:jc w:val="both"/>
        <w:rPr>
          <w:sz w:val="22"/>
          <w:szCs w:val="22"/>
        </w:rPr>
      </w:pPr>
      <w:r w:rsidRPr="009238C3">
        <w:rPr>
          <w:sz w:val="22"/>
          <w:szCs w:val="22"/>
        </w:rPr>
        <w:t>Podčlánok  12.4</w:t>
      </w:r>
      <w:r w:rsidRPr="009238C3">
        <w:rPr>
          <w:sz w:val="22"/>
          <w:szCs w:val="22"/>
        </w:rPr>
        <w:tab/>
      </w:r>
      <w:r w:rsidR="00DC21AC" w:rsidRPr="009238C3">
        <w:rPr>
          <w:sz w:val="22"/>
          <w:szCs w:val="22"/>
        </w:rPr>
        <w:t xml:space="preserve">– </w:t>
      </w:r>
      <w:r w:rsidRPr="009238C3">
        <w:rPr>
          <w:sz w:val="22"/>
          <w:szCs w:val="22"/>
        </w:rPr>
        <w:t xml:space="preserve">„Vynechanie časti Diela“ – odsúhlasenie alebo rozhodnutie o nákladoch, ktoré budú zahrnuté do Zmluvnej ceny, </w:t>
      </w:r>
    </w:p>
    <w:p w14:paraId="25CC3515" w14:textId="77777777" w:rsidR="000829E8" w:rsidRPr="009238C3" w:rsidRDefault="000829E8" w:rsidP="000829E8">
      <w:pPr>
        <w:tabs>
          <w:tab w:val="left" w:pos="1843"/>
        </w:tabs>
        <w:ind w:left="2126" w:hanging="2126"/>
        <w:jc w:val="both"/>
        <w:rPr>
          <w:sz w:val="22"/>
          <w:szCs w:val="22"/>
        </w:rPr>
      </w:pPr>
      <w:r w:rsidRPr="009238C3">
        <w:rPr>
          <w:sz w:val="22"/>
          <w:szCs w:val="22"/>
        </w:rPr>
        <w:t>Podčlánok  13.1</w:t>
      </w:r>
      <w:r w:rsidRPr="009238C3">
        <w:rPr>
          <w:sz w:val="22"/>
          <w:szCs w:val="22"/>
        </w:rPr>
        <w:tab/>
        <w:t xml:space="preserve">– </w:t>
      </w:r>
      <w:r w:rsidRPr="009238C3">
        <w:rPr>
          <w:sz w:val="22"/>
          <w:szCs w:val="22"/>
        </w:rPr>
        <w:tab/>
        <w:t>„Právo na Zmenu“</w:t>
      </w:r>
      <w:r w:rsidR="00D06780">
        <w:rPr>
          <w:sz w:val="22"/>
          <w:szCs w:val="22"/>
        </w:rPr>
        <w:t xml:space="preserve"> </w:t>
      </w:r>
      <w:r w:rsidRPr="009238C3">
        <w:rPr>
          <w:sz w:val="22"/>
          <w:szCs w:val="22"/>
        </w:rPr>
        <w:t xml:space="preserve">– vydávanie pokynu na Zmenu alebo odsúhlasovanie Zmeny, </w:t>
      </w:r>
    </w:p>
    <w:p w14:paraId="261D1F20" w14:textId="77777777" w:rsidR="000829E8" w:rsidRPr="009238C3" w:rsidRDefault="000829E8" w:rsidP="000829E8">
      <w:pPr>
        <w:tabs>
          <w:tab w:val="left" w:pos="1843"/>
        </w:tabs>
        <w:ind w:left="2126" w:hanging="2126"/>
        <w:jc w:val="both"/>
        <w:rPr>
          <w:sz w:val="22"/>
          <w:szCs w:val="22"/>
        </w:rPr>
      </w:pPr>
      <w:r w:rsidRPr="009238C3">
        <w:rPr>
          <w:sz w:val="22"/>
          <w:szCs w:val="22"/>
        </w:rPr>
        <w:t>Podčlánok  20.1</w:t>
      </w:r>
      <w:r w:rsidRPr="009238C3">
        <w:rPr>
          <w:sz w:val="22"/>
          <w:szCs w:val="22"/>
        </w:rPr>
        <w:tab/>
        <w:t xml:space="preserve">– </w:t>
      </w:r>
      <w:r w:rsidRPr="009238C3">
        <w:rPr>
          <w:sz w:val="22"/>
          <w:szCs w:val="22"/>
        </w:rPr>
        <w:tab/>
        <w:t>„Nároky Zhotoviteľa“</w:t>
      </w:r>
      <w:r w:rsidR="00D06780">
        <w:rPr>
          <w:sz w:val="22"/>
          <w:szCs w:val="22"/>
        </w:rPr>
        <w:t xml:space="preserve"> </w:t>
      </w:r>
      <w:r w:rsidRPr="009238C3">
        <w:rPr>
          <w:sz w:val="22"/>
          <w:szCs w:val="22"/>
        </w:rPr>
        <w:t>– odsúhlasenie alebo rozhodnutie o predĺžení Lehoty výstavby a/alebo o úhrade dodatočných Nákladov vrátane primeraného zisku (dodatočných platieb) Zhotoviteľovi podľa ktoréhokoľvek podčlánku Zmluvných podmienok.</w:t>
      </w:r>
    </w:p>
    <w:p w14:paraId="463FE6D1" w14:textId="77777777" w:rsidR="000829E8" w:rsidRPr="009238C3" w:rsidRDefault="000829E8" w:rsidP="000829E8">
      <w:pPr>
        <w:tabs>
          <w:tab w:val="left" w:pos="1320"/>
        </w:tabs>
        <w:spacing w:before="120"/>
        <w:jc w:val="both"/>
        <w:rPr>
          <w:sz w:val="22"/>
          <w:szCs w:val="22"/>
        </w:rPr>
      </w:pPr>
      <w:r w:rsidRPr="009238C3">
        <w:rPr>
          <w:sz w:val="22"/>
          <w:szCs w:val="22"/>
        </w:rPr>
        <w:t>Stavebný dozor je povinný vyžiadať si od Objednávateľa súhlas na vyššie uvedené právomoci (schvaľovanie, vydávanie pokynov a pod.) s tým, že žiadosť musí obsahovať návrh Stavebného dozor</w:t>
      </w:r>
      <w:r w:rsidR="00885037">
        <w:rPr>
          <w:sz w:val="22"/>
          <w:szCs w:val="22"/>
        </w:rPr>
        <w:t>a</w:t>
      </w:r>
      <w:r w:rsidRPr="009238C3">
        <w:rPr>
          <w:sz w:val="22"/>
          <w:szCs w:val="22"/>
        </w:rPr>
        <w:t xml:space="preserve"> s kvalifikovaným zdôvodnením a s uvedením (i) lehoty, v ktorej musí Stavebný dozor v zmysle Zmluvných podmienok rozhodnúť a (ii) lehoty</w:t>
      </w:r>
      <w:r>
        <w:rPr>
          <w:sz w:val="22"/>
          <w:szCs w:val="22"/>
        </w:rPr>
        <w:t>,</w:t>
      </w:r>
      <w:r w:rsidRPr="009238C3">
        <w:rPr>
          <w:sz w:val="22"/>
          <w:szCs w:val="22"/>
        </w:rPr>
        <w:t xml:space="preserve"> v ktorej sa má vyjadriť Objednávateľ. Stavebný dozor je povinný požiadať Objednávateľa o súhlas v dostatočnom časovom predstihu pred uplynutím lehoty na vykonanie jeho právomoci podľa Zmluvných podmienok, inak zodpovedá za škodu, ktorá Objednávateľovi vznikne v dôsledku nedodržania lehoty podľa Zmluvných podmienok. </w:t>
      </w:r>
    </w:p>
    <w:p w14:paraId="1C86B1C0" w14:textId="4D096901" w:rsidR="000829E8" w:rsidRPr="009238C3" w:rsidRDefault="000829E8" w:rsidP="000829E8">
      <w:pPr>
        <w:spacing w:before="120"/>
        <w:jc w:val="both"/>
        <w:rPr>
          <w:sz w:val="22"/>
          <w:szCs w:val="22"/>
        </w:rPr>
      </w:pPr>
      <w:r w:rsidRPr="009238C3">
        <w:rPr>
          <w:sz w:val="22"/>
          <w:szCs w:val="22"/>
        </w:rPr>
        <w:t xml:space="preserve">Bez ohľadu na povinnosť získať súhlas, ako aj bez ohľadu na včasné vydanie súhlasu Objednávateľa, v prípade, ak sa </w:t>
      </w:r>
      <w:r w:rsidR="00885037">
        <w:rPr>
          <w:sz w:val="22"/>
          <w:szCs w:val="22"/>
        </w:rPr>
        <w:t>pri objektívnom a rozumnom hodnotení</w:t>
      </w:r>
      <w:r w:rsidR="00885037" w:rsidRPr="00495FC5">
        <w:rPr>
          <w:sz w:val="22"/>
          <w:szCs w:val="22"/>
        </w:rPr>
        <w:t xml:space="preserve"> </w:t>
      </w:r>
      <w:r w:rsidRPr="009238C3">
        <w:rPr>
          <w:sz w:val="22"/>
          <w:szCs w:val="22"/>
        </w:rPr>
        <w:t xml:space="preserve">vyskytne naliehavý prípad ohrozujúci bezpečnosť života, zdravia alebo Diela, príp. majetku </w:t>
      </w:r>
      <w:r w:rsidR="0098611A">
        <w:rPr>
          <w:sz w:val="22"/>
          <w:szCs w:val="22"/>
        </w:rPr>
        <w:t xml:space="preserve">(a to aj majetku tretích osôb), </w:t>
      </w:r>
      <w:r w:rsidRPr="009238C3">
        <w:rPr>
          <w:sz w:val="22"/>
          <w:szCs w:val="22"/>
        </w:rPr>
        <w:t xml:space="preserve">Stavebný dozor môže bez odpustenia akýchkoľvek zmluvných povinností alebo zodpovednosti Zhotoviteľa nariadiť Zhotoviteľovi vykonať všetky také práce alebo také činnosti, ktoré môžu byť nevyhnutné na to, aby eliminovali alebo znížili takéto riziko. Zhotoviteľ je povinný takýto pokyn Stavebného dozoru dodržať aj bez súhlasu Objednávateľa. </w:t>
      </w:r>
    </w:p>
    <w:p w14:paraId="765DD3B6" w14:textId="77777777" w:rsidR="000829E8" w:rsidRPr="009238C3" w:rsidRDefault="000829E8" w:rsidP="000829E8">
      <w:pPr>
        <w:keepNext/>
        <w:spacing w:before="240"/>
        <w:jc w:val="both"/>
        <w:outlineLvl w:val="2"/>
        <w:rPr>
          <w:b/>
          <w:bCs/>
          <w:sz w:val="22"/>
          <w:szCs w:val="22"/>
        </w:rPr>
      </w:pPr>
      <w:r w:rsidRPr="009238C3">
        <w:rPr>
          <w:b/>
          <w:bCs/>
          <w:sz w:val="22"/>
          <w:szCs w:val="22"/>
        </w:rPr>
        <w:t>Podčlánok 3.3 Pokyny Stavebného dozor</w:t>
      </w:r>
      <w:r w:rsidR="00885037">
        <w:rPr>
          <w:b/>
          <w:bCs/>
          <w:sz w:val="22"/>
          <w:szCs w:val="22"/>
        </w:rPr>
        <w:t>a</w:t>
      </w:r>
    </w:p>
    <w:p w14:paraId="088FD978" w14:textId="77777777" w:rsidR="000829E8" w:rsidRPr="009238C3" w:rsidRDefault="000829E8" w:rsidP="000829E8">
      <w:pPr>
        <w:spacing w:after="120"/>
        <w:jc w:val="both"/>
        <w:rPr>
          <w:sz w:val="22"/>
          <w:szCs w:val="22"/>
        </w:rPr>
      </w:pPr>
      <w:r w:rsidRPr="009238C3">
        <w:rPr>
          <w:sz w:val="22"/>
          <w:szCs w:val="22"/>
        </w:rPr>
        <w:t>Na koniec podčlánku sa pridávajú nové odstavce s nasledujúcim znením:</w:t>
      </w:r>
    </w:p>
    <w:p w14:paraId="119676E3" w14:textId="77777777" w:rsidR="000829E8" w:rsidRPr="009238C3" w:rsidRDefault="000829E8" w:rsidP="000829E8">
      <w:pPr>
        <w:spacing w:after="120"/>
        <w:jc w:val="both"/>
        <w:rPr>
          <w:sz w:val="22"/>
          <w:szCs w:val="22"/>
        </w:rPr>
      </w:pPr>
      <w:r w:rsidRPr="009238C3">
        <w:rPr>
          <w:sz w:val="22"/>
          <w:szCs w:val="22"/>
        </w:rPr>
        <w:t>Vydanie akéhokoľvek pokynu Stavebného dozor</w:t>
      </w:r>
      <w:r w:rsidR="00885037">
        <w:rPr>
          <w:sz w:val="22"/>
          <w:szCs w:val="22"/>
        </w:rPr>
        <w:t>a</w:t>
      </w:r>
      <w:r w:rsidRPr="009238C3">
        <w:rPr>
          <w:sz w:val="22"/>
          <w:szCs w:val="22"/>
        </w:rPr>
        <w:t xml:space="preserve"> alebo povereného asistenta musí byť písomne oznámené Objednávateľovi v súlade s podčlánkom 1.3 (Komunikácia).</w:t>
      </w:r>
    </w:p>
    <w:p w14:paraId="545B8EF9" w14:textId="77777777" w:rsidR="000829E8" w:rsidRPr="009238C3" w:rsidRDefault="000829E8" w:rsidP="000829E8">
      <w:pPr>
        <w:spacing w:before="120"/>
        <w:jc w:val="both"/>
        <w:rPr>
          <w:sz w:val="22"/>
          <w:szCs w:val="22"/>
        </w:rPr>
      </w:pPr>
      <w:r w:rsidRPr="009238C3">
        <w:rPr>
          <w:sz w:val="22"/>
          <w:szCs w:val="22"/>
        </w:rPr>
        <w:t>Za pokyn Stavebného dozor</w:t>
      </w:r>
      <w:r w:rsidR="00885037">
        <w:rPr>
          <w:sz w:val="22"/>
          <w:szCs w:val="22"/>
        </w:rPr>
        <w:t>a</w:t>
      </w:r>
      <w:r w:rsidRPr="009238C3">
        <w:rPr>
          <w:sz w:val="22"/>
          <w:szCs w:val="22"/>
        </w:rPr>
        <w:t xml:space="preserve"> sa v štádiu realizácie prác nepovažuje jeho zápis v Stavebnom denníku, okrem prípadov, ktoré nastanú vplyvom mimoriadnych, nepredpokladaných udalostí s možnosťou vzniku ohrozenia života, zdravia a majetku a sú nevyhnutné na odvrátenie týchto rizík.</w:t>
      </w:r>
    </w:p>
    <w:p w14:paraId="5788BC40" w14:textId="77777777" w:rsidR="000829E8" w:rsidRPr="009238C3" w:rsidRDefault="000829E8" w:rsidP="000829E8">
      <w:pPr>
        <w:spacing w:before="240"/>
        <w:jc w:val="both"/>
        <w:rPr>
          <w:b/>
          <w:sz w:val="22"/>
          <w:szCs w:val="22"/>
        </w:rPr>
      </w:pPr>
      <w:r w:rsidRPr="009238C3">
        <w:rPr>
          <w:b/>
          <w:sz w:val="22"/>
          <w:szCs w:val="22"/>
        </w:rPr>
        <w:t xml:space="preserve">Podčlánok 3.5 Rozhodnutia </w:t>
      </w:r>
    </w:p>
    <w:p w14:paraId="33AABC44" w14:textId="77777777" w:rsidR="000829E8" w:rsidRPr="009238C3" w:rsidRDefault="000829E8" w:rsidP="000829E8">
      <w:pPr>
        <w:jc w:val="both"/>
        <w:rPr>
          <w:sz w:val="22"/>
          <w:szCs w:val="22"/>
        </w:rPr>
      </w:pPr>
      <w:r w:rsidRPr="009238C3">
        <w:rPr>
          <w:sz w:val="22"/>
          <w:szCs w:val="22"/>
        </w:rPr>
        <w:t>Na koniec podčlánku sa pridáva nový odstavec s nasledujúcim znením:</w:t>
      </w:r>
    </w:p>
    <w:p w14:paraId="38054E73" w14:textId="77777777" w:rsidR="000829E8" w:rsidRPr="009238C3" w:rsidRDefault="000829E8" w:rsidP="000829E8">
      <w:pPr>
        <w:spacing w:before="120"/>
        <w:jc w:val="both"/>
        <w:rPr>
          <w:sz w:val="22"/>
          <w:szCs w:val="22"/>
        </w:rPr>
      </w:pPr>
      <w:r w:rsidRPr="009238C3">
        <w:rPr>
          <w:sz w:val="22"/>
          <w:szCs w:val="22"/>
        </w:rPr>
        <w:t>Tento podčlánok sa nebude aplikovať na rozhodnutia Stavebného dozor</w:t>
      </w:r>
      <w:r w:rsidR="00885037">
        <w:rPr>
          <w:sz w:val="22"/>
          <w:szCs w:val="22"/>
        </w:rPr>
        <w:t>a</w:t>
      </w:r>
      <w:r w:rsidRPr="009238C3">
        <w:rPr>
          <w:sz w:val="22"/>
          <w:szCs w:val="22"/>
        </w:rPr>
        <w:t>, ktorých vydanie je podmienené predchádzajúcim súhlasom Objednávateľa v zmysle podčlánku 3.1 (Povinnosti a právomoc Stavebného dozor</w:t>
      </w:r>
      <w:r w:rsidR="00885037">
        <w:rPr>
          <w:sz w:val="22"/>
          <w:szCs w:val="22"/>
        </w:rPr>
        <w:t>a</w:t>
      </w:r>
      <w:r w:rsidRPr="009238C3">
        <w:rPr>
          <w:sz w:val="22"/>
          <w:szCs w:val="22"/>
        </w:rPr>
        <w:t xml:space="preserve">). </w:t>
      </w:r>
    </w:p>
    <w:p w14:paraId="3E9F7223" w14:textId="77777777" w:rsidR="00D000E1" w:rsidRDefault="009970CB" w:rsidP="000829E8">
      <w:pPr>
        <w:keepNext/>
        <w:spacing w:before="120"/>
        <w:jc w:val="both"/>
        <w:outlineLvl w:val="2"/>
        <w:rPr>
          <w:b/>
          <w:sz w:val="22"/>
          <w:szCs w:val="22"/>
        </w:rPr>
      </w:pPr>
      <w:r>
        <w:rPr>
          <w:b/>
          <w:sz w:val="22"/>
          <w:szCs w:val="22"/>
        </w:rPr>
        <w:lastRenderedPageBreak/>
        <w:t>P</w:t>
      </w:r>
      <w:r w:rsidRPr="00495FC5">
        <w:rPr>
          <w:b/>
          <w:sz w:val="22"/>
          <w:szCs w:val="22"/>
        </w:rPr>
        <w:t xml:space="preserve">ridáva </w:t>
      </w:r>
      <w:r>
        <w:rPr>
          <w:b/>
          <w:sz w:val="22"/>
          <w:szCs w:val="22"/>
        </w:rPr>
        <w:t xml:space="preserve">sa </w:t>
      </w:r>
      <w:r w:rsidRPr="00495FC5">
        <w:rPr>
          <w:b/>
          <w:sz w:val="22"/>
          <w:szCs w:val="22"/>
        </w:rPr>
        <w:t>nový podčlánok s nasledujúcim znením:</w:t>
      </w:r>
    </w:p>
    <w:p w14:paraId="05EA72D3"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3.6 </w:t>
      </w:r>
      <w:r w:rsidR="00885037">
        <w:rPr>
          <w:b/>
          <w:bCs/>
          <w:sz w:val="22"/>
          <w:szCs w:val="22"/>
        </w:rPr>
        <w:t>Kontrolné dni</w:t>
      </w:r>
      <w:r w:rsidRPr="009238C3">
        <w:rPr>
          <w:b/>
          <w:bCs/>
          <w:sz w:val="22"/>
          <w:szCs w:val="22"/>
        </w:rPr>
        <w:t xml:space="preserve"> </w:t>
      </w:r>
    </w:p>
    <w:p w14:paraId="0E43AE6B" w14:textId="77777777" w:rsidR="00885037" w:rsidRPr="00495FC5" w:rsidRDefault="00885037" w:rsidP="00885037">
      <w:pPr>
        <w:spacing w:before="120" w:after="120"/>
        <w:jc w:val="both"/>
        <w:rPr>
          <w:sz w:val="22"/>
          <w:szCs w:val="22"/>
        </w:rPr>
      </w:pPr>
      <w:r>
        <w:rPr>
          <w:sz w:val="22"/>
          <w:szCs w:val="22"/>
        </w:rPr>
        <w:t>K</w:t>
      </w:r>
      <w:r w:rsidRPr="00495FC5">
        <w:rPr>
          <w:sz w:val="22"/>
          <w:szCs w:val="22"/>
        </w:rPr>
        <w:t xml:space="preserve">ontrolné dni organizuje Stavebný dozor </w:t>
      </w:r>
      <w:r>
        <w:rPr>
          <w:sz w:val="22"/>
          <w:szCs w:val="22"/>
        </w:rPr>
        <w:t xml:space="preserve">po odovzdaní Staveniska </w:t>
      </w:r>
      <w:r w:rsidRPr="00495FC5">
        <w:rPr>
          <w:sz w:val="22"/>
          <w:szCs w:val="22"/>
        </w:rPr>
        <w:t xml:space="preserve">a musia sa konať podľa aktuálnych podmienok a požiadaviek stavby, spravidla raz za tri týždne. Týchto </w:t>
      </w:r>
      <w:r>
        <w:rPr>
          <w:sz w:val="22"/>
          <w:szCs w:val="22"/>
        </w:rPr>
        <w:t>kontrolných dní</w:t>
      </w:r>
      <w:r w:rsidRPr="00495FC5">
        <w:rPr>
          <w:sz w:val="22"/>
          <w:szCs w:val="22"/>
        </w:rPr>
        <w:t xml:space="preserve"> sú povinní sa zúčastňovať: Objednávateľ, Stavebný dozor, Predstaviteľ Zhotoviteľa, zástupca projektanta (ďalej len „</w:t>
      </w:r>
      <w:r w:rsidRPr="00CB4951">
        <w:rPr>
          <w:b/>
          <w:sz w:val="22"/>
          <w:szCs w:val="22"/>
        </w:rPr>
        <w:t>Autorský dozor</w:t>
      </w:r>
      <w:r w:rsidRPr="00495FC5">
        <w:rPr>
          <w:sz w:val="22"/>
          <w:szCs w:val="22"/>
        </w:rPr>
        <w:t xml:space="preserve">“) a koordinátor bezpečnosti. Zmyslom </w:t>
      </w:r>
      <w:r>
        <w:rPr>
          <w:sz w:val="22"/>
          <w:szCs w:val="22"/>
        </w:rPr>
        <w:t>kontrolných dní</w:t>
      </w:r>
      <w:r w:rsidRPr="00495FC5">
        <w:rPr>
          <w:sz w:val="22"/>
          <w:szCs w:val="22"/>
        </w:rPr>
        <w:t xml:space="preserve"> je koordinovať </w:t>
      </w:r>
      <w:r>
        <w:rPr>
          <w:sz w:val="22"/>
          <w:szCs w:val="22"/>
        </w:rPr>
        <w:t xml:space="preserve">stavebné </w:t>
      </w:r>
      <w:r w:rsidRPr="00495FC5">
        <w:rPr>
          <w:sz w:val="22"/>
          <w:szCs w:val="22"/>
        </w:rPr>
        <w:t>práce so Zhotoviteľom, zaznamenávať časový postup vo vzťahu k</w:t>
      </w:r>
      <w:r>
        <w:rPr>
          <w:sz w:val="22"/>
          <w:szCs w:val="22"/>
        </w:rPr>
        <w:t> </w:t>
      </w:r>
      <w:r w:rsidRPr="00495FC5">
        <w:rPr>
          <w:sz w:val="22"/>
          <w:szCs w:val="22"/>
        </w:rPr>
        <w:t>harmonogramu prác, preskúmať prípravu následných prác a zaznamenávať uzatvorené dohody.</w:t>
      </w:r>
    </w:p>
    <w:p w14:paraId="55870753" w14:textId="77777777" w:rsidR="00885037" w:rsidRPr="0057294C" w:rsidRDefault="00885037" w:rsidP="00885037">
      <w:pPr>
        <w:spacing w:after="120"/>
        <w:jc w:val="both"/>
        <w:rPr>
          <w:sz w:val="22"/>
          <w:szCs w:val="22"/>
        </w:rPr>
      </w:pPr>
      <w:r w:rsidRPr="0057294C">
        <w:rPr>
          <w:sz w:val="22"/>
          <w:szCs w:val="22"/>
        </w:rPr>
        <w:t>Stavebný dozor je povinný vyhotoviť písomnú zápisnicu z kontrolných dní a  bezodkladne po kontrolnom dni zaslať návrh zápisnice všetkým zúčastneným na kontrolu, ktorí sú povinní sa bezo</w:t>
      </w:r>
      <w:r>
        <w:rPr>
          <w:sz w:val="22"/>
          <w:szCs w:val="22"/>
        </w:rPr>
        <w:t>d</w:t>
      </w:r>
      <w:r w:rsidRPr="0057294C">
        <w:rPr>
          <w:sz w:val="22"/>
          <w:szCs w:val="22"/>
        </w:rPr>
        <w:t>kladne k zaslanému návrhu vyjadriť. Po zapracovaní prípadných pripomienok a po schválení (podpísaní) zápisnice zástupcami Zhotoviteľa, Objednávateľa a Stavebného dozora je Stavebný dozor povinný doručiť v listinnej podobe kópiu zápisnice z kontrolného dňa všetkým jeho účastníkom vrátane na kontrolnom dni dohodnutého počtu kópií pre Objednávateľa. V zápisnici z kontrolného dňa musia byť uvedené osoby zodpovedné za každý krok, ktorý sa má podniknúť ako aj za termíny plnenia úloh; všetky kroky a termíny musia byť v súlade so Zmluvou.</w:t>
      </w:r>
    </w:p>
    <w:p w14:paraId="481F5B23" w14:textId="3ADED573" w:rsidR="00284452" w:rsidRPr="0057294C" w:rsidRDefault="00885037" w:rsidP="00885037">
      <w:pPr>
        <w:spacing w:after="120"/>
        <w:jc w:val="both"/>
        <w:rPr>
          <w:sz w:val="22"/>
          <w:szCs w:val="22"/>
        </w:rPr>
      </w:pPr>
      <w:r w:rsidRPr="0057294C">
        <w:rPr>
          <w:sz w:val="22"/>
          <w:szCs w:val="22"/>
        </w:rPr>
        <w:t xml:space="preserve">Všetky zápisnice z takýchto kontrolných dní, alebo ich časť, podpísané (potvrdené) Predstaviteľom Zhotoviteľa, Stavebným dozorom a Objednávateľom ako správne a úplné, budú predstavovať autorizovaný záznam o prediskutovaných a dohodnutých záležitostiach, ale nemôžu nahradiť žiadnu podmienku v zmysle Zmluvy ani žiadosť o schválenie, schválenia, pokyny alebo rozhodnutia, ktoré majú byť predložené v písomnej forme. Zápisnice z kontrolných dní budú obsahovať len to, čo bolo na kontrolnom dni povedané, pričom pri každom príspevku musí byť uvedené, kto ho vyslovil. V zápisnici z kontrolných dní sa nebudú zaznamenávať odpovede, ak tieto na kontrolnom dni nezazneli. V prípade otázok, ktoré neboli na kontrolnom dni zodpovedané, zmluvné strany na ich zodpovedanie využijú komunikačné prostriedky v súlade so Zmluvou. </w:t>
      </w:r>
    </w:p>
    <w:p w14:paraId="75F8381C" w14:textId="77777777" w:rsidR="000829E8" w:rsidRPr="009238C3" w:rsidRDefault="000829E8" w:rsidP="000829E8">
      <w:pPr>
        <w:spacing w:before="120"/>
        <w:jc w:val="center"/>
        <w:rPr>
          <w:b/>
          <w:sz w:val="22"/>
          <w:szCs w:val="22"/>
        </w:rPr>
      </w:pPr>
      <w:r w:rsidRPr="009238C3">
        <w:rPr>
          <w:b/>
          <w:sz w:val="22"/>
          <w:szCs w:val="22"/>
        </w:rPr>
        <w:t>Článok  4  Zhotoviteľ</w:t>
      </w:r>
    </w:p>
    <w:p w14:paraId="4E8D87AD"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4.1 Všeobecné povinnosti Zhotoviteľa </w:t>
      </w:r>
    </w:p>
    <w:p w14:paraId="269ADB48" w14:textId="77777777" w:rsidR="000829E8" w:rsidRPr="009238C3" w:rsidRDefault="000829E8" w:rsidP="000829E8">
      <w:pPr>
        <w:spacing w:after="120"/>
        <w:jc w:val="both"/>
        <w:rPr>
          <w:sz w:val="22"/>
          <w:szCs w:val="22"/>
        </w:rPr>
      </w:pPr>
      <w:r w:rsidRPr="009238C3">
        <w:rPr>
          <w:sz w:val="22"/>
          <w:szCs w:val="22"/>
        </w:rPr>
        <w:t>Na koniec podčlánku sa pridávajú nové odstavce s nasledujúcim znením:</w:t>
      </w:r>
    </w:p>
    <w:p w14:paraId="1DDB0E0F" w14:textId="33144ED7" w:rsidR="000829E8" w:rsidRPr="009238C3" w:rsidRDefault="000829E8" w:rsidP="000829E8">
      <w:pPr>
        <w:spacing w:after="120"/>
        <w:jc w:val="both"/>
        <w:rPr>
          <w:sz w:val="22"/>
          <w:szCs w:val="22"/>
        </w:rPr>
      </w:pPr>
      <w:r w:rsidRPr="009238C3">
        <w:rPr>
          <w:sz w:val="22"/>
          <w:szCs w:val="22"/>
        </w:rPr>
        <w:t>Zhotoviteľ sa zaväzuje vykonať Dielo v súlade s </w:t>
      </w:r>
      <w:r w:rsidR="00291DE5">
        <w:rPr>
          <w:sz w:val="22"/>
          <w:szCs w:val="22"/>
        </w:rPr>
        <w:t>Právnymi predpismi,</w:t>
      </w:r>
      <w:r w:rsidRPr="009238C3">
        <w:rPr>
          <w:sz w:val="22"/>
          <w:szCs w:val="22"/>
        </w:rPr>
        <w:t xml:space="preserve"> najmä</w:t>
      </w:r>
      <w:r w:rsidR="00291DE5">
        <w:rPr>
          <w:sz w:val="22"/>
          <w:szCs w:val="22"/>
        </w:rPr>
        <w:t>, nie však výlučne</w:t>
      </w:r>
      <w:r w:rsidRPr="009238C3">
        <w:rPr>
          <w:sz w:val="22"/>
          <w:szCs w:val="22"/>
        </w:rPr>
        <w:t xml:space="preserve"> v súlade so zákonom o dráhach</w:t>
      </w:r>
      <w:r w:rsidR="00885037">
        <w:rPr>
          <w:sz w:val="22"/>
          <w:szCs w:val="22"/>
        </w:rPr>
        <w:t>,</w:t>
      </w:r>
      <w:r w:rsidRPr="009238C3">
        <w:rPr>
          <w:sz w:val="22"/>
          <w:szCs w:val="22"/>
        </w:rPr>
        <w:t> vyhláškou Ministerstva dopravy, pôšt a telekomunikácií Slovenskej republiky č. 205/2010 Z. z. o určených technických zariadeniach a určených činnostiach a činnostiach na určených technických zariadeniach v znení neskorších predpisov (ďalej len „</w:t>
      </w:r>
      <w:r w:rsidRPr="009238C3">
        <w:rPr>
          <w:b/>
          <w:sz w:val="22"/>
          <w:szCs w:val="22"/>
        </w:rPr>
        <w:t>vyhláška o určených technických zariadeniach a určených činnostiach a činnostiach na určených technických zariadeniach</w:t>
      </w:r>
      <w:r w:rsidRPr="009238C3">
        <w:rPr>
          <w:sz w:val="22"/>
          <w:szCs w:val="22"/>
        </w:rPr>
        <w:t xml:space="preserve">“), </w:t>
      </w:r>
      <w:r w:rsidR="00885037" w:rsidRPr="00CF0CE0">
        <w:rPr>
          <w:sz w:val="22"/>
          <w:szCs w:val="22"/>
        </w:rPr>
        <w:t>vyhláškou Ministerstva dopravy, pôšt a telekomunikácií Slovenskej republiky č. 350/2010 Z. z. o stavebnom a technickom poriadku dráh a vyhláškou Ministerstva dopravy, pôšt a telekomunikácií Slovenskej republiky č. 351/2010 Z. z. o dopravnom poriadku dráh</w:t>
      </w:r>
      <w:r w:rsidRPr="009238C3">
        <w:rPr>
          <w:sz w:val="22"/>
          <w:szCs w:val="22"/>
        </w:rPr>
        <w:t xml:space="preserve">. </w:t>
      </w:r>
    </w:p>
    <w:p w14:paraId="77B71210" w14:textId="77777777" w:rsidR="000829E8" w:rsidRDefault="000829E8" w:rsidP="000829E8">
      <w:pPr>
        <w:spacing w:after="120"/>
        <w:jc w:val="both"/>
        <w:rPr>
          <w:sz w:val="22"/>
          <w:szCs w:val="22"/>
        </w:rPr>
      </w:pPr>
      <w:r w:rsidRPr="009238C3">
        <w:rPr>
          <w:sz w:val="22"/>
          <w:szCs w:val="22"/>
        </w:rPr>
        <w:t xml:space="preserve">Zhotoviteľ sa v rámci implementácie prvkov súvisiacich s dohľadovým systémom zaväzuje zabezpečiť kompatibilitu existujúceho sieťového prostredia s ním zavedenými technológiami tak, aby zostala zároveň zachovaná možnosť manažovania </w:t>
      </w:r>
      <w:r w:rsidR="00885037">
        <w:rPr>
          <w:sz w:val="22"/>
          <w:szCs w:val="22"/>
        </w:rPr>
        <w:t>existujúcich</w:t>
      </w:r>
      <w:r w:rsidR="00885037" w:rsidRPr="009238C3">
        <w:rPr>
          <w:sz w:val="22"/>
          <w:szCs w:val="22"/>
        </w:rPr>
        <w:t xml:space="preserve"> </w:t>
      </w:r>
      <w:r w:rsidRPr="009238C3">
        <w:rPr>
          <w:sz w:val="22"/>
          <w:szCs w:val="22"/>
        </w:rPr>
        <w:t>rozhraní.</w:t>
      </w:r>
    </w:p>
    <w:p w14:paraId="4D82FE9E" w14:textId="739D8A7D" w:rsidR="00D06780" w:rsidRDefault="00D06780" w:rsidP="00D06780">
      <w:pPr>
        <w:jc w:val="both"/>
        <w:rPr>
          <w:sz w:val="22"/>
          <w:szCs w:val="22"/>
        </w:rPr>
      </w:pPr>
      <w:r w:rsidRPr="00D06780">
        <w:rPr>
          <w:sz w:val="22"/>
          <w:szCs w:val="22"/>
        </w:rPr>
        <w:t xml:space="preserve">Zhotoviteľ vyhlasuje, že má všetky potrebné oprávnenia, ktoré vyžadujú na vykonanie Diela </w:t>
      </w:r>
      <w:r w:rsidR="00F31BBA">
        <w:rPr>
          <w:sz w:val="22"/>
          <w:szCs w:val="22"/>
        </w:rPr>
        <w:t>Právne predpisy</w:t>
      </w:r>
      <w:r w:rsidRPr="00D06780">
        <w:rPr>
          <w:sz w:val="22"/>
          <w:szCs w:val="22"/>
        </w:rPr>
        <w:t xml:space="preserve"> a zaväzuje sa, že činnosti, na ktoré sa vzťahuje povinnosť disponovať jednotlivými osvedčeniami bude vykonávať osobami, ktoré disponujú takýmito osvedčeniami, ide najmä o:</w:t>
      </w:r>
    </w:p>
    <w:p w14:paraId="07AA56CB" w14:textId="19F71958" w:rsidR="00473957" w:rsidRPr="00E60783" w:rsidRDefault="00722A66" w:rsidP="00E60783">
      <w:pPr>
        <w:pStyle w:val="Odsekzoznamu"/>
        <w:numPr>
          <w:ilvl w:val="1"/>
          <w:numId w:val="106"/>
        </w:numPr>
        <w:tabs>
          <w:tab w:val="left" w:pos="1985"/>
          <w:tab w:val="left" w:pos="2694"/>
          <w:tab w:val="left" w:pos="2977"/>
        </w:tabs>
        <w:spacing w:before="120" w:line="240" w:lineRule="auto"/>
        <w:jc w:val="both"/>
        <w:rPr>
          <w:rFonts w:ascii="Times New Roman" w:hAnsi="Times New Roman"/>
        </w:rPr>
      </w:pPr>
      <w:r w:rsidRPr="00473957">
        <w:rPr>
          <w:rFonts w:ascii="Times New Roman" w:hAnsi="Times New Roman"/>
        </w:rPr>
        <w:t>platné oprávnenie na vykonávanie určených činností podľa</w:t>
      </w:r>
      <w:r w:rsidR="008845A4">
        <w:rPr>
          <w:rFonts w:ascii="Times New Roman" w:hAnsi="Times New Roman"/>
        </w:rPr>
        <w:t xml:space="preserve"> </w:t>
      </w:r>
      <w:r w:rsidRPr="00473957">
        <w:rPr>
          <w:rFonts w:ascii="Times New Roman" w:hAnsi="Times New Roman"/>
        </w:rPr>
        <w:t>§ 17 ods. 1 písm. b) zákona o dráhach: zváranie koľajníc;</w:t>
      </w:r>
    </w:p>
    <w:p w14:paraId="64D534D7" w14:textId="6842EC94" w:rsidR="00473957" w:rsidRPr="00473957" w:rsidRDefault="00722A66" w:rsidP="00E60783">
      <w:pPr>
        <w:pStyle w:val="Odsekzoznamu"/>
        <w:numPr>
          <w:ilvl w:val="1"/>
          <w:numId w:val="106"/>
        </w:numPr>
        <w:tabs>
          <w:tab w:val="left" w:pos="1985"/>
          <w:tab w:val="left" w:pos="2694"/>
          <w:tab w:val="left" w:pos="2977"/>
        </w:tabs>
        <w:spacing w:before="120" w:line="240" w:lineRule="auto"/>
        <w:jc w:val="both"/>
        <w:rPr>
          <w:rFonts w:ascii="Times New Roman" w:hAnsi="Times New Roman"/>
        </w:rPr>
      </w:pPr>
      <w:r w:rsidRPr="00473957">
        <w:rPr>
          <w:rFonts w:ascii="Times New Roman" w:hAnsi="Times New Roman"/>
        </w:rPr>
        <w:t>platné oprávnenie na vykonávanie určených činností podľa § 17 ods. 1 písm. b) zákona o dráhach : nedeštruktívne skúšanie koľajníc, metóda v min. rozsahu: vizuálna (VT), ultrazvuková (UT);</w:t>
      </w:r>
    </w:p>
    <w:p w14:paraId="03764F65" w14:textId="2269D0D9" w:rsidR="00722A66" w:rsidRPr="00473957" w:rsidRDefault="00722A66" w:rsidP="00E60783">
      <w:pPr>
        <w:pStyle w:val="Odsekzoznamu"/>
        <w:numPr>
          <w:ilvl w:val="1"/>
          <w:numId w:val="106"/>
        </w:numPr>
        <w:tabs>
          <w:tab w:val="left" w:pos="1985"/>
          <w:tab w:val="left" w:pos="2694"/>
          <w:tab w:val="left" w:pos="2977"/>
        </w:tabs>
        <w:spacing w:before="120" w:line="240" w:lineRule="auto"/>
        <w:jc w:val="both"/>
        <w:rPr>
          <w:rFonts w:ascii="Times New Roman" w:hAnsi="Times New Roman"/>
        </w:rPr>
      </w:pPr>
      <w:r w:rsidRPr="00473957">
        <w:rPr>
          <w:rFonts w:ascii="Times New Roman" w:hAnsi="Times New Roman"/>
        </w:rPr>
        <w:t>platné oprávnenie na vykonávanie určených činností podľa § 17 ods. 1 písm. a) zákona o</w:t>
      </w:r>
      <w:r w:rsidR="00E60783">
        <w:rPr>
          <w:rFonts w:ascii="Times New Roman" w:hAnsi="Times New Roman"/>
        </w:rPr>
        <w:t> </w:t>
      </w:r>
      <w:r w:rsidRPr="00473957">
        <w:rPr>
          <w:rFonts w:ascii="Times New Roman" w:hAnsi="Times New Roman"/>
        </w:rPr>
        <w:t>dráhach</w:t>
      </w:r>
      <w:r w:rsidR="00E60783">
        <w:rPr>
          <w:rFonts w:ascii="Times New Roman" w:hAnsi="Times New Roman"/>
        </w:rPr>
        <w:t>:</w:t>
      </w:r>
      <w:r w:rsidRPr="00473957">
        <w:rPr>
          <w:rFonts w:ascii="Times New Roman" w:hAnsi="Times New Roman"/>
        </w:rPr>
        <w:t xml:space="preserve"> montáž, opravy, rekonštrukcie určených technických zariadení elektrických na železničných dráhach v zmysle </w:t>
      </w:r>
      <w:r w:rsidR="00E60783" w:rsidRPr="00E60783">
        <w:rPr>
          <w:rFonts w:ascii="Times New Roman" w:hAnsi="Times New Roman"/>
        </w:rPr>
        <w:t>vyhlášky o určených technických zariadeniach a určených činnostiach a činnostiach na určených technických zariadeniach</w:t>
      </w:r>
      <w:r w:rsidR="00E60783" w:rsidRPr="00473957" w:rsidDel="00E60783">
        <w:rPr>
          <w:rFonts w:ascii="Times New Roman" w:hAnsi="Times New Roman"/>
        </w:rPr>
        <w:t xml:space="preserve"> </w:t>
      </w:r>
      <w:r w:rsidRPr="00473957">
        <w:rPr>
          <w:rFonts w:ascii="Times New Roman" w:hAnsi="Times New Roman"/>
        </w:rPr>
        <w:t>podľa Prílohy 1, časť 5, v minimálnom rozsahu:</w:t>
      </w:r>
    </w:p>
    <w:p w14:paraId="0A6D523A" w14:textId="5FA68035" w:rsidR="00473957" w:rsidRDefault="00722A66" w:rsidP="00E60783">
      <w:pPr>
        <w:pStyle w:val="Odsekzoznamu"/>
        <w:numPr>
          <w:ilvl w:val="0"/>
          <w:numId w:val="187"/>
        </w:numPr>
        <w:spacing w:after="0" w:line="240" w:lineRule="auto"/>
        <w:ind w:firstLine="698"/>
        <w:jc w:val="both"/>
        <w:rPr>
          <w:rFonts w:ascii="Times New Roman" w:hAnsi="Times New Roman"/>
        </w:rPr>
      </w:pPr>
      <w:r w:rsidRPr="00473957">
        <w:rPr>
          <w:rFonts w:ascii="Times New Roman" w:hAnsi="Times New Roman"/>
        </w:rPr>
        <w:t>E1:</w:t>
      </w:r>
      <w:r w:rsidR="00E60783">
        <w:rPr>
          <w:rFonts w:ascii="Times New Roman" w:hAnsi="Times New Roman"/>
        </w:rPr>
        <w:tab/>
      </w:r>
      <w:r w:rsidRPr="00473957">
        <w:rPr>
          <w:rFonts w:ascii="Times New Roman" w:hAnsi="Times New Roman"/>
        </w:rPr>
        <w:t xml:space="preserve">Elektrické rozvodné zariadenia dráh a elektrické stanice dráh bez obmedzenia napätia </w:t>
      </w:r>
    </w:p>
    <w:p w14:paraId="0CDB0117" w14:textId="6FDA2155" w:rsidR="00473957" w:rsidRDefault="00722A66" w:rsidP="00E60783">
      <w:pPr>
        <w:pStyle w:val="Odsekzoznamu"/>
        <w:numPr>
          <w:ilvl w:val="0"/>
          <w:numId w:val="187"/>
        </w:numPr>
        <w:spacing w:after="0" w:line="240" w:lineRule="auto"/>
        <w:ind w:firstLine="698"/>
        <w:jc w:val="both"/>
        <w:rPr>
          <w:rFonts w:ascii="Times New Roman" w:hAnsi="Times New Roman"/>
        </w:rPr>
      </w:pPr>
      <w:r w:rsidRPr="00473957">
        <w:rPr>
          <w:rFonts w:ascii="Times New Roman" w:hAnsi="Times New Roman"/>
        </w:rPr>
        <w:lastRenderedPageBreak/>
        <w:t>E2:</w:t>
      </w:r>
      <w:r w:rsidR="00E60783">
        <w:rPr>
          <w:rFonts w:ascii="Times New Roman" w:hAnsi="Times New Roman"/>
        </w:rPr>
        <w:tab/>
      </w:r>
      <w:r w:rsidRPr="00473957">
        <w:rPr>
          <w:rFonts w:ascii="Times New Roman" w:hAnsi="Times New Roman"/>
        </w:rPr>
        <w:t>Elektrické siete dráh a elektrické rozvody dráh do 1 000 V AC a 1 500 V     DC vrátane</w:t>
      </w:r>
    </w:p>
    <w:p w14:paraId="6434E887" w14:textId="2100918A" w:rsidR="00473957" w:rsidRDefault="00722A66" w:rsidP="00E60783">
      <w:pPr>
        <w:pStyle w:val="Odsekzoznamu"/>
        <w:numPr>
          <w:ilvl w:val="0"/>
          <w:numId w:val="187"/>
        </w:numPr>
        <w:spacing w:after="0" w:line="240" w:lineRule="auto"/>
        <w:ind w:firstLine="698"/>
        <w:jc w:val="both"/>
        <w:rPr>
          <w:rFonts w:ascii="Times New Roman" w:hAnsi="Times New Roman"/>
        </w:rPr>
      </w:pPr>
      <w:r w:rsidRPr="00473957">
        <w:rPr>
          <w:rFonts w:ascii="Times New Roman" w:hAnsi="Times New Roman"/>
        </w:rPr>
        <w:t>E3:</w:t>
      </w:r>
      <w:r w:rsidR="00E60783">
        <w:rPr>
          <w:rFonts w:ascii="Times New Roman" w:hAnsi="Times New Roman"/>
        </w:rPr>
        <w:tab/>
      </w:r>
      <w:r w:rsidRPr="00473957">
        <w:rPr>
          <w:rFonts w:ascii="Times New Roman" w:hAnsi="Times New Roman"/>
        </w:rPr>
        <w:t>Trakčné napájacie a spínacie stanice železničných dráh</w:t>
      </w:r>
    </w:p>
    <w:p w14:paraId="026F7254" w14:textId="6ED5BF24" w:rsidR="00473957" w:rsidRDefault="00722A66" w:rsidP="00E60783">
      <w:pPr>
        <w:pStyle w:val="Odsekzoznamu"/>
        <w:numPr>
          <w:ilvl w:val="0"/>
          <w:numId w:val="187"/>
        </w:numPr>
        <w:spacing w:after="0" w:line="240" w:lineRule="auto"/>
        <w:ind w:firstLine="698"/>
        <w:jc w:val="both"/>
        <w:rPr>
          <w:rFonts w:ascii="Times New Roman" w:hAnsi="Times New Roman"/>
        </w:rPr>
      </w:pPr>
      <w:r w:rsidRPr="00473957">
        <w:rPr>
          <w:rFonts w:ascii="Times New Roman" w:hAnsi="Times New Roman"/>
        </w:rPr>
        <w:t>E4:</w:t>
      </w:r>
      <w:r w:rsidR="00E60783">
        <w:rPr>
          <w:rFonts w:ascii="Times New Roman" w:hAnsi="Times New Roman"/>
        </w:rPr>
        <w:tab/>
      </w:r>
      <w:r w:rsidRPr="00473957">
        <w:rPr>
          <w:rFonts w:ascii="Times New Roman" w:hAnsi="Times New Roman"/>
        </w:rPr>
        <w:t>Trakčné vedenie železničných dráh</w:t>
      </w:r>
    </w:p>
    <w:p w14:paraId="674C318F" w14:textId="0873FD4B" w:rsidR="00473957" w:rsidRDefault="00722A66" w:rsidP="00E60783">
      <w:pPr>
        <w:pStyle w:val="Odsekzoznamu"/>
        <w:numPr>
          <w:ilvl w:val="0"/>
          <w:numId w:val="187"/>
        </w:numPr>
        <w:spacing w:after="0" w:line="240" w:lineRule="auto"/>
        <w:ind w:firstLine="698"/>
        <w:jc w:val="both"/>
        <w:rPr>
          <w:rFonts w:ascii="Times New Roman" w:hAnsi="Times New Roman"/>
        </w:rPr>
      </w:pPr>
      <w:r w:rsidRPr="00473957">
        <w:rPr>
          <w:rFonts w:ascii="Times New Roman" w:hAnsi="Times New Roman"/>
        </w:rPr>
        <w:t>E5:</w:t>
      </w:r>
      <w:r w:rsidR="00E60783">
        <w:rPr>
          <w:rFonts w:ascii="Times New Roman" w:hAnsi="Times New Roman"/>
        </w:rPr>
        <w:tab/>
      </w:r>
      <w:r w:rsidRPr="00473957">
        <w:rPr>
          <w:rFonts w:ascii="Times New Roman" w:hAnsi="Times New Roman"/>
        </w:rPr>
        <w:t>Elektrické zariadenia napájané z trakčného vedenia</w:t>
      </w:r>
    </w:p>
    <w:p w14:paraId="5B1F9EEE" w14:textId="76046CE3" w:rsidR="00473957" w:rsidRDefault="00722A66" w:rsidP="00E60783">
      <w:pPr>
        <w:pStyle w:val="Odsekzoznamu"/>
        <w:numPr>
          <w:ilvl w:val="0"/>
          <w:numId w:val="187"/>
        </w:numPr>
        <w:spacing w:after="0" w:line="240" w:lineRule="auto"/>
        <w:ind w:firstLine="698"/>
        <w:jc w:val="both"/>
        <w:rPr>
          <w:rFonts w:ascii="Times New Roman" w:hAnsi="Times New Roman"/>
        </w:rPr>
      </w:pPr>
      <w:r w:rsidRPr="00473957">
        <w:rPr>
          <w:rFonts w:ascii="Times New Roman" w:hAnsi="Times New Roman"/>
        </w:rPr>
        <w:t>E7:</w:t>
      </w:r>
      <w:r w:rsidR="00E60783">
        <w:rPr>
          <w:rFonts w:ascii="Times New Roman" w:hAnsi="Times New Roman"/>
        </w:rPr>
        <w:tab/>
      </w:r>
      <w:r w:rsidRPr="00473957">
        <w:rPr>
          <w:rFonts w:ascii="Times New Roman" w:hAnsi="Times New Roman"/>
        </w:rPr>
        <w:t>Elektrické dráhové zabezpečovacie a oznamovacie zariadenia</w:t>
      </w:r>
    </w:p>
    <w:p w14:paraId="3EE26D2F" w14:textId="3432B1A5" w:rsidR="00473957" w:rsidRDefault="00722A66" w:rsidP="00E60783">
      <w:pPr>
        <w:pStyle w:val="Odsekzoznamu"/>
        <w:numPr>
          <w:ilvl w:val="0"/>
          <w:numId w:val="187"/>
        </w:numPr>
        <w:spacing w:after="0" w:line="240" w:lineRule="auto"/>
        <w:ind w:firstLine="698"/>
        <w:jc w:val="both"/>
        <w:rPr>
          <w:rFonts w:ascii="Times New Roman" w:hAnsi="Times New Roman"/>
        </w:rPr>
      </w:pPr>
      <w:r w:rsidRPr="00473957">
        <w:rPr>
          <w:rFonts w:ascii="Times New Roman" w:hAnsi="Times New Roman"/>
        </w:rPr>
        <w:t>E9:</w:t>
      </w:r>
      <w:r w:rsidR="00E60783">
        <w:rPr>
          <w:rFonts w:ascii="Times New Roman" w:hAnsi="Times New Roman"/>
        </w:rPr>
        <w:tab/>
      </w:r>
      <w:r w:rsidRPr="00473957">
        <w:rPr>
          <w:rFonts w:ascii="Times New Roman" w:hAnsi="Times New Roman"/>
        </w:rPr>
        <w:t>Náhradné zdroje elektrickej energie na prevádzkovanie dráhy</w:t>
      </w:r>
    </w:p>
    <w:p w14:paraId="2166D428" w14:textId="42C3918B" w:rsidR="00473957" w:rsidRDefault="00722A66" w:rsidP="00E60783">
      <w:pPr>
        <w:pStyle w:val="Odsekzoznamu"/>
        <w:numPr>
          <w:ilvl w:val="0"/>
          <w:numId w:val="187"/>
        </w:numPr>
        <w:spacing w:after="0" w:line="240" w:lineRule="auto"/>
        <w:ind w:firstLine="698"/>
        <w:jc w:val="both"/>
        <w:rPr>
          <w:rFonts w:ascii="Times New Roman" w:hAnsi="Times New Roman"/>
        </w:rPr>
      </w:pPr>
      <w:r w:rsidRPr="00473957">
        <w:rPr>
          <w:rFonts w:ascii="Times New Roman" w:hAnsi="Times New Roman"/>
        </w:rPr>
        <w:t>E11:</w:t>
      </w:r>
      <w:r w:rsidR="00E60783">
        <w:rPr>
          <w:rFonts w:ascii="Times New Roman" w:hAnsi="Times New Roman"/>
        </w:rPr>
        <w:tab/>
      </w:r>
      <w:r w:rsidRPr="00473957">
        <w:rPr>
          <w:rFonts w:ascii="Times New Roman" w:hAnsi="Times New Roman"/>
        </w:rPr>
        <w:t xml:space="preserve">Zariadenia na ochranu pred účinkami atmosférickej a statickej  elektriny </w:t>
      </w:r>
    </w:p>
    <w:p w14:paraId="51059E35" w14:textId="765271F6" w:rsidR="00722A66" w:rsidRDefault="00722A66" w:rsidP="00E60783">
      <w:pPr>
        <w:pStyle w:val="Odsekzoznamu"/>
        <w:numPr>
          <w:ilvl w:val="0"/>
          <w:numId w:val="187"/>
        </w:numPr>
        <w:spacing w:after="0" w:line="240" w:lineRule="auto"/>
        <w:ind w:firstLine="698"/>
        <w:jc w:val="both"/>
        <w:rPr>
          <w:rFonts w:ascii="Times New Roman" w:hAnsi="Times New Roman"/>
        </w:rPr>
      </w:pPr>
      <w:r w:rsidRPr="00473957">
        <w:rPr>
          <w:rFonts w:ascii="Times New Roman" w:hAnsi="Times New Roman"/>
        </w:rPr>
        <w:t xml:space="preserve">E12: </w:t>
      </w:r>
      <w:r w:rsidR="00E60783">
        <w:rPr>
          <w:rFonts w:ascii="Times New Roman" w:hAnsi="Times New Roman"/>
        </w:rPr>
        <w:tab/>
      </w:r>
      <w:r w:rsidRPr="00473957">
        <w:rPr>
          <w:rFonts w:ascii="Times New Roman" w:hAnsi="Times New Roman"/>
        </w:rPr>
        <w:t>Zariadenia na ochranu pred negatívnymi účinkami spätných trakčných prúdov</w:t>
      </w:r>
    </w:p>
    <w:p w14:paraId="45418D37" w14:textId="77777777" w:rsidR="00473957" w:rsidRPr="00473957" w:rsidRDefault="00473957" w:rsidP="00473957">
      <w:pPr>
        <w:pStyle w:val="Odsekzoznamu"/>
        <w:spacing w:after="0"/>
        <w:jc w:val="both"/>
        <w:rPr>
          <w:rFonts w:ascii="Times New Roman" w:hAnsi="Times New Roman"/>
        </w:rPr>
      </w:pPr>
    </w:p>
    <w:p w14:paraId="356EC8F8" w14:textId="32FEAB14" w:rsidR="00D06780" w:rsidRPr="00473957" w:rsidRDefault="00D06780" w:rsidP="00473957">
      <w:pPr>
        <w:pStyle w:val="Odsekzoznamu"/>
        <w:numPr>
          <w:ilvl w:val="1"/>
          <w:numId w:val="106"/>
        </w:numPr>
        <w:jc w:val="both"/>
        <w:rPr>
          <w:rFonts w:ascii="Times New Roman" w:hAnsi="Times New Roman"/>
        </w:rPr>
      </w:pPr>
      <w:r w:rsidRPr="00473957">
        <w:rPr>
          <w:rFonts w:ascii="Times New Roman" w:hAnsi="Times New Roman"/>
        </w:rPr>
        <w:t xml:space="preserve">osvedčenie o odbornej spôsobilosti udelené bezpečnostným orgánom fyzickým osobám na vykonávanie určených činností na UTZ elektrických v zmysle § 26 vyhlášky o určených technických zariadeniach a určených činnostiach a činnostiach na určených zariadeniach </w:t>
      </w:r>
      <w:r w:rsidR="00CE7BE4" w:rsidRPr="00473957">
        <w:rPr>
          <w:rFonts w:ascii="Times New Roman" w:hAnsi="Times New Roman"/>
        </w:rPr>
        <w:t xml:space="preserve">podľa </w:t>
      </w:r>
      <w:r w:rsidRPr="00473957">
        <w:rPr>
          <w:rFonts w:ascii="Times New Roman" w:hAnsi="Times New Roman"/>
        </w:rPr>
        <w:t xml:space="preserve">Prílohy 1, časť 5, v minimálnom rozsahu: </w:t>
      </w:r>
    </w:p>
    <w:p w14:paraId="76209633" w14:textId="77777777" w:rsidR="00ED2E5D" w:rsidRPr="00473957" w:rsidRDefault="00ED2E5D" w:rsidP="00E60783">
      <w:pPr>
        <w:numPr>
          <w:ilvl w:val="1"/>
          <w:numId w:val="131"/>
        </w:numPr>
        <w:spacing w:before="120" w:after="200"/>
        <w:ind w:left="1701" w:hanging="283"/>
        <w:contextualSpacing/>
        <w:jc w:val="both"/>
        <w:rPr>
          <w:sz w:val="22"/>
          <w:szCs w:val="22"/>
        </w:rPr>
      </w:pPr>
      <w:r w:rsidRPr="00473957">
        <w:rPr>
          <w:sz w:val="22"/>
          <w:szCs w:val="22"/>
        </w:rPr>
        <w:t>E1: Elektrické rozvodné zariadenia dráh a elektrické stanice dráh bez obmedzenia napätia</w:t>
      </w:r>
    </w:p>
    <w:p w14:paraId="5B2F2700" w14:textId="77777777" w:rsidR="00ED2E5D" w:rsidRPr="00473957" w:rsidRDefault="00ED2E5D" w:rsidP="00E60783">
      <w:pPr>
        <w:numPr>
          <w:ilvl w:val="1"/>
          <w:numId w:val="131"/>
        </w:numPr>
        <w:spacing w:before="120" w:after="200"/>
        <w:ind w:left="1701" w:hanging="283"/>
        <w:contextualSpacing/>
        <w:jc w:val="both"/>
        <w:rPr>
          <w:sz w:val="22"/>
          <w:szCs w:val="22"/>
        </w:rPr>
      </w:pPr>
      <w:r w:rsidRPr="00473957">
        <w:rPr>
          <w:sz w:val="22"/>
          <w:szCs w:val="22"/>
        </w:rPr>
        <w:t xml:space="preserve">E2: Elektrické siete dráh a elektrické rozvody dráh do 1 000 V AC a 1 500 V DC vrátane </w:t>
      </w:r>
    </w:p>
    <w:p w14:paraId="3AF80A3C" w14:textId="77777777" w:rsidR="00ED2E5D" w:rsidRPr="00473957" w:rsidRDefault="00ED2E5D" w:rsidP="00E60783">
      <w:pPr>
        <w:numPr>
          <w:ilvl w:val="1"/>
          <w:numId w:val="131"/>
        </w:numPr>
        <w:spacing w:before="120" w:after="200"/>
        <w:ind w:left="1701" w:hanging="283"/>
        <w:contextualSpacing/>
        <w:jc w:val="both"/>
        <w:rPr>
          <w:sz w:val="22"/>
          <w:szCs w:val="22"/>
        </w:rPr>
      </w:pPr>
      <w:r w:rsidRPr="00473957">
        <w:rPr>
          <w:sz w:val="22"/>
          <w:szCs w:val="22"/>
        </w:rPr>
        <w:t>E3: Trakčné napájacie a spínacie stanice železničných dráh</w:t>
      </w:r>
    </w:p>
    <w:p w14:paraId="42D7A064" w14:textId="77777777" w:rsidR="00722A66" w:rsidRPr="00473957" w:rsidRDefault="00043B09" w:rsidP="00E60783">
      <w:pPr>
        <w:numPr>
          <w:ilvl w:val="1"/>
          <w:numId w:val="131"/>
        </w:numPr>
        <w:spacing w:before="120" w:after="200"/>
        <w:ind w:left="1701" w:hanging="283"/>
        <w:contextualSpacing/>
        <w:jc w:val="both"/>
        <w:rPr>
          <w:sz w:val="22"/>
          <w:szCs w:val="22"/>
        </w:rPr>
      </w:pPr>
      <w:r w:rsidRPr="00473957">
        <w:rPr>
          <w:sz w:val="22"/>
          <w:szCs w:val="22"/>
        </w:rPr>
        <w:t>E4: Trakčné vedenie železničných dráh</w:t>
      </w:r>
    </w:p>
    <w:p w14:paraId="4DCFCB6D" w14:textId="3852280F" w:rsidR="00722A66" w:rsidRPr="00473957" w:rsidRDefault="00722A66" w:rsidP="00E60783">
      <w:pPr>
        <w:numPr>
          <w:ilvl w:val="1"/>
          <w:numId w:val="131"/>
        </w:numPr>
        <w:spacing w:before="120" w:after="200"/>
        <w:ind w:left="1701" w:hanging="283"/>
        <w:contextualSpacing/>
        <w:jc w:val="both"/>
        <w:rPr>
          <w:sz w:val="22"/>
          <w:szCs w:val="22"/>
        </w:rPr>
      </w:pPr>
      <w:r w:rsidRPr="00473957">
        <w:rPr>
          <w:sz w:val="22"/>
          <w:szCs w:val="22"/>
        </w:rPr>
        <w:t>E5:   Elektrické zariadenia napájané z trakčného vedenia</w:t>
      </w:r>
    </w:p>
    <w:p w14:paraId="1159DCD0" w14:textId="77777777" w:rsidR="00ED2E5D" w:rsidRPr="00473957" w:rsidRDefault="00ED2E5D" w:rsidP="00E60783">
      <w:pPr>
        <w:numPr>
          <w:ilvl w:val="1"/>
          <w:numId w:val="131"/>
        </w:numPr>
        <w:spacing w:before="120" w:after="200"/>
        <w:ind w:left="1701" w:hanging="283"/>
        <w:contextualSpacing/>
        <w:jc w:val="both"/>
        <w:rPr>
          <w:sz w:val="22"/>
        </w:rPr>
      </w:pPr>
      <w:r w:rsidRPr="00473957">
        <w:rPr>
          <w:sz w:val="22"/>
        </w:rPr>
        <w:t xml:space="preserve">E7: Elektrické dráhové zabezpečovacie a oznamovacie zariadenia </w:t>
      </w:r>
    </w:p>
    <w:p w14:paraId="3F78DA66" w14:textId="77777777" w:rsidR="00ED2E5D" w:rsidRPr="00473957" w:rsidRDefault="00ED2E5D" w:rsidP="00E60783">
      <w:pPr>
        <w:numPr>
          <w:ilvl w:val="1"/>
          <w:numId w:val="131"/>
        </w:numPr>
        <w:spacing w:before="120" w:after="200"/>
        <w:ind w:left="1701" w:hanging="283"/>
        <w:contextualSpacing/>
        <w:jc w:val="both"/>
        <w:rPr>
          <w:sz w:val="22"/>
          <w:szCs w:val="22"/>
        </w:rPr>
      </w:pPr>
      <w:r w:rsidRPr="00473957">
        <w:rPr>
          <w:sz w:val="22"/>
          <w:szCs w:val="22"/>
        </w:rPr>
        <w:t>E9: Náhradné zdroje elektriny na prevádzkovanie dráhy</w:t>
      </w:r>
    </w:p>
    <w:p w14:paraId="1A5F55CC" w14:textId="77777777" w:rsidR="00ED2E5D" w:rsidRPr="00473957" w:rsidRDefault="00ED2E5D" w:rsidP="00E60783">
      <w:pPr>
        <w:numPr>
          <w:ilvl w:val="1"/>
          <w:numId w:val="131"/>
        </w:numPr>
        <w:spacing w:before="120" w:after="200"/>
        <w:ind w:left="1701" w:hanging="283"/>
        <w:contextualSpacing/>
        <w:jc w:val="both"/>
        <w:rPr>
          <w:sz w:val="22"/>
          <w:szCs w:val="22"/>
        </w:rPr>
      </w:pPr>
      <w:r w:rsidRPr="00473957">
        <w:rPr>
          <w:sz w:val="22"/>
          <w:szCs w:val="22"/>
        </w:rPr>
        <w:t>E11: Zariadenia na ochranu pred účinkami atmosf</w:t>
      </w:r>
      <w:r w:rsidR="006D3D5F" w:rsidRPr="00473957">
        <w:rPr>
          <w:sz w:val="22"/>
          <w:szCs w:val="22"/>
        </w:rPr>
        <w:t>é</w:t>
      </w:r>
      <w:r w:rsidRPr="00473957">
        <w:rPr>
          <w:sz w:val="22"/>
          <w:szCs w:val="22"/>
        </w:rPr>
        <w:t>rickej a statickej elektriny</w:t>
      </w:r>
    </w:p>
    <w:p w14:paraId="566B254F" w14:textId="77777777" w:rsidR="00ED2E5D" w:rsidRPr="00473957" w:rsidRDefault="00ED2E5D" w:rsidP="00E60783">
      <w:pPr>
        <w:numPr>
          <w:ilvl w:val="1"/>
          <w:numId w:val="131"/>
        </w:numPr>
        <w:spacing w:before="120" w:after="200"/>
        <w:ind w:left="1701" w:hanging="283"/>
        <w:contextualSpacing/>
        <w:jc w:val="both"/>
        <w:rPr>
          <w:sz w:val="22"/>
          <w:szCs w:val="22"/>
        </w:rPr>
      </w:pPr>
      <w:r w:rsidRPr="00473957">
        <w:rPr>
          <w:sz w:val="22"/>
        </w:rPr>
        <w:t>E12: Zariadenia na ochranu pred negatívnymi účinkami spätných trakčných prúdov</w:t>
      </w:r>
    </w:p>
    <w:p w14:paraId="67833C5C" w14:textId="77777777" w:rsidR="00D06780" w:rsidRPr="00D06780" w:rsidRDefault="00D06780" w:rsidP="00721826">
      <w:pPr>
        <w:spacing w:before="120" w:after="120"/>
        <w:contextualSpacing/>
        <w:jc w:val="both"/>
        <w:rPr>
          <w:sz w:val="22"/>
          <w:szCs w:val="22"/>
        </w:rPr>
      </w:pPr>
    </w:p>
    <w:p w14:paraId="1D502811" w14:textId="77777777" w:rsidR="00DE03F5" w:rsidRPr="009238C3" w:rsidRDefault="00DE03F5" w:rsidP="00DE03F5">
      <w:pPr>
        <w:spacing w:after="120"/>
        <w:jc w:val="both"/>
        <w:rPr>
          <w:sz w:val="22"/>
          <w:szCs w:val="22"/>
        </w:rPr>
      </w:pPr>
      <w:r w:rsidRPr="009238C3">
        <w:rPr>
          <w:sz w:val="22"/>
          <w:szCs w:val="22"/>
        </w:rPr>
        <w:t>Zhotoviteľ sa zaväzuje, že v prípade prác na Diele, pre vykonávanie ktorých sa vyžaduje v zmysle zákona č. 138/1992 Zb. o autorizovaných architektoch a autorizovaných stavebných inžinieroch disponovanie príslušným platným osvedčením o vykonaní odbornej skúšky, bude tieto práce vykonávať prostredníctvom osôb, ktoré príslušným osvedčením disponujú.</w:t>
      </w:r>
    </w:p>
    <w:p w14:paraId="30AF8E82" w14:textId="77777777" w:rsidR="00D06780" w:rsidRPr="00D06780" w:rsidRDefault="00D06780" w:rsidP="00D06780">
      <w:pPr>
        <w:spacing w:after="120"/>
        <w:jc w:val="both"/>
        <w:rPr>
          <w:iCs/>
          <w:sz w:val="22"/>
          <w:szCs w:val="22"/>
        </w:rPr>
      </w:pPr>
      <w:r w:rsidRPr="00D06780">
        <w:rPr>
          <w:sz w:val="22"/>
          <w:szCs w:val="22"/>
        </w:rPr>
        <w:t xml:space="preserve">Zhotoviteľ zároveň vyhlasuje, že pred začatím plnenia Diela sa oboznámil so všetkými internými predpismi Objednávateľa, ktorých dodržanie je potrebné pre riadne vykonanie Diela. V prípade, ak Zhotoviteľ týmito internými predpismi Objednávateľa nedisponuje, Objednávateľ mu ich poskytne </w:t>
      </w:r>
      <w:r w:rsidRPr="00D06780">
        <w:rPr>
          <w:iCs/>
          <w:sz w:val="22"/>
          <w:szCs w:val="22"/>
        </w:rPr>
        <w:t>bezodkladne po jeho vyžiadaní.</w:t>
      </w:r>
      <w:r w:rsidRPr="00D06780">
        <w:rPr>
          <w:sz w:val="22"/>
          <w:szCs w:val="22"/>
        </w:rPr>
        <w:t> </w:t>
      </w:r>
      <w:r w:rsidRPr="00D06780">
        <w:rPr>
          <w:iCs/>
          <w:sz w:val="22"/>
          <w:szCs w:val="22"/>
        </w:rPr>
        <w:t>Interné predpisy Objednávateľa, ktoré Objednávateľ poskytne Zhotoviteľovi počas trvania tohto zmluvného vzťahu, Zhotoviteľ nesmie poskytnúť tretím osobám.</w:t>
      </w:r>
    </w:p>
    <w:p w14:paraId="59FAD915" w14:textId="77777777" w:rsidR="008C4E8E" w:rsidRPr="00D06780" w:rsidRDefault="00D06780" w:rsidP="00CC4E2B">
      <w:pPr>
        <w:spacing w:after="120"/>
        <w:jc w:val="both"/>
        <w:rPr>
          <w:rFonts w:ascii="Calibri" w:eastAsia="Calibri" w:hAnsi="Calibri"/>
          <w:sz w:val="22"/>
          <w:szCs w:val="22"/>
          <w:lang w:eastAsia="en-US"/>
        </w:rPr>
      </w:pPr>
      <w:r w:rsidRPr="00D06780">
        <w:rPr>
          <w:sz w:val="22"/>
          <w:szCs w:val="22"/>
        </w:rPr>
        <w:t>Zhotoviteľ musí Objednávateľovi predložiť najneskôr 14 dní po nadobudnutí účinnosti Zmluvy platné oprávnenie na montáž, opravy, rekonštrukcie, revízie a skúšky určených technických zariadení elektrických na železničných dráhach podľa § 17 a) a b) zákona o dráhach a vyhlášky o určených technických zariadeniach a určených činnostiach a činnostiach na určených technických zariadeniach</w:t>
      </w:r>
      <w:r w:rsidR="00B27E7F">
        <w:rPr>
          <w:sz w:val="22"/>
          <w:szCs w:val="22"/>
        </w:rPr>
        <w:t xml:space="preserve"> a disponovať ním </w:t>
      </w:r>
      <w:r w:rsidRPr="00D06780">
        <w:rPr>
          <w:rFonts w:eastAsia="Calibri"/>
          <w:sz w:val="22"/>
          <w:szCs w:val="22"/>
          <w:lang w:eastAsia="en-US"/>
        </w:rPr>
        <w:t>až do vydania Protokolu o vyhotovení Diela</w:t>
      </w:r>
      <w:r w:rsidR="00B27E7F">
        <w:rPr>
          <w:rFonts w:eastAsia="Calibri"/>
          <w:sz w:val="22"/>
          <w:szCs w:val="22"/>
          <w:lang w:eastAsia="en-US"/>
        </w:rPr>
        <w:t>.</w:t>
      </w:r>
      <w:r w:rsidRPr="00D06780">
        <w:rPr>
          <w:rFonts w:eastAsia="Calibri"/>
          <w:sz w:val="22"/>
          <w:szCs w:val="22"/>
          <w:lang w:eastAsia="en-US"/>
        </w:rPr>
        <w:t xml:space="preserve"> </w:t>
      </w:r>
    </w:p>
    <w:p w14:paraId="0766DBE4" w14:textId="77777777" w:rsidR="00D06780" w:rsidRPr="00D06780" w:rsidRDefault="00D06780" w:rsidP="00D06780">
      <w:pPr>
        <w:spacing w:after="120"/>
        <w:jc w:val="both"/>
        <w:rPr>
          <w:sz w:val="22"/>
          <w:szCs w:val="22"/>
        </w:rPr>
      </w:pPr>
      <w:r w:rsidRPr="00D06780">
        <w:rPr>
          <w:sz w:val="22"/>
          <w:szCs w:val="22"/>
        </w:rPr>
        <w:t>Zhotoviteľ musí Objednávateľovi predložiť najneskôr 14 dní pred:</w:t>
      </w:r>
    </w:p>
    <w:p w14:paraId="100E6477" w14:textId="77777777" w:rsidR="00D06780" w:rsidRPr="00D06780" w:rsidRDefault="00D06780" w:rsidP="00F558E8">
      <w:pPr>
        <w:numPr>
          <w:ilvl w:val="0"/>
          <w:numId w:val="111"/>
        </w:numPr>
        <w:autoSpaceDE w:val="0"/>
        <w:autoSpaceDN w:val="0"/>
        <w:adjustRightInd w:val="0"/>
        <w:spacing w:after="27"/>
        <w:ind w:left="284" w:hanging="284"/>
        <w:jc w:val="both"/>
        <w:rPr>
          <w:sz w:val="22"/>
          <w:szCs w:val="22"/>
        </w:rPr>
      </w:pPr>
      <w:r w:rsidRPr="00D06780">
        <w:rPr>
          <w:sz w:val="22"/>
          <w:szCs w:val="22"/>
        </w:rPr>
        <w:t xml:space="preserve">predpokladaným termínom použitia strojov a zariadení ich zoznam, </w:t>
      </w:r>
    </w:p>
    <w:p w14:paraId="1330EA45" w14:textId="77777777" w:rsidR="00D06780" w:rsidRPr="00D06780" w:rsidRDefault="00D06780" w:rsidP="00F558E8">
      <w:pPr>
        <w:numPr>
          <w:ilvl w:val="0"/>
          <w:numId w:val="111"/>
        </w:numPr>
        <w:autoSpaceDE w:val="0"/>
        <w:autoSpaceDN w:val="0"/>
        <w:adjustRightInd w:val="0"/>
        <w:spacing w:after="27"/>
        <w:ind w:left="284" w:hanging="284"/>
        <w:jc w:val="both"/>
        <w:rPr>
          <w:sz w:val="22"/>
          <w:szCs w:val="22"/>
        </w:rPr>
      </w:pPr>
      <w:r w:rsidRPr="00D06780">
        <w:rPr>
          <w:sz w:val="22"/>
          <w:szCs w:val="22"/>
        </w:rPr>
        <w:t>predpokladaným termínom použitia traťového stroja platnú technickú prehliadku traťového stroja a platný preukaz na vedenie a obsluhu dráhového vozidla (strojnícky preukaz) podľa § 24 a § 25 zákona o dráhach a podľa Nariadenia generálneho riaditeľa ŽSR č. 11/2013 o zabezpečení výkonu skúšok dráhových vozidiel,</w:t>
      </w:r>
    </w:p>
    <w:p w14:paraId="56982604" w14:textId="77777777" w:rsidR="00D06780" w:rsidRPr="00D06780" w:rsidRDefault="00D06780" w:rsidP="00F558E8">
      <w:pPr>
        <w:numPr>
          <w:ilvl w:val="0"/>
          <w:numId w:val="111"/>
        </w:numPr>
        <w:autoSpaceDE w:val="0"/>
        <w:autoSpaceDN w:val="0"/>
        <w:adjustRightInd w:val="0"/>
        <w:ind w:left="284" w:hanging="284"/>
        <w:jc w:val="both"/>
        <w:rPr>
          <w:sz w:val="22"/>
          <w:szCs w:val="22"/>
        </w:rPr>
      </w:pPr>
      <w:r w:rsidRPr="00D06780">
        <w:rPr>
          <w:sz w:val="22"/>
          <w:szCs w:val="22"/>
        </w:rPr>
        <w:t xml:space="preserve">začatím stavebnej činnosti v obvode dráhy v správe Objednávateľa: </w:t>
      </w:r>
    </w:p>
    <w:p w14:paraId="25F75633" w14:textId="77777777" w:rsidR="00D06780" w:rsidRPr="00D06780" w:rsidRDefault="00D06780" w:rsidP="00D06780">
      <w:pPr>
        <w:ind w:left="851" w:hanging="426"/>
        <w:jc w:val="both"/>
        <w:rPr>
          <w:sz w:val="22"/>
          <w:szCs w:val="22"/>
        </w:rPr>
      </w:pPr>
      <w:r w:rsidRPr="00D06780">
        <w:rPr>
          <w:sz w:val="22"/>
          <w:szCs w:val="22"/>
        </w:rPr>
        <w:t xml:space="preserve">(i) </w:t>
      </w:r>
      <w:r w:rsidRPr="00D06780">
        <w:rPr>
          <w:sz w:val="22"/>
          <w:szCs w:val="22"/>
        </w:rPr>
        <w:tab/>
        <w:t>platné osvedčenie o odbornej spôsobilosti na železničnej dráhe podľa predpisu ŽSR Z3 Odborná spôsobilosť na ŽSR (ďalej len „</w:t>
      </w:r>
      <w:r w:rsidRPr="00D06780">
        <w:rPr>
          <w:b/>
          <w:sz w:val="22"/>
          <w:szCs w:val="22"/>
        </w:rPr>
        <w:t>ŽSR Z</w:t>
      </w:r>
      <w:r w:rsidR="00852AC6">
        <w:rPr>
          <w:b/>
          <w:sz w:val="22"/>
          <w:szCs w:val="22"/>
        </w:rPr>
        <w:t xml:space="preserve"> </w:t>
      </w:r>
      <w:r w:rsidRPr="00D06780">
        <w:rPr>
          <w:b/>
          <w:sz w:val="22"/>
          <w:szCs w:val="22"/>
        </w:rPr>
        <w:t>3</w:t>
      </w:r>
      <w:r w:rsidRPr="00D06780">
        <w:rPr>
          <w:sz w:val="22"/>
          <w:szCs w:val="22"/>
        </w:rPr>
        <w:t xml:space="preserve">“), </w:t>
      </w:r>
    </w:p>
    <w:p w14:paraId="1CB2A7D7" w14:textId="5439615E" w:rsidR="00D06780" w:rsidRPr="00D06780" w:rsidRDefault="00D06780" w:rsidP="00D06780">
      <w:pPr>
        <w:ind w:left="851" w:hanging="426"/>
        <w:jc w:val="both"/>
        <w:rPr>
          <w:sz w:val="22"/>
          <w:szCs w:val="22"/>
        </w:rPr>
      </w:pPr>
      <w:r w:rsidRPr="00D06780">
        <w:rPr>
          <w:sz w:val="22"/>
          <w:szCs w:val="22"/>
        </w:rPr>
        <w:t xml:space="preserve">(ii) </w:t>
      </w:r>
      <w:r w:rsidRPr="00D06780">
        <w:rPr>
          <w:sz w:val="22"/>
          <w:szCs w:val="22"/>
        </w:rPr>
        <w:tab/>
        <w:t>platné osvedčenie o spôsobilosti z BOZP podľa predpisu ŽSR Z</w:t>
      </w:r>
      <w:r w:rsidR="00E85E04">
        <w:rPr>
          <w:sz w:val="22"/>
          <w:szCs w:val="22"/>
        </w:rPr>
        <w:t xml:space="preserve"> </w:t>
      </w:r>
      <w:r w:rsidRPr="00D06780">
        <w:rPr>
          <w:sz w:val="22"/>
          <w:szCs w:val="22"/>
        </w:rPr>
        <w:t>3 a predpisu ŽSR Z2 Bezpečnosť zamestnancov v podmienkach Železníc Slovenskej republiky (ďalej len „</w:t>
      </w:r>
      <w:r w:rsidRPr="00D06780">
        <w:rPr>
          <w:b/>
          <w:sz w:val="22"/>
          <w:szCs w:val="22"/>
        </w:rPr>
        <w:t>ŽSR Z</w:t>
      </w:r>
      <w:r w:rsidR="00852AC6">
        <w:rPr>
          <w:b/>
          <w:sz w:val="22"/>
          <w:szCs w:val="22"/>
        </w:rPr>
        <w:t xml:space="preserve"> </w:t>
      </w:r>
      <w:r w:rsidRPr="00D06780">
        <w:rPr>
          <w:b/>
          <w:sz w:val="22"/>
          <w:szCs w:val="22"/>
        </w:rPr>
        <w:t>2</w:t>
      </w:r>
      <w:r w:rsidRPr="00D06780">
        <w:rPr>
          <w:sz w:val="22"/>
          <w:szCs w:val="22"/>
        </w:rPr>
        <w:t xml:space="preserve">“), </w:t>
      </w:r>
    </w:p>
    <w:p w14:paraId="43B14998" w14:textId="77777777" w:rsidR="00321F38" w:rsidRDefault="00D06780" w:rsidP="00321F38">
      <w:pPr>
        <w:numPr>
          <w:ilvl w:val="0"/>
          <w:numId w:val="111"/>
        </w:numPr>
        <w:autoSpaceDE w:val="0"/>
        <w:autoSpaceDN w:val="0"/>
        <w:adjustRightInd w:val="0"/>
        <w:spacing w:after="27"/>
        <w:ind w:left="284" w:hanging="284"/>
        <w:jc w:val="both"/>
        <w:rPr>
          <w:sz w:val="22"/>
          <w:szCs w:val="22"/>
        </w:rPr>
      </w:pPr>
      <w:r w:rsidRPr="00D06780">
        <w:rPr>
          <w:sz w:val="22"/>
          <w:szCs w:val="22"/>
        </w:rPr>
        <w:t xml:space="preserve">predpokladaným termínom použitia dráhového vozidla doklad dráhového vozidla o technickej spôsobilosti na prevádzku podľa zákona o dráhach a vyhlášky č. 351/2010 Z. z. Ministerstva dopravy, pôšt a telekomunikácií Slovenskej republiky o dopravnom poriadku dráh. Splnenie podmienok umožňuje Zhotoviteľovi (žiadateľovi) </w:t>
      </w:r>
      <w:r w:rsidRPr="00D06780">
        <w:rPr>
          <w:sz w:val="22"/>
          <w:szCs w:val="22"/>
        </w:rPr>
        <w:lastRenderedPageBreak/>
        <w:t xml:space="preserve">pohyb na infraštruktúre ŽSR na základe „Povolenia uviesť do prevádzky dráhové vozidlá na tratiach ŽSR“, ktoré vydáva Dopravný úrad. Bez písomného oznámenia Objednávateľa o odsúhlasení predložených dokladov nie je možné </w:t>
      </w:r>
      <w:r w:rsidR="00321F38">
        <w:rPr>
          <w:sz w:val="22"/>
          <w:szCs w:val="22"/>
        </w:rPr>
        <w:t>dráhové vozidlá použiť,</w:t>
      </w:r>
    </w:p>
    <w:p w14:paraId="1080BC86" w14:textId="023844BA" w:rsidR="00321F38" w:rsidRPr="00321F38" w:rsidRDefault="00321F38" w:rsidP="00321F38">
      <w:pPr>
        <w:numPr>
          <w:ilvl w:val="0"/>
          <w:numId w:val="111"/>
        </w:numPr>
        <w:autoSpaceDE w:val="0"/>
        <w:autoSpaceDN w:val="0"/>
        <w:adjustRightInd w:val="0"/>
        <w:spacing w:after="27"/>
        <w:ind w:left="284" w:hanging="284"/>
        <w:jc w:val="both"/>
        <w:rPr>
          <w:sz w:val="22"/>
          <w:szCs w:val="22"/>
        </w:rPr>
      </w:pPr>
      <w:r w:rsidRPr="00321F38">
        <w:rPr>
          <w:sz w:val="22"/>
          <w:szCs w:val="22"/>
        </w:rPr>
        <w:t xml:space="preserve">predpokladaným termínom začatia prác vyžadujúcich doklad o odbornej spôsobilosti - platné osvedčenie na vykonávanie určených činností na určených technických zariadeniach a na vykonávanie určených činností na koľajniciach udelené bezpečnostným orgánom v zmysle § 18 zákona o dráhach v rozsahu minimálne: </w:t>
      </w:r>
    </w:p>
    <w:p w14:paraId="35CD2816" w14:textId="69B1E170" w:rsidR="00321F38" w:rsidRPr="00321F38" w:rsidRDefault="00321F38" w:rsidP="00321F38">
      <w:pPr>
        <w:pStyle w:val="Odsekzoznamu"/>
        <w:numPr>
          <w:ilvl w:val="0"/>
          <w:numId w:val="131"/>
        </w:numPr>
        <w:autoSpaceDE w:val="0"/>
        <w:autoSpaceDN w:val="0"/>
        <w:adjustRightInd w:val="0"/>
        <w:spacing w:after="27"/>
        <w:jc w:val="both"/>
        <w:rPr>
          <w:rFonts w:ascii="Times New Roman" w:hAnsi="Times New Roman"/>
        </w:rPr>
      </w:pPr>
      <w:r w:rsidRPr="00321F38">
        <w:rPr>
          <w:rFonts w:ascii="Times New Roman" w:hAnsi="Times New Roman"/>
        </w:rPr>
        <w:t xml:space="preserve">zváranie koľajníc, </w:t>
      </w:r>
    </w:p>
    <w:p w14:paraId="1A87B1CE" w14:textId="4232D90A" w:rsidR="00321F38" w:rsidRPr="00321F38" w:rsidRDefault="00321F38" w:rsidP="00321F38">
      <w:pPr>
        <w:pStyle w:val="Odsekzoznamu"/>
        <w:numPr>
          <w:ilvl w:val="0"/>
          <w:numId w:val="131"/>
        </w:numPr>
        <w:autoSpaceDE w:val="0"/>
        <w:autoSpaceDN w:val="0"/>
        <w:adjustRightInd w:val="0"/>
        <w:spacing w:after="27"/>
        <w:jc w:val="both"/>
        <w:rPr>
          <w:rFonts w:ascii="Times New Roman" w:hAnsi="Times New Roman"/>
        </w:rPr>
      </w:pPr>
      <w:r w:rsidRPr="00321F38">
        <w:rPr>
          <w:rFonts w:ascii="Times New Roman" w:hAnsi="Times New Roman"/>
        </w:rPr>
        <w:t xml:space="preserve">nedeštruktívne metódy skúšania koľajníc metódami VT, UT, RT. </w:t>
      </w:r>
    </w:p>
    <w:p w14:paraId="1AEA6B29" w14:textId="77777777" w:rsidR="00321F38" w:rsidRDefault="00321F38" w:rsidP="00321F38">
      <w:pPr>
        <w:numPr>
          <w:ilvl w:val="0"/>
          <w:numId w:val="111"/>
        </w:numPr>
        <w:autoSpaceDE w:val="0"/>
        <w:autoSpaceDN w:val="0"/>
        <w:adjustRightInd w:val="0"/>
        <w:spacing w:after="27"/>
        <w:ind w:left="284" w:hanging="284"/>
        <w:jc w:val="both"/>
        <w:rPr>
          <w:sz w:val="22"/>
          <w:szCs w:val="22"/>
        </w:rPr>
      </w:pPr>
      <w:r w:rsidRPr="00321F38">
        <w:rPr>
          <w:sz w:val="22"/>
          <w:szCs w:val="22"/>
        </w:rPr>
        <w:t xml:space="preserve">predpokladaným termínom začatia prác vyžadujúcich oprávnenie na vykonávanie určených činností právnických osôb - platné oprávnenie na zváranie koľajníc podľa predpisu ŽSR TS 3-5 Zváranie koľajníc a súčastí železničného zvršku, </w:t>
      </w:r>
    </w:p>
    <w:p w14:paraId="1FC6E212" w14:textId="77777777" w:rsidR="00321F38" w:rsidRDefault="00321F38" w:rsidP="00321F38">
      <w:pPr>
        <w:numPr>
          <w:ilvl w:val="0"/>
          <w:numId w:val="111"/>
        </w:numPr>
        <w:autoSpaceDE w:val="0"/>
        <w:autoSpaceDN w:val="0"/>
        <w:adjustRightInd w:val="0"/>
        <w:spacing w:after="27"/>
        <w:ind w:left="284" w:hanging="284"/>
        <w:jc w:val="both"/>
        <w:rPr>
          <w:sz w:val="22"/>
          <w:szCs w:val="22"/>
        </w:rPr>
      </w:pPr>
      <w:r w:rsidRPr="00321F38">
        <w:rPr>
          <w:sz w:val="22"/>
          <w:szCs w:val="22"/>
        </w:rPr>
        <w:t xml:space="preserve">predpokladaným termínom začatia prác vyžadujúcich oprávnenie na vykonávanie určených činností právnických osôb - platné oprávnenie na nedeštruktívne metódy skúšania koľajníc vizuálnou metódou (VT); ultrazvukovou metódou (UT), </w:t>
      </w:r>
      <w:proofErr w:type="spellStart"/>
      <w:r w:rsidRPr="00321F38">
        <w:rPr>
          <w:sz w:val="22"/>
          <w:szCs w:val="22"/>
        </w:rPr>
        <w:t>rádiografickou</w:t>
      </w:r>
      <w:proofErr w:type="spellEnd"/>
      <w:r w:rsidRPr="00321F38">
        <w:rPr>
          <w:sz w:val="22"/>
          <w:szCs w:val="22"/>
        </w:rPr>
        <w:t xml:space="preserve"> metódou (RT) podľa predpisu ŽSR TS 3-4 Nedeštruktívne skúšanie koľajníc, </w:t>
      </w:r>
    </w:p>
    <w:p w14:paraId="0C0D3F0A" w14:textId="61535D8D" w:rsidR="00321F38" w:rsidRPr="00321F38" w:rsidRDefault="00321F38" w:rsidP="00321F38">
      <w:pPr>
        <w:numPr>
          <w:ilvl w:val="0"/>
          <w:numId w:val="111"/>
        </w:numPr>
        <w:autoSpaceDE w:val="0"/>
        <w:autoSpaceDN w:val="0"/>
        <w:adjustRightInd w:val="0"/>
        <w:spacing w:after="27"/>
        <w:ind w:left="284" w:hanging="284"/>
        <w:jc w:val="both"/>
        <w:rPr>
          <w:sz w:val="22"/>
          <w:szCs w:val="22"/>
        </w:rPr>
      </w:pPr>
      <w:r w:rsidRPr="00321F38">
        <w:rPr>
          <w:sz w:val="22"/>
          <w:szCs w:val="22"/>
        </w:rPr>
        <w:t>predpokladaným termínom začatia prác vyžadujúcich oprávnenie - oprávnenie o odbornej a technickej spôsobilosti k vykonávaniu brúsenia, frézovania koľajníc na ŽSR v zmysle predpisu ŽSR TS 3-8 Brúsenie, frézovanie, hobľovanie koľajníc a brúsenie pojazdných súčastí výhybiek</w:t>
      </w:r>
      <w:r>
        <w:rPr>
          <w:sz w:val="22"/>
          <w:szCs w:val="22"/>
        </w:rPr>
        <w:t>.</w:t>
      </w:r>
    </w:p>
    <w:p w14:paraId="2C0082A3" w14:textId="77777777" w:rsidR="00D06780" w:rsidRPr="00D06780" w:rsidRDefault="00D06780" w:rsidP="00D06780">
      <w:pPr>
        <w:spacing w:before="120"/>
        <w:jc w:val="both"/>
        <w:rPr>
          <w:rFonts w:eastAsia="Calibri"/>
          <w:sz w:val="22"/>
          <w:szCs w:val="22"/>
          <w:lang w:eastAsia="en-US"/>
        </w:rPr>
      </w:pPr>
      <w:r w:rsidRPr="00D06780">
        <w:rPr>
          <w:rFonts w:eastAsia="Calibri"/>
          <w:sz w:val="22"/>
          <w:szCs w:val="22"/>
          <w:lang w:eastAsia="en-US"/>
        </w:rPr>
        <w:t xml:space="preserve">V prípade, že Zhotoviteľ nepredloží v stanovenej lehote vyššie uvedené doklady, nie je oprávnený začať práce, pre ktoré sa doklad vyžaduje.   </w:t>
      </w:r>
    </w:p>
    <w:p w14:paraId="2AA081E1" w14:textId="77777777" w:rsidR="00D06780" w:rsidRPr="00D06780" w:rsidRDefault="00D06780" w:rsidP="00D06780">
      <w:pPr>
        <w:spacing w:before="120"/>
        <w:jc w:val="both"/>
        <w:rPr>
          <w:sz w:val="22"/>
          <w:szCs w:val="22"/>
        </w:rPr>
      </w:pPr>
      <w:r w:rsidRPr="00D06780">
        <w:rPr>
          <w:sz w:val="22"/>
          <w:szCs w:val="22"/>
        </w:rPr>
        <w:t xml:space="preserve">V prípade, že dôjde k dočasnému záberu pozemkov pre potreby Diela, Zhotoviteľ sa zaväzuje na vlastné náklady zabezpečiť si písomné oprávnenie vstupu na pozemky vo vlastníctve tretích osôb (v dočasnom zábere) (inak nie je oprávnený vstúpiť na takéto pozemky tretích osôb) a oznámiť Objednávateľovi termín začatia a ukončenia používania takéhoto pozemku. Zhotoviteľ sa tiež zaväzuje na vlastné náklady zabezpečiť po ukončení užívania tohto pozemku uvedenie tohto pozemku do pôvodného stavu, resp. stavu, na ktorom sa dohodne Zhotoviteľ s vlastníkom pozemku. V prípade, že Zhotoviteľ nedodrží ukončenie užívania pozemku nezavinené Objednávateľom, bude znášať všetky náklady spojené s užívaním takéhoto pozemku vrátane nákladov na prípadnú náhradu škody. </w:t>
      </w:r>
    </w:p>
    <w:p w14:paraId="6AA36655" w14:textId="77777777" w:rsidR="00D06780" w:rsidRPr="00D06780" w:rsidRDefault="00D06780" w:rsidP="00D06780">
      <w:pPr>
        <w:spacing w:before="120"/>
        <w:jc w:val="both"/>
        <w:rPr>
          <w:sz w:val="22"/>
          <w:szCs w:val="22"/>
        </w:rPr>
      </w:pPr>
      <w:r w:rsidRPr="00D06780">
        <w:rPr>
          <w:sz w:val="22"/>
          <w:szCs w:val="22"/>
        </w:rPr>
        <w:t>Ak sa Zhotoviteľ dostane do omeškania s plnením harmonogramu prác alebo mu vzniknú náklady ako dôsledok toho, že nezaistil včas vstupy na pozemky vo vlastníctve tretích osôb, Zhotoviteľovi nevzniká nárok na predĺženie Lehoty výstavby alebo na uhradenie žiadnych nákladov vrátane ušlého zisku.</w:t>
      </w:r>
    </w:p>
    <w:p w14:paraId="1999C3AA" w14:textId="77777777" w:rsidR="00D06780" w:rsidRPr="00D06780" w:rsidRDefault="00D06780" w:rsidP="00D06780">
      <w:pPr>
        <w:spacing w:before="120"/>
        <w:jc w:val="both"/>
        <w:rPr>
          <w:sz w:val="22"/>
          <w:szCs w:val="22"/>
        </w:rPr>
      </w:pPr>
      <w:r w:rsidRPr="00D06780">
        <w:rPr>
          <w:sz w:val="22"/>
          <w:szCs w:val="22"/>
        </w:rPr>
        <w:t>Zhotoviteľ je povinný doručiť Objednávateľovi mená kontaktných zástupcov s telefónnymi číslami  a kontaktné telefónne čísla pohotovostných zamestnancov Zhotoviteľa (vrátane poddodávateľov jednotlivých typov zariadení) kvôli zabezpečeniu koordinácie pri odstraňovaní prípadných porúch na rozostavaných úsekoch tratí, najneskôr pri odovzdávaní Staveniska. Tieto údaje je Zhotoviteľ povinný aktualizovať počas  výstavby.</w:t>
      </w:r>
    </w:p>
    <w:p w14:paraId="3AF4231B" w14:textId="32739703" w:rsidR="00D06780" w:rsidRPr="00D06780" w:rsidRDefault="00D06780" w:rsidP="00D06780">
      <w:pPr>
        <w:spacing w:before="120"/>
        <w:jc w:val="both"/>
        <w:rPr>
          <w:sz w:val="22"/>
          <w:szCs w:val="22"/>
        </w:rPr>
      </w:pPr>
      <w:r w:rsidRPr="00D06780">
        <w:rPr>
          <w:sz w:val="22"/>
          <w:szCs w:val="22"/>
        </w:rPr>
        <w:t>Zhotoviteľ je povinný predložiť Stavebnému dozoru</w:t>
      </w:r>
      <w:r w:rsidR="00F31BBA">
        <w:rPr>
          <w:sz w:val="22"/>
          <w:szCs w:val="22"/>
        </w:rPr>
        <w:t xml:space="preserve"> alebo Objednávateľovi</w:t>
      </w:r>
      <w:r w:rsidRPr="00D06780">
        <w:rPr>
          <w:sz w:val="22"/>
          <w:szCs w:val="22"/>
        </w:rPr>
        <w:t xml:space="preserve"> rozbor položky Oceneného výkazu výmer v prípade, ak o to Stavebný dozor</w:t>
      </w:r>
      <w:r w:rsidR="00F31BBA">
        <w:rPr>
          <w:sz w:val="22"/>
          <w:szCs w:val="22"/>
        </w:rPr>
        <w:t xml:space="preserve"> alebo Objednávateľ</w:t>
      </w:r>
      <w:r w:rsidRPr="00D06780">
        <w:rPr>
          <w:sz w:val="22"/>
          <w:szCs w:val="22"/>
        </w:rPr>
        <w:t xml:space="preserve"> požiada.</w:t>
      </w:r>
    </w:p>
    <w:p w14:paraId="14A296F0" w14:textId="509CA3BF" w:rsidR="00D06780" w:rsidRPr="00D06780" w:rsidRDefault="00D06780" w:rsidP="00CE556A">
      <w:pPr>
        <w:spacing w:before="120"/>
        <w:jc w:val="both"/>
        <w:rPr>
          <w:sz w:val="22"/>
          <w:szCs w:val="22"/>
        </w:rPr>
      </w:pPr>
      <w:r w:rsidRPr="00D06780">
        <w:rPr>
          <w:sz w:val="22"/>
          <w:szCs w:val="22"/>
        </w:rPr>
        <w:t xml:space="preserve">Zhotoviteľ je povinný predložiť Stavebnému dozoru </w:t>
      </w:r>
      <w:r w:rsidR="00F31BBA">
        <w:rPr>
          <w:sz w:val="22"/>
          <w:szCs w:val="22"/>
        </w:rPr>
        <w:t xml:space="preserve">alebo Objednávateľovi </w:t>
      </w:r>
      <w:r w:rsidRPr="00D06780">
        <w:rPr>
          <w:sz w:val="22"/>
          <w:szCs w:val="22"/>
        </w:rPr>
        <w:t xml:space="preserve">zemníky, lomy a vzdialenosti na základe ktorých pripravil cenovú ponuku, ak o to Stavebný dozor </w:t>
      </w:r>
      <w:r w:rsidR="00F31BBA">
        <w:rPr>
          <w:sz w:val="22"/>
          <w:szCs w:val="22"/>
        </w:rPr>
        <w:t xml:space="preserve">alebo Objednávateľ </w:t>
      </w:r>
      <w:r w:rsidRPr="00D06780">
        <w:rPr>
          <w:sz w:val="22"/>
          <w:szCs w:val="22"/>
        </w:rPr>
        <w:t>požiada.</w:t>
      </w:r>
    </w:p>
    <w:p w14:paraId="3C854450" w14:textId="0B391E5C" w:rsidR="00D06780" w:rsidRPr="00D06780" w:rsidRDefault="00D06780" w:rsidP="00BD50C1">
      <w:pPr>
        <w:spacing w:before="120" w:after="120"/>
        <w:jc w:val="both"/>
        <w:rPr>
          <w:sz w:val="22"/>
          <w:szCs w:val="22"/>
        </w:rPr>
      </w:pPr>
      <w:r w:rsidRPr="00D06780">
        <w:rPr>
          <w:sz w:val="22"/>
          <w:szCs w:val="22"/>
        </w:rPr>
        <w:t xml:space="preserve">Zhotoviteľ je povinný príslušnú činnosť na Diele realizovať </w:t>
      </w:r>
      <w:r w:rsidR="00F14544">
        <w:rPr>
          <w:sz w:val="22"/>
          <w:szCs w:val="22"/>
        </w:rPr>
        <w:t>odbornými pracovníkmi</w:t>
      </w:r>
      <w:r w:rsidRPr="00D06780">
        <w:rPr>
          <w:sz w:val="22"/>
          <w:szCs w:val="22"/>
        </w:rPr>
        <w:t>, ktor</w:t>
      </w:r>
      <w:r w:rsidR="00F14544">
        <w:rPr>
          <w:sz w:val="22"/>
          <w:szCs w:val="22"/>
        </w:rPr>
        <w:t>ých</w:t>
      </w:r>
      <w:r w:rsidRPr="00D06780">
        <w:rPr>
          <w:sz w:val="22"/>
          <w:szCs w:val="22"/>
        </w:rPr>
        <w:t xml:space="preserve"> uviedol v </w:t>
      </w:r>
      <w:r w:rsidR="00F14544">
        <w:rPr>
          <w:sz w:val="22"/>
          <w:szCs w:val="22"/>
        </w:rPr>
        <w:t>P</w:t>
      </w:r>
      <w:r w:rsidRPr="00D06780">
        <w:rPr>
          <w:sz w:val="22"/>
          <w:szCs w:val="22"/>
        </w:rPr>
        <w:t>onuke a ktorým</w:t>
      </w:r>
      <w:r w:rsidR="00F14544">
        <w:rPr>
          <w:sz w:val="22"/>
          <w:szCs w:val="22"/>
        </w:rPr>
        <w:t>i</w:t>
      </w:r>
      <w:r w:rsidRPr="00D06780">
        <w:rPr>
          <w:sz w:val="22"/>
          <w:szCs w:val="22"/>
        </w:rPr>
        <w:t xml:space="preserve"> preukázal splnenie podmienok účasti vo </w:t>
      </w:r>
      <w:r w:rsidR="00F14544">
        <w:rPr>
          <w:sz w:val="22"/>
          <w:szCs w:val="22"/>
        </w:rPr>
        <w:t>verejnom obstarávaní v zmysle Súťažných podkladov</w:t>
      </w:r>
      <w:r w:rsidRPr="00D06780">
        <w:rPr>
          <w:sz w:val="22"/>
          <w:szCs w:val="22"/>
        </w:rPr>
        <w:t>.</w:t>
      </w:r>
      <w:r w:rsidR="00F14544">
        <w:rPr>
          <w:sz w:val="22"/>
          <w:szCs w:val="22"/>
        </w:rPr>
        <w:t xml:space="preserve"> </w:t>
      </w:r>
      <w:r w:rsidR="00F14544" w:rsidRPr="00F14544">
        <w:rPr>
          <w:sz w:val="22"/>
          <w:szCs w:val="22"/>
        </w:rPr>
        <w:t>Zoznam odbornýc</w:t>
      </w:r>
      <w:r w:rsidR="00F14544">
        <w:rPr>
          <w:sz w:val="22"/>
          <w:szCs w:val="22"/>
        </w:rPr>
        <w:t>h pracovníkov tvorí Prílohu č. 10</w:t>
      </w:r>
      <w:r w:rsidR="00F14544" w:rsidRPr="00F14544">
        <w:rPr>
          <w:sz w:val="22"/>
          <w:szCs w:val="22"/>
        </w:rPr>
        <w:t xml:space="preserve"> – Zoznam odborných pracovníkov.</w:t>
      </w:r>
    </w:p>
    <w:p w14:paraId="5F9A83B5" w14:textId="407F745B" w:rsidR="00D06780" w:rsidRPr="00D06780" w:rsidRDefault="00D06780" w:rsidP="00473867">
      <w:pPr>
        <w:jc w:val="both"/>
        <w:rPr>
          <w:sz w:val="22"/>
          <w:szCs w:val="22"/>
        </w:rPr>
      </w:pPr>
      <w:r w:rsidRPr="00D06780">
        <w:rPr>
          <w:sz w:val="22"/>
          <w:szCs w:val="22"/>
        </w:rPr>
        <w:t xml:space="preserve">Počas plnenia Zmluvy môže dôjsť k zmene </w:t>
      </w:r>
      <w:r w:rsidR="00A70B10">
        <w:rPr>
          <w:sz w:val="22"/>
          <w:szCs w:val="22"/>
        </w:rPr>
        <w:t>odborného pracovníka</w:t>
      </w:r>
      <w:r w:rsidR="00327BEF" w:rsidRPr="00327BEF">
        <w:rPr>
          <w:sz w:val="22"/>
          <w:szCs w:val="22"/>
        </w:rPr>
        <w:t>, a to na princípe nahradenia osoby za osobu</w:t>
      </w:r>
      <w:r w:rsidRPr="00D06780">
        <w:rPr>
          <w:sz w:val="22"/>
          <w:szCs w:val="22"/>
        </w:rPr>
        <w:t xml:space="preserve">. </w:t>
      </w:r>
    </w:p>
    <w:p w14:paraId="45BB9E01" w14:textId="2A4FED94" w:rsidR="00D06780" w:rsidRPr="00D06780" w:rsidRDefault="00D06780" w:rsidP="00473867">
      <w:pPr>
        <w:spacing w:before="120" w:after="120"/>
        <w:jc w:val="both"/>
        <w:rPr>
          <w:sz w:val="22"/>
          <w:szCs w:val="22"/>
        </w:rPr>
      </w:pPr>
      <w:r w:rsidRPr="00D06780">
        <w:rPr>
          <w:sz w:val="22"/>
          <w:szCs w:val="22"/>
        </w:rPr>
        <w:t xml:space="preserve">V prípade zmeny </w:t>
      </w:r>
      <w:r w:rsidR="00A70B10">
        <w:rPr>
          <w:sz w:val="22"/>
          <w:szCs w:val="22"/>
        </w:rPr>
        <w:t>odborného pracovníka</w:t>
      </w:r>
      <w:r w:rsidR="004B4E77" w:rsidRPr="009238C3">
        <w:rPr>
          <w:sz w:val="22"/>
          <w:szCs w:val="22"/>
        </w:rPr>
        <w:t xml:space="preserve"> </w:t>
      </w:r>
      <w:r w:rsidRPr="00D06780">
        <w:rPr>
          <w:sz w:val="22"/>
          <w:szCs w:val="22"/>
        </w:rPr>
        <w:t xml:space="preserve">v súlade s podmienkami podľa Zmluvy nový </w:t>
      </w:r>
      <w:r w:rsidR="00A70B10">
        <w:rPr>
          <w:sz w:val="22"/>
          <w:szCs w:val="22"/>
        </w:rPr>
        <w:t>odborný pracovník</w:t>
      </w:r>
      <w:r w:rsidR="004B4E77" w:rsidRPr="009238C3">
        <w:rPr>
          <w:sz w:val="22"/>
          <w:szCs w:val="22"/>
        </w:rPr>
        <w:t xml:space="preserve"> </w:t>
      </w:r>
      <w:r w:rsidRPr="00D06780">
        <w:rPr>
          <w:sz w:val="22"/>
          <w:szCs w:val="22"/>
        </w:rPr>
        <w:t xml:space="preserve">musí spĺňať kvalifikačné podmienky, ktoré boli požadované na preukázanie splnenia podmienok účasti </w:t>
      </w:r>
      <w:r w:rsidR="00A70B10" w:rsidRPr="00A70B10">
        <w:rPr>
          <w:sz w:val="22"/>
          <w:szCs w:val="22"/>
        </w:rPr>
        <w:t>vo verejnom obstarávaní v Súťažných podkladoch</w:t>
      </w:r>
      <w:r w:rsidR="00A70B10">
        <w:rPr>
          <w:sz w:val="22"/>
          <w:szCs w:val="22"/>
        </w:rPr>
        <w:t>.</w:t>
      </w:r>
    </w:p>
    <w:p w14:paraId="30674241" w14:textId="10E4B470" w:rsidR="000829E8" w:rsidRPr="009238C3" w:rsidRDefault="000829E8" w:rsidP="000829E8">
      <w:pPr>
        <w:jc w:val="both"/>
        <w:rPr>
          <w:sz w:val="22"/>
          <w:szCs w:val="22"/>
        </w:rPr>
      </w:pPr>
      <w:r w:rsidRPr="009238C3">
        <w:rPr>
          <w:sz w:val="22"/>
          <w:szCs w:val="22"/>
        </w:rPr>
        <w:t xml:space="preserve">Zmena </w:t>
      </w:r>
      <w:r w:rsidR="00394D35">
        <w:rPr>
          <w:sz w:val="22"/>
          <w:szCs w:val="22"/>
        </w:rPr>
        <w:t>odborného pracovníka</w:t>
      </w:r>
      <w:r w:rsidRPr="009238C3">
        <w:rPr>
          <w:sz w:val="22"/>
          <w:szCs w:val="22"/>
        </w:rPr>
        <w:t xml:space="preserve"> je možná len po predchádzajúcom písomnom súhlase Objednávateľa. Návrh na zmenu </w:t>
      </w:r>
      <w:r w:rsidR="0043201B">
        <w:rPr>
          <w:sz w:val="22"/>
          <w:szCs w:val="22"/>
        </w:rPr>
        <w:t>odborného pracovníka</w:t>
      </w:r>
      <w:r w:rsidRPr="009238C3">
        <w:rPr>
          <w:sz w:val="22"/>
          <w:szCs w:val="22"/>
        </w:rPr>
        <w:t xml:space="preserve"> predkladá Zhotoviteľ spolu so všetkými dokladmi </w:t>
      </w:r>
      <w:r w:rsidR="0043201B">
        <w:rPr>
          <w:sz w:val="22"/>
          <w:szCs w:val="22"/>
        </w:rPr>
        <w:t>požadovanými v Súťažných podkladoch</w:t>
      </w:r>
      <w:r w:rsidR="0043201B" w:rsidRPr="0043201B">
        <w:rPr>
          <w:sz w:val="22"/>
          <w:szCs w:val="22"/>
        </w:rPr>
        <w:t xml:space="preserve">, ktorými preukáže, že nový navrhovaný odborný pracovník spĺňa minimálne požiadavky na odbornú </w:t>
      </w:r>
      <w:r w:rsidR="0043201B" w:rsidRPr="0043201B">
        <w:rPr>
          <w:sz w:val="22"/>
          <w:szCs w:val="22"/>
        </w:rPr>
        <w:lastRenderedPageBreak/>
        <w:t>spôsobilosť v zmysle predchádzajúceho odstavca.</w:t>
      </w:r>
      <w:r w:rsidR="0043201B">
        <w:rPr>
          <w:sz w:val="22"/>
          <w:szCs w:val="22"/>
        </w:rPr>
        <w:t xml:space="preserve"> </w:t>
      </w:r>
      <w:r w:rsidRPr="009238C3">
        <w:rPr>
          <w:sz w:val="22"/>
          <w:szCs w:val="22"/>
        </w:rPr>
        <w:t xml:space="preserve">Ak nový navrhovaný </w:t>
      </w:r>
      <w:r w:rsidR="00C82769">
        <w:rPr>
          <w:sz w:val="22"/>
          <w:szCs w:val="22"/>
        </w:rPr>
        <w:t>odborný pracovník</w:t>
      </w:r>
      <w:r w:rsidRPr="009238C3">
        <w:rPr>
          <w:sz w:val="22"/>
          <w:szCs w:val="22"/>
        </w:rPr>
        <w:t xml:space="preserve"> nebude spĺňať minimálne požiadavky na odbornú spôsobilosť</w:t>
      </w:r>
      <w:r w:rsidR="00C82769">
        <w:rPr>
          <w:sz w:val="22"/>
          <w:szCs w:val="22"/>
        </w:rPr>
        <w:t xml:space="preserve"> v zmysle predchádzajúceho odstavca</w:t>
      </w:r>
      <w:r w:rsidRPr="009238C3">
        <w:rPr>
          <w:sz w:val="22"/>
          <w:szCs w:val="22"/>
        </w:rPr>
        <w:t xml:space="preserve">, Objednávateľ takéhoto </w:t>
      </w:r>
      <w:r w:rsidR="00C82769">
        <w:rPr>
          <w:sz w:val="22"/>
          <w:szCs w:val="22"/>
        </w:rPr>
        <w:t xml:space="preserve">odborného pracovníka </w:t>
      </w:r>
      <w:r w:rsidRPr="009238C3">
        <w:rPr>
          <w:sz w:val="22"/>
          <w:szCs w:val="22"/>
        </w:rPr>
        <w:t xml:space="preserve"> neodsúhlasí. Ak bude nový navrhovaný </w:t>
      </w:r>
      <w:r w:rsidR="00C82769">
        <w:rPr>
          <w:sz w:val="22"/>
          <w:szCs w:val="22"/>
        </w:rPr>
        <w:t>odborný pracovník</w:t>
      </w:r>
      <w:r w:rsidRPr="009238C3">
        <w:rPr>
          <w:sz w:val="22"/>
          <w:szCs w:val="22"/>
        </w:rPr>
        <w:t xml:space="preserve"> zároveň spĺňať pojmové znaky Podzhotoviteľa v zmysle podčlánku 1.1.2.8 (Podzhotoviteľ), Objednávateľ takéhoto </w:t>
      </w:r>
      <w:r w:rsidR="00155C25">
        <w:rPr>
          <w:sz w:val="22"/>
          <w:szCs w:val="22"/>
        </w:rPr>
        <w:t>odborného pracovníka</w:t>
      </w:r>
      <w:r w:rsidRPr="009238C3">
        <w:rPr>
          <w:sz w:val="22"/>
          <w:szCs w:val="22"/>
        </w:rPr>
        <w:t xml:space="preserve"> neodsúhlasí, pokiaľ nebudú splnené podmienky zmeny Podzhotoviteľa v zmysle podčlánku 4.4 (Podzhotovitelia) a tiež podmienky v zmysle podčlánku 4.4</w:t>
      </w:r>
      <w:r>
        <w:rPr>
          <w:sz w:val="22"/>
          <w:szCs w:val="22"/>
        </w:rPr>
        <w:t>a</w:t>
      </w:r>
      <w:r w:rsidRPr="009238C3">
        <w:rPr>
          <w:sz w:val="22"/>
          <w:szCs w:val="22"/>
        </w:rPr>
        <w:t xml:space="preserve"> (Povinnosti Zhotoviteľa v súvislosti s registrom partnerov verejného sektora). </w:t>
      </w:r>
    </w:p>
    <w:p w14:paraId="660F78FE" w14:textId="5616AF4B" w:rsidR="00F25420" w:rsidRPr="009238C3" w:rsidRDefault="000829E8" w:rsidP="000829E8">
      <w:pPr>
        <w:spacing w:before="120" w:after="120"/>
        <w:jc w:val="both"/>
        <w:rPr>
          <w:sz w:val="22"/>
          <w:szCs w:val="22"/>
        </w:rPr>
      </w:pPr>
      <w:r w:rsidRPr="009238C3">
        <w:rPr>
          <w:sz w:val="22"/>
          <w:szCs w:val="22"/>
        </w:rPr>
        <w:t>V prípade, ak Zhotoviteľ preukázal splnenie podmienok účasti vo verejn</w:t>
      </w:r>
      <w:r w:rsidR="00943D35">
        <w:rPr>
          <w:sz w:val="22"/>
          <w:szCs w:val="22"/>
        </w:rPr>
        <w:t>ej</w:t>
      </w:r>
      <w:r w:rsidRPr="009238C3">
        <w:rPr>
          <w:sz w:val="22"/>
          <w:szCs w:val="22"/>
        </w:rPr>
        <w:t xml:space="preserve"> </w:t>
      </w:r>
      <w:r w:rsidR="00943D35">
        <w:rPr>
          <w:sz w:val="22"/>
          <w:szCs w:val="22"/>
        </w:rPr>
        <w:t>súťaži</w:t>
      </w:r>
      <w:r w:rsidRPr="009238C3">
        <w:rPr>
          <w:sz w:val="22"/>
          <w:szCs w:val="22"/>
        </w:rPr>
        <w:t xml:space="preserve">, výsledkom </w:t>
      </w:r>
      <w:r w:rsidR="00943D35">
        <w:rPr>
          <w:sz w:val="22"/>
          <w:szCs w:val="22"/>
        </w:rPr>
        <w:t>ktorej</w:t>
      </w:r>
      <w:r w:rsidR="00943D35" w:rsidRPr="009238C3">
        <w:rPr>
          <w:sz w:val="22"/>
          <w:szCs w:val="22"/>
        </w:rPr>
        <w:t xml:space="preserve"> </w:t>
      </w:r>
      <w:r w:rsidRPr="009238C3">
        <w:rPr>
          <w:sz w:val="22"/>
          <w:szCs w:val="22"/>
        </w:rPr>
        <w:t>je uzavretie Zmluvy, prostredníctvom zahraničných odborníkov, je povinný v lehote 28 kalendárnych dní odo dňa nadobudnutia účinnosti Zmluvy najneskôr do času vykonávania ich činnosti vyplývajúcej zo Zmluvy</w:t>
      </w:r>
      <w:r w:rsidR="00FA6D4B">
        <w:rPr>
          <w:sz w:val="22"/>
          <w:szCs w:val="22"/>
        </w:rPr>
        <w:t>,</w:t>
      </w:r>
      <w:r w:rsidRPr="009238C3">
        <w:rPr>
          <w:sz w:val="22"/>
          <w:szCs w:val="22"/>
        </w:rPr>
        <w:t xml:space="preserve"> zapísať takúto osobu do zoznamu hosťujúcich zahraničných odborníkov a  predložiť Objednávateľovi doklad o zápise. Bez predloženia dokladu o zápise nie je hosťujúci zahraničný odborník oprávnený vykonávať jeho činnosť.</w:t>
      </w:r>
      <w:r w:rsidR="00F25420">
        <w:rPr>
          <w:sz w:val="22"/>
          <w:szCs w:val="22"/>
        </w:rPr>
        <w:t xml:space="preserve"> </w:t>
      </w:r>
      <w:r w:rsidR="00F25420" w:rsidRPr="00F25420">
        <w:rPr>
          <w:sz w:val="22"/>
          <w:szCs w:val="22"/>
        </w:rPr>
        <w:t>Zhotoviteľ je zároveň povinný zabezpečiť na vlastné náklady tlmočníka za účelom dorozumievania sa so zahraničným odborníkom.</w:t>
      </w:r>
    </w:p>
    <w:p w14:paraId="43DB0B3B" w14:textId="4379B063" w:rsidR="000829E8" w:rsidRPr="009238C3" w:rsidRDefault="000829E8" w:rsidP="000829E8">
      <w:pPr>
        <w:spacing w:before="120" w:after="120"/>
        <w:jc w:val="both"/>
        <w:rPr>
          <w:sz w:val="22"/>
          <w:szCs w:val="22"/>
        </w:rPr>
      </w:pPr>
      <w:r w:rsidRPr="001C0DC5">
        <w:rPr>
          <w:sz w:val="22"/>
          <w:szCs w:val="22"/>
        </w:rPr>
        <w:t>Ďalšie</w:t>
      </w:r>
      <w:r w:rsidRPr="009238C3">
        <w:rPr>
          <w:sz w:val="22"/>
          <w:szCs w:val="22"/>
        </w:rPr>
        <w:t xml:space="preserve"> povinnosti týkajúce sa </w:t>
      </w:r>
      <w:r w:rsidR="001C0DC5">
        <w:rPr>
          <w:sz w:val="22"/>
          <w:szCs w:val="22"/>
        </w:rPr>
        <w:t>odborných pracovníkov</w:t>
      </w:r>
      <w:r w:rsidRPr="009238C3">
        <w:rPr>
          <w:sz w:val="22"/>
          <w:szCs w:val="22"/>
        </w:rPr>
        <w:t xml:space="preserve"> sa riadia príslušnými podčlánkami tejto Zmluvy.</w:t>
      </w:r>
      <w:r w:rsidR="0008721F" w:rsidRPr="0008721F">
        <w:rPr>
          <w:sz w:val="22"/>
          <w:szCs w:val="22"/>
        </w:rPr>
        <w:t xml:space="preserve"> </w:t>
      </w:r>
      <w:r w:rsidR="0008721F">
        <w:rPr>
          <w:sz w:val="22"/>
          <w:szCs w:val="22"/>
        </w:rPr>
        <w:t xml:space="preserve">Zhotoviteľ je povinný oznámiť Stavebnému dozorovi meno, priezvisko a kontaktné údaje všetkých </w:t>
      </w:r>
      <w:r w:rsidR="001C0DC5">
        <w:rPr>
          <w:sz w:val="22"/>
          <w:szCs w:val="22"/>
        </w:rPr>
        <w:t>odborných pracovníkov</w:t>
      </w:r>
      <w:r w:rsidR="0008721F">
        <w:rPr>
          <w:sz w:val="22"/>
          <w:szCs w:val="22"/>
        </w:rPr>
        <w:t xml:space="preserve"> do </w:t>
      </w:r>
      <w:r w:rsidR="006E6DE0">
        <w:rPr>
          <w:sz w:val="22"/>
          <w:szCs w:val="22"/>
        </w:rPr>
        <w:t xml:space="preserve">siedmich </w:t>
      </w:r>
      <w:r w:rsidR="0008721F">
        <w:rPr>
          <w:sz w:val="22"/>
          <w:szCs w:val="22"/>
        </w:rPr>
        <w:t xml:space="preserve"> dní od nadobudnutia účinnosti Zmluvy, resp. ak v tom čase Stavebný dozor nie je známy, tak do </w:t>
      </w:r>
      <w:r w:rsidR="006E6DE0">
        <w:rPr>
          <w:sz w:val="22"/>
          <w:szCs w:val="22"/>
        </w:rPr>
        <w:t xml:space="preserve">siedmich </w:t>
      </w:r>
      <w:r w:rsidR="0008721F">
        <w:rPr>
          <w:sz w:val="22"/>
          <w:szCs w:val="22"/>
        </w:rPr>
        <w:t>dní od doručenia informácie kto je Stavebným dozorom zo strany Objednávateľa Zhotoviteľovi.</w:t>
      </w:r>
    </w:p>
    <w:p w14:paraId="5EA0F05B" w14:textId="77777777" w:rsidR="00E52857" w:rsidRPr="0098758E" w:rsidRDefault="00E52857" w:rsidP="00E52857">
      <w:pPr>
        <w:spacing w:before="120" w:after="120"/>
        <w:jc w:val="both"/>
        <w:rPr>
          <w:sz w:val="22"/>
          <w:szCs w:val="22"/>
        </w:rPr>
      </w:pPr>
      <w:r w:rsidRPr="0098758E">
        <w:rPr>
          <w:sz w:val="22"/>
          <w:szCs w:val="22"/>
        </w:rPr>
        <w:t>Zhotoviteľ je povinný vykonávať stavebné a montážne práce na železničnej infraštruktúre v súlade s ROV vyhotoveným v zmysle interného predpisu Objednávateľa DP 4 Výluková činnosť Železníc Slovenskej republiky, v čase schválených výluk tak, že:</w:t>
      </w:r>
    </w:p>
    <w:p w14:paraId="5F31C95E" w14:textId="77777777" w:rsidR="00E52857" w:rsidRPr="0098758E" w:rsidRDefault="00E52857" w:rsidP="00F558E8">
      <w:pPr>
        <w:numPr>
          <w:ilvl w:val="0"/>
          <w:numId w:val="49"/>
        </w:numPr>
        <w:jc w:val="both"/>
        <w:rPr>
          <w:sz w:val="22"/>
          <w:szCs w:val="22"/>
        </w:rPr>
      </w:pPr>
      <w:r w:rsidRPr="0098758E">
        <w:rPr>
          <w:sz w:val="22"/>
          <w:szCs w:val="22"/>
        </w:rPr>
        <w:t xml:space="preserve">v medzistaničných úsekoch môže byť vylúčená vždy len jedna traťová koľaj a prevádzkovaná traťová koľaj musí mať traťové zabezpečovacie zariadenie vždy v riadnej činnosti a </w:t>
      </w:r>
    </w:p>
    <w:p w14:paraId="14071416" w14:textId="52BA1A68" w:rsidR="000829E8" w:rsidRPr="0098758E" w:rsidRDefault="00C454D7" w:rsidP="00F558E8">
      <w:pPr>
        <w:numPr>
          <w:ilvl w:val="0"/>
          <w:numId w:val="49"/>
        </w:numPr>
        <w:jc w:val="both"/>
        <w:rPr>
          <w:sz w:val="22"/>
          <w:szCs w:val="22"/>
        </w:rPr>
      </w:pPr>
      <w:r>
        <w:rPr>
          <w:sz w:val="22"/>
          <w:szCs w:val="22"/>
        </w:rPr>
        <w:t xml:space="preserve">vo </w:t>
      </w:r>
      <w:r w:rsidR="009970CB" w:rsidRPr="0098758E">
        <w:rPr>
          <w:sz w:val="22"/>
          <w:szCs w:val="22"/>
        </w:rPr>
        <w:t>výnimočných prípadoch môže byť výluka oboch traťových koľají. Výluku oboch koľají je možné organizovať len na nevyhnutný čas cca 1 hodinu v predpokladaných vlakových prestávkach a ak je to možné v nočnom čase. Takúto krátkodobú výluku si budú vyžadovať práce pri zmene trasovania optického kábla z jednej traťovej koľaje na druhú, s nutnosťou „prekrížiť“ trakčné vedenie oboch koľají. Vo výlukou dotknutých susedných</w:t>
      </w:r>
      <w:r w:rsidR="009970CB" w:rsidRPr="0098758E">
        <w:rPr>
          <w:sz w:val="22"/>
        </w:rPr>
        <w:t xml:space="preserve"> </w:t>
      </w:r>
      <w:r w:rsidR="00E52857" w:rsidRPr="0098758E">
        <w:rPr>
          <w:sz w:val="22"/>
          <w:szCs w:val="22"/>
        </w:rPr>
        <w:t xml:space="preserve">ŽST musia byť minimálne dve dopravné koľaje s dvomi </w:t>
      </w:r>
      <w:proofErr w:type="spellStart"/>
      <w:r w:rsidR="00E52857" w:rsidRPr="0098758E">
        <w:rPr>
          <w:sz w:val="22"/>
          <w:szCs w:val="22"/>
        </w:rPr>
        <w:t>nástupištnými</w:t>
      </w:r>
      <w:proofErr w:type="spellEnd"/>
      <w:r w:rsidR="00E52857" w:rsidRPr="0098758E">
        <w:rPr>
          <w:sz w:val="22"/>
          <w:szCs w:val="22"/>
        </w:rPr>
        <w:t xml:space="preserve"> hranami k dispozícií pre železničnú prevádzku (okrem krátkodobých výluk do 4 hodín, resp. na krátku dobu potrebnú na prepínanie systémov zabezpečovacieho zariadenia)</w:t>
      </w:r>
      <w:r w:rsidR="000829E8" w:rsidRPr="0098758E">
        <w:rPr>
          <w:sz w:val="22"/>
          <w:szCs w:val="22"/>
        </w:rPr>
        <w:t>.</w:t>
      </w:r>
    </w:p>
    <w:p w14:paraId="6E9A49E9" w14:textId="3516E277" w:rsidR="000829E8" w:rsidRDefault="000829E8" w:rsidP="000829E8">
      <w:pPr>
        <w:spacing w:before="120" w:after="120"/>
        <w:jc w:val="both"/>
        <w:rPr>
          <w:sz w:val="22"/>
          <w:szCs w:val="22"/>
        </w:rPr>
      </w:pPr>
      <w:r w:rsidRPr="009238C3">
        <w:rPr>
          <w:sz w:val="22"/>
          <w:szCs w:val="22"/>
        </w:rPr>
        <w:t xml:space="preserve">Zhotoviteľ je povinný rešpektovať časy výluk dohodnuté s vlečkármi. </w:t>
      </w:r>
    </w:p>
    <w:p w14:paraId="0D830F18" w14:textId="3142386C" w:rsidR="004906D9" w:rsidRPr="007B4AEA" w:rsidRDefault="007B4AEA" w:rsidP="007B4AEA">
      <w:pPr>
        <w:spacing w:before="120" w:after="120"/>
        <w:jc w:val="both"/>
        <w:rPr>
          <w:sz w:val="22"/>
          <w:szCs w:val="22"/>
        </w:rPr>
      </w:pPr>
      <w:r w:rsidRPr="007B4AEA">
        <w:rPr>
          <w:sz w:val="22"/>
          <w:szCs w:val="22"/>
        </w:rPr>
        <w:t>Zhotoviteľ je povinný predložiť Objednávateľovi požiadavku na výluky bezodkladne po tom, čo sa preukázateľne dozvie o dátume odovzdania Staveniska. Schvaľovanie výluk sa bude riadiť interným predpisom Objednávateľa</w:t>
      </w:r>
      <w:r w:rsidR="0037124F">
        <w:rPr>
          <w:sz w:val="22"/>
          <w:szCs w:val="22"/>
        </w:rPr>
        <w:t>.</w:t>
      </w:r>
    </w:p>
    <w:p w14:paraId="49FACE9D" w14:textId="7B019643" w:rsidR="007B4AEA" w:rsidRPr="00240E3E" w:rsidRDefault="00240E3E" w:rsidP="00D60396">
      <w:pPr>
        <w:tabs>
          <w:tab w:val="left" w:pos="567"/>
        </w:tabs>
        <w:overflowPunct w:val="0"/>
        <w:autoSpaceDE w:val="0"/>
        <w:autoSpaceDN w:val="0"/>
        <w:adjustRightInd w:val="0"/>
        <w:spacing w:after="120"/>
        <w:ind w:right="-58"/>
        <w:jc w:val="both"/>
        <w:rPr>
          <w:sz w:val="22"/>
          <w:szCs w:val="22"/>
        </w:rPr>
      </w:pPr>
      <w:r w:rsidRPr="00240E3E">
        <w:rPr>
          <w:sz w:val="22"/>
          <w:szCs w:val="22"/>
        </w:rPr>
        <w:t>Zhotoviteľ je povinný v súlade s interným predpisom Objednávateľa ŽSR Z 9 Povoľovanie vstupu do obvodu dráhy v správe ŽSR zabezpečiť, aby všetci pracovníci, ktorí budú vykonávať činnosti v obvode dráhy, disponovali povolením vstupu do obvodu dráhy v správe ŽSR a pre vozidlá povolenie na vjazd cestných vozidiel do obvodu dráhy v správe ŽSR.</w:t>
      </w:r>
    </w:p>
    <w:p w14:paraId="30125925" w14:textId="77777777" w:rsidR="000829E8" w:rsidRPr="009238C3" w:rsidRDefault="000829E8" w:rsidP="000829E8">
      <w:pPr>
        <w:spacing w:before="120" w:after="120"/>
        <w:jc w:val="both"/>
        <w:rPr>
          <w:sz w:val="22"/>
          <w:szCs w:val="22"/>
        </w:rPr>
      </w:pPr>
      <w:r w:rsidRPr="009238C3">
        <w:rPr>
          <w:sz w:val="22"/>
          <w:szCs w:val="22"/>
        </w:rPr>
        <w:t>Zhotoviteľ je povinný predložiť na požiadanie Objednávateľa alebo Stavebného dozora akýkoľvek podklad, dokument, správu alebo iný materiál týkajúci sa realizácie Diela a to vo forme určenej Objednávateľom alebo Stavebným dozorom. Objednávateľ alebo Stavebný dozor je oprávnený zmeniť formu počas realizácie Zmluvy.</w:t>
      </w:r>
    </w:p>
    <w:p w14:paraId="4AF2B0B0" w14:textId="77777777" w:rsidR="002A0C6C" w:rsidRDefault="002A0C6C" w:rsidP="000829E8">
      <w:pPr>
        <w:spacing w:after="120"/>
        <w:jc w:val="both"/>
        <w:rPr>
          <w:sz w:val="22"/>
          <w:szCs w:val="22"/>
        </w:rPr>
      </w:pPr>
      <w:r>
        <w:rPr>
          <w:bCs/>
          <w:sz w:val="22"/>
          <w:szCs w:val="22"/>
        </w:rPr>
        <w:t>Bezodkladne po nadobudnutí účinnosti Zmluvy Objednávateľ zašle Zhotoviteľovi vzor Identifikačného listu, ktorý bude Zhotoviteľ predkladať v súlade s článkom 13 (Zmeny a úpravy) a článkom 20 (Nároky, spory a arbitrážne konanie). Zhotoviteľ je povinný vyplniť všetky časti Identifikačného listu, ktorých vyplnenie je možné objektívne od Zhotoviteľa v čase predkladania Identifikačného listu požadovať. Ostatné (nevyplnené) časti Identifikačného listu vyplní Stavebný dozor a Objednávateľ.</w:t>
      </w:r>
    </w:p>
    <w:p w14:paraId="5B713E61" w14:textId="77777777" w:rsidR="000829E8" w:rsidRPr="009238C3" w:rsidRDefault="000829E8" w:rsidP="000829E8">
      <w:pPr>
        <w:spacing w:after="120"/>
        <w:jc w:val="both"/>
        <w:rPr>
          <w:sz w:val="22"/>
          <w:szCs w:val="22"/>
        </w:rPr>
      </w:pPr>
      <w:r w:rsidRPr="009238C3">
        <w:rPr>
          <w:sz w:val="22"/>
          <w:szCs w:val="22"/>
        </w:rPr>
        <w:t>Zhotoviteľ je povinný prepracovať predložený materiál v zmysle pripomienok, prípadne predložiť jeho aktualizáciu, ak o to Objednávateľ požiada.</w:t>
      </w:r>
    </w:p>
    <w:p w14:paraId="22730567" w14:textId="77777777" w:rsidR="000829E8" w:rsidRPr="009238C3" w:rsidRDefault="000829E8" w:rsidP="000829E8">
      <w:pPr>
        <w:spacing w:after="120"/>
        <w:jc w:val="both"/>
        <w:rPr>
          <w:sz w:val="22"/>
          <w:szCs w:val="22"/>
        </w:rPr>
      </w:pPr>
      <w:r w:rsidRPr="009238C3">
        <w:rPr>
          <w:sz w:val="22"/>
          <w:szCs w:val="22"/>
        </w:rPr>
        <w:lastRenderedPageBreak/>
        <w:t xml:space="preserve">Pre dokumenty, ktoré Zhotoviteľ predkladá v zmysle </w:t>
      </w:r>
      <w:r w:rsidR="00270638">
        <w:rPr>
          <w:sz w:val="22"/>
          <w:szCs w:val="22"/>
        </w:rPr>
        <w:t>Zmluvných</w:t>
      </w:r>
      <w:r w:rsidRPr="009238C3">
        <w:rPr>
          <w:sz w:val="22"/>
          <w:szCs w:val="22"/>
        </w:rPr>
        <w:t xml:space="preserve"> podmienok a nie je stanovená ich forma, Zhotoviteľ je povinný predkladať vo forme odsúhlasenej Objednávateľom alebo Stavebným dozorom. Objednávateľ alebo Stavebný dozor je oprávnený zmeniť formu počas realizácie Zmluvy.</w:t>
      </w:r>
    </w:p>
    <w:p w14:paraId="31A3050E" w14:textId="77777777" w:rsidR="000829E8" w:rsidRPr="009238C3" w:rsidRDefault="000829E8" w:rsidP="000829E8">
      <w:pPr>
        <w:jc w:val="both"/>
        <w:rPr>
          <w:sz w:val="22"/>
          <w:szCs w:val="22"/>
        </w:rPr>
      </w:pPr>
      <w:r w:rsidRPr="009238C3">
        <w:rPr>
          <w:sz w:val="22"/>
          <w:szCs w:val="22"/>
        </w:rPr>
        <w:t>Zhotoviteľ je povinný vypracovať pasporty budov v rozsahu fotodokumentácie a popisu, ktoré sa nachádzajú v bezprostrednej blízkosti stavby.</w:t>
      </w:r>
    </w:p>
    <w:p w14:paraId="5605AC3F" w14:textId="51D8B38B" w:rsidR="000829E8" w:rsidRPr="009238C3" w:rsidRDefault="000829E8" w:rsidP="000829E8">
      <w:pPr>
        <w:spacing w:before="120" w:after="120"/>
        <w:jc w:val="both"/>
        <w:rPr>
          <w:sz w:val="22"/>
          <w:szCs w:val="22"/>
        </w:rPr>
      </w:pPr>
      <w:r w:rsidRPr="009238C3">
        <w:rPr>
          <w:sz w:val="22"/>
          <w:szCs w:val="22"/>
        </w:rPr>
        <w:t xml:space="preserve">Zhotoviteľ sa zaväzuje </w:t>
      </w:r>
      <w:r w:rsidR="00270638">
        <w:rPr>
          <w:sz w:val="22"/>
          <w:szCs w:val="22"/>
        </w:rPr>
        <w:t>neodkladne</w:t>
      </w:r>
      <w:r w:rsidR="00270638" w:rsidRPr="009238C3">
        <w:rPr>
          <w:sz w:val="22"/>
          <w:szCs w:val="22"/>
        </w:rPr>
        <w:t xml:space="preserve"> </w:t>
      </w:r>
      <w:r w:rsidRPr="009238C3">
        <w:rPr>
          <w:sz w:val="22"/>
          <w:szCs w:val="22"/>
        </w:rPr>
        <w:t>odstraňovať poruchy na zariadeniach Objednávateľa vyvolané svojou činnosťou na vlastné náklady. V prípade, že pri odstraňovaní takýchto porúch bude nutná koordinácia údržbových zložiek Objednávateľa, náklady súvisiace s okamžitými opravami realizovanými údržbovými zložkami Objednávateľa bude Objednávateľ účtovať Zhotoviteľovi. Rovnaký postup bude uplatnený aj vo veci úhrady nákladov na odstránenie súvisiacich škôd vyplývajúcich z takýchto porúch.</w:t>
      </w:r>
    </w:p>
    <w:p w14:paraId="32ADD5A3" w14:textId="77777777" w:rsidR="000829E8" w:rsidRPr="009238C3" w:rsidRDefault="000829E8" w:rsidP="00CC073D">
      <w:pPr>
        <w:spacing w:after="120"/>
        <w:jc w:val="both"/>
        <w:rPr>
          <w:sz w:val="22"/>
          <w:szCs w:val="22"/>
        </w:rPr>
      </w:pPr>
      <w:r w:rsidRPr="009238C3">
        <w:rPr>
          <w:sz w:val="22"/>
          <w:szCs w:val="22"/>
        </w:rPr>
        <w:t xml:space="preserve">Zhotoviteľ sa zaväzuje </w:t>
      </w:r>
      <w:r w:rsidRPr="00A77F6B">
        <w:rPr>
          <w:sz w:val="22"/>
          <w:szCs w:val="22"/>
        </w:rPr>
        <w:t>neodkladne odstraňovať poruchy na novo inštalovaných zariadeniach v prevádzke, ktoré vzniknú počas výstavby.</w:t>
      </w:r>
      <w:r w:rsidR="00270638" w:rsidRPr="00A77F6B">
        <w:rPr>
          <w:sz w:val="22"/>
          <w:szCs w:val="22"/>
        </w:rPr>
        <w:t xml:space="preserve"> Pod pojmom inštalované zariadenie sa rozumie výrobok, komponent, alebo technické zariadenie určené na špecifické použitie v rámci prevádzky železničnej infraštruktúry, ktorého obsluha, ovládanie (manipulácia) si vyžaduje osobitné, preukázateľné oboznámenie, resp. zaškolenie.</w:t>
      </w:r>
    </w:p>
    <w:p w14:paraId="51E9A581" w14:textId="13B80A5C" w:rsidR="000829E8" w:rsidRPr="009238C3" w:rsidRDefault="000829E8" w:rsidP="000829E8">
      <w:pPr>
        <w:spacing w:before="120"/>
        <w:jc w:val="both"/>
        <w:rPr>
          <w:sz w:val="22"/>
          <w:szCs w:val="22"/>
        </w:rPr>
      </w:pPr>
      <w:r w:rsidRPr="009238C3">
        <w:rPr>
          <w:sz w:val="22"/>
          <w:szCs w:val="22"/>
        </w:rPr>
        <w:t xml:space="preserve">Zhotoviteľ je povinný zabezpečiť, aby všetky práce týkajúce sa železničnej trate a priestorov </w:t>
      </w:r>
      <w:r>
        <w:rPr>
          <w:sz w:val="22"/>
          <w:szCs w:val="22"/>
        </w:rPr>
        <w:t>v správe Objednávateľa</w:t>
      </w:r>
      <w:r w:rsidRPr="009238C3">
        <w:rPr>
          <w:sz w:val="22"/>
          <w:szCs w:val="22"/>
        </w:rPr>
        <w:t xml:space="preserve"> (prevádzkový priestor) počas prevádzky boli vykonávané v súlade s </w:t>
      </w:r>
      <w:r w:rsidR="004A2924">
        <w:rPr>
          <w:sz w:val="22"/>
          <w:szCs w:val="22"/>
        </w:rPr>
        <w:t>Právnymi predpismi</w:t>
      </w:r>
      <w:r w:rsidRPr="009238C3">
        <w:rPr>
          <w:sz w:val="22"/>
          <w:szCs w:val="22"/>
        </w:rPr>
        <w:t>. Zhotoviteľ je povinný vykonať práce spojené s premiestnením telekomunikačných káblov, elektrických a iných inžinierskych sietí v súlade s pokynmi poskytnutými vlastníkmi týchto zariadení a vydanými v súlade s</w:t>
      </w:r>
      <w:r w:rsidR="009970CB">
        <w:rPr>
          <w:sz w:val="22"/>
          <w:szCs w:val="22"/>
        </w:rPr>
        <w:t> </w:t>
      </w:r>
      <w:r w:rsidRPr="009238C3">
        <w:rPr>
          <w:sz w:val="22"/>
          <w:szCs w:val="22"/>
        </w:rPr>
        <w:t>podmienkami</w:t>
      </w:r>
      <w:r w:rsidR="009970CB">
        <w:rPr>
          <w:sz w:val="22"/>
          <w:szCs w:val="22"/>
        </w:rPr>
        <w:t xml:space="preserve"> príslušného</w:t>
      </w:r>
      <w:r w:rsidRPr="009238C3">
        <w:rPr>
          <w:sz w:val="22"/>
          <w:szCs w:val="22"/>
        </w:rPr>
        <w:t xml:space="preserve"> právoplatného stavebného povolenia.</w:t>
      </w:r>
    </w:p>
    <w:p w14:paraId="0B7F3729" w14:textId="34544592" w:rsidR="000829E8" w:rsidRDefault="000829E8" w:rsidP="000829E8">
      <w:pPr>
        <w:spacing w:before="120"/>
        <w:jc w:val="both"/>
        <w:rPr>
          <w:sz w:val="22"/>
          <w:szCs w:val="22"/>
        </w:rPr>
      </w:pPr>
      <w:r w:rsidRPr="009238C3">
        <w:rPr>
          <w:sz w:val="22"/>
          <w:szCs w:val="22"/>
        </w:rPr>
        <w:t>Zhotoviteľ je povinný</w:t>
      </w:r>
      <w:r w:rsidR="00270638">
        <w:rPr>
          <w:sz w:val="22"/>
          <w:szCs w:val="22"/>
        </w:rPr>
        <w:t xml:space="preserve"> zabezpečiť</w:t>
      </w:r>
      <w:r w:rsidRPr="009238C3">
        <w:rPr>
          <w:sz w:val="22"/>
          <w:szCs w:val="22"/>
        </w:rPr>
        <w:t xml:space="preserve">, aby všetky stavby a zariadenia (ako napr. budovy, trakčné stožiare, osvetľovacie veže, zabezpečovacie zariadenia, nástupištia, rampy) určené na odstránenie boli </w:t>
      </w:r>
      <w:r w:rsidRPr="00FD29DE">
        <w:rPr>
          <w:sz w:val="22"/>
          <w:szCs w:val="22"/>
        </w:rPr>
        <w:t>zrušené</w:t>
      </w:r>
      <w:r w:rsidRPr="009238C3">
        <w:rPr>
          <w:sz w:val="22"/>
          <w:szCs w:val="22"/>
        </w:rPr>
        <w:t xml:space="preserve"> až po písomnom súhlase príslušného správcu.</w:t>
      </w:r>
    </w:p>
    <w:p w14:paraId="2A73C596" w14:textId="2FF74385" w:rsidR="009970CB" w:rsidRDefault="009970CB" w:rsidP="001320CE">
      <w:pPr>
        <w:spacing w:before="120" w:after="120"/>
        <w:jc w:val="both"/>
        <w:rPr>
          <w:sz w:val="22"/>
          <w:szCs w:val="22"/>
        </w:rPr>
      </w:pPr>
      <w:r w:rsidRPr="00D000E1">
        <w:rPr>
          <w:sz w:val="22"/>
          <w:szCs w:val="22"/>
        </w:rPr>
        <w:t xml:space="preserve">Zhotoviteľ je povinný zabezpečiť </w:t>
      </w:r>
      <w:proofErr w:type="spellStart"/>
      <w:r w:rsidRPr="00D000E1">
        <w:rPr>
          <w:sz w:val="22"/>
          <w:szCs w:val="22"/>
        </w:rPr>
        <w:t>porealizačné</w:t>
      </w:r>
      <w:proofErr w:type="spellEnd"/>
      <w:r w:rsidRPr="00D000E1">
        <w:rPr>
          <w:sz w:val="22"/>
          <w:szCs w:val="22"/>
        </w:rPr>
        <w:t xml:space="preserve"> posúdenie súladu diela (železničného systému) s platnými TSI notifikovanou osobou, ktoré dokladuje ES certifikátmi o overení subsystémov a splnenie základných požiadaviek TSI u predmetnej stavby, ktoré dokladuje ES vyhláseniami o zhode a vhodnosti používania a ES vyhláseniami o overení subsystémov v súlade s požiadavkami a platnými TSI a európskou legislatívou, podľa smernice Európskeho parlamentu a Rady (EÚ) 2016/797 z 11. mája 2016 o interoperabilite železničného systému v Európskej únii, v zmysle zákona o dráhach, v zmysle rezortných predpisov Ministerstva dopravy a výstavby Slovenskej republiky, v zmysle technických predpisov pre oblasť dráh a príslušnými normami, ktoré sú aplikované, resp. môžu ovplyvniť úkony a aktivity súvisiace s predložením ponuky, alebo plnením Zmluvy a v zmysle interného predpisu Objednávateľa ŽSR R2 Zabezpečenie interoperability na ŽSR (ďalej len „</w:t>
      </w:r>
      <w:r w:rsidRPr="00D000E1">
        <w:rPr>
          <w:b/>
          <w:sz w:val="22"/>
          <w:szCs w:val="22"/>
        </w:rPr>
        <w:t>dokumentácia z porealizačného posúdenia</w:t>
      </w:r>
      <w:r w:rsidRPr="00D000E1">
        <w:rPr>
          <w:sz w:val="22"/>
          <w:szCs w:val="22"/>
        </w:rPr>
        <w:t>“).</w:t>
      </w:r>
      <w:r>
        <w:rPr>
          <w:sz w:val="22"/>
          <w:szCs w:val="22"/>
        </w:rPr>
        <w:t xml:space="preserve"> </w:t>
      </w:r>
    </w:p>
    <w:p w14:paraId="3BE613B1" w14:textId="1774787A" w:rsidR="006A151D" w:rsidRDefault="006A151D" w:rsidP="00C35D7B">
      <w:pPr>
        <w:spacing w:before="120" w:after="120"/>
        <w:jc w:val="both"/>
        <w:rPr>
          <w:sz w:val="22"/>
          <w:szCs w:val="22"/>
        </w:rPr>
      </w:pPr>
      <w:r>
        <w:rPr>
          <w:sz w:val="22"/>
          <w:szCs w:val="22"/>
        </w:rPr>
        <w:t xml:space="preserve">Zhotoviteľ je povinný zabezpečiť archeologický výskum </w:t>
      </w:r>
      <w:r w:rsidRPr="006A151D">
        <w:rPr>
          <w:sz w:val="22"/>
          <w:szCs w:val="22"/>
        </w:rPr>
        <w:t>v súlade s</w:t>
      </w:r>
      <w:r>
        <w:rPr>
          <w:sz w:val="22"/>
          <w:szCs w:val="22"/>
        </w:rPr>
        <w:t> </w:t>
      </w:r>
      <w:r w:rsidRPr="006A151D">
        <w:rPr>
          <w:sz w:val="22"/>
          <w:szCs w:val="22"/>
        </w:rPr>
        <w:t>podmienkami</w:t>
      </w:r>
      <w:r>
        <w:rPr>
          <w:sz w:val="22"/>
          <w:szCs w:val="22"/>
        </w:rPr>
        <w:t xml:space="preserve"> </w:t>
      </w:r>
      <w:r w:rsidRPr="006A151D">
        <w:rPr>
          <w:sz w:val="22"/>
          <w:szCs w:val="22"/>
        </w:rPr>
        <w:t>Rozhodnutia Krajského pamiatkového úradu Prešov č. PO-07/2559-03/8299/</w:t>
      </w:r>
      <w:proofErr w:type="spellStart"/>
      <w:r w:rsidRPr="006A151D">
        <w:rPr>
          <w:sz w:val="22"/>
          <w:szCs w:val="22"/>
        </w:rPr>
        <w:t>Lk</w:t>
      </w:r>
      <w:proofErr w:type="spellEnd"/>
      <w:r w:rsidRPr="006A151D">
        <w:rPr>
          <w:sz w:val="22"/>
          <w:szCs w:val="22"/>
        </w:rPr>
        <w:t xml:space="preserve"> zo dňa 28.09.2007,</w:t>
      </w:r>
      <w:r>
        <w:rPr>
          <w:sz w:val="22"/>
          <w:szCs w:val="22"/>
        </w:rPr>
        <w:t xml:space="preserve"> </w:t>
      </w:r>
      <w:r w:rsidRPr="006A151D">
        <w:rPr>
          <w:sz w:val="22"/>
          <w:szCs w:val="22"/>
        </w:rPr>
        <w:t xml:space="preserve">Vyjadrenia Archeologického ústavu SAV Spišská Nová Ves </w:t>
      </w:r>
      <w:proofErr w:type="spellStart"/>
      <w:r w:rsidRPr="006A151D">
        <w:rPr>
          <w:sz w:val="22"/>
          <w:szCs w:val="22"/>
        </w:rPr>
        <w:t>č.j</w:t>
      </w:r>
      <w:proofErr w:type="spellEnd"/>
      <w:r w:rsidRPr="006A151D">
        <w:rPr>
          <w:sz w:val="22"/>
          <w:szCs w:val="22"/>
        </w:rPr>
        <w:t xml:space="preserve"> 169/07 zo dňa 07.03.2007 a Vyjadrenia Archeologického ústavu SAV Spišská Nová Ves </w:t>
      </w:r>
      <w:proofErr w:type="spellStart"/>
      <w:r w:rsidRPr="006A151D">
        <w:rPr>
          <w:sz w:val="22"/>
          <w:szCs w:val="22"/>
        </w:rPr>
        <w:t>č.j</w:t>
      </w:r>
      <w:proofErr w:type="spellEnd"/>
      <w:r w:rsidRPr="006A151D">
        <w:rPr>
          <w:sz w:val="22"/>
          <w:szCs w:val="22"/>
        </w:rPr>
        <w:t>. 170/07 zo dňa 07.03.2007</w:t>
      </w:r>
      <w:r>
        <w:rPr>
          <w:sz w:val="22"/>
          <w:szCs w:val="22"/>
        </w:rPr>
        <w:t>.</w:t>
      </w:r>
    </w:p>
    <w:p w14:paraId="367311C0" w14:textId="15C0E382" w:rsidR="00151D9F" w:rsidRDefault="009F5D4B" w:rsidP="00C35D7B">
      <w:pPr>
        <w:spacing w:before="120"/>
        <w:jc w:val="both"/>
        <w:rPr>
          <w:sz w:val="22"/>
          <w:szCs w:val="22"/>
        </w:rPr>
      </w:pPr>
      <w:r w:rsidRPr="00D000E1">
        <w:rPr>
          <w:sz w:val="22"/>
          <w:szCs w:val="22"/>
        </w:rPr>
        <w:t>Zhotoviteľ je povinný zabezpečiť</w:t>
      </w:r>
      <w:r>
        <w:rPr>
          <w:sz w:val="22"/>
          <w:szCs w:val="22"/>
        </w:rPr>
        <w:t xml:space="preserve"> monitoring zložiek životného prostredia</w:t>
      </w:r>
      <w:r w:rsidR="00151D9F">
        <w:rPr>
          <w:sz w:val="22"/>
          <w:szCs w:val="22"/>
        </w:rPr>
        <w:t xml:space="preserve"> </w:t>
      </w:r>
      <w:r w:rsidR="00151D9F" w:rsidRPr="00151D9F">
        <w:rPr>
          <w:sz w:val="22"/>
          <w:szCs w:val="22"/>
        </w:rPr>
        <w:t>v súlade s podmienkami Záverečného stanoviska Ministerstva životného prostredia Slovenskej republiky č 1554/07/3.4/ml zo dňa 05.06.2007 čl. VI. Závery bod 5. Požadovaný rozsah poprojektovej analýzy</w:t>
      </w:r>
      <w:r w:rsidR="00711258">
        <w:rPr>
          <w:sz w:val="22"/>
          <w:szCs w:val="22"/>
        </w:rPr>
        <w:t>,</w:t>
      </w:r>
      <w:r w:rsidR="00151D9F" w:rsidRPr="00151D9F">
        <w:rPr>
          <w:sz w:val="22"/>
          <w:szCs w:val="22"/>
        </w:rPr>
        <w:t xml:space="preserve"> t.j. vypracovanie projektov monitoringu pre fázu počas výstavby pre sledovanie hluku a pre sledovanie svahových deformácii a vykonávanie sledovania  a vyhodnocovania  hluku a sledovania a vyhodnocovani</w:t>
      </w:r>
      <w:r w:rsidR="00711258">
        <w:rPr>
          <w:sz w:val="22"/>
          <w:szCs w:val="22"/>
        </w:rPr>
        <w:t>a</w:t>
      </w:r>
      <w:r w:rsidR="00151D9F" w:rsidRPr="00151D9F">
        <w:rPr>
          <w:sz w:val="22"/>
          <w:szCs w:val="22"/>
        </w:rPr>
        <w:t xml:space="preserve"> svahových deformácií pre fázu počas výstavby podľa § 39 zákona č. 24/2006 Z.</w:t>
      </w:r>
      <w:r w:rsidR="00151D9F">
        <w:rPr>
          <w:sz w:val="22"/>
          <w:szCs w:val="22"/>
        </w:rPr>
        <w:t xml:space="preserve"> </w:t>
      </w:r>
      <w:r w:rsidR="00151D9F" w:rsidRPr="00151D9F">
        <w:rPr>
          <w:sz w:val="22"/>
          <w:szCs w:val="22"/>
        </w:rPr>
        <w:t>z</w:t>
      </w:r>
      <w:r w:rsidR="00151D9F">
        <w:rPr>
          <w:sz w:val="22"/>
          <w:szCs w:val="22"/>
        </w:rPr>
        <w:t>. V rámci monitoringu zložiek životného prostredia Objednávateľ požaduje:</w:t>
      </w:r>
    </w:p>
    <w:p w14:paraId="007B1ADE" w14:textId="4DB73825" w:rsidR="00151D9F" w:rsidRPr="0059637F" w:rsidRDefault="0059637F" w:rsidP="00C35D7B">
      <w:pPr>
        <w:pStyle w:val="Odsekzoznamu"/>
        <w:numPr>
          <w:ilvl w:val="0"/>
          <w:numId w:val="185"/>
        </w:numPr>
        <w:spacing w:after="120" w:line="240" w:lineRule="auto"/>
        <w:ind w:left="567" w:hanging="567"/>
        <w:jc w:val="both"/>
        <w:rPr>
          <w:rFonts w:ascii="Times New Roman" w:eastAsia="Times New Roman" w:hAnsi="Times New Roman"/>
          <w:lang w:eastAsia="sk-SK"/>
        </w:rPr>
      </w:pPr>
      <w:r>
        <w:rPr>
          <w:rFonts w:ascii="Times New Roman" w:eastAsia="Times New Roman" w:hAnsi="Times New Roman"/>
          <w:lang w:eastAsia="sk-SK"/>
        </w:rPr>
        <w:t>environmentálnu správu, ktorá musí</w:t>
      </w:r>
      <w:r w:rsidRPr="0059637F">
        <w:rPr>
          <w:rFonts w:ascii="Times New Roman" w:eastAsia="Times New Roman" w:hAnsi="Times New Roman"/>
          <w:lang w:eastAsia="sk-SK"/>
        </w:rPr>
        <w:t xml:space="preserve"> zohľadňovať predovšetkým hodnotenie výkonu kontroly stavebných prác v sledovanom období z hľadiska zapracovania stanovených podmienok miestne príslušných orgánov ochrany prírody a zložiek životného prostredia v povoľovacom procese pre prípravu a realizáciu stavby, kontroly ich zapracovania do príslušnej projektovej dokumentácie, kontroly Stavebného denníka súvisiace s environmentálnymi zásahmi a dopadmi v priestore stavbou dotknutom území a terénne environmentálne kontroly pri realizácii jednotlivých SO</w:t>
      </w:r>
      <w:r w:rsidR="00E62D45">
        <w:rPr>
          <w:rFonts w:ascii="Times New Roman" w:eastAsia="Times New Roman" w:hAnsi="Times New Roman"/>
          <w:lang w:eastAsia="sk-SK"/>
        </w:rPr>
        <w:t>;</w:t>
      </w:r>
      <w:r w:rsidR="0056028D">
        <w:rPr>
          <w:rFonts w:ascii="Times New Roman" w:eastAsia="Times New Roman" w:hAnsi="Times New Roman"/>
          <w:lang w:eastAsia="sk-SK"/>
        </w:rPr>
        <w:t xml:space="preserve"> environmentálnu správu</w:t>
      </w:r>
      <w:r w:rsidR="00DC1BCA">
        <w:rPr>
          <w:rFonts w:ascii="Times New Roman" w:eastAsia="Times New Roman" w:hAnsi="Times New Roman"/>
          <w:lang w:eastAsia="sk-SK"/>
        </w:rPr>
        <w:t xml:space="preserve"> je Z</w:t>
      </w:r>
      <w:r w:rsidR="0056028D">
        <w:rPr>
          <w:rFonts w:ascii="Times New Roman" w:eastAsia="Times New Roman" w:hAnsi="Times New Roman"/>
          <w:lang w:eastAsia="sk-SK"/>
        </w:rPr>
        <w:t xml:space="preserve">hotoviteľ povinný predkladať </w:t>
      </w:r>
      <w:r w:rsidR="00785090">
        <w:rPr>
          <w:rFonts w:ascii="Times New Roman" w:eastAsia="Times New Roman" w:hAnsi="Times New Roman"/>
          <w:lang w:eastAsia="sk-SK"/>
        </w:rPr>
        <w:t xml:space="preserve">Objednávateľovi </w:t>
      </w:r>
      <w:r w:rsidR="0056028D">
        <w:rPr>
          <w:rFonts w:ascii="Times New Roman" w:eastAsia="Times New Roman" w:hAnsi="Times New Roman"/>
          <w:lang w:eastAsia="sk-SK"/>
        </w:rPr>
        <w:t>v štvrťročných intervaloch</w:t>
      </w:r>
      <w:r w:rsidR="00DC1BCA">
        <w:rPr>
          <w:rFonts w:ascii="Times New Roman" w:eastAsia="Times New Roman" w:hAnsi="Times New Roman"/>
          <w:lang w:eastAsia="sk-SK"/>
        </w:rPr>
        <w:t xml:space="preserve">, t.j. najneskôr v posledný </w:t>
      </w:r>
      <w:r w:rsidR="00033365">
        <w:rPr>
          <w:rFonts w:ascii="Times New Roman" w:eastAsia="Times New Roman" w:hAnsi="Times New Roman"/>
          <w:lang w:eastAsia="sk-SK"/>
        </w:rPr>
        <w:t xml:space="preserve">pracovný </w:t>
      </w:r>
      <w:r w:rsidR="00DC1BCA">
        <w:rPr>
          <w:rFonts w:ascii="Times New Roman" w:eastAsia="Times New Roman" w:hAnsi="Times New Roman"/>
          <w:lang w:eastAsia="sk-SK"/>
        </w:rPr>
        <w:t>deň príslušného štvrťroka výstavby;</w:t>
      </w:r>
      <w:r w:rsidR="0056028D">
        <w:rPr>
          <w:rFonts w:ascii="Times New Roman" w:eastAsia="Times New Roman" w:hAnsi="Times New Roman"/>
          <w:lang w:eastAsia="sk-SK"/>
        </w:rPr>
        <w:t xml:space="preserve"> </w:t>
      </w:r>
    </w:p>
    <w:p w14:paraId="1E731A33" w14:textId="504DFC80" w:rsidR="00151D9F" w:rsidRPr="00DC1BCA" w:rsidRDefault="00DC1BCA" w:rsidP="00C35D7B">
      <w:pPr>
        <w:pStyle w:val="Odsekzoznamu"/>
        <w:numPr>
          <w:ilvl w:val="0"/>
          <w:numId w:val="185"/>
        </w:numPr>
        <w:spacing w:after="120" w:line="240" w:lineRule="auto"/>
        <w:ind w:left="567" w:hanging="567"/>
        <w:jc w:val="both"/>
        <w:rPr>
          <w:rFonts w:ascii="Times New Roman" w:eastAsia="Times New Roman" w:hAnsi="Times New Roman"/>
          <w:lang w:eastAsia="sk-SK"/>
        </w:rPr>
      </w:pPr>
      <w:r w:rsidRPr="00DC1BCA">
        <w:rPr>
          <w:rFonts w:ascii="Times New Roman" w:eastAsia="Times New Roman" w:hAnsi="Times New Roman"/>
          <w:lang w:eastAsia="sk-SK"/>
        </w:rPr>
        <w:lastRenderedPageBreak/>
        <w:t xml:space="preserve">monitoring </w:t>
      </w:r>
      <w:proofErr w:type="spellStart"/>
      <w:r w:rsidRPr="00DC1BCA">
        <w:rPr>
          <w:rFonts w:ascii="Times New Roman" w:eastAsia="Times New Roman" w:hAnsi="Times New Roman"/>
          <w:lang w:eastAsia="sk-SK"/>
        </w:rPr>
        <w:t>bioty</w:t>
      </w:r>
      <w:proofErr w:type="spellEnd"/>
      <w:r>
        <w:rPr>
          <w:rFonts w:ascii="Times New Roman" w:eastAsia="Times New Roman" w:hAnsi="Times New Roman"/>
          <w:lang w:eastAsia="sk-SK"/>
        </w:rPr>
        <w:t xml:space="preserve">, </w:t>
      </w:r>
      <w:r w:rsidR="004849B2" w:rsidRPr="004849B2">
        <w:rPr>
          <w:rFonts w:ascii="Times New Roman" w:eastAsia="Times New Roman" w:hAnsi="Times New Roman"/>
          <w:lang w:eastAsia="sk-SK"/>
        </w:rPr>
        <w:t xml:space="preserve">ktorého obsahom bude sledovanie a vyhodnocovanie vplyvu </w:t>
      </w:r>
      <w:r w:rsidR="004849B2">
        <w:rPr>
          <w:rFonts w:ascii="Times New Roman" w:eastAsia="Times New Roman" w:hAnsi="Times New Roman"/>
          <w:lang w:eastAsia="sk-SK"/>
        </w:rPr>
        <w:t>Diela, resp. jeho častí</w:t>
      </w:r>
      <w:r w:rsidR="004849B2" w:rsidRPr="004849B2">
        <w:rPr>
          <w:rFonts w:ascii="Times New Roman" w:eastAsia="Times New Roman" w:hAnsi="Times New Roman"/>
          <w:lang w:eastAsia="sk-SK"/>
        </w:rPr>
        <w:t xml:space="preserve"> </w:t>
      </w:r>
      <w:r w:rsidR="004849B2">
        <w:rPr>
          <w:rFonts w:ascii="Times New Roman" w:eastAsia="Times New Roman" w:hAnsi="Times New Roman"/>
          <w:lang w:eastAsia="sk-SK"/>
        </w:rPr>
        <w:t xml:space="preserve">najmä </w:t>
      </w:r>
      <w:r w:rsidR="004849B2" w:rsidRPr="004849B2">
        <w:rPr>
          <w:rFonts w:ascii="Times New Roman" w:eastAsia="Times New Roman" w:hAnsi="Times New Roman"/>
          <w:lang w:eastAsia="sk-SK"/>
        </w:rPr>
        <w:t xml:space="preserve">z hľadiska </w:t>
      </w:r>
      <w:proofErr w:type="spellStart"/>
      <w:r w:rsidR="004849B2" w:rsidRPr="004849B2">
        <w:rPr>
          <w:rFonts w:ascii="Times New Roman" w:eastAsia="Times New Roman" w:hAnsi="Times New Roman"/>
          <w:lang w:eastAsia="sk-SK"/>
        </w:rPr>
        <w:t>fytogeografickej</w:t>
      </w:r>
      <w:proofErr w:type="spellEnd"/>
      <w:r w:rsidR="004849B2" w:rsidRPr="004849B2">
        <w:rPr>
          <w:rFonts w:ascii="Times New Roman" w:eastAsia="Times New Roman" w:hAnsi="Times New Roman"/>
          <w:lang w:eastAsia="sk-SK"/>
        </w:rPr>
        <w:t xml:space="preserve"> charakteristiky územia, zoogeografickej charakteristiky územia, t.j. s rozdelením na botanickú časť (ako napr. biotopy), zoologická časť (monitoring živočíšnych skupín a druhov)</w:t>
      </w:r>
      <w:r w:rsidR="00785090">
        <w:rPr>
          <w:rFonts w:ascii="Times New Roman" w:eastAsia="Times New Roman" w:hAnsi="Times New Roman"/>
          <w:lang w:eastAsia="sk-SK"/>
        </w:rPr>
        <w:t xml:space="preserve">; monitoring </w:t>
      </w:r>
      <w:proofErr w:type="spellStart"/>
      <w:r w:rsidR="00785090">
        <w:rPr>
          <w:rFonts w:ascii="Times New Roman" w:eastAsia="Times New Roman" w:hAnsi="Times New Roman"/>
          <w:lang w:eastAsia="sk-SK"/>
        </w:rPr>
        <w:t>bioty</w:t>
      </w:r>
      <w:proofErr w:type="spellEnd"/>
      <w:r w:rsidR="00785090">
        <w:rPr>
          <w:rFonts w:ascii="Times New Roman" w:eastAsia="Times New Roman" w:hAnsi="Times New Roman"/>
          <w:lang w:eastAsia="sk-SK"/>
        </w:rPr>
        <w:t xml:space="preserve"> je Zhotoviteľ povinný predkladať Objednávateľovi v ročných intervaloch, t.j. najneskôr v posledný </w:t>
      </w:r>
      <w:r w:rsidR="00033365">
        <w:rPr>
          <w:rFonts w:ascii="Times New Roman" w:eastAsia="Times New Roman" w:hAnsi="Times New Roman"/>
          <w:lang w:eastAsia="sk-SK"/>
        </w:rPr>
        <w:t xml:space="preserve">pracovný </w:t>
      </w:r>
      <w:r w:rsidR="00785090">
        <w:rPr>
          <w:rFonts w:ascii="Times New Roman" w:eastAsia="Times New Roman" w:hAnsi="Times New Roman"/>
          <w:lang w:eastAsia="sk-SK"/>
        </w:rPr>
        <w:t>deň príslušného roka výstavby;</w:t>
      </w:r>
    </w:p>
    <w:p w14:paraId="4007A724" w14:textId="3A16742F" w:rsidR="00151D9F" w:rsidRDefault="00785090" w:rsidP="00033365">
      <w:pPr>
        <w:pStyle w:val="Odsekzoznamu"/>
        <w:numPr>
          <w:ilvl w:val="0"/>
          <w:numId w:val="185"/>
        </w:numPr>
        <w:spacing w:after="120" w:line="240" w:lineRule="auto"/>
        <w:ind w:left="567" w:hanging="567"/>
        <w:contextualSpacing w:val="0"/>
        <w:jc w:val="both"/>
        <w:rPr>
          <w:rFonts w:ascii="Times New Roman" w:eastAsia="Times New Roman" w:hAnsi="Times New Roman"/>
          <w:lang w:eastAsia="sk-SK"/>
        </w:rPr>
      </w:pPr>
      <w:r w:rsidRPr="00BC1571">
        <w:rPr>
          <w:rFonts w:ascii="Times New Roman" w:eastAsia="Times New Roman" w:hAnsi="Times New Roman"/>
          <w:lang w:eastAsia="sk-SK"/>
        </w:rPr>
        <w:t>záverečnú správu z monitoringu zložiek životného prostredi</w:t>
      </w:r>
      <w:r w:rsidRPr="0053661D">
        <w:rPr>
          <w:rFonts w:ascii="Times New Roman" w:eastAsia="Times New Roman" w:hAnsi="Times New Roman"/>
          <w:lang w:eastAsia="sk-SK"/>
        </w:rPr>
        <w:t>a</w:t>
      </w:r>
      <w:r w:rsidR="0080007C" w:rsidRPr="0053661D">
        <w:rPr>
          <w:rFonts w:ascii="Times New Roman" w:eastAsia="Times New Roman" w:hAnsi="Times New Roman"/>
          <w:lang w:eastAsia="sk-SK"/>
        </w:rPr>
        <w:t>;</w:t>
      </w:r>
      <w:r w:rsidR="00BC1571">
        <w:rPr>
          <w:rFonts w:ascii="Times New Roman" w:eastAsia="Times New Roman" w:hAnsi="Times New Roman"/>
          <w:lang w:eastAsia="sk-SK"/>
        </w:rPr>
        <w:t xml:space="preserve"> </w:t>
      </w:r>
      <w:r w:rsidR="0080007C" w:rsidRPr="00BC1571">
        <w:rPr>
          <w:rFonts w:ascii="Times New Roman" w:eastAsia="Times New Roman" w:hAnsi="Times New Roman"/>
          <w:lang w:eastAsia="sk-SK"/>
        </w:rPr>
        <w:t>záverečnú správu z monitoringu zložiek životného prostredia</w:t>
      </w:r>
      <w:r w:rsidR="0080007C">
        <w:rPr>
          <w:rFonts w:ascii="Times New Roman" w:eastAsia="Times New Roman" w:hAnsi="Times New Roman"/>
          <w:lang w:eastAsia="sk-SK"/>
        </w:rPr>
        <w:t xml:space="preserve"> je Zhotoviteľ povinný predložiť</w:t>
      </w:r>
      <w:r w:rsidR="00BC1571">
        <w:rPr>
          <w:rFonts w:ascii="Times New Roman" w:eastAsia="Times New Roman" w:hAnsi="Times New Roman"/>
          <w:lang w:eastAsia="sk-SK"/>
        </w:rPr>
        <w:t xml:space="preserve"> </w:t>
      </w:r>
      <w:r w:rsidR="00A0349B">
        <w:rPr>
          <w:rFonts w:ascii="Times New Roman" w:eastAsia="Times New Roman" w:hAnsi="Times New Roman"/>
          <w:lang w:eastAsia="sk-SK"/>
        </w:rPr>
        <w:t xml:space="preserve">Objednávateľovi </w:t>
      </w:r>
      <w:r w:rsidR="00BC1571" w:rsidRPr="00BC1571">
        <w:rPr>
          <w:rFonts w:ascii="Times New Roman" w:eastAsia="Times New Roman" w:hAnsi="Times New Roman"/>
          <w:lang w:eastAsia="sk-SK"/>
        </w:rPr>
        <w:t>najneskôr v okamihu podpísania Preberacieho protokolu pre Dielo</w:t>
      </w:r>
      <w:r w:rsidR="00033365">
        <w:rPr>
          <w:rFonts w:ascii="Times New Roman" w:eastAsia="Times New Roman" w:hAnsi="Times New Roman"/>
          <w:lang w:eastAsia="sk-SK"/>
        </w:rPr>
        <w:t>;</w:t>
      </w:r>
    </w:p>
    <w:p w14:paraId="0A7409BE" w14:textId="039C1417" w:rsidR="00033365" w:rsidRPr="00BC1571" w:rsidRDefault="00033365" w:rsidP="00033365">
      <w:pPr>
        <w:pStyle w:val="Odsekzoznamu"/>
        <w:spacing w:after="120" w:line="240" w:lineRule="auto"/>
        <w:ind w:left="0"/>
        <w:jc w:val="both"/>
        <w:rPr>
          <w:rFonts w:ascii="Times New Roman" w:eastAsia="Times New Roman" w:hAnsi="Times New Roman"/>
          <w:lang w:eastAsia="sk-SK"/>
        </w:rPr>
      </w:pPr>
      <w:r w:rsidRPr="00033365">
        <w:rPr>
          <w:rFonts w:ascii="Times New Roman" w:eastAsia="Times New Roman" w:hAnsi="Times New Roman"/>
          <w:lang w:eastAsia="sk-SK"/>
        </w:rPr>
        <w:t>a to v dvoch vyhotoveniach v listinnej forme a v jednom vyhotovení v elektronickej forme (CD/DVD nosič) vo formáte schválenom Objednávateľom</w:t>
      </w:r>
      <w:r>
        <w:rPr>
          <w:rFonts w:ascii="Times New Roman" w:eastAsia="Times New Roman" w:hAnsi="Times New Roman"/>
          <w:lang w:eastAsia="sk-SK"/>
        </w:rPr>
        <w:t>.</w:t>
      </w:r>
    </w:p>
    <w:p w14:paraId="64F1717C" w14:textId="329A643B" w:rsidR="00B16C56" w:rsidRDefault="001320CE" w:rsidP="001320CE">
      <w:pPr>
        <w:tabs>
          <w:tab w:val="left" w:pos="426"/>
        </w:tabs>
        <w:spacing w:after="120"/>
        <w:ind w:right="-58"/>
        <w:jc w:val="both"/>
        <w:rPr>
          <w:sz w:val="22"/>
          <w:szCs w:val="22"/>
        </w:rPr>
      </w:pPr>
      <w:r w:rsidRPr="001320CE">
        <w:rPr>
          <w:sz w:val="22"/>
          <w:szCs w:val="22"/>
        </w:rPr>
        <w:t xml:space="preserve">Zhotoviteľ je povinný predložiť najneskôr v okamihu podpísania Protokolu o vyhotovení Diela Plán užívania verejnej práce </w:t>
      </w:r>
      <w:r w:rsidR="0056026F">
        <w:rPr>
          <w:sz w:val="22"/>
          <w:szCs w:val="22"/>
        </w:rPr>
        <w:t xml:space="preserve">vypracovaný v súlade s Právnymi predpismi </w:t>
      </w:r>
      <w:r w:rsidRPr="001320CE">
        <w:rPr>
          <w:sz w:val="22"/>
          <w:szCs w:val="22"/>
        </w:rPr>
        <w:t>tak, aby počas jej užívania nedošlo k ohrozeniu osôb, majetku alebo jej poškodeniu, prípadne k predčasnému opotrebovaniu; Plán užívania verejnej práce musí obsahovať pravidlá užívania, technických prehliadok, údržby a opráv.</w:t>
      </w:r>
    </w:p>
    <w:p w14:paraId="6803EBF2" w14:textId="0C256EA0" w:rsidR="001D544C" w:rsidRDefault="001D544C" w:rsidP="001320CE">
      <w:pPr>
        <w:tabs>
          <w:tab w:val="left" w:pos="426"/>
        </w:tabs>
        <w:spacing w:after="120"/>
        <w:ind w:right="-58"/>
        <w:jc w:val="both"/>
        <w:rPr>
          <w:sz w:val="22"/>
          <w:szCs w:val="22"/>
        </w:rPr>
      </w:pPr>
      <w:r>
        <w:rPr>
          <w:sz w:val="22"/>
          <w:szCs w:val="22"/>
        </w:rPr>
        <w:t xml:space="preserve">Zhotoviteľ je povinný najneskôr v okamihu podpísania Preberacieho protokolu pre Dielo predložiť Objednávateľovi </w:t>
      </w:r>
      <w:r w:rsidR="00756E84">
        <w:rPr>
          <w:sz w:val="22"/>
          <w:szCs w:val="22"/>
        </w:rPr>
        <w:t>hlukovú štúdiu pre Dielo</w:t>
      </w:r>
      <w:r w:rsidR="00DB4174">
        <w:rPr>
          <w:sz w:val="22"/>
          <w:szCs w:val="22"/>
        </w:rPr>
        <w:t>.</w:t>
      </w:r>
    </w:p>
    <w:p w14:paraId="219924F7" w14:textId="67D2EDFC" w:rsidR="009E1D2F" w:rsidRPr="009238C3" w:rsidRDefault="0046305E" w:rsidP="001320CE">
      <w:pPr>
        <w:tabs>
          <w:tab w:val="left" w:pos="426"/>
        </w:tabs>
        <w:spacing w:after="120"/>
        <w:ind w:right="-58"/>
        <w:jc w:val="both"/>
        <w:rPr>
          <w:sz w:val="22"/>
          <w:szCs w:val="22"/>
        </w:rPr>
      </w:pPr>
      <w:r>
        <w:rPr>
          <w:sz w:val="22"/>
          <w:szCs w:val="22"/>
        </w:rPr>
        <w:t xml:space="preserve">Zhotoviteľ je povinný pri plnení Zmluvy dodržiavať interný predpis Objednávateľa </w:t>
      </w:r>
      <w:r w:rsidR="004B1E3A">
        <w:rPr>
          <w:sz w:val="22"/>
          <w:szCs w:val="22"/>
        </w:rPr>
        <w:t xml:space="preserve">ŽSR </w:t>
      </w:r>
      <w:r>
        <w:rPr>
          <w:sz w:val="22"/>
          <w:szCs w:val="22"/>
        </w:rPr>
        <w:t xml:space="preserve">TS 15 </w:t>
      </w:r>
      <w:r w:rsidRPr="0046305E">
        <w:rPr>
          <w:sz w:val="22"/>
          <w:szCs w:val="22"/>
        </w:rPr>
        <w:t>Zásady pre stavbu, rekonštrukciu a prevádzku železničných mostov a tunelov z hľadiska ochrany pred koróziou bludnými prúdmi</w:t>
      </w:r>
      <w:r w:rsidR="004B1E3A">
        <w:rPr>
          <w:sz w:val="22"/>
          <w:szCs w:val="22"/>
        </w:rPr>
        <w:t xml:space="preserve"> (ďalej len „</w:t>
      </w:r>
      <w:r w:rsidR="004B1E3A" w:rsidRPr="004B1E3A">
        <w:rPr>
          <w:b/>
          <w:sz w:val="22"/>
          <w:szCs w:val="22"/>
        </w:rPr>
        <w:t>TS 15</w:t>
      </w:r>
      <w:r w:rsidR="004B1E3A">
        <w:rPr>
          <w:sz w:val="22"/>
          <w:szCs w:val="22"/>
        </w:rPr>
        <w:t>“)</w:t>
      </w:r>
      <w:r w:rsidR="00712544">
        <w:rPr>
          <w:sz w:val="22"/>
          <w:szCs w:val="22"/>
        </w:rPr>
        <w:t xml:space="preserve"> a iné Právne predpisy </w:t>
      </w:r>
      <w:r w:rsidR="007864FD">
        <w:rPr>
          <w:sz w:val="22"/>
          <w:szCs w:val="22"/>
        </w:rPr>
        <w:t>týkajúce sa ochrany pred účinkami bludných prúdov</w:t>
      </w:r>
      <w:r>
        <w:rPr>
          <w:sz w:val="22"/>
          <w:szCs w:val="22"/>
        </w:rPr>
        <w:t xml:space="preserve"> a</w:t>
      </w:r>
      <w:r w:rsidR="00712544">
        <w:rPr>
          <w:sz w:val="22"/>
          <w:szCs w:val="22"/>
        </w:rPr>
        <w:t> na tieto účely</w:t>
      </w:r>
      <w:r>
        <w:rPr>
          <w:sz w:val="22"/>
          <w:szCs w:val="22"/>
        </w:rPr>
        <w:t xml:space="preserve"> je povinný </w:t>
      </w:r>
      <w:r w:rsidR="00712544">
        <w:rPr>
          <w:sz w:val="22"/>
          <w:szCs w:val="22"/>
        </w:rPr>
        <w:t xml:space="preserve">zabezpečiť odborne spôsobilú osobu, ktorá bude </w:t>
      </w:r>
      <w:proofErr w:type="spellStart"/>
      <w:r w:rsidR="009E1D2F">
        <w:rPr>
          <w:sz w:val="22"/>
          <w:szCs w:val="22"/>
        </w:rPr>
        <w:t>o.i</w:t>
      </w:r>
      <w:proofErr w:type="spellEnd"/>
      <w:r w:rsidR="009E1D2F">
        <w:rPr>
          <w:sz w:val="22"/>
          <w:szCs w:val="22"/>
        </w:rPr>
        <w:t xml:space="preserve">. aj </w:t>
      </w:r>
      <w:r w:rsidR="00712544">
        <w:rPr>
          <w:sz w:val="22"/>
          <w:szCs w:val="22"/>
        </w:rPr>
        <w:t xml:space="preserve">dohliadať na </w:t>
      </w:r>
      <w:r w:rsidR="007864FD">
        <w:rPr>
          <w:sz w:val="22"/>
          <w:szCs w:val="22"/>
        </w:rPr>
        <w:t>plnenie predmetnej povinnosti Zhotoviteľa.</w:t>
      </w:r>
      <w:r w:rsidR="00712544">
        <w:rPr>
          <w:sz w:val="22"/>
          <w:szCs w:val="22"/>
        </w:rPr>
        <w:t xml:space="preserve"> </w:t>
      </w:r>
      <w:r w:rsidR="004B1E3A" w:rsidRPr="009238C3">
        <w:rPr>
          <w:sz w:val="22"/>
          <w:szCs w:val="22"/>
        </w:rPr>
        <w:t xml:space="preserve">Zhotoviteľ sa zaväzuje </w:t>
      </w:r>
      <w:r w:rsidR="004B1E3A">
        <w:rPr>
          <w:sz w:val="22"/>
          <w:szCs w:val="22"/>
        </w:rPr>
        <w:t>zabezpečiť v súvislosti s ochranou pred účinkami bludných prúdov vykonanie všetkých meraní, ktoré vyplývajú z Právnych predpisov, najmä nie však výlučne z TS 15</w:t>
      </w:r>
      <w:r w:rsidR="003D40C3">
        <w:rPr>
          <w:sz w:val="22"/>
          <w:szCs w:val="22"/>
        </w:rPr>
        <w:t xml:space="preserve">, </w:t>
      </w:r>
      <w:r w:rsidR="004B1E3A">
        <w:rPr>
          <w:sz w:val="22"/>
          <w:szCs w:val="22"/>
        </w:rPr>
        <w:t>STN EN 50122</w:t>
      </w:r>
      <w:r w:rsidR="00EB3DEB">
        <w:rPr>
          <w:sz w:val="22"/>
          <w:szCs w:val="22"/>
        </w:rPr>
        <w:t>-2:2023</w:t>
      </w:r>
      <w:r w:rsidR="003D40C3">
        <w:rPr>
          <w:sz w:val="22"/>
          <w:szCs w:val="22"/>
        </w:rPr>
        <w:t xml:space="preserve"> a EN 13509, a to prostredníctvom odštepného</w:t>
      </w:r>
      <w:r w:rsidR="00EB3DEB">
        <w:rPr>
          <w:sz w:val="22"/>
          <w:szCs w:val="22"/>
        </w:rPr>
        <w:t xml:space="preserve"> závod</w:t>
      </w:r>
      <w:r w:rsidR="003D40C3">
        <w:rPr>
          <w:sz w:val="22"/>
          <w:szCs w:val="22"/>
        </w:rPr>
        <w:t>u</w:t>
      </w:r>
      <w:r w:rsidR="00EB3DEB">
        <w:rPr>
          <w:sz w:val="22"/>
          <w:szCs w:val="22"/>
        </w:rPr>
        <w:t xml:space="preserve"> Objednávateľa - </w:t>
      </w:r>
      <w:r w:rsidR="00EB3DEB" w:rsidRPr="009238C3">
        <w:rPr>
          <w:sz w:val="22"/>
          <w:szCs w:val="22"/>
        </w:rPr>
        <w:t>Výskumný a vývojový ústav železníc Žilina</w:t>
      </w:r>
      <w:r w:rsidR="00EB3DEB">
        <w:rPr>
          <w:sz w:val="22"/>
          <w:szCs w:val="22"/>
        </w:rPr>
        <w:t xml:space="preserve"> na základe písomnej objednávky vystavenej Zhotoviteľom</w:t>
      </w:r>
      <w:r w:rsidR="00295CD2">
        <w:rPr>
          <w:sz w:val="22"/>
          <w:szCs w:val="22"/>
        </w:rPr>
        <w:t xml:space="preserve"> v dostatočnom predstihu (minimálne 60 dní pred navrhovaným termínom konania </w:t>
      </w:r>
      <w:r w:rsidR="003D40C3">
        <w:rPr>
          <w:sz w:val="22"/>
          <w:szCs w:val="22"/>
        </w:rPr>
        <w:t>príslušného merania</w:t>
      </w:r>
      <w:r w:rsidR="00295CD2">
        <w:rPr>
          <w:sz w:val="22"/>
          <w:szCs w:val="22"/>
        </w:rPr>
        <w:t>)</w:t>
      </w:r>
      <w:r w:rsidR="00EB3DEB">
        <w:rPr>
          <w:sz w:val="22"/>
          <w:szCs w:val="22"/>
        </w:rPr>
        <w:t xml:space="preserve"> na adresu: Železnice Slovenskej republiky</w:t>
      </w:r>
      <w:r w:rsidR="00CE42BF">
        <w:rPr>
          <w:sz w:val="22"/>
          <w:szCs w:val="22"/>
        </w:rPr>
        <w:t xml:space="preserve">, </w:t>
      </w:r>
      <w:r w:rsidR="004B1E3A" w:rsidRPr="008409ED">
        <w:rPr>
          <w:sz w:val="22"/>
          <w:szCs w:val="22"/>
        </w:rPr>
        <w:t>Výs</w:t>
      </w:r>
      <w:r w:rsidR="00EB3DEB">
        <w:rPr>
          <w:sz w:val="22"/>
          <w:szCs w:val="22"/>
        </w:rPr>
        <w:t>kumný a vývojový ústav železníc</w:t>
      </w:r>
      <w:r w:rsidR="00CE42BF">
        <w:rPr>
          <w:sz w:val="22"/>
          <w:szCs w:val="22"/>
        </w:rPr>
        <w:t xml:space="preserve">, </w:t>
      </w:r>
      <w:r w:rsidR="004B1E3A" w:rsidRPr="008409ED">
        <w:rPr>
          <w:sz w:val="22"/>
          <w:szCs w:val="22"/>
        </w:rPr>
        <w:t>Hviezdoslavova 31, Žilina a </w:t>
      </w:r>
      <w:r w:rsidR="00EB3DEB">
        <w:rPr>
          <w:sz w:val="22"/>
          <w:szCs w:val="22"/>
        </w:rPr>
        <w:t>zaslanej</w:t>
      </w:r>
      <w:r w:rsidR="004B1E3A" w:rsidRPr="008409ED">
        <w:rPr>
          <w:sz w:val="22"/>
          <w:szCs w:val="22"/>
        </w:rPr>
        <w:t xml:space="preserve"> elektronicky na e</w:t>
      </w:r>
      <w:r w:rsidR="004B1E3A">
        <w:rPr>
          <w:sz w:val="22"/>
          <w:szCs w:val="22"/>
        </w:rPr>
        <w:t>-</w:t>
      </w:r>
      <w:r w:rsidR="004B1E3A" w:rsidRPr="008409ED">
        <w:rPr>
          <w:sz w:val="22"/>
          <w:szCs w:val="22"/>
        </w:rPr>
        <w:t xml:space="preserve">mailovú </w:t>
      </w:r>
      <w:r w:rsidR="004B1E3A" w:rsidRPr="00AA6BBD">
        <w:rPr>
          <w:sz w:val="22"/>
          <w:szCs w:val="22"/>
        </w:rPr>
        <w:t xml:space="preserve">adresu </w:t>
      </w:r>
      <w:hyperlink r:id="rId11" w:history="1">
        <w:r w:rsidR="004B1E3A" w:rsidRPr="00AA6BBD">
          <w:rPr>
            <w:rStyle w:val="Hypertextovprepojenie"/>
            <w:color w:val="auto"/>
            <w:sz w:val="22"/>
            <w:szCs w:val="22"/>
          </w:rPr>
          <w:t>vvuzza@zsr.sk</w:t>
        </w:r>
      </w:hyperlink>
      <w:r w:rsidR="004B1E3A">
        <w:rPr>
          <w:sz w:val="22"/>
          <w:szCs w:val="22"/>
        </w:rPr>
        <w:t>.</w:t>
      </w:r>
      <w:r w:rsidR="00CE42BF">
        <w:rPr>
          <w:sz w:val="22"/>
          <w:szCs w:val="22"/>
        </w:rPr>
        <w:t xml:space="preserve"> Termín</w:t>
      </w:r>
      <w:r w:rsidR="004B1E3A" w:rsidRPr="00253049">
        <w:rPr>
          <w:sz w:val="22"/>
          <w:szCs w:val="22"/>
        </w:rPr>
        <w:t xml:space="preserve"> </w:t>
      </w:r>
      <w:r w:rsidR="00CE42BF">
        <w:rPr>
          <w:sz w:val="22"/>
          <w:szCs w:val="22"/>
        </w:rPr>
        <w:t>merania / meraní určí Objednávateľ, pričom Zhotoviteľa informuje o predmetnom termíne</w:t>
      </w:r>
      <w:r w:rsidR="003D40C3">
        <w:rPr>
          <w:sz w:val="22"/>
          <w:szCs w:val="22"/>
        </w:rPr>
        <w:t xml:space="preserve"> / termínoch</w:t>
      </w:r>
      <w:r w:rsidR="00CE42BF">
        <w:rPr>
          <w:sz w:val="22"/>
          <w:szCs w:val="22"/>
        </w:rPr>
        <w:t xml:space="preserve"> </w:t>
      </w:r>
      <w:r w:rsidR="004B1E3A" w:rsidRPr="00253049">
        <w:rPr>
          <w:sz w:val="22"/>
          <w:szCs w:val="22"/>
        </w:rPr>
        <w:t>mi</w:t>
      </w:r>
      <w:r w:rsidR="00CE42BF">
        <w:rPr>
          <w:sz w:val="22"/>
          <w:szCs w:val="22"/>
        </w:rPr>
        <w:t>nimálne tri pracovné dni vopred. Merania</w:t>
      </w:r>
      <w:r w:rsidR="004B1E3A" w:rsidRPr="009238C3">
        <w:rPr>
          <w:sz w:val="22"/>
          <w:szCs w:val="22"/>
        </w:rPr>
        <w:t xml:space="preserve"> vykoná Objednávateľ bezplatne. </w:t>
      </w:r>
    </w:p>
    <w:p w14:paraId="366FCCFB"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4.2 Zábezpeka na vykonanie prác </w:t>
      </w:r>
    </w:p>
    <w:p w14:paraId="7A178994" w14:textId="77777777" w:rsidR="000829E8" w:rsidRDefault="000829E8" w:rsidP="000829E8">
      <w:pPr>
        <w:jc w:val="both"/>
        <w:rPr>
          <w:sz w:val="22"/>
          <w:szCs w:val="22"/>
        </w:rPr>
      </w:pPr>
      <w:r w:rsidRPr="009238C3">
        <w:rPr>
          <w:sz w:val="22"/>
          <w:szCs w:val="22"/>
        </w:rPr>
        <w:t xml:space="preserve">Druhý odstavec sa ruší a nahrádza sa nasledujúcim znením: </w:t>
      </w:r>
    </w:p>
    <w:p w14:paraId="7405EF25" w14:textId="77777777" w:rsidR="006235FC" w:rsidRPr="009238C3" w:rsidRDefault="006235FC" w:rsidP="000829E8">
      <w:pPr>
        <w:jc w:val="both"/>
        <w:rPr>
          <w:sz w:val="22"/>
          <w:szCs w:val="22"/>
        </w:rPr>
      </w:pPr>
    </w:p>
    <w:p w14:paraId="22B44C5D" w14:textId="77777777" w:rsidR="006235FC" w:rsidRDefault="000829E8" w:rsidP="000829E8">
      <w:pPr>
        <w:autoSpaceDE w:val="0"/>
        <w:autoSpaceDN w:val="0"/>
        <w:adjustRightInd w:val="0"/>
        <w:spacing w:after="120"/>
        <w:ind w:hanging="15"/>
        <w:jc w:val="both"/>
        <w:rPr>
          <w:color w:val="000000"/>
          <w:sz w:val="22"/>
          <w:szCs w:val="22"/>
        </w:rPr>
      </w:pPr>
      <w:r w:rsidRPr="00D516E3">
        <w:rPr>
          <w:color w:val="000000"/>
          <w:sz w:val="22"/>
          <w:szCs w:val="22"/>
        </w:rPr>
        <w:t xml:space="preserve">Zhotoviteľ predloží návrh textu Zábezpeky na vykonanie prác Objednávateľovi na odsúhlasenie najneskôr do 21 dní odo dňa nadobudnutia účinnosti Zmluvy. Objednávateľ sa k návrhu textu bez zbytočného odkladu vyjadrí. </w:t>
      </w:r>
    </w:p>
    <w:p w14:paraId="79E2513E" w14:textId="77777777" w:rsidR="006235FC" w:rsidRDefault="006235FC" w:rsidP="00D0210D">
      <w:pPr>
        <w:spacing w:before="120"/>
        <w:ind w:hanging="11"/>
        <w:jc w:val="both"/>
        <w:rPr>
          <w:sz w:val="22"/>
          <w:szCs w:val="22"/>
        </w:rPr>
      </w:pPr>
      <w:r>
        <w:rPr>
          <w:sz w:val="22"/>
          <w:szCs w:val="22"/>
        </w:rPr>
        <w:t xml:space="preserve">V prípade, ak </w:t>
      </w:r>
      <w:r w:rsidRPr="005D280B">
        <w:rPr>
          <w:sz w:val="22"/>
          <w:szCs w:val="22"/>
        </w:rPr>
        <w:t xml:space="preserve">v lehote </w:t>
      </w:r>
      <w:r>
        <w:rPr>
          <w:sz w:val="22"/>
          <w:szCs w:val="22"/>
        </w:rPr>
        <w:t>21</w:t>
      </w:r>
      <w:r w:rsidRPr="005D280B">
        <w:rPr>
          <w:sz w:val="22"/>
          <w:szCs w:val="22"/>
        </w:rPr>
        <w:t xml:space="preserve"> dní od</w:t>
      </w:r>
      <w:r>
        <w:rPr>
          <w:sz w:val="22"/>
          <w:szCs w:val="22"/>
        </w:rPr>
        <w:t>o dňa</w:t>
      </w:r>
      <w:r w:rsidRPr="005D280B">
        <w:rPr>
          <w:sz w:val="22"/>
          <w:szCs w:val="22"/>
        </w:rPr>
        <w:t xml:space="preserve"> nadobudnutia účinnosti Zmluvy nebude </w:t>
      </w:r>
      <w:r>
        <w:rPr>
          <w:sz w:val="22"/>
          <w:szCs w:val="22"/>
        </w:rPr>
        <w:t xml:space="preserve">ešte </w:t>
      </w:r>
      <w:r w:rsidRPr="005D280B">
        <w:rPr>
          <w:sz w:val="22"/>
          <w:szCs w:val="22"/>
        </w:rPr>
        <w:t xml:space="preserve">známy </w:t>
      </w:r>
      <w:r>
        <w:rPr>
          <w:sz w:val="22"/>
          <w:szCs w:val="22"/>
        </w:rPr>
        <w:t xml:space="preserve">dátum odovzdania prvého Staveniska, Zhotoviteľ predloží Objednávateľovi v tejto lehote návrh textu Zábezpeky na vykonanie prác bez uvedenia </w:t>
      </w:r>
      <w:r w:rsidRPr="00F060D1">
        <w:rPr>
          <w:sz w:val="22"/>
          <w:szCs w:val="22"/>
        </w:rPr>
        <w:t>termín</w:t>
      </w:r>
      <w:r>
        <w:rPr>
          <w:sz w:val="22"/>
          <w:szCs w:val="22"/>
        </w:rPr>
        <w:t>u</w:t>
      </w:r>
      <w:r w:rsidRPr="00F060D1">
        <w:rPr>
          <w:sz w:val="22"/>
          <w:szCs w:val="22"/>
        </w:rPr>
        <w:t xml:space="preserve"> uplynutia </w:t>
      </w:r>
      <w:r>
        <w:rPr>
          <w:sz w:val="22"/>
          <w:szCs w:val="22"/>
        </w:rPr>
        <w:t xml:space="preserve">jej </w:t>
      </w:r>
      <w:r w:rsidRPr="00F060D1">
        <w:rPr>
          <w:sz w:val="22"/>
          <w:szCs w:val="22"/>
        </w:rPr>
        <w:t>platnosti</w:t>
      </w:r>
      <w:r>
        <w:rPr>
          <w:sz w:val="22"/>
          <w:szCs w:val="22"/>
        </w:rPr>
        <w:t xml:space="preserve">. </w:t>
      </w:r>
      <w:r w:rsidRPr="00F060D1">
        <w:rPr>
          <w:sz w:val="22"/>
          <w:szCs w:val="22"/>
        </w:rPr>
        <w:t>V</w:t>
      </w:r>
      <w:r>
        <w:rPr>
          <w:sz w:val="22"/>
          <w:szCs w:val="22"/>
        </w:rPr>
        <w:t xml:space="preserve"> takom </w:t>
      </w:r>
      <w:r w:rsidRPr="00F060D1">
        <w:rPr>
          <w:sz w:val="22"/>
          <w:szCs w:val="22"/>
        </w:rPr>
        <w:t xml:space="preserve">prípade </w:t>
      </w:r>
      <w:r>
        <w:rPr>
          <w:sz w:val="22"/>
          <w:szCs w:val="22"/>
        </w:rPr>
        <w:t>sa</w:t>
      </w:r>
      <w:r w:rsidRPr="00F060D1">
        <w:rPr>
          <w:sz w:val="22"/>
          <w:szCs w:val="22"/>
        </w:rPr>
        <w:t xml:space="preserve"> </w:t>
      </w:r>
      <w:r>
        <w:rPr>
          <w:sz w:val="22"/>
          <w:szCs w:val="22"/>
        </w:rPr>
        <w:t xml:space="preserve">Objednávateľ vyjadrí iba k ostatným náležitostiam návrhu textu Zábezpeky na vykonanie prác (s výnimkou </w:t>
      </w:r>
      <w:r w:rsidRPr="00F060D1">
        <w:rPr>
          <w:sz w:val="22"/>
          <w:szCs w:val="22"/>
        </w:rPr>
        <w:t>termín</w:t>
      </w:r>
      <w:r>
        <w:rPr>
          <w:sz w:val="22"/>
          <w:szCs w:val="22"/>
        </w:rPr>
        <w:t>u</w:t>
      </w:r>
      <w:r w:rsidRPr="00F060D1">
        <w:rPr>
          <w:sz w:val="22"/>
          <w:szCs w:val="22"/>
        </w:rPr>
        <w:t xml:space="preserve"> uplynutia </w:t>
      </w:r>
      <w:r>
        <w:rPr>
          <w:sz w:val="22"/>
          <w:szCs w:val="22"/>
        </w:rPr>
        <w:t xml:space="preserve">jej </w:t>
      </w:r>
      <w:r w:rsidRPr="00F060D1">
        <w:rPr>
          <w:sz w:val="22"/>
          <w:szCs w:val="22"/>
        </w:rPr>
        <w:t>platnosti</w:t>
      </w:r>
      <w:r>
        <w:rPr>
          <w:sz w:val="22"/>
          <w:szCs w:val="22"/>
        </w:rPr>
        <w:t xml:space="preserve">). Ak Objednávateľ vo vyjadrení uvedie pripomienky, </w:t>
      </w:r>
      <w:r w:rsidRPr="00C06E54">
        <w:rPr>
          <w:sz w:val="22"/>
          <w:szCs w:val="22"/>
        </w:rPr>
        <w:t>Zhotoviteľ je povinný odstrániť nedostatky návrhu textu v lehote stanovenej Objednávateľom</w:t>
      </w:r>
      <w:r>
        <w:rPr>
          <w:sz w:val="22"/>
          <w:szCs w:val="22"/>
        </w:rPr>
        <w:t>. Ak je vyjadrenie Objednávateľa bez pripomienok, toto vyjadrenie sa považuje iba za predbežné odsúhlasenie návrhu textu Zábezpeky na vykonanie prác</w:t>
      </w:r>
      <w:r w:rsidRPr="00AA38ED">
        <w:t xml:space="preserve"> </w:t>
      </w:r>
      <w:r w:rsidRPr="00AA38ED">
        <w:rPr>
          <w:sz w:val="22"/>
          <w:szCs w:val="22"/>
        </w:rPr>
        <w:t>bez uvedenia termínu uplynutia jej platnosti</w:t>
      </w:r>
      <w:r>
        <w:rPr>
          <w:sz w:val="22"/>
          <w:szCs w:val="22"/>
        </w:rPr>
        <w:t xml:space="preserve">. Bezodkladne potom, ako bude známy </w:t>
      </w:r>
      <w:r w:rsidRPr="00C06E54">
        <w:rPr>
          <w:sz w:val="22"/>
          <w:szCs w:val="22"/>
        </w:rPr>
        <w:t>dátum odovzdania prvého Staveniska, Zhotoviteľ predloží</w:t>
      </w:r>
      <w:r>
        <w:rPr>
          <w:sz w:val="22"/>
          <w:szCs w:val="22"/>
        </w:rPr>
        <w:t xml:space="preserve"> Objednávateľovi opätovne </w:t>
      </w:r>
      <w:r w:rsidRPr="00C06E54">
        <w:rPr>
          <w:sz w:val="22"/>
          <w:szCs w:val="22"/>
        </w:rPr>
        <w:t xml:space="preserve">návrh textu Zábezpeky na vykonanie prác </w:t>
      </w:r>
      <w:r>
        <w:rPr>
          <w:sz w:val="22"/>
          <w:szCs w:val="22"/>
        </w:rPr>
        <w:t>s</w:t>
      </w:r>
      <w:r w:rsidRPr="00C06E54">
        <w:rPr>
          <w:sz w:val="22"/>
          <w:szCs w:val="22"/>
        </w:rPr>
        <w:t xml:space="preserve"> uveden</w:t>
      </w:r>
      <w:r>
        <w:rPr>
          <w:sz w:val="22"/>
          <w:szCs w:val="22"/>
        </w:rPr>
        <w:t>ím</w:t>
      </w:r>
      <w:r w:rsidRPr="00C06E54">
        <w:rPr>
          <w:sz w:val="22"/>
          <w:szCs w:val="22"/>
        </w:rPr>
        <w:t xml:space="preserve"> termínu uplynutia jej platnosti</w:t>
      </w:r>
      <w:r>
        <w:rPr>
          <w:sz w:val="22"/>
          <w:szCs w:val="22"/>
        </w:rPr>
        <w:t>, ku ktorému sa Objednávateľ bez zbytočného odkladu vyjadrí.</w:t>
      </w:r>
    </w:p>
    <w:p w14:paraId="7A539FF8" w14:textId="77777777" w:rsidR="000829E8" w:rsidRPr="00D516E3" w:rsidRDefault="000829E8" w:rsidP="00D0210D">
      <w:pPr>
        <w:autoSpaceDE w:val="0"/>
        <w:autoSpaceDN w:val="0"/>
        <w:adjustRightInd w:val="0"/>
        <w:spacing w:before="120" w:after="120"/>
        <w:ind w:hanging="17"/>
        <w:jc w:val="both"/>
        <w:rPr>
          <w:color w:val="000000"/>
          <w:sz w:val="22"/>
          <w:szCs w:val="22"/>
        </w:rPr>
      </w:pPr>
      <w:r w:rsidRPr="00D516E3">
        <w:rPr>
          <w:color w:val="000000"/>
          <w:sz w:val="22"/>
          <w:szCs w:val="22"/>
        </w:rPr>
        <w:t xml:space="preserve">Zhotoviteľ je povinný doručiť Objednávateľovi Zábezpeku na vykonanie prác do </w:t>
      </w:r>
      <w:r w:rsidR="0008721F">
        <w:rPr>
          <w:color w:val="000000"/>
          <w:sz w:val="22"/>
          <w:szCs w:val="22"/>
        </w:rPr>
        <w:t>desať</w:t>
      </w:r>
      <w:r w:rsidR="0008721F" w:rsidRPr="00D516E3">
        <w:rPr>
          <w:color w:val="000000"/>
          <w:sz w:val="22"/>
          <w:szCs w:val="22"/>
        </w:rPr>
        <w:t xml:space="preserve"> </w:t>
      </w:r>
      <w:r w:rsidRPr="00D516E3">
        <w:rPr>
          <w:color w:val="000000"/>
          <w:sz w:val="22"/>
          <w:szCs w:val="22"/>
        </w:rPr>
        <w:t>pracovných dní odo dňa odsúhlasenia návrhu jej textu</w:t>
      </w:r>
      <w:r w:rsidR="0017242D">
        <w:rPr>
          <w:color w:val="000000"/>
          <w:sz w:val="22"/>
          <w:szCs w:val="22"/>
        </w:rPr>
        <w:t xml:space="preserve"> </w:t>
      </w:r>
      <w:r w:rsidR="0017242D" w:rsidRPr="004375B5">
        <w:rPr>
          <w:color w:val="000000"/>
          <w:sz w:val="22"/>
          <w:szCs w:val="22"/>
        </w:rPr>
        <w:t>(vrátane odsúhlasenia termínu uplynutia platnosti Zábezpeky na vykonanie prác)</w:t>
      </w:r>
      <w:r w:rsidRPr="00D516E3">
        <w:rPr>
          <w:color w:val="000000"/>
          <w:sz w:val="22"/>
          <w:szCs w:val="22"/>
        </w:rPr>
        <w:t xml:space="preserve"> Objednávateľom a zaslať jej kópiu Stavebnému dozorovi. Pokiaľ Objednávateľ </w:t>
      </w:r>
      <w:r w:rsidR="0008721F">
        <w:rPr>
          <w:color w:val="000000"/>
          <w:sz w:val="22"/>
          <w:szCs w:val="22"/>
        </w:rPr>
        <w:t>neodsúhlasí</w:t>
      </w:r>
      <w:r w:rsidR="0008721F" w:rsidRPr="00D516E3">
        <w:rPr>
          <w:color w:val="000000"/>
          <w:sz w:val="22"/>
          <w:szCs w:val="22"/>
        </w:rPr>
        <w:t xml:space="preserve"> </w:t>
      </w:r>
      <w:r w:rsidRPr="00D516E3">
        <w:rPr>
          <w:color w:val="000000"/>
          <w:sz w:val="22"/>
          <w:szCs w:val="22"/>
        </w:rPr>
        <w:t xml:space="preserve">Zhotoviteľovi predložený návrh </w:t>
      </w:r>
      <w:r w:rsidR="0008721F" w:rsidRPr="00D516E3">
        <w:rPr>
          <w:color w:val="000000"/>
          <w:sz w:val="22"/>
          <w:szCs w:val="22"/>
        </w:rPr>
        <w:t>text</w:t>
      </w:r>
      <w:r w:rsidR="0008721F">
        <w:rPr>
          <w:color w:val="000000"/>
          <w:sz w:val="22"/>
          <w:szCs w:val="22"/>
        </w:rPr>
        <w:t>u</w:t>
      </w:r>
      <w:r w:rsidR="0008721F" w:rsidRPr="00D516E3">
        <w:rPr>
          <w:color w:val="000000"/>
          <w:sz w:val="22"/>
          <w:szCs w:val="22"/>
        </w:rPr>
        <w:t xml:space="preserve"> </w:t>
      </w:r>
      <w:r w:rsidRPr="00D516E3">
        <w:rPr>
          <w:color w:val="000000"/>
          <w:sz w:val="22"/>
          <w:szCs w:val="22"/>
        </w:rPr>
        <w:t xml:space="preserve">Zábezpeky na vykonanie prác, Zhotoviteľ je povinný odstrániť nedostatky návrhu </w:t>
      </w:r>
      <w:r w:rsidR="0008721F" w:rsidRPr="00D516E3">
        <w:rPr>
          <w:color w:val="000000"/>
          <w:sz w:val="22"/>
          <w:szCs w:val="22"/>
        </w:rPr>
        <w:t xml:space="preserve">textu </w:t>
      </w:r>
      <w:r w:rsidRPr="00D516E3">
        <w:rPr>
          <w:color w:val="000000"/>
          <w:sz w:val="22"/>
          <w:szCs w:val="22"/>
        </w:rPr>
        <w:t>v lehote stanovenej Objednávateľom.</w:t>
      </w:r>
    </w:p>
    <w:p w14:paraId="752CF563" w14:textId="77777777" w:rsidR="000829E8" w:rsidRPr="00D516E3" w:rsidRDefault="000829E8" w:rsidP="000829E8">
      <w:pPr>
        <w:autoSpaceDE w:val="0"/>
        <w:autoSpaceDN w:val="0"/>
        <w:adjustRightInd w:val="0"/>
        <w:spacing w:after="120"/>
        <w:ind w:hanging="15"/>
        <w:jc w:val="both"/>
        <w:rPr>
          <w:color w:val="000000"/>
          <w:sz w:val="22"/>
          <w:szCs w:val="22"/>
        </w:rPr>
      </w:pPr>
      <w:r w:rsidRPr="00D516E3">
        <w:rPr>
          <w:color w:val="000000"/>
          <w:sz w:val="22"/>
          <w:szCs w:val="22"/>
        </w:rPr>
        <w:t xml:space="preserve">Obsah Zábezpeky na vykonanie prác musí vychádzať zo vzoru uvedeného v Prílohe č. </w:t>
      </w:r>
      <w:r w:rsidR="00B65433">
        <w:rPr>
          <w:color w:val="000000"/>
          <w:sz w:val="22"/>
          <w:szCs w:val="22"/>
        </w:rPr>
        <w:t>5</w:t>
      </w:r>
      <w:r w:rsidRPr="00D516E3">
        <w:rPr>
          <w:color w:val="000000"/>
          <w:sz w:val="22"/>
          <w:szCs w:val="22"/>
        </w:rPr>
        <w:t xml:space="preserve"> Zmluvy – Zábezpeka na vykonanie prác (vzor).</w:t>
      </w:r>
    </w:p>
    <w:p w14:paraId="58CEC063" w14:textId="77777777" w:rsidR="000829E8" w:rsidRPr="00D516E3" w:rsidRDefault="000829E8" w:rsidP="000829E8">
      <w:pPr>
        <w:autoSpaceDE w:val="0"/>
        <w:autoSpaceDN w:val="0"/>
        <w:adjustRightInd w:val="0"/>
        <w:spacing w:after="120"/>
        <w:jc w:val="both"/>
        <w:rPr>
          <w:color w:val="000000"/>
          <w:sz w:val="22"/>
          <w:szCs w:val="22"/>
        </w:rPr>
      </w:pPr>
      <w:r w:rsidRPr="00D516E3">
        <w:rPr>
          <w:color w:val="000000"/>
          <w:sz w:val="22"/>
          <w:szCs w:val="22"/>
        </w:rPr>
        <w:lastRenderedPageBreak/>
        <w:t xml:space="preserve">Pokiaľ je poskytnutie Zábezpeky na vykonanie prác vo forme bankovej záruky, musí sa riadiť ustanoveniami § 313 a nasl. Obchodného zákonníka, resp. ekvivalentného všeobecne záväzného právneho predpisu členského štátu </w:t>
      </w:r>
      <w:r w:rsidR="00270638">
        <w:rPr>
          <w:color w:val="000000"/>
          <w:sz w:val="22"/>
          <w:szCs w:val="22"/>
        </w:rPr>
        <w:t>E</w:t>
      </w:r>
      <w:r w:rsidR="0008721F">
        <w:rPr>
          <w:color w:val="000000"/>
          <w:sz w:val="22"/>
          <w:szCs w:val="22"/>
        </w:rPr>
        <w:t>urópskej únie</w:t>
      </w:r>
      <w:r w:rsidRPr="00D516E3">
        <w:rPr>
          <w:color w:val="000000"/>
          <w:sz w:val="22"/>
          <w:szCs w:val="22"/>
        </w:rPr>
        <w:t xml:space="preserve"> alebo tretej krajiny. </w:t>
      </w:r>
    </w:p>
    <w:p w14:paraId="0EB785B0" w14:textId="77777777" w:rsidR="000829E8" w:rsidRPr="00D516E3" w:rsidRDefault="000829E8" w:rsidP="000829E8">
      <w:pPr>
        <w:autoSpaceDE w:val="0"/>
        <w:autoSpaceDN w:val="0"/>
        <w:adjustRightInd w:val="0"/>
        <w:spacing w:after="120"/>
        <w:jc w:val="both"/>
        <w:rPr>
          <w:color w:val="000000"/>
          <w:sz w:val="22"/>
          <w:szCs w:val="22"/>
        </w:rPr>
      </w:pPr>
      <w:r w:rsidRPr="00D516E3">
        <w:rPr>
          <w:color w:val="000000"/>
          <w:sz w:val="22"/>
          <w:szCs w:val="22"/>
        </w:rPr>
        <w:t>Pokiaľ je poskytnutie Zábezpeky na vykonanie prác vo forme poistenia záruky, musí sa riadiť ustanoveniami zákona č. 39/2015 Z. z. o poisťovníctve a o zmene a doplnení niektorých zákonov, resp. ekvivalentného všeobecne záväzného právneho predpisu členského štátu EÚ alebo tretej krajiny.</w:t>
      </w:r>
    </w:p>
    <w:p w14:paraId="0A6933B1" w14:textId="57975C4F" w:rsidR="00A77F6B" w:rsidRPr="00D516E3" w:rsidRDefault="000829E8" w:rsidP="00A77F6B">
      <w:pPr>
        <w:tabs>
          <w:tab w:val="left" w:pos="-2"/>
        </w:tabs>
        <w:spacing w:before="120"/>
        <w:jc w:val="both"/>
        <w:rPr>
          <w:color w:val="000000"/>
          <w:sz w:val="22"/>
          <w:szCs w:val="22"/>
        </w:rPr>
      </w:pPr>
      <w:r w:rsidRPr="00EB54A8">
        <w:rPr>
          <w:color w:val="000000"/>
          <w:sz w:val="22"/>
          <w:szCs w:val="22"/>
        </w:rPr>
        <w:t>Banková záruka, resp. poistenie záruky musí byť poskytnutá/é bankou, resp. poisťovňou so sídlom v Slovenskej republike alebo pobočkou zahraničnej banky, resp. poisťovne v Slovenskej republike, alebo zahraničnou bankou, resp. poisťovňou odsúhlasenou Objednávateľom.</w:t>
      </w:r>
      <w:r w:rsidR="00270638" w:rsidRPr="00EB54A8">
        <w:rPr>
          <w:bCs/>
          <w:sz w:val="22"/>
          <w:szCs w:val="22"/>
        </w:rPr>
        <w:t xml:space="preserve"> </w:t>
      </w:r>
      <w:r w:rsidR="00F02626" w:rsidRPr="00EB54A8">
        <w:rPr>
          <w:bCs/>
          <w:sz w:val="22"/>
          <w:szCs w:val="22"/>
        </w:rPr>
        <w:t>Súhlas je Objednávateľ oprávnený odmietnuť udeliť len v prípade, ak sú dôvodné pochybnosti o schopnosti zahraničnej banky</w:t>
      </w:r>
      <w:r w:rsidR="006235FC" w:rsidRPr="00EB54A8">
        <w:rPr>
          <w:bCs/>
          <w:sz w:val="22"/>
          <w:szCs w:val="22"/>
        </w:rPr>
        <w:t xml:space="preserve">, resp. </w:t>
      </w:r>
      <w:r w:rsidR="00B307BE">
        <w:rPr>
          <w:bCs/>
          <w:sz w:val="22"/>
          <w:szCs w:val="22"/>
        </w:rPr>
        <w:t xml:space="preserve">zahraničnej </w:t>
      </w:r>
      <w:r w:rsidR="006235FC" w:rsidRPr="00EB54A8">
        <w:rPr>
          <w:bCs/>
          <w:sz w:val="22"/>
          <w:szCs w:val="22"/>
        </w:rPr>
        <w:t>poisťovne</w:t>
      </w:r>
      <w:r w:rsidR="00F02626" w:rsidRPr="00EB54A8">
        <w:rPr>
          <w:bCs/>
          <w:sz w:val="22"/>
          <w:szCs w:val="22"/>
        </w:rPr>
        <w:t xml:space="preserve"> finančne kryť plnenia, ktoré majú byť zaručené Zábezpekou na vykonanie prác. </w:t>
      </w:r>
      <w:r w:rsidR="00270638" w:rsidRPr="00EB54A8">
        <w:rPr>
          <w:bCs/>
          <w:sz w:val="22"/>
          <w:szCs w:val="22"/>
        </w:rPr>
        <w:t xml:space="preserve">V prípade, že banková záruka, resp. poistenie záruky je vystavená/é v cudzom jazyku, spolu s bankovou zárukou, resp. poistením záruky musí byť predložený úradne </w:t>
      </w:r>
      <w:r w:rsidR="00270638" w:rsidRPr="00EB54A8">
        <w:rPr>
          <w:sz w:val="22"/>
          <w:szCs w:val="22"/>
        </w:rPr>
        <w:t xml:space="preserve">osvedčený </w:t>
      </w:r>
      <w:r w:rsidR="00270638" w:rsidRPr="00EB54A8">
        <w:rPr>
          <w:bCs/>
          <w:sz w:val="22"/>
          <w:szCs w:val="22"/>
        </w:rPr>
        <w:t>preklad do slovenského jazyka.</w:t>
      </w:r>
      <w:r w:rsidR="00270638" w:rsidRPr="00495FC5">
        <w:rPr>
          <w:bCs/>
          <w:sz w:val="22"/>
          <w:szCs w:val="22"/>
        </w:rPr>
        <w:t xml:space="preserve"> </w:t>
      </w:r>
    </w:p>
    <w:p w14:paraId="3A09357A" w14:textId="600C9A57" w:rsidR="000D6E80" w:rsidRDefault="000829E8" w:rsidP="00E615C6">
      <w:pPr>
        <w:autoSpaceDE w:val="0"/>
        <w:autoSpaceDN w:val="0"/>
        <w:adjustRightInd w:val="0"/>
        <w:spacing w:before="120" w:after="120"/>
        <w:jc w:val="both"/>
        <w:rPr>
          <w:color w:val="000000"/>
          <w:sz w:val="22"/>
          <w:szCs w:val="22"/>
        </w:rPr>
      </w:pPr>
      <w:r w:rsidRPr="00D516E3">
        <w:rPr>
          <w:color w:val="000000"/>
          <w:sz w:val="22"/>
          <w:szCs w:val="22"/>
        </w:rPr>
        <w:t>V Zábezpeke na vykonanie prác musí banka, resp. poisťovňa,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w:t>
      </w:r>
      <w:r w:rsidR="006235FC">
        <w:rPr>
          <w:color w:val="000000"/>
          <w:sz w:val="22"/>
          <w:szCs w:val="22"/>
        </w:rPr>
        <w:t xml:space="preserve"> vrátane nezaplatenia zmluvnej pokuty</w:t>
      </w:r>
      <w:r w:rsidRPr="00D516E3">
        <w:rPr>
          <w:color w:val="000000"/>
          <w:sz w:val="22"/>
          <w:szCs w:val="22"/>
        </w:rPr>
        <w:t xml:space="preserve"> alebo všeobecne záväzných právnych predpisov.</w:t>
      </w:r>
    </w:p>
    <w:p w14:paraId="32481FA0" w14:textId="728A2DBA" w:rsidR="000829E8" w:rsidRPr="00D516E3" w:rsidRDefault="000829E8" w:rsidP="000829E8">
      <w:pPr>
        <w:autoSpaceDE w:val="0"/>
        <w:autoSpaceDN w:val="0"/>
        <w:adjustRightInd w:val="0"/>
        <w:spacing w:after="120"/>
        <w:jc w:val="both"/>
        <w:rPr>
          <w:color w:val="000000"/>
          <w:sz w:val="22"/>
          <w:szCs w:val="22"/>
        </w:rPr>
      </w:pPr>
      <w:r w:rsidRPr="00A56476">
        <w:rPr>
          <w:color w:val="000000"/>
          <w:sz w:val="22"/>
          <w:szCs w:val="22"/>
        </w:rPr>
        <w:t>V prípade, ak</w:t>
      </w:r>
      <w:r w:rsidRPr="00D516E3">
        <w:rPr>
          <w:color w:val="000000"/>
          <w:sz w:val="22"/>
          <w:szCs w:val="22"/>
        </w:rPr>
        <w:t xml:space="preserve"> Zhotoviteľ nepredloží Zábezpeku na záručné opravy v zmysle podčlánku 11.12 (Zábezpeka na záručné opravy) v požadovanej výške alebo v požadovanom termíne, Objednávateľ je oprávnený uplatniť si plnenie zo Zábezpeky na vykonanie prác vo výške požadovanej Zábezpeky na záručné opravy.</w:t>
      </w:r>
    </w:p>
    <w:p w14:paraId="13F20F67" w14:textId="77777777" w:rsidR="000829E8" w:rsidRPr="00D516E3" w:rsidRDefault="000829E8" w:rsidP="000829E8">
      <w:pPr>
        <w:autoSpaceDE w:val="0"/>
        <w:autoSpaceDN w:val="0"/>
        <w:adjustRightInd w:val="0"/>
        <w:spacing w:after="120"/>
        <w:jc w:val="both"/>
        <w:rPr>
          <w:color w:val="000000"/>
          <w:sz w:val="22"/>
          <w:szCs w:val="22"/>
        </w:rPr>
      </w:pPr>
      <w:r w:rsidRPr="00D516E3">
        <w:rPr>
          <w:color w:val="000000"/>
          <w:sz w:val="22"/>
          <w:szCs w:val="22"/>
        </w:rPr>
        <w:t xml:space="preserve">Tretí odstavec sa ruší a nahrádza sa nasledujúcim </w:t>
      </w:r>
      <w:r w:rsidR="00270638">
        <w:rPr>
          <w:color w:val="000000"/>
          <w:sz w:val="22"/>
          <w:szCs w:val="22"/>
        </w:rPr>
        <w:t>znením</w:t>
      </w:r>
      <w:r w:rsidRPr="00D516E3">
        <w:rPr>
          <w:color w:val="000000"/>
          <w:sz w:val="22"/>
          <w:szCs w:val="22"/>
        </w:rPr>
        <w:t xml:space="preserve">: </w:t>
      </w:r>
    </w:p>
    <w:p w14:paraId="48458BF7" w14:textId="61F97167" w:rsidR="000829E8" w:rsidRDefault="000829E8" w:rsidP="000829E8">
      <w:pPr>
        <w:autoSpaceDE w:val="0"/>
        <w:autoSpaceDN w:val="0"/>
        <w:adjustRightInd w:val="0"/>
        <w:spacing w:after="120"/>
        <w:jc w:val="both"/>
        <w:rPr>
          <w:color w:val="000000"/>
          <w:sz w:val="22"/>
          <w:szCs w:val="22"/>
        </w:rPr>
      </w:pPr>
      <w:r w:rsidRPr="00D516E3">
        <w:rPr>
          <w:color w:val="000000"/>
          <w:sz w:val="22"/>
          <w:szCs w:val="22"/>
        </w:rPr>
        <w:t xml:space="preserve">Zhotoviteľ musí zabezpečiť, aby Zábezpeka na vykonanie prác bola platná a vymáhateľná dovtedy, kým Zhotoviteľ nevyhotoví a nedokončí Dielo a neodstráni všetky vady oznámené v Lehote na oznámenie vád t. j. do doby vydania Protokolu o vyhotovení Diela. Ak Stavebný dozor nevydá Protokol o vyhotovení Diela aspoň 28 dní pred uplynutím platnosti Zábezpeky na vykonanie prác, Zhotoviteľ je povinný v lehote do 14 dní pred uplynutím platnosti Zábezpeky na vykonanie prác zabezpečiť a predložiť Objednávateľovi predĺženie platnosti Zábezpeky na vykonanie prác. Termín uplynutia platnosti Zábezpeky uvedený v predloženej Zábezpeke na vykonanie </w:t>
      </w:r>
      <w:r w:rsidRPr="00EB54A8">
        <w:rPr>
          <w:color w:val="000000"/>
          <w:sz w:val="22"/>
          <w:szCs w:val="22"/>
        </w:rPr>
        <w:t xml:space="preserve">prác bude stanovený ako predpokladaný dátum, a to 70. deň od predpokladaného uplynutia Lehoty na oznámenie vád na Dielo (t.j. predpokladaný dátum = dátum </w:t>
      </w:r>
      <w:r w:rsidR="00270638" w:rsidRPr="00EB54A8">
        <w:rPr>
          <w:color w:val="000000"/>
          <w:sz w:val="22"/>
          <w:szCs w:val="22"/>
        </w:rPr>
        <w:t>odovzdania</w:t>
      </w:r>
      <w:r w:rsidR="009970CB" w:rsidRPr="00EB54A8">
        <w:rPr>
          <w:color w:val="000000"/>
          <w:sz w:val="22"/>
          <w:szCs w:val="22"/>
        </w:rPr>
        <w:t xml:space="preserve"> prvého</w:t>
      </w:r>
      <w:r w:rsidR="00270638" w:rsidRPr="00EB54A8">
        <w:rPr>
          <w:color w:val="000000"/>
          <w:sz w:val="22"/>
          <w:szCs w:val="22"/>
        </w:rPr>
        <w:t xml:space="preserve"> </w:t>
      </w:r>
      <w:r w:rsidR="00CE27EA" w:rsidRPr="00EB54A8">
        <w:rPr>
          <w:color w:val="000000"/>
          <w:sz w:val="22"/>
          <w:szCs w:val="22"/>
        </w:rPr>
        <w:t>S</w:t>
      </w:r>
      <w:r w:rsidR="00270638" w:rsidRPr="00EB54A8">
        <w:rPr>
          <w:color w:val="000000"/>
          <w:sz w:val="22"/>
          <w:szCs w:val="22"/>
        </w:rPr>
        <w:t>taveniska</w:t>
      </w:r>
      <w:r w:rsidRPr="00EB54A8">
        <w:rPr>
          <w:color w:val="000000"/>
          <w:sz w:val="22"/>
          <w:szCs w:val="22"/>
        </w:rPr>
        <w:t xml:space="preserve"> + </w:t>
      </w:r>
      <w:r w:rsidR="0058211C">
        <w:rPr>
          <w:color w:val="000000"/>
          <w:sz w:val="22"/>
          <w:szCs w:val="22"/>
        </w:rPr>
        <w:t>počet</w:t>
      </w:r>
      <w:r w:rsidR="0058211C" w:rsidRPr="00EB54A8">
        <w:rPr>
          <w:color w:val="000000"/>
          <w:sz w:val="22"/>
          <w:szCs w:val="22"/>
        </w:rPr>
        <w:t xml:space="preserve"> dní</w:t>
      </w:r>
      <w:r w:rsidR="0058211C">
        <w:rPr>
          <w:color w:val="000000"/>
          <w:sz w:val="22"/>
          <w:szCs w:val="22"/>
        </w:rPr>
        <w:t xml:space="preserve"> v zmysle podčlánku 1.1.3.3</w:t>
      </w:r>
      <w:r w:rsidR="0058211C" w:rsidRPr="00EB54A8">
        <w:rPr>
          <w:color w:val="000000"/>
          <w:sz w:val="22"/>
          <w:szCs w:val="22"/>
        </w:rPr>
        <w:t xml:space="preserve"> </w:t>
      </w:r>
      <w:r w:rsidRPr="00EB54A8">
        <w:rPr>
          <w:color w:val="000000"/>
          <w:sz w:val="22"/>
          <w:szCs w:val="22"/>
        </w:rPr>
        <w:t>Lehota výstavby + Lehota</w:t>
      </w:r>
      <w:r w:rsidRPr="00531C80">
        <w:rPr>
          <w:color w:val="000000"/>
          <w:sz w:val="22"/>
          <w:szCs w:val="22"/>
        </w:rPr>
        <w:t xml:space="preserve"> na oznámenie vád </w:t>
      </w:r>
      <w:r w:rsidR="00B65433" w:rsidRPr="00531C80">
        <w:rPr>
          <w:color w:val="000000"/>
          <w:sz w:val="22"/>
          <w:szCs w:val="22"/>
        </w:rPr>
        <w:t>365 dní</w:t>
      </w:r>
      <w:r w:rsidRPr="00531C80">
        <w:rPr>
          <w:color w:val="000000"/>
          <w:sz w:val="22"/>
          <w:szCs w:val="22"/>
        </w:rPr>
        <w:t xml:space="preserve"> + 70 dní).</w:t>
      </w:r>
      <w:r w:rsidRPr="00D516E3">
        <w:rPr>
          <w:color w:val="000000"/>
          <w:sz w:val="22"/>
          <w:szCs w:val="22"/>
        </w:rPr>
        <w:t xml:space="preserve"> </w:t>
      </w:r>
    </w:p>
    <w:p w14:paraId="7C858C22" w14:textId="7715B0F6" w:rsidR="00714887" w:rsidRDefault="00455686" w:rsidP="0058211C">
      <w:pPr>
        <w:autoSpaceDE w:val="0"/>
        <w:autoSpaceDN w:val="0"/>
        <w:adjustRightInd w:val="0"/>
        <w:spacing w:after="120"/>
        <w:jc w:val="both"/>
        <w:rPr>
          <w:color w:val="000000"/>
          <w:sz w:val="22"/>
          <w:szCs w:val="22"/>
        </w:rPr>
      </w:pPr>
      <w:r>
        <w:rPr>
          <w:color w:val="000000"/>
          <w:sz w:val="22"/>
          <w:szCs w:val="22"/>
        </w:rPr>
        <w:t>V štvrtom odstavci sa dopĺňajú pododstavce (e) a (f) s nasledujúcim znením:</w:t>
      </w:r>
    </w:p>
    <w:p w14:paraId="1632B944" w14:textId="5D197A41" w:rsidR="00455686" w:rsidRDefault="00455686" w:rsidP="00394595">
      <w:pPr>
        <w:autoSpaceDE w:val="0"/>
        <w:autoSpaceDN w:val="0"/>
        <w:adjustRightInd w:val="0"/>
        <w:spacing w:after="120"/>
        <w:ind w:left="284" w:hanging="284"/>
        <w:jc w:val="both"/>
        <w:rPr>
          <w:color w:val="000000"/>
          <w:sz w:val="22"/>
          <w:szCs w:val="22"/>
        </w:rPr>
      </w:pPr>
      <w:r>
        <w:rPr>
          <w:color w:val="000000"/>
          <w:sz w:val="22"/>
          <w:szCs w:val="22"/>
        </w:rPr>
        <w:t xml:space="preserve">(e) ak Zhotoviteľ </w:t>
      </w:r>
      <w:r w:rsidRPr="00455686">
        <w:rPr>
          <w:color w:val="000000"/>
          <w:sz w:val="22"/>
          <w:szCs w:val="22"/>
        </w:rPr>
        <w:t>nepredlož</w:t>
      </w:r>
      <w:r w:rsidR="00394595">
        <w:rPr>
          <w:color w:val="000000"/>
          <w:sz w:val="22"/>
          <w:szCs w:val="22"/>
        </w:rPr>
        <w:t>í</w:t>
      </w:r>
      <w:r w:rsidRPr="00455686">
        <w:rPr>
          <w:color w:val="000000"/>
          <w:sz w:val="22"/>
          <w:szCs w:val="22"/>
        </w:rPr>
        <w:t xml:space="preserve"> Zábezpeku na záručné opravy v zmysle podčlánku 11.12 (Zábezpeka na záručné opravy) v požadovanej výške alebo v požadovanom termíne,</w:t>
      </w:r>
    </w:p>
    <w:p w14:paraId="42A8269A" w14:textId="158F81E7" w:rsidR="00455686" w:rsidRDefault="00455686" w:rsidP="00394595">
      <w:pPr>
        <w:autoSpaceDE w:val="0"/>
        <w:autoSpaceDN w:val="0"/>
        <w:adjustRightInd w:val="0"/>
        <w:spacing w:after="120"/>
        <w:ind w:left="284" w:hanging="284"/>
        <w:jc w:val="both"/>
        <w:rPr>
          <w:color w:val="000000"/>
          <w:sz w:val="22"/>
          <w:szCs w:val="22"/>
        </w:rPr>
      </w:pPr>
      <w:r>
        <w:rPr>
          <w:color w:val="000000"/>
          <w:sz w:val="22"/>
          <w:szCs w:val="22"/>
        </w:rPr>
        <w:t xml:space="preserve">(f) </w:t>
      </w:r>
      <w:r w:rsidR="00394595">
        <w:rPr>
          <w:color w:val="000000"/>
          <w:sz w:val="22"/>
          <w:szCs w:val="22"/>
        </w:rPr>
        <w:t xml:space="preserve">ak Zhotoviteľ </w:t>
      </w:r>
      <w:r w:rsidR="00394595" w:rsidRPr="00394595">
        <w:rPr>
          <w:color w:val="000000"/>
          <w:sz w:val="22"/>
          <w:szCs w:val="22"/>
        </w:rPr>
        <w:t>porušuje svoje záväzky vyplývajúce mu zo Zmluvy vrátane nezaplatenia zmluvnej pokuty alebo všeobecne záväzných právnych predpisov</w:t>
      </w:r>
      <w:r w:rsidR="00394595">
        <w:rPr>
          <w:color w:val="000000"/>
          <w:sz w:val="22"/>
          <w:szCs w:val="22"/>
        </w:rPr>
        <w:t>.</w:t>
      </w:r>
    </w:p>
    <w:p w14:paraId="2F176500" w14:textId="77777777" w:rsidR="000829E8" w:rsidRPr="00D516E3" w:rsidRDefault="000829E8" w:rsidP="000829E8">
      <w:pPr>
        <w:autoSpaceDE w:val="0"/>
        <w:autoSpaceDN w:val="0"/>
        <w:adjustRightInd w:val="0"/>
        <w:spacing w:after="120"/>
        <w:jc w:val="both"/>
        <w:rPr>
          <w:color w:val="000000"/>
          <w:sz w:val="22"/>
          <w:szCs w:val="22"/>
        </w:rPr>
      </w:pPr>
      <w:r w:rsidRPr="00D516E3">
        <w:rPr>
          <w:color w:val="000000"/>
          <w:sz w:val="22"/>
          <w:szCs w:val="22"/>
        </w:rPr>
        <w:t xml:space="preserve">Posledná veta podčlánku sa ruší a nahrádza sa nasledujúcim </w:t>
      </w:r>
      <w:r w:rsidR="00270638">
        <w:rPr>
          <w:color w:val="000000"/>
          <w:sz w:val="22"/>
          <w:szCs w:val="22"/>
        </w:rPr>
        <w:t>znením</w:t>
      </w:r>
      <w:r w:rsidRPr="00D516E3">
        <w:rPr>
          <w:color w:val="000000"/>
          <w:sz w:val="22"/>
          <w:szCs w:val="22"/>
        </w:rPr>
        <w:t>:</w:t>
      </w:r>
    </w:p>
    <w:p w14:paraId="2F8A8020" w14:textId="77777777" w:rsidR="000829E8" w:rsidRDefault="000829E8" w:rsidP="000829E8">
      <w:pPr>
        <w:autoSpaceDE w:val="0"/>
        <w:autoSpaceDN w:val="0"/>
        <w:adjustRightInd w:val="0"/>
        <w:spacing w:after="120"/>
        <w:jc w:val="both"/>
        <w:rPr>
          <w:color w:val="000000"/>
          <w:sz w:val="22"/>
          <w:szCs w:val="22"/>
        </w:rPr>
      </w:pPr>
      <w:r w:rsidRPr="00D516E3">
        <w:rPr>
          <w:color w:val="000000"/>
          <w:sz w:val="22"/>
          <w:szCs w:val="22"/>
        </w:rPr>
        <w:t>Zhotoviteľ je oprávnený požiadať Objednávateľa o vrátenie Zábezpeky na vykonanie prác po vydaní Protokolu o vyhotovení Diela Stavebným dozorom. Objednávateľ je povinný vrátiť Zábezpeku na vykonanie prác bezodkladne po ob</w:t>
      </w:r>
      <w:r w:rsidR="00270638">
        <w:rPr>
          <w:color w:val="000000"/>
          <w:sz w:val="22"/>
          <w:szCs w:val="22"/>
        </w:rPr>
        <w:t>d</w:t>
      </w:r>
      <w:r w:rsidRPr="00D516E3">
        <w:rPr>
          <w:color w:val="000000"/>
          <w:sz w:val="22"/>
          <w:szCs w:val="22"/>
        </w:rPr>
        <w:t>ržaní písomnej žiadosti Zhotoviteľa, prílohou ktorej bude kópia Protokolu o vyhotovení Diela.</w:t>
      </w:r>
    </w:p>
    <w:p w14:paraId="6F621E45" w14:textId="77777777" w:rsidR="000829E8" w:rsidRPr="009238C3" w:rsidRDefault="000829E8" w:rsidP="000829E8">
      <w:pPr>
        <w:keepNext/>
        <w:spacing w:before="120"/>
        <w:jc w:val="both"/>
        <w:outlineLvl w:val="2"/>
        <w:rPr>
          <w:b/>
          <w:bCs/>
          <w:sz w:val="22"/>
          <w:szCs w:val="22"/>
        </w:rPr>
      </w:pPr>
      <w:r w:rsidRPr="009238C3">
        <w:rPr>
          <w:b/>
          <w:bCs/>
          <w:sz w:val="22"/>
          <w:szCs w:val="22"/>
        </w:rPr>
        <w:t>Podčlánok 4.3 Predstaviteľ Zhotoviteľa</w:t>
      </w:r>
    </w:p>
    <w:p w14:paraId="22302452" w14:textId="77777777" w:rsidR="00270638" w:rsidRDefault="00270638" w:rsidP="00D0210D">
      <w:pPr>
        <w:keepNext/>
        <w:spacing w:before="120"/>
        <w:jc w:val="both"/>
        <w:rPr>
          <w:bCs/>
          <w:sz w:val="22"/>
          <w:szCs w:val="22"/>
        </w:rPr>
      </w:pPr>
      <w:r w:rsidRPr="004270AD">
        <w:rPr>
          <w:bCs/>
          <w:sz w:val="22"/>
          <w:szCs w:val="22"/>
        </w:rPr>
        <w:t>Text podčlánku sa ruší a nahrádza sa nasledujúcim znením:</w:t>
      </w:r>
    </w:p>
    <w:p w14:paraId="68D99B33" w14:textId="1EED210D" w:rsidR="004B4E77" w:rsidRPr="006902A9" w:rsidRDefault="004B4E77" w:rsidP="00E615C6">
      <w:pPr>
        <w:keepNext/>
        <w:spacing w:before="120"/>
        <w:jc w:val="both"/>
        <w:rPr>
          <w:sz w:val="22"/>
          <w:szCs w:val="22"/>
        </w:rPr>
      </w:pPr>
      <w:r>
        <w:rPr>
          <w:sz w:val="22"/>
          <w:szCs w:val="22"/>
        </w:rPr>
        <w:t xml:space="preserve">Predstaviteľ Zhotoviteľa je </w:t>
      </w:r>
      <w:r w:rsidRPr="006902A9">
        <w:rPr>
          <w:sz w:val="22"/>
          <w:szCs w:val="22"/>
        </w:rPr>
        <w:t>osob</w:t>
      </w:r>
      <w:r>
        <w:rPr>
          <w:sz w:val="22"/>
          <w:szCs w:val="22"/>
        </w:rPr>
        <w:t>a</w:t>
      </w:r>
      <w:r w:rsidRPr="006902A9">
        <w:rPr>
          <w:sz w:val="22"/>
          <w:szCs w:val="22"/>
        </w:rPr>
        <w:t xml:space="preserve"> (</w:t>
      </w:r>
      <w:r w:rsidR="00C24F6B">
        <w:rPr>
          <w:sz w:val="22"/>
          <w:szCs w:val="22"/>
        </w:rPr>
        <w:t>odborný pracovník</w:t>
      </w:r>
      <w:r w:rsidR="0037635D">
        <w:rPr>
          <w:sz w:val="22"/>
          <w:szCs w:val="22"/>
        </w:rPr>
        <w:t xml:space="preserve"> - </w:t>
      </w:r>
      <w:r w:rsidR="0037635D" w:rsidRPr="0037635D">
        <w:rPr>
          <w:sz w:val="22"/>
          <w:szCs w:val="22"/>
        </w:rPr>
        <w:t>Hlavný stavbyvedúci (Riaditeľ výstavby/Predstaviteľ Zhotoviteľa</w:t>
      </w:r>
      <w:r w:rsidRPr="006902A9">
        <w:rPr>
          <w:sz w:val="22"/>
          <w:szCs w:val="22"/>
        </w:rPr>
        <w:t>)</w:t>
      </w:r>
      <w:r w:rsidR="00ED02DD">
        <w:rPr>
          <w:sz w:val="22"/>
          <w:szCs w:val="22"/>
        </w:rPr>
        <w:t>)</w:t>
      </w:r>
      <w:r w:rsidRPr="006902A9">
        <w:rPr>
          <w:sz w:val="22"/>
          <w:szCs w:val="22"/>
        </w:rPr>
        <w:t>, prostredníctvom ktorej preukazoval Zhotoviteľ splnenie podmienok účasti vo</w:t>
      </w:r>
      <w:r>
        <w:rPr>
          <w:sz w:val="22"/>
          <w:szCs w:val="22"/>
        </w:rPr>
        <w:t xml:space="preserve"> verejnom </w:t>
      </w:r>
      <w:r>
        <w:rPr>
          <w:sz w:val="22"/>
          <w:szCs w:val="22"/>
        </w:rPr>
        <w:lastRenderedPageBreak/>
        <w:t>obstarávaní</w:t>
      </w:r>
      <w:r w:rsidR="00CE27EA">
        <w:rPr>
          <w:sz w:val="22"/>
          <w:szCs w:val="22"/>
        </w:rPr>
        <w:t>, alebo osoba (</w:t>
      </w:r>
      <w:r w:rsidR="00C24F6B">
        <w:rPr>
          <w:sz w:val="22"/>
          <w:szCs w:val="22"/>
        </w:rPr>
        <w:t>odborný pracovník</w:t>
      </w:r>
      <w:r w:rsidR="00CE27EA">
        <w:rPr>
          <w:sz w:val="22"/>
          <w:szCs w:val="22"/>
        </w:rPr>
        <w:t>) odsúhlasená Objednávateľom</w:t>
      </w:r>
      <w:r w:rsidRPr="006902A9">
        <w:rPr>
          <w:sz w:val="22"/>
          <w:szCs w:val="22"/>
        </w:rPr>
        <w:t xml:space="preserve"> v</w:t>
      </w:r>
      <w:r>
        <w:rPr>
          <w:sz w:val="22"/>
          <w:szCs w:val="22"/>
        </w:rPr>
        <w:t> </w:t>
      </w:r>
      <w:r w:rsidRPr="006902A9">
        <w:rPr>
          <w:sz w:val="22"/>
          <w:szCs w:val="22"/>
        </w:rPr>
        <w:t>súlade s</w:t>
      </w:r>
      <w:r>
        <w:rPr>
          <w:sz w:val="22"/>
          <w:szCs w:val="22"/>
        </w:rPr>
        <w:t> </w:t>
      </w:r>
      <w:r w:rsidRPr="006902A9">
        <w:rPr>
          <w:sz w:val="22"/>
          <w:szCs w:val="22"/>
        </w:rPr>
        <w:t>podčlánkom 4.1 (Všeobecné povinnosti Zhotoviteľa).</w:t>
      </w:r>
      <w:r>
        <w:rPr>
          <w:sz w:val="22"/>
          <w:szCs w:val="22"/>
        </w:rPr>
        <w:t xml:space="preserve"> </w:t>
      </w:r>
    </w:p>
    <w:p w14:paraId="7F23D634" w14:textId="0AF5736C" w:rsidR="002562B6" w:rsidRDefault="004B4E77" w:rsidP="004B4E77">
      <w:pPr>
        <w:spacing w:before="120"/>
        <w:jc w:val="both"/>
        <w:rPr>
          <w:sz w:val="22"/>
          <w:szCs w:val="22"/>
        </w:rPr>
      </w:pPr>
      <w:r>
        <w:rPr>
          <w:sz w:val="22"/>
          <w:szCs w:val="22"/>
        </w:rPr>
        <w:t xml:space="preserve">Zhotoviteľ </w:t>
      </w:r>
      <w:r w:rsidRPr="006902A9">
        <w:rPr>
          <w:sz w:val="22"/>
          <w:szCs w:val="22"/>
        </w:rPr>
        <w:t>je povinný v</w:t>
      </w:r>
      <w:r>
        <w:rPr>
          <w:sz w:val="22"/>
          <w:szCs w:val="22"/>
        </w:rPr>
        <w:t> </w:t>
      </w:r>
      <w:r w:rsidRPr="006902A9">
        <w:rPr>
          <w:sz w:val="22"/>
          <w:szCs w:val="22"/>
        </w:rPr>
        <w:t xml:space="preserve">lehote do </w:t>
      </w:r>
      <w:r w:rsidR="00ED02DD">
        <w:rPr>
          <w:sz w:val="22"/>
          <w:szCs w:val="22"/>
        </w:rPr>
        <w:t>sedem</w:t>
      </w:r>
      <w:r w:rsidRPr="006902A9">
        <w:rPr>
          <w:sz w:val="22"/>
          <w:szCs w:val="22"/>
        </w:rPr>
        <w:t xml:space="preserve"> dní od </w:t>
      </w:r>
      <w:r>
        <w:rPr>
          <w:sz w:val="22"/>
          <w:szCs w:val="22"/>
        </w:rPr>
        <w:t xml:space="preserve">nadobudnutia účinnosti Zmluvy </w:t>
      </w:r>
      <w:r w:rsidRPr="006902A9">
        <w:rPr>
          <w:sz w:val="22"/>
          <w:szCs w:val="22"/>
        </w:rPr>
        <w:t xml:space="preserve">oznámiť Objednávateľovi </w:t>
      </w:r>
      <w:r>
        <w:rPr>
          <w:sz w:val="22"/>
          <w:szCs w:val="22"/>
        </w:rPr>
        <w:t xml:space="preserve">a v prípade ak je Stavebný dozor v tom čase známy aj Stavebnému dozorovi </w:t>
      </w:r>
      <w:r w:rsidR="002562B6">
        <w:rPr>
          <w:sz w:val="22"/>
          <w:szCs w:val="22"/>
        </w:rPr>
        <w:t>či:</w:t>
      </w:r>
    </w:p>
    <w:p w14:paraId="1CDD9190" w14:textId="2ABE97EC" w:rsidR="002562B6" w:rsidRPr="00393F1D" w:rsidRDefault="002562B6" w:rsidP="00F558E8">
      <w:pPr>
        <w:pStyle w:val="Odsekzoznamu"/>
        <w:numPr>
          <w:ilvl w:val="0"/>
          <w:numId w:val="135"/>
        </w:numPr>
        <w:spacing w:after="160" w:line="259" w:lineRule="auto"/>
        <w:ind w:left="688" w:hanging="328"/>
        <w:jc w:val="both"/>
        <w:rPr>
          <w:rFonts w:ascii="Times New Roman" w:eastAsia="Times New Roman" w:hAnsi="Times New Roman"/>
          <w:lang w:eastAsia="sk-SK"/>
        </w:rPr>
      </w:pPr>
      <w:r w:rsidRPr="00393F1D">
        <w:rPr>
          <w:rFonts w:ascii="Times New Roman" w:eastAsia="Times New Roman" w:hAnsi="Times New Roman"/>
          <w:lang w:eastAsia="sk-SK"/>
        </w:rPr>
        <w:t>za Predstaviteľa Zhotoviteľa vymenoval osobu (</w:t>
      </w:r>
      <w:r w:rsidR="00717F4F">
        <w:rPr>
          <w:rFonts w:ascii="Times New Roman" w:eastAsia="Times New Roman" w:hAnsi="Times New Roman"/>
          <w:lang w:eastAsia="sk-SK"/>
        </w:rPr>
        <w:t>odborného pracovníka</w:t>
      </w:r>
      <w:r w:rsidR="00ED02DD">
        <w:rPr>
          <w:rFonts w:ascii="Times New Roman" w:eastAsia="Times New Roman" w:hAnsi="Times New Roman"/>
          <w:lang w:eastAsia="sk-SK"/>
        </w:rPr>
        <w:t xml:space="preserve"> - </w:t>
      </w:r>
      <w:r w:rsidR="00ED02DD" w:rsidRPr="0037635D">
        <w:rPr>
          <w:rFonts w:ascii="Times New Roman" w:eastAsia="Times New Roman" w:hAnsi="Times New Roman"/>
          <w:lang w:eastAsia="sk-SK"/>
        </w:rPr>
        <w:t>Hlavný stavbyvedúci (Riaditeľ výstavby/Predstaviteľ Zhotoviteľa</w:t>
      </w:r>
      <w:r w:rsidR="00ED02DD" w:rsidRPr="00ED02DD">
        <w:rPr>
          <w:rFonts w:ascii="Times New Roman" w:eastAsia="Times New Roman" w:hAnsi="Times New Roman"/>
          <w:lang w:eastAsia="sk-SK"/>
        </w:rPr>
        <w:t>)</w:t>
      </w:r>
      <w:r w:rsidRPr="00393F1D">
        <w:rPr>
          <w:rFonts w:ascii="Times New Roman" w:eastAsia="Times New Roman" w:hAnsi="Times New Roman"/>
          <w:lang w:eastAsia="sk-SK"/>
        </w:rPr>
        <w:t>), prostredníctvom ktorej preukazoval Zhotoviteľ splnenie podmienok účasti vo verejnom obstarávaní a v tomto oznámení Zhotoviteľ uvedie meno, priezvisko a kontaktné údaje Predstaviteľa Zhotoviteľa alebo</w:t>
      </w:r>
    </w:p>
    <w:p w14:paraId="7B2600C6" w14:textId="77777777" w:rsidR="002562B6" w:rsidRPr="00393F1D" w:rsidRDefault="002562B6" w:rsidP="00F558E8">
      <w:pPr>
        <w:pStyle w:val="Odsekzoznamu"/>
        <w:numPr>
          <w:ilvl w:val="0"/>
          <w:numId w:val="135"/>
        </w:numPr>
        <w:spacing w:after="160" w:line="259" w:lineRule="auto"/>
        <w:ind w:left="688" w:hanging="328"/>
        <w:jc w:val="both"/>
        <w:rPr>
          <w:rFonts w:ascii="Times New Roman" w:eastAsia="Times New Roman" w:hAnsi="Times New Roman"/>
          <w:lang w:eastAsia="sk-SK"/>
        </w:rPr>
      </w:pPr>
      <w:r w:rsidRPr="00393F1D">
        <w:rPr>
          <w:rFonts w:ascii="Times New Roman" w:eastAsia="Times New Roman" w:hAnsi="Times New Roman"/>
          <w:lang w:eastAsia="sk-SK"/>
        </w:rPr>
        <w:t xml:space="preserve">navrhuje na Predstaviteľa Zhotoviteľa inú osobu a v tomto návrhu Zhotoviteľ uvedie meno, priezvisko a kontaktné údaje navrhovanej osoby, dôvod zmeny a priloží doklady v súlade s podčlánkom 4.1 (Všeobecné povinnosti Zhotoviteľa). </w:t>
      </w:r>
    </w:p>
    <w:p w14:paraId="7BF8A65C" w14:textId="350268DA" w:rsidR="002562B6" w:rsidRDefault="002562B6" w:rsidP="002562B6">
      <w:pPr>
        <w:spacing w:before="120"/>
        <w:jc w:val="both"/>
        <w:rPr>
          <w:sz w:val="22"/>
          <w:szCs w:val="22"/>
        </w:rPr>
      </w:pPr>
      <w:r w:rsidRPr="00E13AC5">
        <w:rPr>
          <w:sz w:val="22"/>
          <w:szCs w:val="22"/>
        </w:rPr>
        <w:t>V prípade, ak Stavebný dozor v</w:t>
      </w:r>
      <w:r w:rsidR="00E13AC5" w:rsidRPr="00E13AC5">
        <w:rPr>
          <w:sz w:val="22"/>
          <w:szCs w:val="22"/>
        </w:rPr>
        <w:t xml:space="preserve"> lehote </w:t>
      </w:r>
      <w:r w:rsidR="006E6DE0">
        <w:rPr>
          <w:sz w:val="22"/>
          <w:szCs w:val="22"/>
        </w:rPr>
        <w:t>siedmich</w:t>
      </w:r>
      <w:r w:rsidR="006E6DE0" w:rsidRPr="00E13AC5">
        <w:rPr>
          <w:sz w:val="22"/>
          <w:szCs w:val="22"/>
        </w:rPr>
        <w:t xml:space="preserve"> </w:t>
      </w:r>
      <w:r w:rsidR="00E13AC5" w:rsidRPr="00E13AC5">
        <w:rPr>
          <w:sz w:val="22"/>
          <w:szCs w:val="22"/>
        </w:rPr>
        <w:t>dní od nadobudnutia účinnosti Zmluvy</w:t>
      </w:r>
      <w:r w:rsidRPr="00E13AC5">
        <w:rPr>
          <w:sz w:val="22"/>
          <w:szCs w:val="22"/>
        </w:rPr>
        <w:t xml:space="preserve"> známy nebude, Zhotoviteľ </w:t>
      </w:r>
      <w:r w:rsidR="00E13AC5" w:rsidRPr="00E13AC5">
        <w:rPr>
          <w:sz w:val="22"/>
          <w:szCs w:val="22"/>
        </w:rPr>
        <w:t xml:space="preserve">je </w:t>
      </w:r>
      <w:r w:rsidRPr="00E13AC5">
        <w:rPr>
          <w:sz w:val="22"/>
          <w:szCs w:val="22"/>
        </w:rPr>
        <w:t xml:space="preserve">povinný zaslať </w:t>
      </w:r>
      <w:r w:rsidR="00E13AC5" w:rsidRPr="00E13AC5">
        <w:rPr>
          <w:sz w:val="22"/>
          <w:szCs w:val="22"/>
        </w:rPr>
        <w:t xml:space="preserve">toto </w:t>
      </w:r>
      <w:r w:rsidRPr="00E13AC5">
        <w:rPr>
          <w:sz w:val="22"/>
          <w:szCs w:val="22"/>
        </w:rPr>
        <w:t>oznámenie v zmysle písmena (a) tohto podčlánku resp. návrh v zmysle písmena (b) tohto podčlánku</w:t>
      </w:r>
      <w:r w:rsidR="00E13AC5" w:rsidRPr="00E13AC5">
        <w:rPr>
          <w:sz w:val="22"/>
          <w:szCs w:val="22"/>
        </w:rPr>
        <w:t>,</w:t>
      </w:r>
      <w:r w:rsidR="00F11F6A" w:rsidRPr="00E13AC5">
        <w:rPr>
          <w:sz w:val="22"/>
          <w:szCs w:val="22"/>
        </w:rPr>
        <w:t xml:space="preserve"> </w:t>
      </w:r>
      <w:r w:rsidRPr="00E13AC5">
        <w:rPr>
          <w:sz w:val="22"/>
          <w:szCs w:val="22"/>
        </w:rPr>
        <w:t xml:space="preserve">do </w:t>
      </w:r>
      <w:r w:rsidR="006E6DE0">
        <w:rPr>
          <w:sz w:val="22"/>
          <w:szCs w:val="22"/>
        </w:rPr>
        <w:t>siedmich</w:t>
      </w:r>
      <w:r w:rsidR="006E6DE0" w:rsidRPr="00E13AC5">
        <w:rPr>
          <w:sz w:val="22"/>
          <w:szCs w:val="22"/>
        </w:rPr>
        <w:t xml:space="preserve"> </w:t>
      </w:r>
      <w:r w:rsidRPr="00E13AC5">
        <w:rPr>
          <w:sz w:val="22"/>
          <w:szCs w:val="22"/>
        </w:rPr>
        <w:t>dní od doručenia informácie kto je Stavebným dozorom zo strany Objednávateľa Zhotoviteľovi.</w:t>
      </w:r>
    </w:p>
    <w:p w14:paraId="0D131023" w14:textId="3C269413" w:rsidR="002562B6" w:rsidRPr="00C53B0C" w:rsidRDefault="002562B6" w:rsidP="002562B6">
      <w:pPr>
        <w:spacing w:before="120"/>
        <w:jc w:val="both"/>
        <w:rPr>
          <w:sz w:val="22"/>
          <w:szCs w:val="22"/>
        </w:rPr>
      </w:pPr>
      <w:r w:rsidRPr="00C53B0C">
        <w:rPr>
          <w:sz w:val="22"/>
          <w:szCs w:val="22"/>
        </w:rPr>
        <w:t xml:space="preserve">Zhotoviteľ je povinný v lehote do </w:t>
      </w:r>
      <w:r w:rsidR="006E6DE0">
        <w:rPr>
          <w:sz w:val="22"/>
          <w:szCs w:val="22"/>
        </w:rPr>
        <w:t xml:space="preserve">siedmich </w:t>
      </w:r>
      <w:r w:rsidRPr="00C53B0C">
        <w:rPr>
          <w:sz w:val="22"/>
          <w:szCs w:val="22"/>
        </w:rPr>
        <w:t xml:space="preserve">dní od nadobudnutia účinnosti Zmluvy oznámiť Objednávateľovi a v prípade ak je Stavebný dozor v tom čase známy aj Stavebnému dozorovi meno </w:t>
      </w:r>
      <w:r w:rsidR="00E223F8">
        <w:rPr>
          <w:bCs/>
          <w:sz w:val="22"/>
          <w:szCs w:val="22"/>
        </w:rPr>
        <w:t>Zástupcu Predstaviteľa Zhotoviteľa, alebo iného povereného stavbyvedúceho</w:t>
      </w:r>
      <w:r w:rsidRPr="00C53B0C">
        <w:rPr>
          <w:sz w:val="22"/>
          <w:szCs w:val="22"/>
        </w:rPr>
        <w:t xml:space="preserve"> ktorý bude v čase jeho neprítomnosti riadne plniť všetky povinnosti a úlohy vyplývajúce z jeho funkcie. V prípade, ak Stavebný dozor </w:t>
      </w:r>
      <w:r w:rsidR="00526883" w:rsidRPr="00526883">
        <w:rPr>
          <w:sz w:val="22"/>
          <w:szCs w:val="22"/>
        </w:rPr>
        <w:t xml:space="preserve">v </w:t>
      </w:r>
      <w:r w:rsidR="00D000E1">
        <w:rPr>
          <w:sz w:val="22"/>
          <w:szCs w:val="22"/>
        </w:rPr>
        <w:t>tom čase</w:t>
      </w:r>
      <w:r w:rsidR="00526883" w:rsidRPr="00526883">
        <w:rPr>
          <w:sz w:val="22"/>
          <w:szCs w:val="22"/>
        </w:rPr>
        <w:t xml:space="preserve"> </w:t>
      </w:r>
      <w:r w:rsidRPr="00C53B0C">
        <w:rPr>
          <w:sz w:val="22"/>
          <w:szCs w:val="22"/>
        </w:rPr>
        <w:t xml:space="preserve">známy nebude, Zhotoviteľ je povinný oznámiť Stavebnému dozorovi meno </w:t>
      </w:r>
      <w:r w:rsidR="00E223F8">
        <w:rPr>
          <w:bCs/>
          <w:sz w:val="22"/>
          <w:szCs w:val="22"/>
        </w:rPr>
        <w:t>Zástupcu Predstaviteľa Zhotoviteľa, alebo iného povereného stavbyvedúceho</w:t>
      </w:r>
      <w:r w:rsidRPr="00C53B0C">
        <w:rPr>
          <w:sz w:val="22"/>
          <w:szCs w:val="22"/>
        </w:rPr>
        <w:t xml:space="preserve">, ktorý bude v čase jeho neprítomnosti riadne plniť všetky povinnosti a úlohy vyplývajúce z jeho funkcie, do </w:t>
      </w:r>
      <w:r w:rsidR="006E6DE0">
        <w:rPr>
          <w:sz w:val="22"/>
          <w:szCs w:val="22"/>
        </w:rPr>
        <w:t xml:space="preserve">siedmich </w:t>
      </w:r>
      <w:r w:rsidRPr="00C53B0C">
        <w:rPr>
          <w:sz w:val="22"/>
          <w:szCs w:val="22"/>
        </w:rPr>
        <w:t>dní od doručenia informácie kto je Stavebným dozorom zo strany Objednávateľa Zhotoviteľovi.</w:t>
      </w:r>
    </w:p>
    <w:p w14:paraId="2F5EB3CE" w14:textId="77777777" w:rsidR="002562B6" w:rsidRPr="00C53B0C" w:rsidRDefault="002562B6" w:rsidP="00AA23E6">
      <w:pPr>
        <w:keepNext/>
        <w:spacing w:before="120"/>
        <w:jc w:val="both"/>
        <w:rPr>
          <w:bCs/>
          <w:sz w:val="22"/>
          <w:szCs w:val="22"/>
        </w:rPr>
      </w:pPr>
      <w:r w:rsidRPr="00C53B0C">
        <w:rPr>
          <w:bCs/>
          <w:sz w:val="22"/>
          <w:szCs w:val="22"/>
        </w:rPr>
        <w:t xml:space="preserve">Zhotoviteľ je povinný dať Predstaviteľovi Zhotoviteľa všetky právomoci potrebné na to, aby mohol konať v mene Zhotoviteľa podľa Zmluvy. </w:t>
      </w:r>
    </w:p>
    <w:p w14:paraId="5F24BC4D" w14:textId="77777777" w:rsidR="002562B6" w:rsidRPr="00C53B0C" w:rsidRDefault="002562B6" w:rsidP="002562B6">
      <w:pPr>
        <w:spacing w:before="120"/>
        <w:jc w:val="both"/>
        <w:rPr>
          <w:sz w:val="22"/>
          <w:szCs w:val="22"/>
        </w:rPr>
      </w:pPr>
      <w:r w:rsidRPr="00C53B0C">
        <w:rPr>
          <w:sz w:val="22"/>
          <w:szCs w:val="22"/>
        </w:rPr>
        <w:t>Predstaviteľ Zhotoviteľa je povinný prijímať pokyny v mene Zhotoviteľa podľa podčlánku 3.3 (Pokyny Stavebného dozora).</w:t>
      </w:r>
    </w:p>
    <w:p w14:paraId="1F58C757" w14:textId="77777777" w:rsidR="002562B6" w:rsidRPr="00C53B0C" w:rsidRDefault="002562B6" w:rsidP="002562B6">
      <w:pPr>
        <w:spacing w:before="120"/>
        <w:jc w:val="both"/>
        <w:rPr>
          <w:sz w:val="22"/>
          <w:szCs w:val="22"/>
        </w:rPr>
      </w:pPr>
      <w:r w:rsidRPr="00C53B0C">
        <w:rPr>
          <w:sz w:val="22"/>
          <w:szCs w:val="22"/>
        </w:rPr>
        <w:t>Predstaviteľ Zhotoviteľa a všetky ostatné osoby podľa tohto podčlánku musia plynulo ovládať jazyk pre komunikáciu uvedený v podčlánku 1.4 (Právne predpisy a jazyk), resp. musia mať zabezpečeného tlmočníka, ktorý bude plynulo ovládať jazyk pre komunikáciu uvedený v podčlánku 1.4 (Právne predpisy a jazyk), ako aj jazyk Predstaviteľa Zhotoviteľa, príp. iných osôb podľa podčlánku 4.3 (Predstaviteľ Zhotoviteľa).</w:t>
      </w:r>
    </w:p>
    <w:p w14:paraId="2BE427A1" w14:textId="77777777" w:rsidR="002562B6" w:rsidRDefault="002562B6" w:rsidP="002562B6">
      <w:pPr>
        <w:spacing w:before="120"/>
        <w:jc w:val="both"/>
        <w:rPr>
          <w:sz w:val="22"/>
          <w:szCs w:val="22"/>
        </w:rPr>
      </w:pPr>
      <w:r w:rsidRPr="00C53B0C">
        <w:rPr>
          <w:sz w:val="22"/>
          <w:szCs w:val="22"/>
        </w:rPr>
        <w:t>Ak osoba na pozícii Predstaviteľa Zhotoviteľa bude konať v rozpore s odbornou starostlivosťou alebo sa ukáže ako neschopná konať ako Predstaviteľ Zhotoviteľa, potom je Zhotoviteľ povinný bezodkladne požiadať v súlade s podčlánkom 4.1 (Všeobecné povinnosti Zhotoviteľa) Objednávateľa o súhlas s vymenovaním inej osoby</w:t>
      </w:r>
      <w:r>
        <w:rPr>
          <w:sz w:val="22"/>
          <w:szCs w:val="22"/>
        </w:rPr>
        <w:t>.</w:t>
      </w:r>
    </w:p>
    <w:p w14:paraId="6AD108DA" w14:textId="77777777" w:rsidR="000829E8" w:rsidRPr="009238C3" w:rsidRDefault="000829E8" w:rsidP="000829E8">
      <w:pPr>
        <w:keepNext/>
        <w:spacing w:before="120"/>
        <w:jc w:val="both"/>
        <w:outlineLvl w:val="2"/>
        <w:rPr>
          <w:b/>
          <w:bCs/>
          <w:sz w:val="22"/>
          <w:szCs w:val="22"/>
        </w:rPr>
      </w:pPr>
      <w:r w:rsidRPr="009238C3">
        <w:rPr>
          <w:b/>
          <w:bCs/>
          <w:sz w:val="22"/>
          <w:szCs w:val="22"/>
        </w:rPr>
        <w:t>Podčlánok 4.4 Podzhotovitelia</w:t>
      </w:r>
    </w:p>
    <w:p w14:paraId="704D8A54" w14:textId="77777777" w:rsidR="00CC073D" w:rsidRPr="00495FC5" w:rsidRDefault="00CC073D" w:rsidP="00CC073D">
      <w:pPr>
        <w:spacing w:after="120"/>
        <w:jc w:val="both"/>
        <w:rPr>
          <w:sz w:val="22"/>
          <w:szCs w:val="22"/>
        </w:rPr>
      </w:pPr>
      <w:r w:rsidRPr="00495FC5">
        <w:rPr>
          <w:sz w:val="22"/>
          <w:szCs w:val="22"/>
        </w:rPr>
        <w:t xml:space="preserve">Na koniec </w:t>
      </w:r>
      <w:r w:rsidR="004B4E77">
        <w:rPr>
          <w:sz w:val="22"/>
          <w:szCs w:val="22"/>
        </w:rPr>
        <w:t xml:space="preserve">podčlánku </w:t>
      </w:r>
      <w:r w:rsidRPr="00495FC5">
        <w:rPr>
          <w:sz w:val="22"/>
          <w:szCs w:val="22"/>
        </w:rPr>
        <w:t>sa pridávajú nové odstavce s nasledujúcim znením:</w:t>
      </w:r>
    </w:p>
    <w:p w14:paraId="69C0B186" w14:textId="77777777" w:rsidR="00CC073D" w:rsidRPr="00495FC5" w:rsidRDefault="00CC073D" w:rsidP="00CC073D">
      <w:pPr>
        <w:spacing w:after="120"/>
        <w:jc w:val="both"/>
        <w:rPr>
          <w:sz w:val="22"/>
          <w:szCs w:val="22"/>
        </w:rPr>
      </w:pPr>
      <w:r w:rsidRPr="00495FC5">
        <w:rPr>
          <w:sz w:val="22"/>
          <w:szCs w:val="22"/>
        </w:rPr>
        <w:t xml:space="preserve">Zmluva medzi Zhotoviteľom a Podzhotoviteľom nesmie byť v rozpore so Zmluvou. </w:t>
      </w:r>
    </w:p>
    <w:p w14:paraId="20674902" w14:textId="77777777" w:rsidR="00CC073D" w:rsidRDefault="00CC073D" w:rsidP="00CC073D">
      <w:pPr>
        <w:overflowPunct w:val="0"/>
        <w:autoSpaceDE w:val="0"/>
        <w:autoSpaceDN w:val="0"/>
        <w:spacing w:after="120"/>
        <w:jc w:val="both"/>
        <w:rPr>
          <w:sz w:val="22"/>
          <w:szCs w:val="22"/>
        </w:rPr>
      </w:pPr>
      <w:r w:rsidRPr="00495FC5">
        <w:rPr>
          <w:sz w:val="22"/>
          <w:szCs w:val="22"/>
        </w:rPr>
        <w:t xml:space="preserve">Časť plnenia, ktorej poskytnutím poveril Zhotoviteľ na základe zmluvného vzťahu Podzhotoviteľa, môže byť ďalej zverená Podzhotoviteľom tretej osobe, nie </w:t>
      </w:r>
      <w:r>
        <w:rPr>
          <w:sz w:val="22"/>
          <w:szCs w:val="22"/>
        </w:rPr>
        <w:t xml:space="preserve">však </w:t>
      </w:r>
      <w:r w:rsidRPr="00495FC5">
        <w:rPr>
          <w:sz w:val="22"/>
          <w:szCs w:val="22"/>
        </w:rPr>
        <w:t>v celom rozsahu</w:t>
      </w:r>
      <w:r>
        <w:rPr>
          <w:sz w:val="22"/>
          <w:szCs w:val="22"/>
        </w:rPr>
        <w:t>, v akom poveril Zhotoviteľ Podzhotoviteľa</w:t>
      </w:r>
      <w:r w:rsidRPr="00495FC5">
        <w:rPr>
          <w:sz w:val="22"/>
          <w:szCs w:val="22"/>
        </w:rPr>
        <w:t xml:space="preserve">. </w:t>
      </w:r>
    </w:p>
    <w:p w14:paraId="356897B6" w14:textId="77777777" w:rsidR="00CC073D" w:rsidRPr="00495FC5" w:rsidRDefault="00CC073D" w:rsidP="00CC073D">
      <w:pPr>
        <w:overflowPunct w:val="0"/>
        <w:autoSpaceDE w:val="0"/>
        <w:autoSpaceDN w:val="0"/>
        <w:spacing w:after="120"/>
        <w:jc w:val="both"/>
        <w:rPr>
          <w:sz w:val="22"/>
          <w:szCs w:val="22"/>
        </w:rPr>
      </w:pPr>
      <w:r w:rsidRPr="00495FC5">
        <w:rPr>
          <w:sz w:val="22"/>
          <w:szCs w:val="22"/>
        </w:rPr>
        <w:t xml:space="preserve">Zhotoviteľ zodpovedá za konanie, neplnenie, nedbanlivosť, opomenutie povinností alebo potrebného konania riadne a včas </w:t>
      </w:r>
      <w:r w:rsidR="004B4E77">
        <w:rPr>
          <w:sz w:val="22"/>
          <w:szCs w:val="22"/>
        </w:rPr>
        <w:t>všetkých p</w:t>
      </w:r>
      <w:r w:rsidR="004B4E77" w:rsidRPr="00495FC5">
        <w:rPr>
          <w:sz w:val="22"/>
          <w:szCs w:val="22"/>
        </w:rPr>
        <w:t>odzhotoviteľov</w:t>
      </w:r>
      <w:r w:rsidR="004B4E77" w:rsidRPr="00495FC5" w:rsidDel="004B4E77">
        <w:rPr>
          <w:sz w:val="22"/>
          <w:szCs w:val="22"/>
        </w:rPr>
        <w:t xml:space="preserve"> </w:t>
      </w:r>
      <w:r w:rsidRPr="00495FC5">
        <w:rPr>
          <w:sz w:val="22"/>
          <w:szCs w:val="22"/>
        </w:rPr>
        <w:t>tak, ako by išlo o konanie, neplnenie, nedbanlivosť, opomenutie povinností alebo potrebného konania riadne a včas samotného Zhotoviteľa. Súhlas Objednávateľa (resp. Stavebného dozora v prípade Podzhotoviteľa, ktorý má podľa zmluvy so Zhotoviteľom vykonať práce v hodnote nižšej ako 3% z Akceptovanej zmluvnej hodnoty bez DPH), s novým Podzhotoviteľom nezbavuje Zhotoviteľa žiadneho z jeho záväzkov vyplývajúcich zo Zmluvy.</w:t>
      </w:r>
    </w:p>
    <w:p w14:paraId="0890ED9F" w14:textId="77777777" w:rsidR="00CC073D" w:rsidRPr="00495FC5" w:rsidRDefault="00CC073D" w:rsidP="00CC073D">
      <w:pPr>
        <w:overflowPunct w:val="0"/>
        <w:autoSpaceDE w:val="0"/>
        <w:autoSpaceDN w:val="0"/>
        <w:spacing w:after="120"/>
        <w:jc w:val="both"/>
        <w:rPr>
          <w:sz w:val="22"/>
          <w:szCs w:val="22"/>
        </w:rPr>
      </w:pPr>
      <w:r w:rsidRPr="00495FC5">
        <w:rPr>
          <w:sz w:val="22"/>
          <w:szCs w:val="22"/>
        </w:rPr>
        <w:t xml:space="preserve">Zhotoviteľ je oprávnený a zároveň povinný plniť predmet Zmluvy sám alebo prostredníctvom Podzhotoviteľov, ktorí sú uvedení v Zozname Podzhotoviteľov, ktorý tvorí Prílohu č. </w:t>
      </w:r>
      <w:r>
        <w:rPr>
          <w:sz w:val="22"/>
          <w:szCs w:val="22"/>
        </w:rPr>
        <w:t>3</w:t>
      </w:r>
      <w:r w:rsidRPr="00495FC5">
        <w:rPr>
          <w:sz w:val="22"/>
          <w:szCs w:val="22"/>
        </w:rPr>
        <w:t xml:space="preserve"> Zmluvy alebo odsúhlasených </w:t>
      </w:r>
      <w:r w:rsidRPr="00495FC5">
        <w:rPr>
          <w:sz w:val="22"/>
          <w:szCs w:val="22"/>
        </w:rPr>
        <w:lastRenderedPageBreak/>
        <w:t>Objednávateľom (resp. Stavebn</w:t>
      </w:r>
      <w:r>
        <w:rPr>
          <w:sz w:val="22"/>
          <w:szCs w:val="22"/>
        </w:rPr>
        <w:t>ým</w:t>
      </w:r>
      <w:r w:rsidRPr="00495FC5">
        <w:rPr>
          <w:sz w:val="22"/>
          <w:szCs w:val="22"/>
        </w:rPr>
        <w:t xml:space="preserve"> dozor</w:t>
      </w:r>
      <w:r>
        <w:rPr>
          <w:sz w:val="22"/>
          <w:szCs w:val="22"/>
        </w:rPr>
        <w:t>om</w:t>
      </w:r>
      <w:r w:rsidRPr="00495FC5">
        <w:rPr>
          <w:sz w:val="22"/>
          <w:szCs w:val="22"/>
        </w:rPr>
        <w:t xml:space="preserve"> v prípade Podzhotoviteľa, ktorý má podľa zmluvy so Zhotoviteľom vykonať práce v hodnote nižšej ako 3% z Akceptovanej zmluvnej hodnoty bez DPH), v zmysle príslušných odstavcov podčlánku 4.4 (Podzhotovitelia).</w:t>
      </w:r>
    </w:p>
    <w:p w14:paraId="3AF8B1B2" w14:textId="6A78B73C" w:rsidR="00CC073D" w:rsidRDefault="00CC073D" w:rsidP="00CC073D">
      <w:pPr>
        <w:overflowPunct w:val="0"/>
        <w:autoSpaceDE w:val="0"/>
        <w:autoSpaceDN w:val="0"/>
        <w:spacing w:after="120"/>
        <w:jc w:val="both"/>
        <w:rPr>
          <w:sz w:val="22"/>
          <w:szCs w:val="22"/>
        </w:rPr>
      </w:pPr>
      <w:r w:rsidRPr="00447B53">
        <w:rPr>
          <w:sz w:val="22"/>
          <w:szCs w:val="22"/>
        </w:rPr>
        <w:t>Zhotoviteľ je oprávnený počas trvania Zmluvy zmeniť Podzhotoviteľa uvedeného v Zozname Podzhotoviteľov alebo doplniť nového Podzhotoviteľa do Zoznamu Podzhotoviteľov len s predchádzajúcim písomným súhlasom Objednávateľa (resp. Stavebného dozora v prípade Podzhotoviteľa, ktorý má podľa zmluvy so Zhotoviteľom vykonať práce v hodnote nižšej ako 3% z Akceptovanej zmluvnej hodnoty bez DPH). V písomnej žiadosti o udelenie súhlasu je Zhotoviteľ povinný uviesť všetky údaje uvedené v Zozname Podzhotoviteľov. Objednávateľ resp. Stavebný dozor písomne upovedomí Zhotoviteľa o svojom rozhodnutí v lehote do 28 dní odo dňa obdržania úplnej žiadosti o súhlas, v ktorom v prípade neudelenia súhlasu uvedie príslušné dôvody. Ak sa Objednávateľ resp. Stavebný dozor v lehote podľa predchádzajúcej vety k žiadosti Zhotoviteľa nevyjadrí, znamená to súhlas Objednávateľa resp. Stavebného dozora s Podzhotoviteľom.</w:t>
      </w:r>
    </w:p>
    <w:p w14:paraId="341A7148" w14:textId="7DFBC971" w:rsidR="008F5389" w:rsidRPr="008F5389" w:rsidRDefault="008F5389" w:rsidP="008F5389">
      <w:pPr>
        <w:pStyle w:val="Bezriadkovania"/>
        <w:overflowPunct w:val="0"/>
        <w:autoSpaceDE w:val="0"/>
        <w:autoSpaceDN w:val="0"/>
        <w:spacing w:after="120"/>
        <w:ind w:right="-58"/>
        <w:jc w:val="both"/>
        <w:rPr>
          <w:rFonts w:ascii="Times New Roman" w:hAnsi="Times New Roman"/>
        </w:rPr>
      </w:pPr>
      <w:r w:rsidRPr="008F5389">
        <w:rPr>
          <w:rFonts w:ascii="Times New Roman" w:hAnsi="Times New Roman"/>
        </w:rPr>
        <w:t xml:space="preserve">V prípade, že Podzhotoviteľ v čase plnenia prestane spĺňať podmienky účasti týkajúce sa osobného postavenia podľa § 32 ZVO a/alebo u neho existujú dôvody na vylúčenie podľa § 40 ods. 6 písm. a) až g) alebo ods. 7 a 8 ZVO, Objednávateľ má právo písomne požiadať Zhotoviteľa, aby mu do 30 dní odo dňa doručenia písomnej požiadavky predložil doklady, že Podzhotoviteľ už opätovne spĺňa podmienky účasti týkajúce sa osobného postavenia podľa § 32 ZVO a/alebo že u neho neexistujú dôvody na vylúčenie podľa § 40 ods. 6 písm. a) až g) alebo ods. 7 a 8 ZVO. Ak pôvodný Podzhotoviteľ do tejto doby opätovne nespĺňa podmienky účasti týkajúce sa osobného postavenia podľa § 32 ZVO a/alebo u neho naďalej existujú dôvody na vylúčenie podľa § 40 ods. 6 písm. a) až g) alebo ods. 7 a 8 ZVO, Zhotoviteľ je povinný predložiť Objednávateľovi v lehote uvedenej v tomto odstavci návrh na odsúhlasenie nového Podzhotoviteľa spôsobom podľa predchádzajúceho bodu, inak sa má za to, že príslušný predmet plnenia bude plniť sám. </w:t>
      </w:r>
    </w:p>
    <w:p w14:paraId="71C5D7B2" w14:textId="6EAB2D7A" w:rsidR="00CC073D" w:rsidRDefault="00CC073D" w:rsidP="00CC073D">
      <w:pPr>
        <w:overflowPunct w:val="0"/>
        <w:autoSpaceDE w:val="0"/>
        <w:autoSpaceDN w:val="0"/>
        <w:spacing w:after="120"/>
        <w:jc w:val="both"/>
        <w:rPr>
          <w:sz w:val="22"/>
          <w:szCs w:val="22"/>
        </w:rPr>
      </w:pPr>
      <w:r w:rsidRPr="00D67821">
        <w:rPr>
          <w:sz w:val="22"/>
          <w:szCs w:val="22"/>
        </w:rPr>
        <w:t>Ak Objednávateľ zistí, že Podzhotoviteľ nie je schopný plniť si svoje záväzky alebo nevykonáva príslušnú časť plnenia riadne,</w:t>
      </w:r>
      <w:r w:rsidR="002802A9" w:rsidRPr="00D67821">
        <w:rPr>
          <w:sz w:val="22"/>
          <w:szCs w:val="22"/>
        </w:rPr>
        <w:t xml:space="preserve"> </w:t>
      </w:r>
      <w:r w:rsidR="00D67821" w:rsidRPr="00D67821">
        <w:rPr>
          <w:sz w:val="22"/>
          <w:szCs w:val="22"/>
        </w:rPr>
        <w:t>požiada</w:t>
      </w:r>
      <w:r w:rsidRPr="00D67821">
        <w:rPr>
          <w:sz w:val="22"/>
          <w:szCs w:val="22"/>
        </w:rPr>
        <w:t xml:space="preserve"> Zhotoviteľa </w:t>
      </w:r>
      <w:r w:rsidR="00D67821" w:rsidRPr="00D67821">
        <w:rPr>
          <w:sz w:val="22"/>
          <w:szCs w:val="22"/>
        </w:rPr>
        <w:t xml:space="preserve">o </w:t>
      </w:r>
      <w:r w:rsidRPr="00D67821">
        <w:rPr>
          <w:sz w:val="22"/>
          <w:szCs w:val="22"/>
        </w:rPr>
        <w:t>náhradu za Podzhotoviteľa. Zhotoviteľ je povinný spôsobom podľa tohto podčlánku výzve o náhradu vyhovieť najneskôr do 30 dní odo dňa doručenia žiadosti Objednávateľa, inak sa má za to, že príslušný predmet plnenia bude plniť sám. Požiadavka Objednávateľa na zmenu Podzhotoviteľa podľa tohto odstavca, nemá vplyv na povinnosť Zhotoviteľa splniť Dielo riadne a včas.</w:t>
      </w:r>
    </w:p>
    <w:p w14:paraId="3DE4AD81" w14:textId="77777777" w:rsidR="008F5389" w:rsidRPr="008F5389" w:rsidRDefault="008F5389" w:rsidP="008F5389">
      <w:pPr>
        <w:pStyle w:val="Bezriadkovania"/>
        <w:overflowPunct w:val="0"/>
        <w:autoSpaceDE w:val="0"/>
        <w:autoSpaceDN w:val="0"/>
        <w:ind w:right="-58"/>
        <w:jc w:val="both"/>
        <w:rPr>
          <w:rFonts w:ascii="Times New Roman" w:hAnsi="Times New Roman"/>
        </w:rPr>
      </w:pPr>
      <w:r w:rsidRPr="008F5389">
        <w:rPr>
          <w:rFonts w:ascii="Times New Roman" w:hAnsi="Times New Roman"/>
        </w:rPr>
        <w:t>Každý nový Podzhotoviteľ musí spĺňať podmienky účasti týkajúce sa osobného postavenia podľa § 32 ZVO a nesmú u neho existovať dôvody na vylúčenie podľa § 40 ods. 6 písm. a) až g) a ods. 7 a 8 ZVO. Za účelom preukázania splnenia podmienok podľa predchádzajúcej vety:</w:t>
      </w:r>
    </w:p>
    <w:p w14:paraId="08E10EAD" w14:textId="77777777" w:rsidR="008F5389" w:rsidRPr="008F5389" w:rsidRDefault="008F5389" w:rsidP="008F5389">
      <w:pPr>
        <w:pStyle w:val="Bezriadkovania"/>
        <w:overflowPunct w:val="0"/>
        <w:autoSpaceDE w:val="0"/>
        <w:autoSpaceDN w:val="0"/>
        <w:ind w:right="-58"/>
        <w:jc w:val="both"/>
        <w:rPr>
          <w:rFonts w:ascii="Times New Roman" w:hAnsi="Times New Roman"/>
        </w:rPr>
      </w:pPr>
      <w:r w:rsidRPr="008F5389">
        <w:rPr>
          <w:rFonts w:ascii="Times New Roman" w:hAnsi="Times New Roman"/>
        </w:rPr>
        <w:t>(i) Zhotoviteľ predloží v žiadosti o odsúhlasenie nového Podzhotoviteľa originály alebo úradne osvedčené kópie originálov dokladov navrhovaného nového Podzhotoviteľa podľa § 32 ZVO vrátane § 32 ods. 7 ZVO. Ak je nový navrhovaný Podzhotoviteľ zapísaný v zozname hospodárskych subjektov vedenom Úradom pre verejné obstarávanie alebo predloží rovnocenný zápis alebo potvrdenie o zápise vydané príslušným orgánom iného členského štátu, ktorým Zhotoviteľ preukáže, že nový navrhovaný Podzhotoviteľ spĺňa podmienky účasti týkajúce sa osobného postavenia podľa § 32 ZVO, Zhotoviteľ predloží Objednávateľovi vo vzťahu k navrhovanému novému Podzhotoviteľovi len doklad podľa § 32 ods. 7 ZVO;</w:t>
      </w:r>
    </w:p>
    <w:p w14:paraId="37FCA0ED" w14:textId="19C7A2B8" w:rsidR="008F5389" w:rsidRPr="00C60481" w:rsidRDefault="008F5389" w:rsidP="00C60481">
      <w:pPr>
        <w:pStyle w:val="Bezriadkovania"/>
        <w:overflowPunct w:val="0"/>
        <w:autoSpaceDE w:val="0"/>
        <w:autoSpaceDN w:val="0"/>
        <w:spacing w:after="120"/>
        <w:ind w:right="-58"/>
        <w:jc w:val="both"/>
        <w:rPr>
          <w:rFonts w:ascii="Times New Roman" w:hAnsi="Times New Roman"/>
        </w:rPr>
      </w:pPr>
      <w:r w:rsidRPr="008F5389">
        <w:rPr>
          <w:rFonts w:ascii="Times New Roman" w:hAnsi="Times New Roman"/>
        </w:rPr>
        <w:t>(ii) Zhotoviteľ predloží v žiadosti o odsúhlasenie nového Podzhotoviteľa podľa tohto článku čestné vyhlásenie o tom, že u nového Podzhotoviteľa neexistujú dôvody na vylúčenie podľa § 40 ods. 6 písm. a) až g) a ods. 7 a 8 ZVO.</w:t>
      </w:r>
    </w:p>
    <w:p w14:paraId="4704EE05" w14:textId="6342EAB6" w:rsidR="00324DD5" w:rsidRDefault="00324DD5" w:rsidP="00324DD5">
      <w:pPr>
        <w:overflowPunct w:val="0"/>
        <w:autoSpaceDE w:val="0"/>
        <w:autoSpaceDN w:val="0"/>
        <w:spacing w:after="120"/>
        <w:ind w:right="-142"/>
        <w:jc w:val="both"/>
      </w:pPr>
      <w:r w:rsidRPr="00324DD5">
        <w:rPr>
          <w:sz w:val="22"/>
          <w:szCs w:val="22"/>
        </w:rPr>
        <w:t>Ak počas plnenia Zmluvy dôjde k</w:t>
      </w:r>
      <w:r>
        <w:rPr>
          <w:sz w:val="22"/>
          <w:szCs w:val="22"/>
        </w:rPr>
        <w:t xml:space="preserve"> </w:t>
      </w:r>
      <w:r w:rsidRPr="00324DD5">
        <w:rPr>
          <w:sz w:val="22"/>
          <w:szCs w:val="22"/>
        </w:rPr>
        <w:t xml:space="preserve">zmene </w:t>
      </w:r>
      <w:r>
        <w:rPr>
          <w:sz w:val="22"/>
          <w:szCs w:val="22"/>
        </w:rPr>
        <w:t>v Z</w:t>
      </w:r>
      <w:r w:rsidRPr="00324DD5">
        <w:rPr>
          <w:sz w:val="22"/>
          <w:szCs w:val="22"/>
        </w:rPr>
        <w:t>ozname Podzhotoviteľov, Zhotoviteľ je povinný pred</w:t>
      </w:r>
      <w:r>
        <w:rPr>
          <w:sz w:val="22"/>
          <w:szCs w:val="22"/>
        </w:rPr>
        <w:t>ložiť Objednávateľovi aktuálny Z</w:t>
      </w:r>
      <w:r w:rsidRPr="00324DD5">
        <w:rPr>
          <w:sz w:val="22"/>
          <w:szCs w:val="22"/>
        </w:rPr>
        <w:t>oznam Podzhotoviteľov do päť pracovných dní odo dňa doručenia súhlasu Objednávateľa s novým Podzhotoviteľom (v prípade zmeny Podzhotoviteľa alebo doplnenia Podzhotoviteľa do zoznamu Podzhotoviteľov) alebo odo dňa skončenia zmluvy s Podzhotoviteľom (v prípade vynechania Podzhotoviteľa zo zoznamu Podzhotoviteľov bez náhrady). Aktuálny zoznam bude predložený v rozsahu podľa Prílohy č. 3</w:t>
      </w:r>
      <w:r w:rsidR="004211A3">
        <w:rPr>
          <w:sz w:val="22"/>
          <w:szCs w:val="22"/>
        </w:rPr>
        <w:t xml:space="preserve"> Zmluvy</w:t>
      </w:r>
      <w:r w:rsidRPr="00D535C9">
        <w:t xml:space="preserve">. </w:t>
      </w:r>
    </w:p>
    <w:p w14:paraId="4DF0C64B" w14:textId="035AF610" w:rsidR="00CC073D" w:rsidRPr="00447B53" w:rsidRDefault="00CC073D" w:rsidP="00CC073D">
      <w:pPr>
        <w:overflowPunct w:val="0"/>
        <w:autoSpaceDE w:val="0"/>
        <w:autoSpaceDN w:val="0"/>
        <w:spacing w:after="120"/>
        <w:jc w:val="both"/>
        <w:rPr>
          <w:bCs/>
          <w:sz w:val="22"/>
          <w:szCs w:val="22"/>
        </w:rPr>
      </w:pPr>
      <w:r w:rsidRPr="00C47582">
        <w:rPr>
          <w:bCs/>
          <w:sz w:val="22"/>
          <w:szCs w:val="22"/>
        </w:rPr>
        <w:t>Na požiadanie Objednávateľa je Zhotoviteľ povinný Objednávateľovi preukázať deň uzatvorenia</w:t>
      </w:r>
      <w:r w:rsidRPr="00447B53">
        <w:rPr>
          <w:bCs/>
          <w:sz w:val="22"/>
          <w:szCs w:val="22"/>
        </w:rPr>
        <w:t xml:space="preserve"> zmluvy s Podzhotoviteľom alebo deň skončenia zmluvy s Podzhotoviteľom, predložením originálu príslušnej zmluvy alebo dokumentu o ukončení zmluvy, do 5 pracovných dní odo dňa doručenia žiadosti.</w:t>
      </w:r>
    </w:p>
    <w:p w14:paraId="28F40430" w14:textId="01BA9EE7" w:rsidR="00CC073D" w:rsidRPr="00447B53" w:rsidRDefault="00CC073D" w:rsidP="00CC073D">
      <w:pPr>
        <w:overflowPunct w:val="0"/>
        <w:autoSpaceDE w:val="0"/>
        <w:autoSpaceDN w:val="0"/>
        <w:spacing w:after="120"/>
        <w:jc w:val="both"/>
        <w:rPr>
          <w:bCs/>
          <w:sz w:val="22"/>
          <w:szCs w:val="22"/>
        </w:rPr>
      </w:pPr>
      <w:r w:rsidRPr="00447B53">
        <w:rPr>
          <w:bCs/>
          <w:sz w:val="22"/>
          <w:szCs w:val="22"/>
        </w:rPr>
        <w:t xml:space="preserve">Zhotoviteľ je povinný písomne oznámiť Objednávateľovi akúkoľvek zmenu údajov o Podzhotoviteľovi, a to najneskôr do </w:t>
      </w:r>
      <w:r w:rsidR="00C03024">
        <w:rPr>
          <w:bCs/>
          <w:sz w:val="22"/>
          <w:szCs w:val="22"/>
        </w:rPr>
        <w:t>desať</w:t>
      </w:r>
      <w:r w:rsidR="00C03024" w:rsidRPr="00447B53">
        <w:rPr>
          <w:bCs/>
          <w:sz w:val="22"/>
          <w:szCs w:val="22"/>
        </w:rPr>
        <w:t xml:space="preserve"> </w:t>
      </w:r>
      <w:r w:rsidRPr="00447B53">
        <w:rPr>
          <w:bCs/>
          <w:sz w:val="22"/>
          <w:szCs w:val="22"/>
        </w:rPr>
        <w:t xml:space="preserve">dní od kedy sa o zmene dozvedel. Pod pojmom údaje o Podzhotoviteľovi sa rozumie údaje </w:t>
      </w:r>
      <w:r w:rsidRPr="00447B53">
        <w:rPr>
          <w:bCs/>
          <w:sz w:val="22"/>
          <w:szCs w:val="22"/>
        </w:rPr>
        <w:lastRenderedPageBreak/>
        <w:t>uvedené v Prílohe č. 3</w:t>
      </w:r>
      <w:r w:rsidR="004211A3">
        <w:rPr>
          <w:bCs/>
          <w:sz w:val="22"/>
          <w:szCs w:val="22"/>
        </w:rPr>
        <w:t xml:space="preserve"> </w:t>
      </w:r>
      <w:r w:rsidRPr="00447B53">
        <w:rPr>
          <w:bCs/>
          <w:sz w:val="22"/>
          <w:szCs w:val="22"/>
        </w:rPr>
        <w:t>Zmluvy, začatie konkurzného konania, reštrukturalizačného konania alebo likvidácie Podzhotoviteľa.</w:t>
      </w:r>
    </w:p>
    <w:p w14:paraId="34517038" w14:textId="77777777" w:rsidR="00CC073D" w:rsidRPr="00447B53" w:rsidRDefault="00CC073D" w:rsidP="00CC073D">
      <w:pPr>
        <w:overflowPunct w:val="0"/>
        <w:autoSpaceDE w:val="0"/>
        <w:autoSpaceDN w:val="0"/>
        <w:spacing w:after="120"/>
        <w:jc w:val="both"/>
        <w:rPr>
          <w:bCs/>
          <w:sz w:val="22"/>
          <w:szCs w:val="22"/>
        </w:rPr>
      </w:pPr>
      <w:r w:rsidRPr="00447B53">
        <w:rPr>
          <w:bCs/>
          <w:sz w:val="22"/>
          <w:szCs w:val="22"/>
        </w:rPr>
        <w:t>Zhotoviteľ je povinný zabezpečiť, aby každá zmluva s Podzhotoviteľom obsahovala nasledovné ustanovenia:</w:t>
      </w:r>
    </w:p>
    <w:p w14:paraId="334AD276" w14:textId="77777777" w:rsidR="00CC073D" w:rsidRPr="00447B53" w:rsidRDefault="00CC073D" w:rsidP="0042372C">
      <w:pPr>
        <w:numPr>
          <w:ilvl w:val="0"/>
          <w:numId w:val="94"/>
        </w:numPr>
        <w:tabs>
          <w:tab w:val="clear" w:pos="1070"/>
          <w:tab w:val="num" w:pos="567"/>
        </w:tabs>
        <w:overflowPunct w:val="0"/>
        <w:autoSpaceDE w:val="0"/>
        <w:autoSpaceDN w:val="0"/>
        <w:spacing w:after="120"/>
        <w:ind w:hanging="1070"/>
        <w:jc w:val="both"/>
        <w:rPr>
          <w:bCs/>
          <w:sz w:val="22"/>
          <w:szCs w:val="22"/>
        </w:rPr>
      </w:pPr>
      <w:r w:rsidRPr="00447B53">
        <w:rPr>
          <w:bCs/>
          <w:sz w:val="22"/>
          <w:szCs w:val="22"/>
        </w:rPr>
        <w:t xml:space="preserve">predmet subdodávky, </w:t>
      </w:r>
    </w:p>
    <w:p w14:paraId="5878C298" w14:textId="77777777" w:rsidR="00CC073D" w:rsidRPr="00447B53" w:rsidRDefault="00CC073D" w:rsidP="0042372C">
      <w:pPr>
        <w:numPr>
          <w:ilvl w:val="0"/>
          <w:numId w:val="94"/>
        </w:numPr>
        <w:tabs>
          <w:tab w:val="clear" w:pos="1070"/>
          <w:tab w:val="num" w:pos="567"/>
        </w:tabs>
        <w:overflowPunct w:val="0"/>
        <w:autoSpaceDE w:val="0"/>
        <w:autoSpaceDN w:val="0"/>
        <w:spacing w:after="120"/>
        <w:ind w:hanging="1070"/>
        <w:jc w:val="both"/>
        <w:rPr>
          <w:bCs/>
          <w:sz w:val="22"/>
          <w:szCs w:val="22"/>
        </w:rPr>
      </w:pPr>
      <w:r w:rsidRPr="00447B53">
        <w:rPr>
          <w:bCs/>
          <w:sz w:val="22"/>
          <w:szCs w:val="22"/>
        </w:rPr>
        <w:t>cenu subdodávky,</w:t>
      </w:r>
    </w:p>
    <w:p w14:paraId="2BCE373B" w14:textId="77777777" w:rsidR="00CC073D" w:rsidRPr="00447B53" w:rsidRDefault="00CC073D" w:rsidP="0042372C">
      <w:pPr>
        <w:numPr>
          <w:ilvl w:val="0"/>
          <w:numId w:val="94"/>
        </w:numPr>
        <w:tabs>
          <w:tab w:val="clear" w:pos="1070"/>
          <w:tab w:val="num" w:pos="567"/>
        </w:tabs>
        <w:overflowPunct w:val="0"/>
        <w:autoSpaceDE w:val="0"/>
        <w:autoSpaceDN w:val="0"/>
        <w:spacing w:after="120"/>
        <w:ind w:left="567" w:hanging="567"/>
        <w:jc w:val="both"/>
        <w:rPr>
          <w:bCs/>
          <w:sz w:val="22"/>
          <w:szCs w:val="22"/>
        </w:rPr>
      </w:pPr>
      <w:r w:rsidRPr="00447B53">
        <w:rPr>
          <w:bCs/>
          <w:sz w:val="22"/>
          <w:szCs w:val="22"/>
        </w:rPr>
        <w:t xml:space="preserve">záväzok Podzhotoviteľa, že nezadá </w:t>
      </w:r>
      <w:r w:rsidRPr="00CC073D">
        <w:rPr>
          <w:sz w:val="22"/>
        </w:rPr>
        <w:t>v celom rozsahu</w:t>
      </w:r>
      <w:r w:rsidRPr="00447B53">
        <w:rPr>
          <w:bCs/>
          <w:sz w:val="22"/>
          <w:szCs w:val="22"/>
        </w:rPr>
        <w:t xml:space="preserve"> tretej osobe vyhotovenie časti Zmluvy, na ktorú má so Zhotoviteľom zmluvný vzťah.</w:t>
      </w:r>
    </w:p>
    <w:p w14:paraId="2129AF7F" w14:textId="77777777" w:rsidR="00CC073D" w:rsidRDefault="00CC073D" w:rsidP="00CC073D">
      <w:pPr>
        <w:overflowPunct w:val="0"/>
        <w:autoSpaceDE w:val="0"/>
        <w:autoSpaceDN w:val="0"/>
        <w:spacing w:after="120"/>
        <w:jc w:val="both"/>
        <w:rPr>
          <w:bCs/>
          <w:sz w:val="22"/>
          <w:szCs w:val="22"/>
        </w:rPr>
      </w:pPr>
      <w:r w:rsidRPr="00447B53">
        <w:rPr>
          <w:bCs/>
          <w:sz w:val="22"/>
          <w:szCs w:val="22"/>
        </w:rPr>
        <w:t>Ak zmluva s Podzhotoviteľom nebude obsahovať všetky požadované ustanovenia uvedené v pododstavci (a) až (c), Objednávateľ si vyhradzuje právo takéhoto Podzhotoviteľa odmietnuť, pričom Zhotoviteľ je povinný buď plniť predmet plnenia sám alebo bezodkladne predložiť Objednávateľovi na schválenie nového Podzhotoviteľa.</w:t>
      </w:r>
    </w:p>
    <w:p w14:paraId="38B65401" w14:textId="3458BAEF" w:rsidR="00CE5D23" w:rsidRDefault="002802A9" w:rsidP="00CC073D">
      <w:pPr>
        <w:overflowPunct w:val="0"/>
        <w:autoSpaceDE w:val="0"/>
        <w:autoSpaceDN w:val="0"/>
        <w:spacing w:after="120"/>
        <w:jc w:val="both"/>
        <w:rPr>
          <w:bCs/>
          <w:sz w:val="22"/>
          <w:szCs w:val="22"/>
        </w:rPr>
      </w:pPr>
      <w:r w:rsidRPr="009A453E">
        <w:rPr>
          <w:bCs/>
          <w:sz w:val="22"/>
          <w:szCs w:val="22"/>
        </w:rPr>
        <w:t xml:space="preserve">Zhotoviteľ je povinný zabezpečiť, aby sa na plnení predmetu Zmluvy nepodieľal Podzhotoviteľ, </w:t>
      </w:r>
      <w:r w:rsidR="00CE5D23">
        <w:rPr>
          <w:bCs/>
          <w:sz w:val="22"/>
          <w:szCs w:val="22"/>
        </w:rPr>
        <w:t xml:space="preserve">ak má tento sídlo v treťom štáte, </w:t>
      </w:r>
      <w:r w:rsidR="00AE4B42" w:rsidRPr="00AE4B42">
        <w:rPr>
          <w:sz w:val="22"/>
          <w:szCs w:val="22"/>
        </w:rPr>
        <w:t>ktorý nie je zmluvnou stranou Dohody o vládnom obstarávaní alebo inej medzinárodnej zmluvy, ktorou je Európska únia viazaná a ktorá zaručuje</w:t>
      </w:r>
      <w:r w:rsidR="00AE4B42">
        <w:rPr>
          <w:sz w:val="22"/>
          <w:szCs w:val="22"/>
        </w:rPr>
        <w:t xml:space="preserve"> </w:t>
      </w:r>
      <w:r w:rsidR="009A453E" w:rsidRPr="009A453E">
        <w:rPr>
          <w:sz w:val="22"/>
          <w:szCs w:val="22"/>
        </w:rPr>
        <w:t>rovnaký a účinný prístup k verejnému obstarávaniu v tomto treťom štáte pre hospodárske subjekty so sídlom v Slovenskej republike</w:t>
      </w:r>
      <w:r w:rsidRPr="009A453E">
        <w:rPr>
          <w:bCs/>
          <w:sz w:val="22"/>
          <w:szCs w:val="22"/>
        </w:rPr>
        <w:t xml:space="preserve">. </w:t>
      </w:r>
    </w:p>
    <w:p w14:paraId="573E658A" w14:textId="76125791" w:rsidR="002802A9" w:rsidRPr="00447B53" w:rsidRDefault="009A453E" w:rsidP="00CC073D">
      <w:pPr>
        <w:overflowPunct w:val="0"/>
        <w:autoSpaceDE w:val="0"/>
        <w:autoSpaceDN w:val="0"/>
        <w:spacing w:after="120"/>
        <w:jc w:val="both"/>
        <w:rPr>
          <w:bCs/>
          <w:sz w:val="22"/>
          <w:szCs w:val="22"/>
        </w:rPr>
      </w:pPr>
      <w:r w:rsidRPr="009A453E">
        <w:rPr>
          <w:sz w:val="22"/>
          <w:szCs w:val="22"/>
        </w:rPr>
        <w:t>Ak Objednávateľ zistí, že Podzhotoviteľ porušil povinnosť podľa predchádzajúceho odstavca požiada Zhotoviteľa o náhradu za Podzhotoviteľa. Zhotoviteľ je povinný spôsobom podľa tohto podčlánku výzve o náhradu vyhovieť najneskôr do 30 dní odo dňa doručenia žiadosti Objednávateľa, inak sa má za to, že príslušný predmet</w:t>
      </w:r>
      <w:r w:rsidRPr="00D67821">
        <w:rPr>
          <w:sz w:val="22"/>
          <w:szCs w:val="22"/>
        </w:rPr>
        <w:t xml:space="preserve"> plnenia bude plniť sám. Požiadavka Objednávateľa na zmenu Podzhotoviteľa podľa tohto odstavca, nemá vplyv na povinnosť Zhotoviteľa splniť Dielo riadne a včas.</w:t>
      </w:r>
    </w:p>
    <w:p w14:paraId="0FCA4723" w14:textId="77777777" w:rsidR="000829E8" w:rsidRPr="009238C3" w:rsidRDefault="000829E8" w:rsidP="000829E8">
      <w:pPr>
        <w:spacing w:before="240"/>
        <w:jc w:val="both"/>
        <w:rPr>
          <w:b/>
          <w:sz w:val="22"/>
          <w:szCs w:val="22"/>
        </w:rPr>
      </w:pPr>
      <w:r w:rsidRPr="00CE1283">
        <w:rPr>
          <w:b/>
          <w:sz w:val="22"/>
          <w:szCs w:val="22"/>
        </w:rPr>
        <w:t>Pridáva sa nový podčlánok s nasledujúcim znením:</w:t>
      </w:r>
      <w:r w:rsidRPr="009238C3">
        <w:rPr>
          <w:b/>
          <w:sz w:val="22"/>
          <w:szCs w:val="22"/>
        </w:rPr>
        <w:t xml:space="preserve"> </w:t>
      </w:r>
    </w:p>
    <w:p w14:paraId="5E17C1AF" w14:textId="77777777" w:rsidR="000829E8" w:rsidRPr="009238C3" w:rsidRDefault="000829E8" w:rsidP="000829E8">
      <w:pPr>
        <w:keepNext/>
        <w:spacing w:before="120"/>
        <w:jc w:val="both"/>
        <w:outlineLvl w:val="2"/>
        <w:rPr>
          <w:b/>
          <w:bCs/>
          <w:sz w:val="22"/>
          <w:szCs w:val="22"/>
        </w:rPr>
      </w:pPr>
      <w:r w:rsidRPr="009238C3">
        <w:rPr>
          <w:b/>
          <w:bCs/>
          <w:sz w:val="22"/>
          <w:szCs w:val="22"/>
        </w:rPr>
        <w:t>Podčlánok 4.4</w:t>
      </w:r>
      <w:r>
        <w:rPr>
          <w:b/>
          <w:bCs/>
          <w:sz w:val="22"/>
          <w:szCs w:val="22"/>
        </w:rPr>
        <w:t>a</w:t>
      </w:r>
      <w:r w:rsidRPr="009238C3">
        <w:rPr>
          <w:b/>
          <w:bCs/>
          <w:sz w:val="22"/>
          <w:szCs w:val="22"/>
        </w:rPr>
        <w:t xml:space="preserve"> Povinnosti Zhotoviteľa v súvislosti s registrom partnerov verejného sektora</w:t>
      </w:r>
    </w:p>
    <w:p w14:paraId="506E4AB6" w14:textId="72E0C525" w:rsidR="002F45A9" w:rsidRPr="002F45A9" w:rsidRDefault="002F45A9" w:rsidP="002F45A9">
      <w:pPr>
        <w:overflowPunct w:val="0"/>
        <w:autoSpaceDE w:val="0"/>
        <w:autoSpaceDN w:val="0"/>
        <w:spacing w:before="120" w:after="120"/>
        <w:jc w:val="both"/>
        <w:rPr>
          <w:sz w:val="22"/>
          <w:szCs w:val="22"/>
        </w:rPr>
      </w:pPr>
      <w:bookmarkStart w:id="0" w:name="_Ref505331737"/>
      <w:r w:rsidRPr="002F45A9">
        <w:rPr>
          <w:sz w:val="22"/>
          <w:szCs w:val="22"/>
        </w:rPr>
        <w:t xml:space="preserve">Zoznam Podzhotoviteľov v ktoromkoľvek rade tvorí </w:t>
      </w:r>
      <w:r w:rsidR="0008721F">
        <w:rPr>
          <w:sz w:val="22"/>
          <w:szCs w:val="22"/>
        </w:rPr>
        <w:t>P</w:t>
      </w:r>
      <w:r w:rsidRPr="002F45A9">
        <w:rPr>
          <w:sz w:val="22"/>
          <w:szCs w:val="22"/>
        </w:rPr>
        <w:t>rílohu č. 4 Zmluvy.</w:t>
      </w:r>
    </w:p>
    <w:p w14:paraId="323516CA" w14:textId="1982760F" w:rsidR="002F45A9" w:rsidRPr="002F45A9" w:rsidRDefault="002F45A9" w:rsidP="002F45A9">
      <w:pPr>
        <w:tabs>
          <w:tab w:val="left" w:pos="2410"/>
        </w:tabs>
        <w:overflowPunct w:val="0"/>
        <w:autoSpaceDE w:val="0"/>
        <w:autoSpaceDN w:val="0"/>
        <w:adjustRightInd w:val="0"/>
        <w:ind w:right="-30"/>
        <w:jc w:val="both"/>
        <w:rPr>
          <w:sz w:val="22"/>
          <w:szCs w:val="22"/>
        </w:rPr>
      </w:pPr>
      <w:r w:rsidRPr="002F45A9">
        <w:rPr>
          <w:sz w:val="22"/>
          <w:szCs w:val="22"/>
        </w:rPr>
        <w:t xml:space="preserve">Zhotoviteľ vyhlasuje, že </w:t>
      </w:r>
      <w:r w:rsidR="000F1A9F">
        <w:rPr>
          <w:sz w:val="22"/>
          <w:szCs w:val="22"/>
        </w:rPr>
        <w:t xml:space="preserve">ak je partnerom verejného sektora, </w:t>
      </w:r>
      <w:r w:rsidRPr="002F45A9">
        <w:rPr>
          <w:sz w:val="22"/>
          <w:szCs w:val="22"/>
        </w:rPr>
        <w:t>ku dňu podpísania Zmluvy:</w:t>
      </w:r>
    </w:p>
    <w:p w14:paraId="39B801B9" w14:textId="2AB76FE3" w:rsidR="002F45A9" w:rsidRPr="002F45A9" w:rsidRDefault="002F45A9" w:rsidP="00F558E8">
      <w:pPr>
        <w:numPr>
          <w:ilvl w:val="0"/>
          <w:numId w:val="133"/>
        </w:numPr>
        <w:overflowPunct w:val="0"/>
        <w:autoSpaceDE w:val="0"/>
        <w:autoSpaceDN w:val="0"/>
        <w:adjustRightInd w:val="0"/>
        <w:ind w:left="426" w:right="-30" w:hanging="142"/>
        <w:jc w:val="both"/>
        <w:rPr>
          <w:sz w:val="22"/>
          <w:szCs w:val="22"/>
        </w:rPr>
      </w:pPr>
      <w:r w:rsidRPr="002F45A9">
        <w:rPr>
          <w:sz w:val="22"/>
          <w:szCs w:val="22"/>
        </w:rPr>
        <w:t>je zapísaný v registri partnerov verejného sektora v zmysle zákona o </w:t>
      </w:r>
      <w:r w:rsidRPr="002F45A9">
        <w:rPr>
          <w:sz w:val="22"/>
          <w:szCs w:val="22"/>
          <w:lang w:eastAsia="en-US"/>
        </w:rPr>
        <w:t>RPVS</w:t>
      </w:r>
      <w:r w:rsidRPr="002F45A9">
        <w:rPr>
          <w:sz w:val="22"/>
          <w:szCs w:val="22"/>
        </w:rPr>
        <w:t xml:space="preserve">, </w:t>
      </w:r>
    </w:p>
    <w:p w14:paraId="6326F4D7" w14:textId="77777777" w:rsidR="002F45A9" w:rsidRPr="002F45A9" w:rsidRDefault="002F45A9" w:rsidP="00F558E8">
      <w:pPr>
        <w:numPr>
          <w:ilvl w:val="0"/>
          <w:numId w:val="133"/>
        </w:numPr>
        <w:overflowPunct w:val="0"/>
        <w:autoSpaceDE w:val="0"/>
        <w:autoSpaceDN w:val="0"/>
        <w:adjustRightInd w:val="0"/>
        <w:ind w:left="426" w:right="-30" w:hanging="142"/>
        <w:jc w:val="both"/>
        <w:rPr>
          <w:sz w:val="22"/>
          <w:szCs w:val="22"/>
        </w:rPr>
      </w:pPr>
      <w:r w:rsidRPr="002F45A9">
        <w:rPr>
          <w:sz w:val="22"/>
          <w:szCs w:val="22"/>
        </w:rPr>
        <w:t>každý jeho Podzhotoviteľ,</w:t>
      </w:r>
      <w:r w:rsidRPr="002F45A9">
        <w:rPr>
          <w:sz w:val="22"/>
          <w:szCs w:val="22"/>
          <w:lang w:eastAsia="en-US"/>
        </w:rPr>
        <w:t xml:space="preserve"> ktorý je partnerom verejného sektora</w:t>
      </w:r>
      <w:r w:rsidRPr="002F45A9">
        <w:rPr>
          <w:sz w:val="22"/>
          <w:szCs w:val="22"/>
        </w:rPr>
        <w:t>, a Podzhotoviteľ v ktoromkoľvek rade,</w:t>
      </w:r>
      <w:r w:rsidRPr="002F45A9">
        <w:rPr>
          <w:sz w:val="22"/>
          <w:szCs w:val="22"/>
          <w:lang w:eastAsia="en-US"/>
        </w:rPr>
        <w:t xml:space="preserve"> je zapísaný v registri partnerov verejného sektora</w:t>
      </w:r>
      <w:r w:rsidRPr="002F45A9">
        <w:rPr>
          <w:sz w:val="22"/>
          <w:szCs w:val="22"/>
        </w:rPr>
        <w:t>,</w:t>
      </w:r>
    </w:p>
    <w:p w14:paraId="688BC5C1" w14:textId="77777777" w:rsidR="002F45A9" w:rsidRPr="002F45A9" w:rsidRDefault="002F45A9" w:rsidP="00F558E8">
      <w:pPr>
        <w:numPr>
          <w:ilvl w:val="0"/>
          <w:numId w:val="133"/>
        </w:numPr>
        <w:overflowPunct w:val="0"/>
        <w:autoSpaceDE w:val="0"/>
        <w:autoSpaceDN w:val="0"/>
        <w:adjustRightInd w:val="0"/>
        <w:ind w:left="426" w:right="-30" w:hanging="142"/>
        <w:jc w:val="both"/>
        <w:rPr>
          <w:sz w:val="22"/>
          <w:szCs w:val="22"/>
        </w:rPr>
      </w:pPr>
      <w:r w:rsidRPr="002F45A9">
        <w:rPr>
          <w:sz w:val="22"/>
          <w:szCs w:val="22"/>
        </w:rPr>
        <w:t xml:space="preserve">jeho konečným užívateľom výhod zapísaným v registri partnerov verejného sektora a ani konečným užívateľom výhod jeho Podzhotoviteľa, ktorý je partnerom verejného sektora, a ani Podzhotoviteľa v ktoromkoľvek rade, nie je osoba uvedená v § 11 ods. </w:t>
      </w:r>
      <w:r w:rsidRPr="002F45A9">
        <w:rPr>
          <w:sz w:val="22"/>
          <w:szCs w:val="22"/>
          <w:lang w:eastAsia="en-US"/>
        </w:rPr>
        <w:t xml:space="preserve">1 písm. </w:t>
      </w:r>
      <w:r w:rsidRPr="002F45A9">
        <w:rPr>
          <w:sz w:val="22"/>
          <w:szCs w:val="22"/>
        </w:rPr>
        <w:t xml:space="preserve">c) ZVO,  </w:t>
      </w:r>
    </w:p>
    <w:p w14:paraId="552E5B4C" w14:textId="77777777" w:rsidR="002F45A9" w:rsidRPr="002F45A9" w:rsidRDefault="002F45A9" w:rsidP="00773917">
      <w:pPr>
        <w:numPr>
          <w:ilvl w:val="0"/>
          <w:numId w:val="133"/>
        </w:numPr>
        <w:overflowPunct w:val="0"/>
        <w:autoSpaceDE w:val="0"/>
        <w:autoSpaceDN w:val="0"/>
        <w:adjustRightInd w:val="0"/>
        <w:spacing w:after="120"/>
        <w:ind w:left="426" w:right="-30" w:hanging="142"/>
        <w:jc w:val="both"/>
        <w:rPr>
          <w:sz w:val="22"/>
          <w:szCs w:val="22"/>
          <w:lang w:eastAsia="en-US"/>
        </w:rPr>
      </w:pPr>
      <w:r w:rsidRPr="002F45A9">
        <w:rPr>
          <w:sz w:val="22"/>
          <w:szCs w:val="22"/>
          <w:lang w:eastAsia="en-US"/>
        </w:rPr>
        <w:t>má ako partner verejného sektora alebo má osoba, ktorá plní povinnosti oprávnenej osoby pre Zhotoviteľa v zmysle zákona o RPVS (ďalej len „</w:t>
      </w:r>
      <w:r w:rsidRPr="000F1A9F">
        <w:rPr>
          <w:b/>
          <w:sz w:val="22"/>
          <w:szCs w:val="22"/>
          <w:lang w:eastAsia="en-US"/>
        </w:rPr>
        <w:t>oprávnená osoba</w:t>
      </w:r>
      <w:r w:rsidRPr="002F45A9">
        <w:rPr>
          <w:sz w:val="22"/>
          <w:szCs w:val="22"/>
          <w:lang w:eastAsia="en-US"/>
        </w:rPr>
        <w:t xml:space="preserve">“), splnené všetky povinnosti, ktoré pre Zhotoviteľa ako partnera verejného sektora alebo pre oprávnenú osobu vyplývajú zo zákona o RPVS. </w:t>
      </w:r>
    </w:p>
    <w:p w14:paraId="6E7158CF" w14:textId="11C22A17" w:rsidR="002F45A9" w:rsidRPr="002F45A9" w:rsidRDefault="000F1A9F" w:rsidP="002F45A9">
      <w:pPr>
        <w:autoSpaceDE w:val="0"/>
        <w:spacing w:after="120"/>
        <w:jc w:val="both"/>
        <w:rPr>
          <w:sz w:val="22"/>
          <w:szCs w:val="22"/>
        </w:rPr>
      </w:pPr>
      <w:r>
        <w:rPr>
          <w:sz w:val="22"/>
          <w:szCs w:val="22"/>
        </w:rPr>
        <w:t xml:space="preserve">V prípade, ak je </w:t>
      </w:r>
      <w:r w:rsidR="002F45A9" w:rsidRPr="002F45A9">
        <w:rPr>
          <w:sz w:val="22"/>
          <w:szCs w:val="22"/>
        </w:rPr>
        <w:t xml:space="preserve">Zhotoviteľ </w:t>
      </w:r>
      <w:r>
        <w:rPr>
          <w:sz w:val="22"/>
          <w:szCs w:val="22"/>
        </w:rPr>
        <w:t xml:space="preserve">partnerom verejného sektora, </w:t>
      </w:r>
      <w:r w:rsidR="002F45A9" w:rsidRPr="002F45A9">
        <w:rPr>
          <w:sz w:val="22"/>
          <w:szCs w:val="22"/>
        </w:rPr>
        <w:t xml:space="preserve">je povinný Objednávateľovi písomne </w:t>
      </w:r>
      <w:r w:rsidR="00A171B6">
        <w:rPr>
          <w:sz w:val="22"/>
          <w:szCs w:val="22"/>
        </w:rPr>
        <w:t>oznámiť</w:t>
      </w:r>
      <w:r w:rsidR="00A171B6" w:rsidRPr="002F45A9">
        <w:rPr>
          <w:sz w:val="22"/>
          <w:szCs w:val="22"/>
        </w:rPr>
        <w:t xml:space="preserve"> </w:t>
      </w:r>
      <w:r w:rsidR="002F45A9" w:rsidRPr="002F45A9">
        <w:rPr>
          <w:sz w:val="22"/>
          <w:szCs w:val="22"/>
        </w:rPr>
        <w:t xml:space="preserve">jeho výmaz z registra partnerov verejného sektora alebo, že jeho konečným užívateľom výhod zapísaným v registri partnerov verejného sektora sa stala osoba uvedená v § 11 ods. 1 písm. c) ZVO, najneskôr do päť dní odo dňa vykonania výmazu v registri partnerov verejného sektora alebo okamihu, kedy sa jeho konečným užívateľom výhod stala osoba uvedená v § 11 ods. 1 písm. c) ZVO. </w:t>
      </w:r>
    </w:p>
    <w:p w14:paraId="0D68F41D" w14:textId="77777777" w:rsidR="002F45A9" w:rsidRPr="002F45A9" w:rsidRDefault="002F45A9" w:rsidP="002F45A9">
      <w:pPr>
        <w:overflowPunct w:val="0"/>
        <w:autoSpaceDE w:val="0"/>
        <w:autoSpaceDN w:val="0"/>
        <w:spacing w:after="120"/>
        <w:jc w:val="both"/>
        <w:rPr>
          <w:sz w:val="22"/>
          <w:szCs w:val="22"/>
        </w:rPr>
      </w:pPr>
      <w:r w:rsidRPr="002F45A9">
        <w:rPr>
          <w:sz w:val="22"/>
          <w:szCs w:val="22"/>
        </w:rPr>
        <w:t>Po dobu omeškania Zhotoviteľa ako partnera verejného sektora alebo oprávnenej osoby so splnením niektorej povinnosti podľa zákona o RPVS, Objednávateľ nie je v omeškaní s plnením podľa Zmluvy až do splnenia povinnosti Zhotoviteľa resp. oprávnenej osoby.</w:t>
      </w:r>
    </w:p>
    <w:p w14:paraId="0E69BA34" w14:textId="77777777" w:rsidR="002F45A9" w:rsidRPr="002F45A9" w:rsidRDefault="002F45A9" w:rsidP="002F45A9">
      <w:pPr>
        <w:tabs>
          <w:tab w:val="left" w:pos="2410"/>
        </w:tabs>
        <w:overflowPunct w:val="0"/>
        <w:autoSpaceDE w:val="0"/>
        <w:autoSpaceDN w:val="0"/>
        <w:adjustRightInd w:val="0"/>
        <w:ind w:right="-30"/>
        <w:jc w:val="both"/>
        <w:rPr>
          <w:sz w:val="22"/>
          <w:szCs w:val="22"/>
        </w:rPr>
      </w:pPr>
      <w:r w:rsidRPr="002F45A9">
        <w:rPr>
          <w:sz w:val="22"/>
          <w:szCs w:val="22"/>
          <w:lang w:eastAsia="en-US"/>
        </w:rPr>
        <w:t xml:space="preserve">Zhotoviteľ sa zaväzuje zabezpečiť, aby sa na plnení predmetu </w:t>
      </w:r>
      <w:r w:rsidRPr="002F45A9">
        <w:rPr>
          <w:sz w:val="22"/>
          <w:szCs w:val="22"/>
        </w:rPr>
        <w:t xml:space="preserve">tejto </w:t>
      </w:r>
      <w:r w:rsidRPr="002F45A9">
        <w:rPr>
          <w:sz w:val="22"/>
          <w:szCs w:val="22"/>
          <w:lang w:eastAsia="en-US"/>
        </w:rPr>
        <w:t>Zmluvy nepodieľal Podzhotoviteľ</w:t>
      </w:r>
      <w:r w:rsidRPr="002F45A9">
        <w:rPr>
          <w:sz w:val="22"/>
          <w:szCs w:val="22"/>
        </w:rPr>
        <w:t>,</w:t>
      </w:r>
      <w:r w:rsidRPr="002F45A9">
        <w:rPr>
          <w:sz w:val="22"/>
          <w:szCs w:val="22"/>
          <w:lang w:eastAsia="en-US"/>
        </w:rPr>
        <w:t xml:space="preserve"> ktorý je partnerom verejného sektora a</w:t>
      </w:r>
      <w:r w:rsidRPr="002F45A9">
        <w:rPr>
          <w:sz w:val="22"/>
          <w:szCs w:val="22"/>
        </w:rPr>
        <w:t xml:space="preserve"> Podzhotoviteľ v ktoromkoľvek rade:</w:t>
      </w:r>
    </w:p>
    <w:p w14:paraId="0919232D" w14:textId="77777777" w:rsidR="002F45A9" w:rsidRPr="002F45A9" w:rsidRDefault="002F45A9" w:rsidP="00F558E8">
      <w:pPr>
        <w:numPr>
          <w:ilvl w:val="0"/>
          <w:numId w:val="134"/>
        </w:numPr>
        <w:overflowPunct w:val="0"/>
        <w:autoSpaceDE w:val="0"/>
        <w:autoSpaceDN w:val="0"/>
        <w:adjustRightInd w:val="0"/>
        <w:ind w:left="284" w:right="-30" w:hanging="142"/>
        <w:jc w:val="both"/>
        <w:rPr>
          <w:sz w:val="22"/>
          <w:szCs w:val="22"/>
        </w:rPr>
      </w:pPr>
      <w:r w:rsidRPr="002F45A9">
        <w:rPr>
          <w:sz w:val="22"/>
          <w:szCs w:val="22"/>
        </w:rPr>
        <w:t xml:space="preserve">ktorý </w:t>
      </w:r>
      <w:r w:rsidRPr="002F45A9">
        <w:rPr>
          <w:sz w:val="22"/>
          <w:szCs w:val="22"/>
          <w:lang w:eastAsia="en-US"/>
        </w:rPr>
        <w:t>nie je zapísaný v registri partnerov verejného sektora</w:t>
      </w:r>
      <w:r w:rsidRPr="002F45A9">
        <w:rPr>
          <w:sz w:val="22"/>
          <w:szCs w:val="22"/>
        </w:rPr>
        <w:t>,</w:t>
      </w:r>
      <w:r w:rsidRPr="002F45A9">
        <w:rPr>
          <w:sz w:val="22"/>
          <w:szCs w:val="22"/>
          <w:lang w:eastAsia="en-US"/>
        </w:rPr>
        <w:t xml:space="preserve"> alebo</w:t>
      </w:r>
    </w:p>
    <w:p w14:paraId="2467375D" w14:textId="77777777" w:rsidR="002F45A9" w:rsidRPr="002F45A9" w:rsidRDefault="002F45A9" w:rsidP="00F558E8">
      <w:pPr>
        <w:numPr>
          <w:ilvl w:val="0"/>
          <w:numId w:val="134"/>
        </w:numPr>
        <w:overflowPunct w:val="0"/>
        <w:autoSpaceDE w:val="0"/>
        <w:autoSpaceDN w:val="0"/>
        <w:adjustRightInd w:val="0"/>
        <w:ind w:left="284" w:right="-30" w:hanging="142"/>
        <w:jc w:val="both"/>
        <w:rPr>
          <w:sz w:val="22"/>
          <w:szCs w:val="22"/>
          <w:lang w:eastAsia="en-US"/>
        </w:rPr>
      </w:pPr>
      <w:r w:rsidRPr="002F45A9">
        <w:rPr>
          <w:sz w:val="22"/>
          <w:szCs w:val="22"/>
        </w:rPr>
        <w:t>ktorého</w:t>
      </w:r>
      <w:r w:rsidRPr="002F45A9">
        <w:rPr>
          <w:sz w:val="22"/>
          <w:szCs w:val="22"/>
          <w:lang w:eastAsia="en-US"/>
        </w:rPr>
        <w:t xml:space="preserve"> osoba, ktorá plní povinnosti oprávnenej osoby pre partnera verejného sektora v zmysle zákona o RPVS, si neplní povinnosti podľa zákona o</w:t>
      </w:r>
      <w:r w:rsidRPr="002F45A9">
        <w:rPr>
          <w:sz w:val="22"/>
          <w:szCs w:val="22"/>
        </w:rPr>
        <w:t> </w:t>
      </w:r>
      <w:r w:rsidRPr="002F45A9">
        <w:rPr>
          <w:sz w:val="22"/>
          <w:szCs w:val="22"/>
          <w:lang w:eastAsia="en-US"/>
        </w:rPr>
        <w:t>RPVS</w:t>
      </w:r>
      <w:r w:rsidRPr="002F45A9">
        <w:rPr>
          <w:sz w:val="22"/>
          <w:szCs w:val="22"/>
        </w:rPr>
        <w:t>, alebo</w:t>
      </w:r>
    </w:p>
    <w:p w14:paraId="26C39F3D" w14:textId="77777777" w:rsidR="002F45A9" w:rsidRPr="002F45A9" w:rsidRDefault="002F45A9" w:rsidP="00F558E8">
      <w:pPr>
        <w:numPr>
          <w:ilvl w:val="0"/>
          <w:numId w:val="134"/>
        </w:numPr>
        <w:overflowPunct w:val="0"/>
        <w:autoSpaceDE w:val="0"/>
        <w:autoSpaceDN w:val="0"/>
        <w:adjustRightInd w:val="0"/>
        <w:spacing w:after="120"/>
        <w:ind w:left="284" w:right="-30" w:hanging="142"/>
        <w:jc w:val="both"/>
        <w:rPr>
          <w:sz w:val="22"/>
          <w:szCs w:val="22"/>
        </w:rPr>
      </w:pPr>
      <w:r w:rsidRPr="002F45A9">
        <w:rPr>
          <w:sz w:val="22"/>
          <w:szCs w:val="22"/>
        </w:rPr>
        <w:t>ktorého konečným užívateľom výhod je osoba uvedená v § 11 ods. 1 písm. c) ZVO. </w:t>
      </w:r>
    </w:p>
    <w:p w14:paraId="39C0A055" w14:textId="6806DB0F" w:rsidR="002F45A9" w:rsidRPr="002F45A9" w:rsidRDefault="002F45A9" w:rsidP="002F45A9">
      <w:pPr>
        <w:overflowPunct w:val="0"/>
        <w:autoSpaceDE w:val="0"/>
        <w:autoSpaceDN w:val="0"/>
        <w:adjustRightInd w:val="0"/>
        <w:spacing w:after="120"/>
        <w:ind w:right="-30"/>
        <w:jc w:val="both"/>
        <w:rPr>
          <w:sz w:val="22"/>
          <w:szCs w:val="22"/>
          <w:lang w:eastAsia="en-US"/>
        </w:rPr>
      </w:pPr>
      <w:r w:rsidRPr="002F45A9">
        <w:rPr>
          <w:sz w:val="22"/>
          <w:szCs w:val="22"/>
        </w:rPr>
        <w:lastRenderedPageBreak/>
        <w:t xml:space="preserve">Za účelom overenia, či Zhotoviteľ splnil záväzky uvedené v predchádzajúcom odstavci, </w:t>
      </w:r>
      <w:r w:rsidRPr="002F45A9">
        <w:rPr>
          <w:sz w:val="22"/>
          <w:szCs w:val="22"/>
          <w:lang w:eastAsia="en-US"/>
        </w:rPr>
        <w:t xml:space="preserve">Zhotoviteľ je povinný Objednávateľovi písomne oznámiť, že na plnení predmetu Zmluvy sa má podieľať nový </w:t>
      </w:r>
      <w:r w:rsidRPr="002F45A9">
        <w:rPr>
          <w:sz w:val="22"/>
          <w:szCs w:val="22"/>
        </w:rPr>
        <w:t>podzhotoviteľ</w:t>
      </w:r>
      <w:r w:rsidRPr="002F45A9">
        <w:rPr>
          <w:sz w:val="22"/>
          <w:szCs w:val="22"/>
          <w:lang w:eastAsia="en-US"/>
        </w:rPr>
        <w:t xml:space="preserve">, ktorý nie je uvedený v Prílohe č. </w:t>
      </w:r>
      <w:r w:rsidRPr="002F45A9">
        <w:rPr>
          <w:sz w:val="22"/>
          <w:szCs w:val="22"/>
        </w:rPr>
        <w:t>4</w:t>
      </w:r>
      <w:r w:rsidRPr="002F45A9">
        <w:rPr>
          <w:sz w:val="22"/>
          <w:szCs w:val="22"/>
          <w:lang w:eastAsia="en-US"/>
        </w:rPr>
        <w:t xml:space="preserve"> (ďalej len „</w:t>
      </w:r>
      <w:r w:rsidRPr="008F680B">
        <w:rPr>
          <w:b/>
          <w:sz w:val="22"/>
          <w:szCs w:val="22"/>
        </w:rPr>
        <w:t>Nový podzhotoviteľ</w:t>
      </w:r>
      <w:r w:rsidRPr="002F45A9">
        <w:rPr>
          <w:sz w:val="22"/>
          <w:szCs w:val="22"/>
        </w:rPr>
        <w:t>“)</w:t>
      </w:r>
      <w:r w:rsidR="008F680B">
        <w:rPr>
          <w:sz w:val="22"/>
          <w:szCs w:val="22"/>
        </w:rPr>
        <w:t>.</w:t>
      </w:r>
      <w:r w:rsidRPr="002F45A9">
        <w:rPr>
          <w:sz w:val="22"/>
          <w:szCs w:val="22"/>
          <w:lang w:eastAsia="en-US"/>
        </w:rPr>
        <w:t xml:space="preserve"> Oznámenie musí obsahovať všetky údaje uvedené v záhlaví tabuľky v</w:t>
      </w:r>
      <w:r w:rsidRPr="002F45A9">
        <w:rPr>
          <w:sz w:val="22"/>
          <w:szCs w:val="22"/>
        </w:rPr>
        <w:t> </w:t>
      </w:r>
      <w:r w:rsidRPr="002F45A9">
        <w:rPr>
          <w:sz w:val="22"/>
          <w:szCs w:val="22"/>
          <w:lang w:eastAsia="en-US"/>
        </w:rPr>
        <w:t xml:space="preserve">Prílohe č. </w:t>
      </w:r>
      <w:r w:rsidRPr="002F45A9">
        <w:rPr>
          <w:sz w:val="22"/>
          <w:szCs w:val="22"/>
        </w:rPr>
        <w:t>4</w:t>
      </w:r>
      <w:r w:rsidRPr="002F45A9">
        <w:rPr>
          <w:sz w:val="22"/>
          <w:szCs w:val="22"/>
          <w:lang w:eastAsia="en-US"/>
        </w:rPr>
        <w:t>. V</w:t>
      </w:r>
      <w:r w:rsidRPr="002F45A9">
        <w:rPr>
          <w:sz w:val="22"/>
          <w:szCs w:val="22"/>
        </w:rPr>
        <w:t> </w:t>
      </w:r>
      <w:r w:rsidRPr="002F45A9">
        <w:rPr>
          <w:sz w:val="22"/>
          <w:szCs w:val="22"/>
          <w:lang w:eastAsia="en-US"/>
        </w:rPr>
        <w:t xml:space="preserve">prípade, ak Objednávateľ zistí, že </w:t>
      </w:r>
      <w:r w:rsidRPr="002F45A9">
        <w:rPr>
          <w:sz w:val="22"/>
          <w:szCs w:val="22"/>
        </w:rPr>
        <w:t>Nový podzhotoviteľ</w:t>
      </w:r>
      <w:r w:rsidRPr="002F45A9">
        <w:rPr>
          <w:sz w:val="22"/>
          <w:szCs w:val="22"/>
          <w:lang w:eastAsia="en-US"/>
        </w:rPr>
        <w:t xml:space="preserve"> </w:t>
      </w:r>
      <w:r w:rsidRPr="002F45A9">
        <w:rPr>
          <w:sz w:val="22"/>
          <w:szCs w:val="22"/>
        </w:rPr>
        <w:t>nespĺňa podmienky uvedené</w:t>
      </w:r>
      <w:r w:rsidRPr="002F45A9">
        <w:rPr>
          <w:sz w:val="22"/>
          <w:szCs w:val="22"/>
          <w:lang w:eastAsia="en-US"/>
        </w:rPr>
        <w:t xml:space="preserve"> v</w:t>
      </w:r>
      <w:r w:rsidRPr="002F45A9">
        <w:rPr>
          <w:sz w:val="22"/>
          <w:szCs w:val="22"/>
        </w:rPr>
        <w:t> predchádzajúcom odstavci</w:t>
      </w:r>
      <w:r w:rsidRPr="002F45A9">
        <w:rPr>
          <w:sz w:val="22"/>
          <w:szCs w:val="22"/>
          <w:lang w:eastAsia="en-US"/>
        </w:rPr>
        <w:t>, Zhotoviteľa na túto skutočnosť upozorní.</w:t>
      </w:r>
    </w:p>
    <w:bookmarkEnd w:id="0"/>
    <w:p w14:paraId="2DD3A70F" w14:textId="77777777" w:rsidR="000829E8" w:rsidRPr="009238C3" w:rsidRDefault="000829E8" w:rsidP="000829E8">
      <w:pPr>
        <w:keepNext/>
        <w:spacing w:before="120"/>
        <w:jc w:val="both"/>
        <w:outlineLvl w:val="2"/>
        <w:rPr>
          <w:b/>
          <w:bCs/>
          <w:sz w:val="22"/>
          <w:szCs w:val="22"/>
        </w:rPr>
      </w:pPr>
      <w:r w:rsidRPr="009238C3">
        <w:rPr>
          <w:b/>
          <w:bCs/>
          <w:sz w:val="22"/>
          <w:szCs w:val="22"/>
        </w:rPr>
        <w:t>Podčlánok 4.7 Vytyčovanie</w:t>
      </w:r>
    </w:p>
    <w:p w14:paraId="2BBCBD8C" w14:textId="77777777" w:rsidR="000829E8" w:rsidRPr="009238C3" w:rsidRDefault="000829E8" w:rsidP="000829E8">
      <w:pPr>
        <w:jc w:val="both"/>
        <w:rPr>
          <w:sz w:val="22"/>
          <w:szCs w:val="22"/>
        </w:rPr>
      </w:pPr>
      <w:r w:rsidRPr="009238C3">
        <w:rPr>
          <w:sz w:val="22"/>
          <w:szCs w:val="22"/>
        </w:rPr>
        <w:t>Na koniec</w:t>
      </w:r>
      <w:r w:rsidR="002F45A9">
        <w:rPr>
          <w:sz w:val="22"/>
          <w:szCs w:val="22"/>
        </w:rPr>
        <w:t xml:space="preserve"> podčlánku</w:t>
      </w:r>
      <w:r w:rsidRPr="009238C3">
        <w:rPr>
          <w:sz w:val="22"/>
          <w:szCs w:val="22"/>
        </w:rPr>
        <w:t xml:space="preserve"> sa pridáva nový odstavec s nasledujúcim znením:</w:t>
      </w:r>
    </w:p>
    <w:p w14:paraId="02C06833" w14:textId="77777777" w:rsidR="000829E8" w:rsidRPr="009238C3" w:rsidRDefault="000829E8" w:rsidP="000829E8">
      <w:pPr>
        <w:spacing w:before="120"/>
        <w:jc w:val="both"/>
        <w:rPr>
          <w:sz w:val="22"/>
          <w:szCs w:val="22"/>
        </w:rPr>
      </w:pPr>
      <w:r w:rsidRPr="009238C3">
        <w:rPr>
          <w:sz w:val="22"/>
          <w:szCs w:val="22"/>
        </w:rPr>
        <w:t xml:space="preserve">Zhotoviteľ je povinný výrazným a trvalým spôsobom vyznačiť majetkovú hranicu trvalého a dočasného záberu, ktorú je povinný počas realizácie dodržiavať. </w:t>
      </w:r>
    </w:p>
    <w:p w14:paraId="2A6A12D1" w14:textId="77777777" w:rsidR="000829E8" w:rsidRPr="009238C3" w:rsidRDefault="000829E8" w:rsidP="000829E8">
      <w:pPr>
        <w:keepNext/>
        <w:spacing w:before="120"/>
        <w:jc w:val="both"/>
        <w:outlineLvl w:val="2"/>
        <w:rPr>
          <w:b/>
          <w:bCs/>
          <w:sz w:val="22"/>
          <w:szCs w:val="22"/>
        </w:rPr>
      </w:pPr>
      <w:r w:rsidRPr="009238C3">
        <w:rPr>
          <w:b/>
          <w:bCs/>
          <w:sz w:val="22"/>
          <w:szCs w:val="22"/>
        </w:rPr>
        <w:t>Podčlánok 4.11 Primeranosť Akceptovanej zmluvnej hodnoty</w:t>
      </w:r>
    </w:p>
    <w:p w14:paraId="4260AECD" w14:textId="77777777" w:rsidR="000829E8" w:rsidRPr="009238C3" w:rsidRDefault="000829E8" w:rsidP="000829E8">
      <w:pPr>
        <w:spacing w:after="120"/>
        <w:jc w:val="both"/>
        <w:rPr>
          <w:sz w:val="22"/>
          <w:szCs w:val="22"/>
        </w:rPr>
      </w:pPr>
      <w:r w:rsidRPr="009238C3">
        <w:rPr>
          <w:sz w:val="22"/>
          <w:szCs w:val="22"/>
        </w:rPr>
        <w:t>Na koniec</w:t>
      </w:r>
      <w:r w:rsidR="002F45A9">
        <w:rPr>
          <w:sz w:val="22"/>
          <w:szCs w:val="22"/>
        </w:rPr>
        <w:t xml:space="preserve"> podčlánku</w:t>
      </w:r>
      <w:r w:rsidRPr="009238C3">
        <w:rPr>
          <w:sz w:val="22"/>
          <w:szCs w:val="22"/>
        </w:rPr>
        <w:t xml:space="preserve"> sa pridáva nový odstavec s nasledujúcim znením:</w:t>
      </w:r>
    </w:p>
    <w:p w14:paraId="121EB4E9" w14:textId="58A58038" w:rsidR="000829E8" w:rsidRPr="009238C3" w:rsidRDefault="0008721F" w:rsidP="000829E8">
      <w:pPr>
        <w:spacing w:before="120"/>
        <w:jc w:val="both"/>
        <w:rPr>
          <w:sz w:val="22"/>
          <w:szCs w:val="22"/>
        </w:rPr>
      </w:pPr>
      <w:r>
        <w:rPr>
          <w:sz w:val="22"/>
          <w:szCs w:val="22"/>
        </w:rPr>
        <w:t>Akceptovaná zmluvná hodnota</w:t>
      </w:r>
      <w:r w:rsidR="000829E8" w:rsidRPr="009238C3">
        <w:rPr>
          <w:sz w:val="22"/>
          <w:szCs w:val="22"/>
        </w:rPr>
        <w:t xml:space="preserve"> zah</w:t>
      </w:r>
      <w:r w:rsidR="00CC073D">
        <w:rPr>
          <w:sz w:val="22"/>
          <w:szCs w:val="22"/>
        </w:rPr>
        <w:t>ŕ</w:t>
      </w:r>
      <w:r w:rsidR="000829E8" w:rsidRPr="009238C3">
        <w:rPr>
          <w:sz w:val="22"/>
          <w:szCs w:val="22"/>
        </w:rPr>
        <w:t>ň</w:t>
      </w:r>
      <w:r w:rsidR="00CC073D">
        <w:rPr>
          <w:sz w:val="22"/>
          <w:szCs w:val="22"/>
        </w:rPr>
        <w:t>a</w:t>
      </w:r>
      <w:r w:rsidR="000829E8" w:rsidRPr="009238C3">
        <w:rPr>
          <w:sz w:val="22"/>
          <w:szCs w:val="22"/>
        </w:rPr>
        <w:t xml:space="preserve"> všetky náklady vyplývajúce zo Zmluvy, ktoré sú nutné pre </w:t>
      </w:r>
      <w:r w:rsidR="00CC073D">
        <w:rPr>
          <w:sz w:val="22"/>
          <w:szCs w:val="22"/>
        </w:rPr>
        <w:t>vyhotovenie</w:t>
      </w:r>
      <w:r w:rsidR="00CC073D" w:rsidRPr="009238C3">
        <w:rPr>
          <w:sz w:val="22"/>
          <w:szCs w:val="22"/>
        </w:rPr>
        <w:t xml:space="preserve"> </w:t>
      </w:r>
      <w:r w:rsidR="000829E8" w:rsidRPr="009238C3">
        <w:rPr>
          <w:sz w:val="22"/>
          <w:szCs w:val="22"/>
        </w:rPr>
        <w:t>a dokončenie Diela a odstránenie všetkých vád</w:t>
      </w:r>
      <w:r w:rsidR="00FF2E24">
        <w:rPr>
          <w:sz w:val="22"/>
          <w:szCs w:val="22"/>
        </w:rPr>
        <w:t>.</w:t>
      </w:r>
      <w:r w:rsidR="000829E8" w:rsidRPr="009238C3">
        <w:rPr>
          <w:sz w:val="22"/>
          <w:szCs w:val="22"/>
        </w:rPr>
        <w:t xml:space="preserve"> </w:t>
      </w:r>
    </w:p>
    <w:p w14:paraId="3F0EF83B" w14:textId="77777777" w:rsidR="000829E8" w:rsidRPr="009238C3" w:rsidRDefault="000829E8" w:rsidP="000829E8">
      <w:pPr>
        <w:keepNext/>
        <w:spacing w:before="120"/>
        <w:jc w:val="both"/>
        <w:outlineLvl w:val="2"/>
        <w:rPr>
          <w:b/>
          <w:bCs/>
          <w:sz w:val="22"/>
          <w:szCs w:val="22"/>
        </w:rPr>
      </w:pPr>
      <w:r w:rsidRPr="009238C3">
        <w:rPr>
          <w:b/>
          <w:bCs/>
          <w:sz w:val="22"/>
          <w:szCs w:val="22"/>
        </w:rPr>
        <w:t>Podčlánok 4.13 Prístupové práva a prostriedky Zhotoviteľa</w:t>
      </w:r>
    </w:p>
    <w:p w14:paraId="3C55C201" w14:textId="77777777" w:rsidR="000829E8" w:rsidRPr="009238C3" w:rsidRDefault="000829E8" w:rsidP="000829E8">
      <w:pPr>
        <w:jc w:val="both"/>
        <w:rPr>
          <w:sz w:val="22"/>
          <w:szCs w:val="22"/>
        </w:rPr>
      </w:pPr>
      <w:r w:rsidRPr="009238C3">
        <w:rPr>
          <w:sz w:val="22"/>
          <w:szCs w:val="22"/>
        </w:rPr>
        <w:t>Na koniec</w:t>
      </w:r>
      <w:r w:rsidR="002F45A9">
        <w:rPr>
          <w:sz w:val="22"/>
          <w:szCs w:val="22"/>
        </w:rPr>
        <w:t xml:space="preserve"> podčlánku</w:t>
      </w:r>
      <w:r w:rsidRPr="009238C3">
        <w:rPr>
          <w:sz w:val="22"/>
          <w:szCs w:val="22"/>
        </w:rPr>
        <w:t xml:space="preserve"> sa pridávajú nové odstavce s nasledujúcim znením:</w:t>
      </w:r>
    </w:p>
    <w:p w14:paraId="410080A5" w14:textId="77777777" w:rsidR="000829E8" w:rsidRPr="009238C3" w:rsidRDefault="000829E8" w:rsidP="000829E8">
      <w:pPr>
        <w:spacing w:before="120" w:after="120"/>
        <w:jc w:val="both"/>
        <w:rPr>
          <w:sz w:val="22"/>
          <w:szCs w:val="22"/>
        </w:rPr>
      </w:pPr>
      <w:r w:rsidRPr="009238C3">
        <w:rPr>
          <w:sz w:val="22"/>
          <w:szCs w:val="22"/>
        </w:rPr>
        <w:t>Zhotoviteľ bude dodržiavať všetky záväzky a povinnosti vyplývajúce z majetko</w:t>
      </w:r>
      <w:r>
        <w:rPr>
          <w:sz w:val="22"/>
          <w:szCs w:val="22"/>
        </w:rPr>
        <w:t>vo</w:t>
      </w:r>
      <w:r w:rsidRPr="009238C3">
        <w:rPr>
          <w:sz w:val="22"/>
          <w:szCs w:val="22"/>
        </w:rPr>
        <w:t xml:space="preserve">právnej dokumentácie, ktorú Objednávateľ včas odovzdá Zhotoviteľovi. </w:t>
      </w:r>
    </w:p>
    <w:p w14:paraId="4B542371" w14:textId="77777777" w:rsidR="000829E8" w:rsidRPr="009238C3" w:rsidRDefault="000829E8" w:rsidP="000829E8">
      <w:pPr>
        <w:spacing w:before="120" w:after="120"/>
        <w:jc w:val="both"/>
        <w:rPr>
          <w:sz w:val="22"/>
          <w:szCs w:val="22"/>
        </w:rPr>
      </w:pPr>
      <w:r w:rsidRPr="009238C3">
        <w:rPr>
          <w:sz w:val="22"/>
          <w:szCs w:val="22"/>
        </w:rPr>
        <w:t xml:space="preserve">V prípade, že dôjde k dočasnému záberu pozemkov pre potreby realizácie Diela nad rámec pozemkov určených v Projektovej dokumentácii, sa Zhotoviteľ zaväzuje oznámiť Objednávateľovi termín začatia a ukončenia používania takéhoto pozemku. V prípade, že Zhotoviteľ nedodrží ukončenie užívania pozemku nezavinené Objednávateľom, bude znášať všetky náklady spojené s užívaním takéhoto pozemku. </w:t>
      </w:r>
    </w:p>
    <w:p w14:paraId="75E0764C" w14:textId="77777777" w:rsidR="000829E8" w:rsidRPr="009238C3" w:rsidRDefault="000829E8" w:rsidP="000829E8">
      <w:pPr>
        <w:keepNext/>
        <w:spacing w:before="120"/>
        <w:jc w:val="both"/>
        <w:outlineLvl w:val="2"/>
        <w:rPr>
          <w:b/>
          <w:bCs/>
          <w:sz w:val="22"/>
          <w:szCs w:val="22"/>
        </w:rPr>
      </w:pPr>
      <w:r w:rsidRPr="009238C3">
        <w:rPr>
          <w:b/>
          <w:bCs/>
          <w:sz w:val="22"/>
          <w:szCs w:val="22"/>
        </w:rPr>
        <w:t>Podčlánok 4.15 Prístupové cesty</w:t>
      </w:r>
    </w:p>
    <w:p w14:paraId="3F27300E" w14:textId="77777777" w:rsidR="000829E8" w:rsidRPr="009238C3" w:rsidRDefault="000829E8" w:rsidP="000829E8">
      <w:pPr>
        <w:jc w:val="both"/>
        <w:rPr>
          <w:sz w:val="22"/>
          <w:szCs w:val="22"/>
        </w:rPr>
      </w:pPr>
      <w:r w:rsidRPr="009238C3">
        <w:rPr>
          <w:sz w:val="22"/>
          <w:szCs w:val="22"/>
        </w:rPr>
        <w:t>Na koniec</w:t>
      </w:r>
      <w:r w:rsidR="002F45A9">
        <w:rPr>
          <w:sz w:val="22"/>
          <w:szCs w:val="22"/>
        </w:rPr>
        <w:t xml:space="preserve"> podčlánku</w:t>
      </w:r>
      <w:r w:rsidRPr="009238C3">
        <w:rPr>
          <w:sz w:val="22"/>
          <w:szCs w:val="22"/>
        </w:rPr>
        <w:t xml:space="preserve"> sa pridávajú nové odstavce s nasledujúcim znením:</w:t>
      </w:r>
    </w:p>
    <w:p w14:paraId="5D6B5908" w14:textId="77777777" w:rsidR="000829E8" w:rsidRPr="009238C3" w:rsidRDefault="000829E8" w:rsidP="000829E8">
      <w:pPr>
        <w:spacing w:before="120" w:after="120"/>
        <w:jc w:val="both"/>
        <w:rPr>
          <w:sz w:val="22"/>
          <w:szCs w:val="22"/>
        </w:rPr>
      </w:pPr>
      <w:r w:rsidRPr="009238C3">
        <w:rPr>
          <w:sz w:val="22"/>
          <w:szCs w:val="22"/>
        </w:rPr>
        <w:t>Za zriadenie, udržiavanie a zrušenie akýchkoľvek ciest potrebných počas realizácie Diela bude zodpovedný Zhotoviteľ.</w:t>
      </w:r>
    </w:p>
    <w:p w14:paraId="7A4380D6" w14:textId="7329D64D" w:rsidR="000829E8" w:rsidRPr="009238C3" w:rsidRDefault="000829E8" w:rsidP="000829E8">
      <w:pPr>
        <w:spacing w:after="120"/>
        <w:jc w:val="both"/>
        <w:rPr>
          <w:sz w:val="22"/>
          <w:szCs w:val="22"/>
        </w:rPr>
      </w:pPr>
      <w:r w:rsidRPr="009238C3">
        <w:rPr>
          <w:sz w:val="22"/>
          <w:szCs w:val="22"/>
        </w:rPr>
        <w:t>Predtým ako Zhotoviteľ začne pre účely Diela užívať prístupové cesty (cesty, chodníky, spevnené plochy, a pod.),</w:t>
      </w:r>
      <w:r w:rsidR="00FF2E24">
        <w:rPr>
          <w:sz w:val="22"/>
          <w:szCs w:val="22"/>
        </w:rPr>
        <w:t xml:space="preserve"> </w:t>
      </w:r>
      <w:r w:rsidRPr="009238C3">
        <w:rPr>
          <w:sz w:val="22"/>
          <w:szCs w:val="22"/>
        </w:rPr>
        <w:t xml:space="preserve">je povinný predložiť Stavebnému dozorovi dokumentáciu skutočného stavu (pasport) každej takejto prístupovej cesty, ako aj pasport všetkých nehnuteľností priľahlých k takejto prístupovej ceste. </w:t>
      </w:r>
    </w:p>
    <w:p w14:paraId="0AB29864" w14:textId="77777777" w:rsidR="000829E8" w:rsidRPr="009238C3" w:rsidRDefault="000829E8" w:rsidP="000829E8">
      <w:pPr>
        <w:jc w:val="both"/>
        <w:rPr>
          <w:sz w:val="22"/>
          <w:szCs w:val="22"/>
        </w:rPr>
      </w:pPr>
      <w:r w:rsidRPr="009238C3">
        <w:rPr>
          <w:sz w:val="22"/>
          <w:szCs w:val="22"/>
        </w:rPr>
        <w:t>Po ukončení užívania týchto prístupových ciest Zhotoviteľom Stavebný dozor za účasti a súčinnosti  Zhotoviteľa a správcov/majiteľov určí prípadné poškodenie prístupových ciest a priľahlých nehnuteľností ako aj potrebný rozsah opráv na ich uvedenie do pôvodného stavu.</w:t>
      </w:r>
    </w:p>
    <w:p w14:paraId="008CF78B" w14:textId="77777777" w:rsidR="000829E8" w:rsidRPr="009238C3" w:rsidRDefault="000829E8" w:rsidP="000829E8">
      <w:pPr>
        <w:keepNext/>
        <w:spacing w:before="120"/>
        <w:jc w:val="both"/>
        <w:outlineLvl w:val="2"/>
        <w:rPr>
          <w:b/>
          <w:bCs/>
          <w:sz w:val="22"/>
          <w:szCs w:val="22"/>
        </w:rPr>
      </w:pPr>
      <w:r w:rsidRPr="009238C3">
        <w:rPr>
          <w:b/>
          <w:bCs/>
          <w:sz w:val="22"/>
          <w:szCs w:val="22"/>
        </w:rPr>
        <w:t>Podčlánok 4.18 Ochrana životného prostredia</w:t>
      </w:r>
    </w:p>
    <w:p w14:paraId="3B01405A" w14:textId="77777777" w:rsidR="000829E8" w:rsidRPr="009238C3" w:rsidRDefault="000829E8" w:rsidP="000829E8">
      <w:pPr>
        <w:jc w:val="both"/>
        <w:rPr>
          <w:sz w:val="22"/>
          <w:szCs w:val="22"/>
        </w:rPr>
      </w:pPr>
      <w:r w:rsidRPr="009238C3">
        <w:rPr>
          <w:sz w:val="22"/>
          <w:szCs w:val="22"/>
        </w:rPr>
        <w:t>Na koniec</w:t>
      </w:r>
      <w:r w:rsidR="002F45A9">
        <w:rPr>
          <w:sz w:val="22"/>
          <w:szCs w:val="22"/>
        </w:rPr>
        <w:t xml:space="preserve"> podčlánku</w:t>
      </w:r>
      <w:r w:rsidRPr="009238C3">
        <w:rPr>
          <w:sz w:val="22"/>
          <w:szCs w:val="22"/>
        </w:rPr>
        <w:t xml:space="preserve"> sa pridávajú nové odstavce s nasledujúcim znením:</w:t>
      </w:r>
    </w:p>
    <w:p w14:paraId="3A0E80A8" w14:textId="471328FA" w:rsidR="000829E8" w:rsidRPr="009238C3" w:rsidRDefault="000829E8" w:rsidP="000829E8">
      <w:pPr>
        <w:spacing w:before="120" w:after="120"/>
        <w:jc w:val="both"/>
        <w:rPr>
          <w:sz w:val="22"/>
          <w:szCs w:val="22"/>
        </w:rPr>
      </w:pPr>
      <w:r w:rsidRPr="009238C3">
        <w:rPr>
          <w:sz w:val="22"/>
          <w:szCs w:val="22"/>
        </w:rPr>
        <w:t xml:space="preserve">Žiadne dôležité činnosti, najmä narušenie alebo uzatvorenie existujúcich ciest, práce v blízkosti systémov zásobovania vodou alebo iných verejných inžinierskych sietí, nesmú byť vykonávané bez písomného súhlasu Stavebného dozora. Zhotoviteľ o takéto povolenie Stavebného dozora písomne požiada minimálne </w:t>
      </w:r>
      <w:r w:rsidR="00FF2E24">
        <w:rPr>
          <w:sz w:val="22"/>
          <w:szCs w:val="22"/>
        </w:rPr>
        <w:t>sedem</w:t>
      </w:r>
      <w:r w:rsidR="00FF2E24" w:rsidRPr="009238C3">
        <w:rPr>
          <w:sz w:val="22"/>
          <w:szCs w:val="22"/>
        </w:rPr>
        <w:t xml:space="preserve"> </w:t>
      </w:r>
      <w:r w:rsidRPr="009238C3">
        <w:rPr>
          <w:sz w:val="22"/>
          <w:szCs w:val="22"/>
        </w:rPr>
        <w:t>dní pred navrhovaným začiatkom prác. Spolu so žiadosťou predloží všetky podrobnosti o prácach, podrobný časový harmonogram prác a hlavné Zariadenia Zhotoviteľa, ktoré budú do prác zapojené a zároveň pripojí kópie všetkých potrebných povolení získaných v súlade s podčlánkom 1.13 (Súlad s Právnymi predpismi).</w:t>
      </w:r>
    </w:p>
    <w:p w14:paraId="596A88AB" w14:textId="4517D3F0" w:rsidR="00CC073D" w:rsidRDefault="000829E8" w:rsidP="000829E8">
      <w:pPr>
        <w:spacing w:before="120"/>
        <w:jc w:val="both"/>
        <w:rPr>
          <w:sz w:val="22"/>
          <w:szCs w:val="22"/>
        </w:rPr>
      </w:pPr>
      <w:r w:rsidRPr="009238C3">
        <w:rPr>
          <w:sz w:val="22"/>
          <w:szCs w:val="22"/>
        </w:rPr>
        <w:t xml:space="preserve">Zhotoviteľ sa zaväzuje zabezpečiť všetky potrebné povolenia k nakladaniu s odpadmi, pokiaľ sú </w:t>
      </w:r>
      <w:r w:rsidR="00FF2E24">
        <w:rPr>
          <w:sz w:val="22"/>
          <w:szCs w:val="22"/>
        </w:rPr>
        <w:t>Právnymi</w:t>
      </w:r>
      <w:r w:rsidRPr="009238C3">
        <w:rPr>
          <w:sz w:val="22"/>
          <w:szCs w:val="22"/>
        </w:rPr>
        <w:t xml:space="preserve"> predpismi vyžadované. Zhotoviteľ nesmie vypúšťať ani dovoliť vypúšťanie toxických látok či škodlivých exhalácií alebo akýchkoľvek iných látok do ovzdušia, vody, alebo na pozemky.</w:t>
      </w:r>
    </w:p>
    <w:p w14:paraId="6709E794" w14:textId="4F522C74" w:rsidR="002F45A9" w:rsidRDefault="002F45A9" w:rsidP="000829E8">
      <w:pPr>
        <w:spacing w:before="120"/>
        <w:jc w:val="both"/>
        <w:rPr>
          <w:sz w:val="22"/>
          <w:szCs w:val="22"/>
        </w:rPr>
      </w:pPr>
      <w:r w:rsidRPr="00220C34">
        <w:rPr>
          <w:sz w:val="22"/>
          <w:szCs w:val="22"/>
        </w:rPr>
        <w:t>Zhotoviteľ je povinný zabezpečiť súlad so všeobecne záväznými právnymi predpismi v</w:t>
      </w:r>
      <w:r>
        <w:rPr>
          <w:sz w:val="22"/>
          <w:szCs w:val="22"/>
        </w:rPr>
        <w:t> </w:t>
      </w:r>
      <w:r w:rsidRPr="00220C34">
        <w:rPr>
          <w:sz w:val="22"/>
          <w:szCs w:val="22"/>
        </w:rPr>
        <w:t>oblasti životného prostredia (najmä nie však výlučne zákon č. 543/2002 Z. z. o</w:t>
      </w:r>
      <w:r>
        <w:rPr>
          <w:sz w:val="22"/>
          <w:szCs w:val="22"/>
        </w:rPr>
        <w:t> </w:t>
      </w:r>
      <w:r w:rsidRPr="00220C34">
        <w:rPr>
          <w:sz w:val="22"/>
          <w:szCs w:val="22"/>
        </w:rPr>
        <w:t>ochrane prírody a</w:t>
      </w:r>
      <w:r>
        <w:rPr>
          <w:sz w:val="22"/>
          <w:szCs w:val="22"/>
        </w:rPr>
        <w:t> </w:t>
      </w:r>
      <w:r w:rsidRPr="00220C34">
        <w:rPr>
          <w:sz w:val="22"/>
          <w:szCs w:val="22"/>
        </w:rPr>
        <w:t>krajiny v</w:t>
      </w:r>
      <w:r>
        <w:rPr>
          <w:sz w:val="22"/>
          <w:szCs w:val="22"/>
        </w:rPr>
        <w:t> </w:t>
      </w:r>
      <w:r w:rsidRPr="00220C34">
        <w:rPr>
          <w:sz w:val="22"/>
          <w:szCs w:val="22"/>
        </w:rPr>
        <w:t>znení neskorších predpisov, zákon č. 17/1992 Zb. o</w:t>
      </w:r>
      <w:r>
        <w:rPr>
          <w:sz w:val="22"/>
          <w:szCs w:val="22"/>
        </w:rPr>
        <w:t> </w:t>
      </w:r>
      <w:r w:rsidRPr="00220C34">
        <w:rPr>
          <w:sz w:val="22"/>
          <w:szCs w:val="22"/>
        </w:rPr>
        <w:t>životnom prostredí</w:t>
      </w:r>
      <w:r>
        <w:rPr>
          <w:sz w:val="22"/>
          <w:szCs w:val="22"/>
        </w:rPr>
        <w:t xml:space="preserve"> v znení neskorších predpisov).</w:t>
      </w:r>
    </w:p>
    <w:p w14:paraId="1E80307D" w14:textId="03E7C8F9" w:rsidR="0065152A" w:rsidRPr="009238C3" w:rsidRDefault="0065152A" w:rsidP="000829E8">
      <w:pPr>
        <w:spacing w:before="120"/>
        <w:jc w:val="both"/>
        <w:rPr>
          <w:sz w:val="22"/>
          <w:szCs w:val="22"/>
        </w:rPr>
      </w:pPr>
      <w:r>
        <w:rPr>
          <w:sz w:val="22"/>
          <w:szCs w:val="22"/>
        </w:rPr>
        <w:t>Zhotoviteľ je povinný postupovať v súlade so zákonom č. 364/2004 Z. z. o vodách a o zmene z</w:t>
      </w:r>
      <w:r w:rsidRPr="0065152A">
        <w:rPr>
          <w:sz w:val="22"/>
          <w:szCs w:val="22"/>
        </w:rPr>
        <w:t>ákona Slovenskej národnej rady č. </w:t>
      </w:r>
      <w:hyperlink r:id="rId12" w:tooltip="Odkaz na predpis alebo ustanovenie" w:history="1">
        <w:r w:rsidRPr="0065152A">
          <w:rPr>
            <w:sz w:val="22"/>
            <w:szCs w:val="22"/>
          </w:rPr>
          <w:t>372/1990 Zb.</w:t>
        </w:r>
      </w:hyperlink>
      <w:r w:rsidRPr="0065152A">
        <w:rPr>
          <w:sz w:val="22"/>
          <w:szCs w:val="22"/>
        </w:rPr>
        <w:t> o priestupkoch v znení neskorších predpisov (vodný zákon)</w:t>
      </w:r>
      <w:r>
        <w:rPr>
          <w:sz w:val="22"/>
          <w:szCs w:val="22"/>
        </w:rPr>
        <w:t>.</w:t>
      </w:r>
    </w:p>
    <w:p w14:paraId="02060258" w14:textId="77777777" w:rsidR="00CC4E2B" w:rsidRDefault="000829E8" w:rsidP="00CC4E2B">
      <w:pPr>
        <w:spacing w:before="120"/>
        <w:jc w:val="both"/>
        <w:rPr>
          <w:b/>
          <w:sz w:val="22"/>
          <w:szCs w:val="22"/>
        </w:rPr>
      </w:pPr>
      <w:r w:rsidRPr="009238C3">
        <w:rPr>
          <w:b/>
          <w:sz w:val="22"/>
          <w:szCs w:val="22"/>
        </w:rPr>
        <w:lastRenderedPageBreak/>
        <w:t xml:space="preserve">Pridáva sa nový podčlánok s nasledujúcim znením: </w:t>
      </w:r>
    </w:p>
    <w:p w14:paraId="3B949AD3" w14:textId="77777777" w:rsidR="000829E8" w:rsidRPr="009238C3" w:rsidRDefault="000829E8" w:rsidP="00CC4E2B">
      <w:pPr>
        <w:spacing w:before="120"/>
        <w:jc w:val="both"/>
        <w:rPr>
          <w:b/>
          <w:bCs/>
          <w:sz w:val="22"/>
          <w:szCs w:val="22"/>
        </w:rPr>
      </w:pPr>
      <w:r w:rsidRPr="009238C3">
        <w:rPr>
          <w:b/>
          <w:bCs/>
          <w:sz w:val="22"/>
          <w:szCs w:val="22"/>
        </w:rPr>
        <w:t xml:space="preserve">Podčlánok 4.18a </w:t>
      </w:r>
      <w:r w:rsidRPr="009238C3">
        <w:rPr>
          <w:b/>
          <w:sz w:val="22"/>
          <w:szCs w:val="22"/>
        </w:rPr>
        <w:t>Nakladanie s odpadom</w:t>
      </w:r>
    </w:p>
    <w:p w14:paraId="3286B8A7" w14:textId="77777777" w:rsidR="001573ED" w:rsidRPr="001573ED" w:rsidRDefault="001573ED" w:rsidP="001573ED">
      <w:pPr>
        <w:autoSpaceDE w:val="0"/>
        <w:autoSpaceDN w:val="0"/>
        <w:adjustRightInd w:val="0"/>
        <w:spacing w:before="120"/>
        <w:jc w:val="both"/>
        <w:rPr>
          <w:rFonts w:eastAsia="Calibri"/>
          <w:bCs/>
          <w:sz w:val="22"/>
          <w:szCs w:val="22"/>
          <w:lang w:eastAsia="en-US"/>
        </w:rPr>
      </w:pPr>
      <w:r w:rsidRPr="001573ED">
        <w:rPr>
          <w:rFonts w:eastAsia="Calibri"/>
          <w:bCs/>
          <w:sz w:val="22"/>
          <w:szCs w:val="22"/>
          <w:lang w:eastAsia="en-US"/>
        </w:rPr>
        <w:t xml:space="preserve">Zhotoviteľ je povinný nakladať s odpadom, ktorý vznikne pri plnení predmetu Zmluvy a ktorého </w:t>
      </w:r>
      <w:r w:rsidRPr="001573ED">
        <w:rPr>
          <w:rFonts w:eastAsia="Calibri"/>
          <w:bCs/>
          <w:sz w:val="22"/>
          <w:szCs w:val="22"/>
          <w:u w:val="single"/>
          <w:lang w:eastAsia="en-US"/>
        </w:rPr>
        <w:t>pôvodcom je Zhotoviteľ</w:t>
      </w:r>
      <w:r w:rsidRPr="001573ED">
        <w:rPr>
          <w:rFonts w:eastAsia="Calibri"/>
          <w:bCs/>
          <w:sz w:val="22"/>
          <w:szCs w:val="22"/>
          <w:lang w:eastAsia="en-US"/>
        </w:rPr>
        <w:t xml:space="preserve"> (najmä ale nielen odpady, ktoré vznikli z Vybavenia alebo obalov dopravených do miesta plnenia Zhotoviteľom, odpad komunálneho charakteru, ktorý vyprodukovali pracovníci Zhotoviteľa) v súlade so zákonom č. 79/2015 Z. z. o odpadoch a o zmene a doplnení niektorých zákonov v znení neskorších predpisov (ďalej len „</w:t>
      </w:r>
      <w:r w:rsidRPr="001573ED">
        <w:rPr>
          <w:rFonts w:eastAsia="Calibri"/>
          <w:b/>
          <w:bCs/>
          <w:sz w:val="22"/>
          <w:szCs w:val="22"/>
          <w:lang w:eastAsia="en-US"/>
        </w:rPr>
        <w:t>zákon o odpadoch</w:t>
      </w:r>
      <w:r w:rsidRPr="001573ED">
        <w:rPr>
          <w:rFonts w:eastAsia="Calibri"/>
          <w:bCs/>
          <w:sz w:val="22"/>
          <w:szCs w:val="22"/>
          <w:lang w:eastAsia="en-US"/>
        </w:rPr>
        <w:t>“). </w:t>
      </w:r>
    </w:p>
    <w:p w14:paraId="7566A6E5" w14:textId="1C45D507" w:rsidR="001573ED" w:rsidRPr="001573ED" w:rsidRDefault="001573ED" w:rsidP="001573ED">
      <w:pPr>
        <w:autoSpaceDE w:val="0"/>
        <w:autoSpaceDN w:val="0"/>
        <w:adjustRightInd w:val="0"/>
        <w:spacing w:before="120"/>
        <w:jc w:val="both"/>
        <w:rPr>
          <w:rFonts w:eastAsia="Calibri"/>
          <w:sz w:val="22"/>
          <w:szCs w:val="22"/>
          <w:lang w:eastAsia="en-US"/>
        </w:rPr>
      </w:pPr>
      <w:r w:rsidRPr="00686B89">
        <w:rPr>
          <w:rFonts w:eastAsia="Calibri"/>
          <w:bCs/>
          <w:sz w:val="22"/>
          <w:szCs w:val="22"/>
          <w:lang w:eastAsia="en-US"/>
        </w:rPr>
        <w:t xml:space="preserve">Zhotoviteľ je povinný nakladať s odpadom, ktorý vznikne pri plnení predmetu Zmluvy a ktorého </w:t>
      </w:r>
      <w:r w:rsidRPr="00686B89">
        <w:rPr>
          <w:rFonts w:eastAsia="Calibri"/>
          <w:bCs/>
          <w:sz w:val="22"/>
          <w:szCs w:val="22"/>
          <w:u w:val="single"/>
          <w:lang w:eastAsia="en-US"/>
        </w:rPr>
        <w:t>pôvodcom je Objednávateľ</w:t>
      </w:r>
      <w:r w:rsidRPr="00686B89">
        <w:rPr>
          <w:rFonts w:eastAsia="Calibri"/>
          <w:bCs/>
          <w:sz w:val="22"/>
          <w:szCs w:val="22"/>
          <w:lang w:eastAsia="en-US"/>
        </w:rPr>
        <w:t xml:space="preserve"> v súlade s ustanoveniami tohto podčlánku. Za týmto účelom predloží Objednávateľ Zhotoviteľovi na základe žiadosti Zhotoviteľa splnomocnenie ku všetkým úkonom, ktoré musí Zhotoviteľ ako splnomocnenec vykonať, aby splnil povinnosti v súvislosti s nakladaním s odpadom, ktorého pôvodcom je Objednávateľ</w:t>
      </w:r>
      <w:r w:rsidRPr="00686B89">
        <w:rPr>
          <w:rFonts w:eastAsia="Calibri"/>
          <w:sz w:val="22"/>
          <w:szCs w:val="22"/>
          <w:lang w:eastAsia="en-US"/>
        </w:rPr>
        <w:t>.</w:t>
      </w:r>
      <w:r w:rsidRPr="001573ED">
        <w:rPr>
          <w:rFonts w:eastAsia="Calibri"/>
          <w:sz w:val="22"/>
          <w:szCs w:val="22"/>
          <w:lang w:eastAsia="en-US"/>
        </w:rPr>
        <w:t xml:space="preserve"> </w:t>
      </w:r>
    </w:p>
    <w:p w14:paraId="7E1DA349" w14:textId="754C9691" w:rsidR="001573ED" w:rsidRPr="001573ED" w:rsidRDefault="001573ED" w:rsidP="001573ED">
      <w:pPr>
        <w:autoSpaceDE w:val="0"/>
        <w:autoSpaceDN w:val="0"/>
        <w:adjustRightInd w:val="0"/>
        <w:spacing w:before="120"/>
        <w:jc w:val="both"/>
        <w:rPr>
          <w:rFonts w:eastAsia="Calibri"/>
          <w:sz w:val="22"/>
          <w:szCs w:val="22"/>
          <w:lang w:eastAsia="en-US"/>
        </w:rPr>
      </w:pPr>
      <w:r w:rsidRPr="009A62BE">
        <w:rPr>
          <w:rFonts w:eastAsia="Calibri"/>
          <w:bCs/>
          <w:sz w:val="22"/>
          <w:szCs w:val="22"/>
          <w:lang w:eastAsia="en-US"/>
        </w:rPr>
        <w:t>Zhotoviteľ</w:t>
      </w:r>
      <w:r w:rsidRPr="001573ED">
        <w:rPr>
          <w:rFonts w:eastAsia="Calibri"/>
          <w:bCs/>
          <w:sz w:val="22"/>
          <w:szCs w:val="22"/>
          <w:lang w:eastAsia="en-US"/>
        </w:rPr>
        <w:t xml:space="preserve"> vyhlasuje, že najneskôr v momente podpísania Zápisu o odovzdaní a prevzatí </w:t>
      </w:r>
      <w:r w:rsidR="00807FFE">
        <w:rPr>
          <w:rFonts w:eastAsia="Calibri"/>
          <w:bCs/>
          <w:sz w:val="22"/>
          <w:szCs w:val="22"/>
          <w:lang w:eastAsia="en-US"/>
        </w:rPr>
        <w:t xml:space="preserve">prvého </w:t>
      </w:r>
      <w:r w:rsidRPr="001573ED">
        <w:rPr>
          <w:rFonts w:eastAsia="Calibri"/>
          <w:bCs/>
          <w:sz w:val="22"/>
          <w:szCs w:val="22"/>
          <w:lang w:eastAsia="en-US"/>
        </w:rPr>
        <w:t>Staveniska predloží Objednávateľovi zmluvu (resp. zmluvy) na odobratie odpadu s odberateľom majúcim oprávnenie podľa zákona o odpadoch na nakladanie so všetkými odpadmi, ktoré vzniknú pri plnení predmetu Zmluvy a ktorých pôvodcom je Objednávateľ. Zmluva (resp. zmluvy) budú uzatvorené najmenej v rozsahu určenom v § 2 vyhlášky Ministerstva životného prostredia Slovenskej republiky  č. 344/2022 Z. z. o stavebných odpadoch a odpadoch z demolácií (ďalej len „</w:t>
      </w:r>
      <w:r w:rsidRPr="001573ED">
        <w:rPr>
          <w:rFonts w:eastAsia="Calibri"/>
          <w:b/>
          <w:bCs/>
          <w:sz w:val="22"/>
          <w:szCs w:val="22"/>
          <w:lang w:eastAsia="en-US"/>
        </w:rPr>
        <w:t>vyhláška MŽP SR č. 344/2022 Z. z.</w:t>
      </w:r>
      <w:r w:rsidRPr="001573ED">
        <w:rPr>
          <w:rFonts w:eastAsia="Calibri"/>
          <w:bCs/>
          <w:sz w:val="22"/>
          <w:szCs w:val="22"/>
          <w:lang w:eastAsia="en-US"/>
        </w:rPr>
        <w:t>“). V prípade zániku takejto zmluvy (resp. zmlúv) je Zhotoviteľ povinný bezodkladne zabezpečiť a predložiť Objednávateľovi novú zmluvu na odobratie odpadu spĺňajúcu podmienky podľa prvej a druhej vety tohto odstavca. Nepredloženie zmlúv sa považuje za podstatné porušenie zmluvnej povinnosti s možnosťou Objednávateľa neprevziať Stavenisko a/alebo od Zmluvy odstúpiť</w:t>
      </w:r>
      <w:r w:rsidRPr="001573ED">
        <w:rPr>
          <w:rFonts w:eastAsia="Calibri"/>
          <w:sz w:val="22"/>
          <w:szCs w:val="22"/>
          <w:lang w:eastAsia="en-US"/>
        </w:rPr>
        <w:t>.</w:t>
      </w:r>
    </w:p>
    <w:p w14:paraId="520E30B6" w14:textId="77777777" w:rsidR="001573ED" w:rsidRPr="001573ED" w:rsidRDefault="001573ED" w:rsidP="001573ED">
      <w:pPr>
        <w:autoSpaceDE w:val="0"/>
        <w:autoSpaceDN w:val="0"/>
        <w:adjustRightInd w:val="0"/>
        <w:spacing w:before="120"/>
        <w:jc w:val="both"/>
        <w:rPr>
          <w:rFonts w:eastAsia="Calibri"/>
          <w:sz w:val="22"/>
          <w:szCs w:val="22"/>
          <w:lang w:eastAsia="en-US"/>
        </w:rPr>
      </w:pPr>
      <w:r w:rsidRPr="001573ED">
        <w:rPr>
          <w:rFonts w:eastAsia="Calibri"/>
          <w:sz w:val="22"/>
          <w:szCs w:val="22"/>
          <w:lang w:eastAsia="en-US"/>
        </w:rPr>
        <w:t>Zhotoviteľ je povinný odovzdať odpady, ktorých pôvodcom je Objednávateľ, vzniknuté pri realizácii Diela len osobe oprávnenej nakladať s odpadmi podľa zákona o odpadoch, s ktorou má uzatvorenú zmluvu podľa tohto podčlánku.</w:t>
      </w:r>
    </w:p>
    <w:p w14:paraId="056FA670" w14:textId="77777777" w:rsidR="001573ED" w:rsidRPr="001573ED" w:rsidRDefault="001573ED" w:rsidP="001573ED">
      <w:pPr>
        <w:autoSpaceDE w:val="0"/>
        <w:autoSpaceDN w:val="0"/>
        <w:adjustRightInd w:val="0"/>
        <w:spacing w:before="120"/>
        <w:jc w:val="both"/>
        <w:rPr>
          <w:rFonts w:eastAsia="Calibri"/>
          <w:bCs/>
          <w:sz w:val="22"/>
          <w:szCs w:val="22"/>
          <w:lang w:eastAsia="en-US"/>
        </w:rPr>
      </w:pPr>
      <w:r w:rsidRPr="001573ED">
        <w:rPr>
          <w:rFonts w:eastAsia="Calibri"/>
          <w:bCs/>
          <w:sz w:val="22"/>
          <w:szCs w:val="22"/>
          <w:lang w:eastAsia="en-US"/>
        </w:rPr>
        <w:t>Zhotoviteľ je povinný vzniknuté odpady, ktorých pôvodcom je Objednávateľ, triediť podľa druhov, správne zaradiť podľa Katalógu odpadov (vyhláška Ministerstva životného prostredia Slovenskej republiky č. 365/2015 Z. z., ktorou sa ustanovuje Katalóg odpadov), zabezpečiť ich pred znehodnotením, odcudzením alebo iným nežiaducim únikom a nebezpečné odpady aj označiť ustanoveným spôsobom. Zhotoviteľ je tiež povinný:</w:t>
      </w:r>
    </w:p>
    <w:p w14:paraId="2750D4E1" w14:textId="77777777" w:rsidR="001573ED" w:rsidRPr="001573ED" w:rsidRDefault="001573ED" w:rsidP="009A62BE">
      <w:pPr>
        <w:numPr>
          <w:ilvl w:val="2"/>
          <w:numId w:val="167"/>
        </w:numPr>
        <w:ind w:left="567" w:right="-1" w:hanging="567"/>
        <w:jc w:val="both"/>
        <w:textAlignment w:val="baseline"/>
        <w:rPr>
          <w:rFonts w:eastAsia="Calibri"/>
          <w:bCs/>
          <w:sz w:val="22"/>
          <w:szCs w:val="22"/>
          <w:lang w:eastAsia="en-US"/>
        </w:rPr>
      </w:pPr>
      <w:r w:rsidRPr="001573ED">
        <w:rPr>
          <w:rFonts w:eastAsia="Calibri"/>
          <w:bCs/>
          <w:sz w:val="22"/>
          <w:szCs w:val="22"/>
          <w:lang w:eastAsia="en-US"/>
        </w:rPr>
        <w:t>zabezpečiť zhodnotenie a recykláciu stavebného odpadu a odpadu z demolácie, ktorých pôvodcom je Objednávateľ, najmenej na 70 % hmotnosti takéhoto odpadu (tento cieľ sa uplatňuje na odpady uvedené v skupine číslo 17 Katalógu odpadov, okrem nebezpečných odpadov a odpadu pod katalógovým číslom 17 05 04) pri stavbách nad 300 m</w:t>
      </w:r>
      <w:r w:rsidRPr="001573ED">
        <w:rPr>
          <w:rFonts w:eastAsia="Calibri"/>
          <w:bCs/>
          <w:sz w:val="22"/>
          <w:szCs w:val="22"/>
          <w:vertAlign w:val="superscript"/>
          <w:lang w:eastAsia="en-US"/>
        </w:rPr>
        <w:t>2</w:t>
      </w:r>
      <w:r w:rsidRPr="001573ED">
        <w:rPr>
          <w:rFonts w:eastAsia="Calibri"/>
          <w:bCs/>
          <w:sz w:val="22"/>
          <w:szCs w:val="22"/>
          <w:lang w:eastAsia="en-US"/>
        </w:rPr>
        <w:t xml:space="preserve"> zastavanej plochy (§ 139b ods. 1 Stavebného zákona),</w:t>
      </w:r>
    </w:p>
    <w:p w14:paraId="63038C6F" w14:textId="77777777" w:rsidR="001573ED" w:rsidRPr="001573ED" w:rsidRDefault="001573ED" w:rsidP="009A62BE">
      <w:pPr>
        <w:numPr>
          <w:ilvl w:val="2"/>
          <w:numId w:val="167"/>
        </w:numPr>
        <w:ind w:left="567" w:right="-1" w:hanging="567"/>
        <w:jc w:val="both"/>
        <w:textAlignment w:val="baseline"/>
        <w:rPr>
          <w:rFonts w:eastAsia="Calibri"/>
          <w:bCs/>
          <w:sz w:val="22"/>
          <w:szCs w:val="22"/>
          <w:lang w:eastAsia="en-US"/>
        </w:rPr>
      </w:pPr>
      <w:r w:rsidRPr="001573ED">
        <w:rPr>
          <w:rFonts w:eastAsia="Calibri"/>
          <w:bCs/>
          <w:sz w:val="22"/>
          <w:szCs w:val="22"/>
          <w:lang w:eastAsia="en-US"/>
        </w:rPr>
        <w:t>vykonávať selektívnu demoláciu postupmi ustanovenými vykonávacím predpisom pre nakladanie s odstránenými stavebnými materiálmi určenými na opätovné použitie, vedľajšími produktami a stavebnými a demolačnými odpadmi tak, aby bolo zaistené ich maximálne opätovné využitie a recyklácia,</w:t>
      </w:r>
    </w:p>
    <w:p w14:paraId="1A2F7038" w14:textId="77777777" w:rsidR="001573ED" w:rsidRPr="001573ED" w:rsidRDefault="001573ED" w:rsidP="009A62BE">
      <w:pPr>
        <w:numPr>
          <w:ilvl w:val="2"/>
          <w:numId w:val="167"/>
        </w:numPr>
        <w:ind w:left="567" w:right="-1" w:hanging="567"/>
        <w:jc w:val="both"/>
        <w:textAlignment w:val="baseline"/>
        <w:rPr>
          <w:rFonts w:eastAsia="Calibri"/>
          <w:bCs/>
          <w:sz w:val="22"/>
          <w:szCs w:val="22"/>
          <w:lang w:eastAsia="en-US"/>
        </w:rPr>
      </w:pPr>
      <w:r w:rsidRPr="001573ED">
        <w:rPr>
          <w:rFonts w:eastAsia="Calibri"/>
          <w:bCs/>
          <w:sz w:val="22"/>
          <w:szCs w:val="22"/>
          <w:lang w:eastAsia="en-US"/>
        </w:rPr>
        <w:t>stavebné odpady a odpady z demolácií prednostne materiálovo zhodnotiť a výstup z recyklácie realizovaný priamo na stavbe prednostne využiť pri svojej činnosti, ak to technické, ekonomické a organizačné podmienky dovoľujú,</w:t>
      </w:r>
    </w:p>
    <w:p w14:paraId="28F0CB6B" w14:textId="77777777" w:rsidR="001573ED" w:rsidRPr="001573ED" w:rsidRDefault="001573ED" w:rsidP="00F626CF">
      <w:pPr>
        <w:numPr>
          <w:ilvl w:val="2"/>
          <w:numId w:val="167"/>
        </w:numPr>
        <w:ind w:left="567" w:right="-1" w:hanging="567"/>
        <w:jc w:val="both"/>
        <w:textAlignment w:val="baseline"/>
        <w:rPr>
          <w:rFonts w:eastAsia="Calibri"/>
          <w:bCs/>
          <w:sz w:val="22"/>
          <w:szCs w:val="22"/>
          <w:lang w:eastAsia="en-US"/>
        </w:rPr>
      </w:pPr>
      <w:r w:rsidRPr="001573ED">
        <w:rPr>
          <w:rFonts w:eastAsia="Calibri"/>
          <w:bCs/>
          <w:sz w:val="22"/>
          <w:szCs w:val="22"/>
          <w:lang w:eastAsia="en-US"/>
        </w:rPr>
        <w:t>manipulovať oddelene (i) so stavebnými odpadmi a odpadmi z demolácií, ktoré je možné  pripraviť na opätovné použitie alebo recyklovať, a to najmenej v rozsahu prílohy č. 1 prvého bodu vyhlášky MŽP SR č. 344/2022 Z. z., (ii) s odstránenými stavebnými materiálmi, ktoré môžu byť po splnení podmienok § 5 až 7 vyhlášky MŽP SR č. 344/2022 Z. z. využité ako vedľajší produkt a to najmenej v rozsahu prílohy č. 1 druhého bodu vyhlášky MŽP SR č. 344/2022 Z. z. a (iii) so stavebnými odpadmi a odpadmi z demolácií, ktoré obsahujú alebo sú znečistené nebezpečnými látkami a to najmenej v rozsahu prílohy č. 1 tretieho bodu vyhlášky MŽP SR č. 344/2022 Z. z.,</w:t>
      </w:r>
    </w:p>
    <w:p w14:paraId="38B88EC1" w14:textId="77777777" w:rsidR="001573ED" w:rsidRPr="001573ED" w:rsidRDefault="001573ED" w:rsidP="00F626CF">
      <w:pPr>
        <w:numPr>
          <w:ilvl w:val="2"/>
          <w:numId w:val="167"/>
        </w:numPr>
        <w:ind w:left="567" w:right="-1" w:hanging="567"/>
        <w:jc w:val="both"/>
        <w:textAlignment w:val="baseline"/>
        <w:rPr>
          <w:rFonts w:eastAsia="Calibri"/>
          <w:bCs/>
          <w:sz w:val="22"/>
          <w:szCs w:val="22"/>
          <w:lang w:eastAsia="en-US"/>
        </w:rPr>
      </w:pPr>
      <w:r w:rsidRPr="001573ED">
        <w:rPr>
          <w:rFonts w:eastAsia="Calibri"/>
          <w:bCs/>
          <w:sz w:val="22"/>
          <w:szCs w:val="22"/>
          <w:lang w:eastAsia="en-US"/>
        </w:rPr>
        <w:t>nakladať so stavebným odpadom a odpadom z demolácii obsahujúcim nebezpečné látky alebo znečistenými nebezpečnými látkami takým spôsobom, aby nedošlo k znečisteniu ostatných stavebných odpadov a odpadov z demolácií určených na prípravu na opätovné použitie alebo na recykláciu,</w:t>
      </w:r>
    </w:p>
    <w:p w14:paraId="1B495583" w14:textId="77777777" w:rsidR="001573ED" w:rsidRPr="001573ED" w:rsidRDefault="001573ED" w:rsidP="00F626CF">
      <w:pPr>
        <w:numPr>
          <w:ilvl w:val="2"/>
          <w:numId w:val="167"/>
        </w:numPr>
        <w:ind w:left="567" w:right="-1" w:hanging="567"/>
        <w:jc w:val="both"/>
        <w:textAlignment w:val="baseline"/>
        <w:rPr>
          <w:rFonts w:eastAsia="Calibri"/>
          <w:bCs/>
          <w:sz w:val="22"/>
          <w:szCs w:val="22"/>
          <w:lang w:eastAsia="en-US"/>
        </w:rPr>
      </w:pPr>
      <w:r w:rsidRPr="001573ED">
        <w:rPr>
          <w:rFonts w:eastAsia="Calibri"/>
          <w:bCs/>
          <w:sz w:val="22"/>
          <w:szCs w:val="22"/>
          <w:lang w:eastAsia="en-US"/>
        </w:rPr>
        <w:t>preukázateľne podať ohlásenie pred realizáciou demolačných prác, najneskôr tri pracovné dni vopred, písomne na tlačive uvedenom v prílohe č. 2 vyhlášky MŽP SR č. 344/2022 Z. z. vrátane fotodokumentácie orgánu štátnej správy odpadového hospodárstva, v ktorého územnom obvode bude Zhotoviteľ demolačné práce uskutočňovať; ohlásenie podľa tohto bodu sa podáva v mene Objednávateľa a za jeho vyplnenie zodpovedá Zhotoviteľ,</w:t>
      </w:r>
    </w:p>
    <w:p w14:paraId="67623C6F" w14:textId="77777777" w:rsidR="001573ED" w:rsidRPr="001573ED" w:rsidRDefault="001573ED" w:rsidP="001573ED">
      <w:pPr>
        <w:numPr>
          <w:ilvl w:val="2"/>
          <w:numId w:val="167"/>
        </w:numPr>
        <w:spacing w:after="160"/>
        <w:ind w:left="567" w:right="-1" w:hanging="567"/>
        <w:jc w:val="both"/>
        <w:textAlignment w:val="baseline"/>
        <w:rPr>
          <w:rFonts w:eastAsia="Calibri"/>
          <w:bCs/>
          <w:sz w:val="22"/>
          <w:szCs w:val="22"/>
          <w:lang w:eastAsia="en-US"/>
        </w:rPr>
      </w:pPr>
      <w:r w:rsidRPr="001573ED">
        <w:rPr>
          <w:rFonts w:eastAsia="Calibri"/>
          <w:bCs/>
          <w:sz w:val="22"/>
          <w:szCs w:val="22"/>
          <w:lang w:eastAsia="en-US"/>
        </w:rPr>
        <w:lastRenderedPageBreak/>
        <w:t>preukázateľne podať ohlásenie po ukončení demolačných prác, najneskôr do 90 dní, písomne na tlačive uvedenom v prílohe č. 3 vyhlášky MŽP SR č. 344/2022 Z. z. vrátane fotodokumentácie vytriedených stavebných materiálov a odpadov z demolácie orgánu štátnej správy odpadového hospodárstva, ktorému bolo ohlásené začatie demolačných prác; ohlásenie podľa tohto odstavca sa podáva v mene Objednávateľa a za jeho vyplnenie zodpovedá Zhotoviteľ.</w:t>
      </w:r>
    </w:p>
    <w:p w14:paraId="4CEBB5ED" w14:textId="4D1626AF" w:rsidR="001573ED" w:rsidRPr="001573ED" w:rsidRDefault="001573ED" w:rsidP="001573ED">
      <w:pPr>
        <w:autoSpaceDE w:val="0"/>
        <w:autoSpaceDN w:val="0"/>
        <w:adjustRightInd w:val="0"/>
        <w:spacing w:before="120"/>
        <w:jc w:val="both"/>
        <w:rPr>
          <w:rFonts w:eastAsia="Calibri"/>
          <w:sz w:val="22"/>
          <w:szCs w:val="22"/>
          <w:lang w:eastAsia="en-US"/>
        </w:rPr>
      </w:pPr>
      <w:r w:rsidRPr="001573ED">
        <w:rPr>
          <w:rFonts w:eastAsia="Calibri"/>
          <w:bCs/>
          <w:sz w:val="22"/>
          <w:szCs w:val="22"/>
          <w:lang w:eastAsia="en-US"/>
        </w:rPr>
        <w:t xml:space="preserve">Zhotoviteľ je povinný viesť a uchovávať evidenciu o druhoch a množstve odpadov, ktorých pôvodcom je Objednávateľ, a o nakladaní s nimi v súlade s § 2 vyhlášky Ministerstva životného prostredia Slovenskej republiky č. 366/2015 Z. z. o evidenčnej povinnosti a ohlasovacej povinnosti, resp. po nadobudnutí účinnosti vyhlášky Ministerstva životného prostredia Slovenskej republiky č. 89/2024 Z. z. </w:t>
      </w:r>
      <w:r w:rsidR="00826D6F">
        <w:rPr>
          <w:rFonts w:eastAsia="Calibri"/>
          <w:bCs/>
          <w:sz w:val="22"/>
          <w:szCs w:val="22"/>
          <w:lang w:eastAsia="en-US"/>
        </w:rPr>
        <w:t xml:space="preserve">o </w:t>
      </w:r>
      <w:r w:rsidRPr="001573ED">
        <w:rPr>
          <w:rFonts w:eastAsia="Calibri"/>
          <w:bCs/>
          <w:sz w:val="22"/>
          <w:szCs w:val="22"/>
          <w:lang w:eastAsia="en-US"/>
        </w:rPr>
        <w:t xml:space="preserve">evidenčnej a ohlasovacej povinnosti v súlade s touto vyhláškou. Evidencia sa vedie v mene Objednávateľa. Za spisovanie a vedenie evidencie v súlade so zákonom o odpadoch a vykonávacími predpismi zodpovedá Zhotoviteľ. Ak osoba oprávnená </w:t>
      </w:r>
      <w:r w:rsidRPr="001573ED">
        <w:rPr>
          <w:rFonts w:eastAsia="Calibri"/>
          <w:sz w:val="22"/>
          <w:szCs w:val="22"/>
          <w:lang w:eastAsia="en-US"/>
        </w:rPr>
        <w:t>nakladať s odpadmi</w:t>
      </w:r>
      <w:r w:rsidRPr="001573ED">
        <w:rPr>
          <w:rFonts w:eastAsia="Calibri"/>
          <w:bCs/>
          <w:sz w:val="22"/>
          <w:szCs w:val="22"/>
          <w:lang w:eastAsia="en-US"/>
        </w:rPr>
        <w:t>, ktorej bol na základe zmluvy uzatvorenej podľa tohto podčlánku odpad odovzdaný, nie je jeho spracovateľom, Objednávateľ požaduje, aby súčasťou evidencie (v stĺpci 6 evidenčného listu odpadu) bol kód nakladania s odpadom u konečného spracovateľa</w:t>
      </w:r>
      <w:r w:rsidRPr="001573ED">
        <w:rPr>
          <w:rFonts w:eastAsia="Calibri"/>
          <w:sz w:val="22"/>
          <w:szCs w:val="22"/>
          <w:lang w:eastAsia="en-US"/>
        </w:rPr>
        <w:t>.</w:t>
      </w:r>
    </w:p>
    <w:p w14:paraId="09AF332C" w14:textId="77777777" w:rsidR="001573ED" w:rsidRPr="001573ED" w:rsidRDefault="001573ED" w:rsidP="001573ED">
      <w:pPr>
        <w:autoSpaceDE w:val="0"/>
        <w:autoSpaceDN w:val="0"/>
        <w:adjustRightInd w:val="0"/>
        <w:spacing w:before="120"/>
        <w:jc w:val="both"/>
        <w:rPr>
          <w:rFonts w:eastAsia="Calibri"/>
          <w:bCs/>
          <w:sz w:val="22"/>
          <w:szCs w:val="22"/>
          <w:lang w:eastAsia="en-US"/>
        </w:rPr>
      </w:pPr>
      <w:r w:rsidRPr="001573ED">
        <w:rPr>
          <w:rFonts w:eastAsia="Calibri"/>
          <w:bCs/>
          <w:sz w:val="22"/>
          <w:szCs w:val="22"/>
          <w:lang w:eastAsia="en-US"/>
        </w:rPr>
        <w:t>Ak Zhotoviteľ zrealizuje Dielo v jednom kalendárnom roku, je Zhotoviteľ povinný odovzdať Objednávateľovi evidenciu odpadov podľa tohto podčlánku najneskôr v deň vydania Protokolu o vyhotovení Diela Stavebným dozorom Objednávateľa. Ak realizácia Diela bude zasahovať do viacerých kalendárnych rokov, je Zhotoviteľ povinný odovzdať Objednávateľovi evidenciu odpadov podľa tohto podčlánku vždy najneskôr v posledný deň príslušného kalendárneho roka, okrem posledného roka realizácie Diela, kedy je Zhotoviteľ povinný odovzdať Objednávateľovi evidenciu odpadov podľa tohto podčlánku najneskôr v deň vydania Protokolu o vyhotovení Diela Stavebným dozorom Objednávateľa. Spolu s evidenciou odpadov podľa tohto podčlánku je Zhotoviteľ povinný Objednávateľovi odovzdať:</w:t>
      </w:r>
    </w:p>
    <w:p w14:paraId="214ACBF2" w14:textId="77777777" w:rsidR="001573ED" w:rsidRPr="001573ED" w:rsidRDefault="001573ED" w:rsidP="00826D6F">
      <w:pPr>
        <w:numPr>
          <w:ilvl w:val="2"/>
          <w:numId w:val="168"/>
        </w:numPr>
        <w:autoSpaceDE w:val="0"/>
        <w:autoSpaceDN w:val="0"/>
        <w:adjustRightInd w:val="0"/>
        <w:ind w:left="567" w:hanging="567"/>
        <w:jc w:val="both"/>
        <w:rPr>
          <w:rFonts w:eastAsia="Calibri"/>
          <w:bCs/>
          <w:sz w:val="22"/>
          <w:szCs w:val="22"/>
          <w:lang w:eastAsia="en-US"/>
        </w:rPr>
      </w:pPr>
      <w:r w:rsidRPr="001573ED">
        <w:rPr>
          <w:rFonts w:eastAsia="Calibri"/>
          <w:bCs/>
          <w:sz w:val="22"/>
          <w:szCs w:val="22"/>
          <w:lang w:eastAsia="en-US"/>
        </w:rPr>
        <w:t>protokoly o odbere odpadu, ktoré budú na strane odovzdávajúceho podpísané (s uvedením čitateľného mena a priezviska, podpisu, pečiatkou, dátumom) Zhotoviteľom a Objednávateľom a na strane preberajúceho poverenou osobou preberajúceho,</w:t>
      </w:r>
    </w:p>
    <w:p w14:paraId="4D7EB5CA" w14:textId="77777777" w:rsidR="001573ED" w:rsidRPr="001573ED" w:rsidRDefault="001573ED" w:rsidP="00826D6F">
      <w:pPr>
        <w:numPr>
          <w:ilvl w:val="2"/>
          <w:numId w:val="168"/>
        </w:numPr>
        <w:autoSpaceDE w:val="0"/>
        <w:autoSpaceDN w:val="0"/>
        <w:adjustRightInd w:val="0"/>
        <w:ind w:left="567" w:hanging="567"/>
        <w:jc w:val="both"/>
        <w:rPr>
          <w:rFonts w:eastAsia="Calibri"/>
          <w:bCs/>
          <w:sz w:val="22"/>
          <w:szCs w:val="22"/>
          <w:lang w:eastAsia="en-US"/>
        </w:rPr>
      </w:pPr>
      <w:r w:rsidRPr="001573ED">
        <w:rPr>
          <w:rFonts w:eastAsia="Calibri"/>
          <w:bCs/>
          <w:sz w:val="22"/>
          <w:szCs w:val="22"/>
          <w:lang w:eastAsia="en-US"/>
        </w:rPr>
        <w:t xml:space="preserve">vážne lístky potvrdené osobou oprávnenou </w:t>
      </w:r>
      <w:r w:rsidRPr="001573ED">
        <w:rPr>
          <w:rFonts w:eastAsia="Calibri"/>
          <w:sz w:val="22"/>
          <w:szCs w:val="22"/>
          <w:lang w:eastAsia="en-US"/>
        </w:rPr>
        <w:t>nakladať s odpadmi</w:t>
      </w:r>
      <w:r w:rsidRPr="001573ED">
        <w:rPr>
          <w:rFonts w:eastAsia="Calibri"/>
          <w:bCs/>
          <w:sz w:val="22"/>
          <w:szCs w:val="22"/>
          <w:lang w:eastAsia="en-US"/>
        </w:rPr>
        <w:t>,</w:t>
      </w:r>
    </w:p>
    <w:p w14:paraId="1110ED0A" w14:textId="77777777" w:rsidR="001573ED" w:rsidRPr="001573ED" w:rsidRDefault="001573ED" w:rsidP="00826D6F">
      <w:pPr>
        <w:numPr>
          <w:ilvl w:val="2"/>
          <w:numId w:val="168"/>
        </w:numPr>
        <w:autoSpaceDE w:val="0"/>
        <w:autoSpaceDN w:val="0"/>
        <w:adjustRightInd w:val="0"/>
        <w:ind w:left="567" w:hanging="567"/>
        <w:jc w:val="both"/>
        <w:rPr>
          <w:rFonts w:eastAsia="Calibri"/>
          <w:bCs/>
          <w:sz w:val="22"/>
          <w:szCs w:val="22"/>
          <w:lang w:eastAsia="en-US"/>
        </w:rPr>
      </w:pPr>
      <w:r w:rsidRPr="001573ED">
        <w:rPr>
          <w:rFonts w:eastAsia="Calibri"/>
          <w:bCs/>
          <w:sz w:val="22"/>
          <w:szCs w:val="22"/>
          <w:lang w:eastAsia="en-US"/>
        </w:rPr>
        <w:t>kópie listov č. 1 a č. 4 Sprievodných listov nebezpečného odpadu,</w:t>
      </w:r>
    </w:p>
    <w:p w14:paraId="51624643" w14:textId="77777777" w:rsidR="001573ED" w:rsidRPr="001573ED" w:rsidRDefault="001573ED" w:rsidP="00826D6F">
      <w:pPr>
        <w:numPr>
          <w:ilvl w:val="2"/>
          <w:numId w:val="168"/>
        </w:numPr>
        <w:autoSpaceDE w:val="0"/>
        <w:autoSpaceDN w:val="0"/>
        <w:adjustRightInd w:val="0"/>
        <w:ind w:left="567" w:hanging="567"/>
        <w:jc w:val="both"/>
        <w:rPr>
          <w:rFonts w:eastAsia="Calibri"/>
          <w:bCs/>
          <w:sz w:val="22"/>
          <w:szCs w:val="22"/>
          <w:lang w:eastAsia="en-US"/>
        </w:rPr>
      </w:pPr>
      <w:r w:rsidRPr="001573ED">
        <w:rPr>
          <w:rFonts w:eastAsia="Calibri"/>
          <w:bCs/>
          <w:sz w:val="22"/>
          <w:szCs w:val="22"/>
          <w:lang w:eastAsia="en-US"/>
        </w:rPr>
        <w:t>kópie ohlásení podaných podľa tohto podčlánku (vrátane fotodokumentácie),</w:t>
      </w:r>
    </w:p>
    <w:p w14:paraId="422E69EE" w14:textId="77777777" w:rsidR="001573ED" w:rsidRPr="001573ED" w:rsidRDefault="001573ED" w:rsidP="001573ED">
      <w:pPr>
        <w:numPr>
          <w:ilvl w:val="2"/>
          <w:numId w:val="168"/>
        </w:numPr>
        <w:autoSpaceDE w:val="0"/>
        <w:autoSpaceDN w:val="0"/>
        <w:adjustRightInd w:val="0"/>
        <w:spacing w:after="160"/>
        <w:ind w:left="567" w:hanging="567"/>
        <w:jc w:val="both"/>
        <w:rPr>
          <w:rFonts w:eastAsia="Calibri"/>
          <w:sz w:val="22"/>
          <w:szCs w:val="22"/>
          <w:lang w:eastAsia="en-US"/>
        </w:rPr>
      </w:pPr>
      <w:r w:rsidRPr="001573ED">
        <w:rPr>
          <w:rFonts w:eastAsia="Calibri"/>
          <w:bCs/>
          <w:sz w:val="22"/>
          <w:szCs w:val="22"/>
          <w:lang w:eastAsia="en-US"/>
        </w:rPr>
        <w:t>dokumentáciu materiálov využitých ako vedľajší produkt; dokumentácia musí zodpovedať ustanoveniam § 5 ods. 3, § 6 ods. 4 a § 7 ods. 2 vyhlášky MŽP SR č. 344/2022 Z. z</w:t>
      </w:r>
      <w:r w:rsidRPr="001573ED">
        <w:rPr>
          <w:rFonts w:eastAsia="Calibri"/>
          <w:sz w:val="22"/>
          <w:szCs w:val="22"/>
          <w:lang w:eastAsia="en-US"/>
        </w:rPr>
        <w:t>.</w:t>
      </w:r>
    </w:p>
    <w:p w14:paraId="09A2B764" w14:textId="77777777" w:rsidR="001573ED" w:rsidRPr="001573ED" w:rsidRDefault="001573ED" w:rsidP="001573ED">
      <w:pPr>
        <w:autoSpaceDE w:val="0"/>
        <w:autoSpaceDN w:val="0"/>
        <w:adjustRightInd w:val="0"/>
        <w:spacing w:before="120"/>
        <w:jc w:val="both"/>
        <w:rPr>
          <w:rFonts w:eastAsia="Calibri"/>
          <w:sz w:val="22"/>
          <w:szCs w:val="22"/>
          <w:lang w:eastAsia="en-US"/>
        </w:rPr>
      </w:pPr>
      <w:r w:rsidRPr="001573ED">
        <w:rPr>
          <w:rFonts w:eastAsia="Calibri"/>
          <w:sz w:val="22"/>
          <w:szCs w:val="22"/>
          <w:lang w:eastAsia="en-US"/>
        </w:rPr>
        <w:t>V prípade vzniku a prepravy nebezpečných odpadov, ktorých pôvodcom je Objednávateľ, je Zhotoviteľ povinný zabezpečiť tlačivá Sprievodný list nebezpečného odpadu, ich riadne vyplnenie a potvrdenie. Zhotoviteľ súčasne zabezpečí, že na Sprievodných listoch nebezpečného odpadu nebude v žiadnom prípade ako odosielateľ uvedený Objednávateľ.</w:t>
      </w:r>
    </w:p>
    <w:p w14:paraId="42622855" w14:textId="77777777" w:rsidR="001573ED" w:rsidRPr="001573ED" w:rsidRDefault="001573ED" w:rsidP="001573ED">
      <w:pPr>
        <w:autoSpaceDE w:val="0"/>
        <w:autoSpaceDN w:val="0"/>
        <w:adjustRightInd w:val="0"/>
        <w:spacing w:before="120"/>
        <w:jc w:val="both"/>
        <w:rPr>
          <w:rFonts w:eastAsia="Calibri"/>
          <w:sz w:val="22"/>
          <w:szCs w:val="22"/>
          <w:lang w:eastAsia="en-US"/>
        </w:rPr>
      </w:pPr>
      <w:r w:rsidRPr="001573ED">
        <w:rPr>
          <w:rFonts w:eastAsia="Calibri"/>
          <w:bCs/>
          <w:sz w:val="22"/>
          <w:szCs w:val="22"/>
          <w:lang w:eastAsia="en-US"/>
        </w:rPr>
        <w:t xml:space="preserve">Zhotoviteľ sa zaväzuje odpad, ktorého pôvodcom je Objednávateľ, bezodkladne po jeho vzniku odovzdať osobe oprávnenej nakladať s odpadmi podľa zákona o odpadoch, s ktorou má uzatvorenú zmluvu podľa tohto podčlánku. Momentom odovzdania odpadov osobe oprávnenej </w:t>
      </w:r>
      <w:r w:rsidRPr="001573ED">
        <w:rPr>
          <w:rFonts w:eastAsia="Calibri"/>
          <w:sz w:val="22"/>
          <w:szCs w:val="22"/>
          <w:lang w:eastAsia="en-US"/>
        </w:rPr>
        <w:t>nakladať s odpadmi</w:t>
      </w:r>
      <w:r w:rsidRPr="001573ED">
        <w:rPr>
          <w:rFonts w:eastAsia="Calibri"/>
          <w:bCs/>
          <w:sz w:val="22"/>
          <w:szCs w:val="22"/>
          <w:lang w:eastAsia="en-US"/>
        </w:rPr>
        <w:t xml:space="preserve">, je táto zodpovedná za manipuláciu s týmito odpadmi v súlade s Právnymi predpismi a dochádza k prechodu vlastníckeho práva k odpadom na osobu oprávnenú </w:t>
      </w:r>
      <w:r w:rsidRPr="001573ED">
        <w:rPr>
          <w:rFonts w:eastAsia="Calibri"/>
          <w:sz w:val="22"/>
          <w:szCs w:val="22"/>
          <w:lang w:eastAsia="en-US"/>
        </w:rPr>
        <w:t>nakladať s odpadmi</w:t>
      </w:r>
      <w:r w:rsidRPr="001573ED">
        <w:rPr>
          <w:rFonts w:eastAsia="Calibri"/>
          <w:bCs/>
          <w:sz w:val="22"/>
          <w:szCs w:val="22"/>
          <w:lang w:eastAsia="en-US"/>
        </w:rPr>
        <w:t>. Zhotoviteľ zabezpečuje u odpadov, ktorých pôvodcom je Objednávateľ, prednostne ich prípravu na opätovné použitie, ich recykláciu, prípadne iné zhodnocovanie; ak to nie je možné alebo účelné zabezpečuje ich zneškodňovanie. Ustanovenia § 76 ods. 7 zákona o odpadoch a ciele odpadového hospodárstva uvedené v časti I. a II. prílohy č. 3 zákona o odpadoch ostávajú predchádzajúcou vetou nedotknuté</w:t>
      </w:r>
      <w:r w:rsidRPr="001573ED">
        <w:rPr>
          <w:rFonts w:eastAsia="Calibri"/>
          <w:sz w:val="22"/>
          <w:szCs w:val="22"/>
          <w:lang w:eastAsia="en-US"/>
        </w:rPr>
        <w:t>.</w:t>
      </w:r>
    </w:p>
    <w:p w14:paraId="4AB216C6" w14:textId="77777777" w:rsidR="001573ED" w:rsidRPr="001573ED" w:rsidRDefault="001573ED" w:rsidP="00763F55">
      <w:pPr>
        <w:autoSpaceDE w:val="0"/>
        <w:autoSpaceDN w:val="0"/>
        <w:adjustRightInd w:val="0"/>
        <w:spacing w:before="120" w:after="120"/>
        <w:jc w:val="both"/>
        <w:rPr>
          <w:rFonts w:eastAsia="Calibri"/>
          <w:sz w:val="22"/>
          <w:szCs w:val="22"/>
          <w:lang w:eastAsia="en-US"/>
        </w:rPr>
      </w:pPr>
      <w:r w:rsidRPr="001573ED">
        <w:rPr>
          <w:rFonts w:eastAsia="Calibri"/>
          <w:bCs/>
          <w:sz w:val="22"/>
          <w:szCs w:val="22"/>
          <w:lang w:eastAsia="en-US"/>
        </w:rPr>
        <w:t>V prípade, ak v dôsledku porušenia povinností Zhotoviteľa pri plnení Zmluvy uvedených v tomto podčlánku bude zo strany orgánov štátnej správy Objednávateľovi uložená sankcia, je Zhotoviteľ povinný túto Objednávateľovi uhradiť najneskôr do desať pracovných dní odo dňa doručenia písomnej výzvy na úhradu uloženej sankcie zo strany Objednávateľa. Objednávateľ je oprávnený jednostranným právnym úkonom pohľadávku podľa tohto bodu vzniknutú voči Zhotoviteľovi započítať. V prípade výkonu kontroly orgánom štátnej správy poskytne Zhotoviteľ Objednávateľovi súčinnosť a kontrolným orgánom požadovanú dokumentáciu. Zhotoviteľ je povinný vykonať opatrenia na nápravu uložené orgánom štátneho dozoru v odpadovom hospodárstve</w:t>
      </w:r>
      <w:r w:rsidRPr="001573ED">
        <w:rPr>
          <w:rFonts w:eastAsia="Calibri"/>
          <w:sz w:val="22"/>
          <w:szCs w:val="22"/>
          <w:lang w:eastAsia="en-US"/>
        </w:rPr>
        <w:t>.</w:t>
      </w:r>
    </w:p>
    <w:p w14:paraId="09D37E96" w14:textId="76D2FB6F" w:rsidR="00CC073D" w:rsidRPr="009238C3" w:rsidRDefault="001573ED" w:rsidP="00763F55">
      <w:pPr>
        <w:jc w:val="both"/>
        <w:rPr>
          <w:sz w:val="22"/>
          <w:szCs w:val="22"/>
        </w:rPr>
      </w:pPr>
      <w:r w:rsidRPr="001573ED">
        <w:rPr>
          <w:rFonts w:eastAsia="Calibri"/>
          <w:bCs/>
          <w:sz w:val="22"/>
          <w:szCs w:val="22"/>
          <w:lang w:eastAsia="en-US"/>
        </w:rPr>
        <w:lastRenderedPageBreak/>
        <w:t>Ak pri realizácii stavby nebezpečný odpad nevznikne, ustanovenia tohto podčlánku upravujúce povinnosti Zhotoviteľa sa v súvislosti s nebezpečným odpadom neuplatnia</w:t>
      </w:r>
      <w:r w:rsidRPr="001573ED">
        <w:rPr>
          <w:rFonts w:eastAsia="Calibri"/>
          <w:sz w:val="22"/>
          <w:szCs w:val="22"/>
          <w:lang w:eastAsia="en-US"/>
        </w:rPr>
        <w:t>.</w:t>
      </w:r>
    </w:p>
    <w:p w14:paraId="11ABF22C" w14:textId="45C91CB0" w:rsidR="000829E8" w:rsidRPr="009238C3" w:rsidDel="00184DA7" w:rsidRDefault="000829E8" w:rsidP="000829E8">
      <w:pPr>
        <w:keepNext/>
        <w:spacing w:before="120"/>
        <w:jc w:val="both"/>
        <w:outlineLvl w:val="2"/>
        <w:rPr>
          <w:del w:id="1" w:author="Melicherčíková Soňa" w:date="2025-11-12T16:57:00Z"/>
          <w:b/>
          <w:bCs/>
          <w:sz w:val="22"/>
          <w:szCs w:val="22"/>
        </w:rPr>
      </w:pPr>
      <w:bookmarkStart w:id="2" w:name="_GoBack"/>
      <w:bookmarkEnd w:id="2"/>
      <w:del w:id="3" w:author="Melicherčíková Soňa" w:date="2025-11-12T16:57:00Z">
        <w:r w:rsidRPr="00967826" w:rsidDel="00184DA7">
          <w:rPr>
            <w:b/>
            <w:bCs/>
            <w:sz w:val="22"/>
            <w:szCs w:val="22"/>
          </w:rPr>
          <w:delText>Podčlá</w:delText>
        </w:r>
        <w:r w:rsidRPr="009238C3" w:rsidDel="00184DA7">
          <w:rPr>
            <w:b/>
            <w:bCs/>
            <w:sz w:val="22"/>
            <w:szCs w:val="22"/>
          </w:rPr>
          <w:delText>nok 4.19 Elektrina, voda a plyn</w:delText>
        </w:r>
      </w:del>
    </w:p>
    <w:p w14:paraId="0C7645DF" w14:textId="4BB11EC4" w:rsidR="000829E8" w:rsidRPr="009238C3" w:rsidDel="00184DA7" w:rsidRDefault="000829E8" w:rsidP="000829E8">
      <w:pPr>
        <w:jc w:val="both"/>
        <w:rPr>
          <w:del w:id="4" w:author="Melicherčíková Soňa" w:date="2025-11-12T16:57:00Z"/>
          <w:sz w:val="22"/>
          <w:szCs w:val="22"/>
        </w:rPr>
      </w:pPr>
      <w:del w:id="5" w:author="Melicherčíková Soňa" w:date="2025-11-12T16:57:00Z">
        <w:r w:rsidRPr="009238C3" w:rsidDel="00184DA7">
          <w:rPr>
            <w:sz w:val="22"/>
            <w:szCs w:val="22"/>
          </w:rPr>
          <w:delText xml:space="preserve">Na koniec </w:delText>
        </w:r>
        <w:r w:rsidR="002F45A9" w:rsidDel="00184DA7">
          <w:rPr>
            <w:sz w:val="22"/>
            <w:szCs w:val="22"/>
          </w:rPr>
          <w:delText xml:space="preserve">podčlánku </w:delText>
        </w:r>
        <w:r w:rsidRPr="009238C3" w:rsidDel="00184DA7">
          <w:rPr>
            <w:sz w:val="22"/>
            <w:szCs w:val="22"/>
          </w:rPr>
          <w:delText>sa pridáva nový odstavec s nasledujúcim znením:</w:delText>
        </w:r>
      </w:del>
    </w:p>
    <w:p w14:paraId="30634538" w14:textId="5716A889" w:rsidR="000829E8" w:rsidRPr="009238C3" w:rsidDel="00184DA7" w:rsidRDefault="000829E8" w:rsidP="000829E8">
      <w:pPr>
        <w:spacing w:before="120" w:after="120"/>
        <w:jc w:val="both"/>
        <w:rPr>
          <w:del w:id="6" w:author="Melicherčíková Soňa" w:date="2025-11-12T16:57:00Z"/>
          <w:sz w:val="22"/>
          <w:szCs w:val="22"/>
        </w:rPr>
      </w:pPr>
      <w:del w:id="7" w:author="Melicherčíková Soňa" w:date="2025-11-12T16:57:00Z">
        <w:r w:rsidRPr="009238C3" w:rsidDel="00184DA7">
          <w:rPr>
            <w:sz w:val="22"/>
            <w:szCs w:val="22"/>
          </w:rPr>
          <w:delText>V prípade, že sa v Zmluve uvádzajú lokality stavebných dvorov Zhotoviteľa a možnosti ich napojenia na inžinierske siete (zdroje energie) sú to iba odporučené napojenia. Objednávateľ nepreberá žiadnu zodpovednosť za ich konečné umiestnenie a napojenie na siete.</w:delText>
        </w:r>
      </w:del>
    </w:p>
    <w:p w14:paraId="6B633A93"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4.21 Správy o postupe prác  </w:t>
      </w:r>
    </w:p>
    <w:p w14:paraId="58CB134F" w14:textId="77777777" w:rsidR="000829E8" w:rsidRPr="009238C3" w:rsidRDefault="000829E8" w:rsidP="000829E8">
      <w:pPr>
        <w:spacing w:after="120"/>
        <w:jc w:val="both"/>
        <w:rPr>
          <w:sz w:val="22"/>
          <w:szCs w:val="22"/>
        </w:rPr>
      </w:pPr>
      <w:r w:rsidRPr="009238C3">
        <w:rPr>
          <w:sz w:val="22"/>
          <w:szCs w:val="22"/>
        </w:rPr>
        <w:t>Prvý odstavec sa ruší a nahrádza sa nasledujúcim znením:</w:t>
      </w:r>
    </w:p>
    <w:p w14:paraId="01B0ABEC" w14:textId="127CFE10" w:rsidR="00CC073D" w:rsidRPr="00495FC5" w:rsidRDefault="00CC073D" w:rsidP="00CD1FF7">
      <w:pPr>
        <w:spacing w:after="120"/>
        <w:jc w:val="both"/>
        <w:rPr>
          <w:sz w:val="22"/>
          <w:szCs w:val="22"/>
        </w:rPr>
      </w:pPr>
      <w:r w:rsidRPr="00495FC5">
        <w:rPr>
          <w:sz w:val="22"/>
          <w:szCs w:val="22"/>
        </w:rPr>
        <w:t xml:space="preserve">Zhotoviteľ je povinný vypracovať za každých </w:t>
      </w:r>
      <w:r w:rsidR="00B043D9">
        <w:rPr>
          <w:sz w:val="22"/>
          <w:szCs w:val="22"/>
        </w:rPr>
        <w:t>sedem</w:t>
      </w:r>
      <w:r w:rsidR="00B043D9" w:rsidRPr="00495FC5">
        <w:rPr>
          <w:sz w:val="22"/>
          <w:szCs w:val="22"/>
        </w:rPr>
        <w:t xml:space="preserve"> </w:t>
      </w:r>
      <w:r w:rsidRPr="00495FC5">
        <w:rPr>
          <w:sz w:val="22"/>
          <w:szCs w:val="22"/>
        </w:rPr>
        <w:t xml:space="preserve">dní </w:t>
      </w:r>
      <w:r w:rsidR="00B043D9">
        <w:rPr>
          <w:sz w:val="22"/>
          <w:szCs w:val="22"/>
        </w:rPr>
        <w:t xml:space="preserve">Týždennú správu </w:t>
      </w:r>
      <w:r w:rsidRPr="00495FC5">
        <w:rPr>
          <w:sz w:val="22"/>
          <w:szCs w:val="22"/>
        </w:rPr>
        <w:t xml:space="preserve"> o postupe prác </w:t>
      </w:r>
      <w:r>
        <w:rPr>
          <w:sz w:val="22"/>
          <w:szCs w:val="22"/>
        </w:rPr>
        <w:t>(</w:t>
      </w:r>
      <w:r w:rsidRPr="00495FC5">
        <w:rPr>
          <w:sz w:val="22"/>
          <w:szCs w:val="22"/>
        </w:rPr>
        <w:t>o vecnom plnení</w:t>
      </w:r>
      <w:r>
        <w:rPr>
          <w:sz w:val="22"/>
          <w:szCs w:val="22"/>
        </w:rPr>
        <w:t>) a</w:t>
      </w:r>
      <w:r w:rsidRPr="00495FC5">
        <w:rPr>
          <w:sz w:val="22"/>
          <w:szCs w:val="22"/>
        </w:rPr>
        <w:t xml:space="preserve"> predlož</w:t>
      </w:r>
      <w:r>
        <w:rPr>
          <w:sz w:val="22"/>
          <w:szCs w:val="22"/>
        </w:rPr>
        <w:t>iť ju</w:t>
      </w:r>
      <w:r w:rsidRPr="00495FC5">
        <w:rPr>
          <w:sz w:val="22"/>
          <w:szCs w:val="22"/>
        </w:rPr>
        <w:t xml:space="preserve"> e-mailom Stavebnému dozorovi a Objednávateľovi najneskôr </w:t>
      </w:r>
      <w:r w:rsidR="00B043D9">
        <w:rPr>
          <w:sz w:val="22"/>
          <w:szCs w:val="22"/>
        </w:rPr>
        <w:t>nasledujúci pracovný deň</w:t>
      </w:r>
      <w:r w:rsidRPr="00495FC5">
        <w:rPr>
          <w:sz w:val="22"/>
          <w:szCs w:val="22"/>
        </w:rPr>
        <w:t xml:space="preserve"> po ukončení </w:t>
      </w:r>
      <w:r w:rsidR="00B043D9">
        <w:rPr>
          <w:sz w:val="22"/>
          <w:szCs w:val="22"/>
        </w:rPr>
        <w:t xml:space="preserve">príslušného </w:t>
      </w:r>
      <w:r w:rsidRPr="00495FC5">
        <w:rPr>
          <w:sz w:val="22"/>
          <w:szCs w:val="22"/>
        </w:rPr>
        <w:t>týždňa.</w:t>
      </w:r>
    </w:p>
    <w:p w14:paraId="71C037A0" w14:textId="790C78FA" w:rsidR="00CC073D" w:rsidRPr="00BD781D" w:rsidRDefault="00CC073D" w:rsidP="00CC073D">
      <w:pPr>
        <w:jc w:val="both"/>
        <w:rPr>
          <w:sz w:val="22"/>
          <w:szCs w:val="22"/>
        </w:rPr>
      </w:pPr>
      <w:r w:rsidRPr="00BD781D">
        <w:rPr>
          <w:sz w:val="22"/>
          <w:szCs w:val="22"/>
        </w:rPr>
        <w:t xml:space="preserve">Zhotoviteľ je povinný vypracovať a predložiť e-mailom Stavebnému dozorovi a Objednávateľovi do </w:t>
      </w:r>
      <w:r w:rsidR="00CD1FF7">
        <w:rPr>
          <w:sz w:val="22"/>
          <w:szCs w:val="22"/>
        </w:rPr>
        <w:t>sedem</w:t>
      </w:r>
      <w:r w:rsidR="00CD1FF7" w:rsidRPr="00BD781D">
        <w:rPr>
          <w:sz w:val="22"/>
          <w:szCs w:val="22"/>
        </w:rPr>
        <w:t xml:space="preserve"> </w:t>
      </w:r>
      <w:r w:rsidRPr="00BD781D">
        <w:rPr>
          <w:sz w:val="22"/>
          <w:szCs w:val="22"/>
        </w:rPr>
        <w:t xml:space="preserve">pracovných dní po ukončení každého </w:t>
      </w:r>
      <w:r w:rsidR="00CD1FF7">
        <w:rPr>
          <w:sz w:val="22"/>
          <w:szCs w:val="22"/>
        </w:rPr>
        <w:t xml:space="preserve">kalendárneho </w:t>
      </w:r>
      <w:r w:rsidRPr="00BD781D">
        <w:rPr>
          <w:sz w:val="22"/>
          <w:szCs w:val="22"/>
        </w:rPr>
        <w:t>mesiaca Mesačnú správu o postupe prác  (o vecnom plnení)</w:t>
      </w:r>
      <w:r w:rsidR="00CD1FF7">
        <w:rPr>
          <w:sz w:val="22"/>
          <w:szCs w:val="22"/>
        </w:rPr>
        <w:t xml:space="preserve">. </w:t>
      </w:r>
      <w:r w:rsidRPr="00BD781D">
        <w:rPr>
          <w:sz w:val="22"/>
          <w:szCs w:val="22"/>
        </w:rPr>
        <w:t xml:space="preserve"> Stavebný dozor a Objednávateľ sú oprávnení zaslať k predloženej Mesačnej správe o postupe prác pripomienky, ktoré je Zhotoviteľ povinný zapracovať. Po zapracovaní pripomienok zo strany Stavebného dozora a Objednávateľa alebo obdržaní stanoviska, že k zaslanej Mesačnej správe o postupe prác nemajú žiadne pripomienky, zašle Zhotoviteľ finálnu verziu Mesačnej správy o postupe prác nasledovne:</w:t>
      </w:r>
    </w:p>
    <w:p w14:paraId="7622EC7C" w14:textId="67A6607E" w:rsidR="00CC073D" w:rsidRPr="00BD781D" w:rsidRDefault="00CC073D" w:rsidP="002F45A9">
      <w:pPr>
        <w:ind w:left="284" w:hanging="284"/>
        <w:jc w:val="both"/>
        <w:rPr>
          <w:sz w:val="22"/>
          <w:szCs w:val="22"/>
        </w:rPr>
      </w:pPr>
      <w:r w:rsidRPr="00BD781D">
        <w:rPr>
          <w:sz w:val="22"/>
          <w:szCs w:val="22"/>
        </w:rPr>
        <w:t xml:space="preserve">- </w:t>
      </w:r>
      <w:r w:rsidR="00CD1FF7">
        <w:rPr>
          <w:sz w:val="22"/>
          <w:szCs w:val="22"/>
        </w:rPr>
        <w:tab/>
      </w:r>
      <w:r w:rsidRPr="00BD781D">
        <w:rPr>
          <w:sz w:val="22"/>
          <w:szCs w:val="22"/>
        </w:rPr>
        <w:t>Objednávateľovi v dvoch vyhotoveniach v listinnej forme a v jednom vyhotovení v elektronickej forme (CD/DVD nosič)</w:t>
      </w:r>
      <w:r w:rsidR="004D23AD">
        <w:rPr>
          <w:sz w:val="22"/>
          <w:szCs w:val="22"/>
        </w:rPr>
        <w:t xml:space="preserve"> vo formáte schválenom Objednávateľom</w:t>
      </w:r>
      <w:r w:rsidRPr="00BD781D">
        <w:rPr>
          <w:sz w:val="22"/>
          <w:szCs w:val="22"/>
        </w:rPr>
        <w:t>.</w:t>
      </w:r>
    </w:p>
    <w:p w14:paraId="34D74F74" w14:textId="72DEAB22" w:rsidR="00D000E1" w:rsidRDefault="00CC073D" w:rsidP="00CD1FF7">
      <w:pPr>
        <w:ind w:left="284" w:hanging="284"/>
        <w:jc w:val="both"/>
        <w:rPr>
          <w:sz w:val="22"/>
          <w:szCs w:val="22"/>
        </w:rPr>
      </w:pPr>
      <w:r w:rsidRPr="00BD781D">
        <w:rPr>
          <w:sz w:val="22"/>
          <w:szCs w:val="22"/>
        </w:rPr>
        <w:t xml:space="preserve">- </w:t>
      </w:r>
      <w:r w:rsidR="00CD1FF7">
        <w:rPr>
          <w:sz w:val="22"/>
          <w:szCs w:val="22"/>
        </w:rPr>
        <w:tab/>
      </w:r>
      <w:r w:rsidRPr="00BD781D">
        <w:rPr>
          <w:sz w:val="22"/>
          <w:szCs w:val="22"/>
        </w:rPr>
        <w:t xml:space="preserve">Stavebnému dozorovi v jednom vyhotovení v listinnej forme a v jednom vyhotovení v elektronickej forme (CD/DVD nosič).  </w:t>
      </w:r>
    </w:p>
    <w:p w14:paraId="430FD91A" w14:textId="77777777" w:rsidR="000829E8" w:rsidRPr="009238C3" w:rsidRDefault="000829E8" w:rsidP="002F45A9">
      <w:pPr>
        <w:spacing w:before="120"/>
        <w:ind w:left="284" w:hanging="284"/>
        <w:jc w:val="both"/>
        <w:rPr>
          <w:sz w:val="22"/>
          <w:szCs w:val="22"/>
        </w:rPr>
      </w:pPr>
      <w:r w:rsidRPr="009238C3">
        <w:rPr>
          <w:sz w:val="22"/>
          <w:szCs w:val="22"/>
        </w:rPr>
        <w:t>Text pododstavca (a) sa ruší a nahrádza sa nasledujúcim znením:</w:t>
      </w:r>
    </w:p>
    <w:p w14:paraId="52088A9E" w14:textId="77777777" w:rsidR="000829E8" w:rsidRPr="009238C3" w:rsidRDefault="000829E8" w:rsidP="00F558E8">
      <w:pPr>
        <w:numPr>
          <w:ilvl w:val="0"/>
          <w:numId w:val="97"/>
        </w:numPr>
        <w:tabs>
          <w:tab w:val="clear" w:pos="1070"/>
        </w:tabs>
        <w:ind w:left="426" w:hanging="426"/>
        <w:jc w:val="both"/>
        <w:rPr>
          <w:sz w:val="22"/>
          <w:szCs w:val="22"/>
        </w:rPr>
      </w:pPr>
      <w:r w:rsidRPr="009238C3">
        <w:rPr>
          <w:sz w:val="22"/>
          <w:szCs w:val="22"/>
        </w:rPr>
        <w:t>podrobné popisy postupu prác, vrátane všetkých štádií lehôt predkladania vzoriek na schválenie, lehôt na schválenie, obstarávania, výroby, dodávky</w:t>
      </w:r>
      <w:r w:rsidR="00CC073D">
        <w:rPr>
          <w:sz w:val="22"/>
          <w:szCs w:val="22"/>
        </w:rPr>
        <w:t xml:space="preserve"> </w:t>
      </w:r>
      <w:r w:rsidRPr="009238C3">
        <w:rPr>
          <w:sz w:val="22"/>
          <w:szCs w:val="22"/>
        </w:rPr>
        <w:t>na Stavenisko, výstavby, akýchkoľvek skúšok, preberacieho konania, Lehoty na oznámenie vád a Záručnej doby.</w:t>
      </w:r>
    </w:p>
    <w:p w14:paraId="2CBAB6E0" w14:textId="7EB66050" w:rsidR="00CC073D" w:rsidRPr="00495FC5" w:rsidRDefault="00CC073D" w:rsidP="00CC073D">
      <w:pPr>
        <w:spacing w:before="120"/>
        <w:jc w:val="both"/>
        <w:rPr>
          <w:sz w:val="22"/>
          <w:szCs w:val="22"/>
        </w:rPr>
      </w:pPr>
      <w:r w:rsidRPr="00495FC5">
        <w:rPr>
          <w:sz w:val="22"/>
          <w:szCs w:val="22"/>
        </w:rPr>
        <w:t xml:space="preserve">Za pododstavec (h) sa pridávajú nové </w:t>
      </w:r>
      <w:r w:rsidR="002F45A9" w:rsidRPr="00495FC5">
        <w:rPr>
          <w:sz w:val="22"/>
          <w:szCs w:val="22"/>
        </w:rPr>
        <w:t xml:space="preserve">pododstavce </w:t>
      </w:r>
      <w:r w:rsidR="002F45A9">
        <w:rPr>
          <w:sz w:val="22"/>
          <w:szCs w:val="22"/>
        </w:rPr>
        <w:t>(i) až (</w:t>
      </w:r>
      <w:r w:rsidR="0075570A">
        <w:rPr>
          <w:sz w:val="22"/>
          <w:szCs w:val="22"/>
        </w:rPr>
        <w:t>l</w:t>
      </w:r>
      <w:r w:rsidR="002F45A9">
        <w:rPr>
          <w:sz w:val="22"/>
          <w:szCs w:val="22"/>
        </w:rPr>
        <w:t>)</w:t>
      </w:r>
      <w:r w:rsidR="00167097">
        <w:rPr>
          <w:sz w:val="22"/>
          <w:szCs w:val="22"/>
        </w:rPr>
        <w:t xml:space="preserve"> </w:t>
      </w:r>
      <w:r w:rsidRPr="00495FC5">
        <w:rPr>
          <w:sz w:val="22"/>
          <w:szCs w:val="22"/>
        </w:rPr>
        <w:t>s nasledujúcim znením:</w:t>
      </w:r>
    </w:p>
    <w:p w14:paraId="1EE7BEDF" w14:textId="497DF71C" w:rsidR="00CC073D" w:rsidRPr="003E2014" w:rsidRDefault="00CC073D" w:rsidP="0075570A">
      <w:pPr>
        <w:numPr>
          <w:ilvl w:val="0"/>
          <w:numId w:val="98"/>
        </w:numPr>
        <w:tabs>
          <w:tab w:val="clear" w:pos="1070"/>
        </w:tabs>
        <w:ind w:left="425" w:hanging="425"/>
        <w:jc w:val="both"/>
        <w:rPr>
          <w:sz w:val="22"/>
          <w:szCs w:val="22"/>
        </w:rPr>
      </w:pPr>
      <w:r w:rsidRPr="00495FC5">
        <w:rPr>
          <w:sz w:val="22"/>
          <w:szCs w:val="22"/>
        </w:rPr>
        <w:t>výsledky geodetického zamerania všetkých podzemných vedení, vrátane všetkých ich súčastí,</w:t>
      </w:r>
    </w:p>
    <w:p w14:paraId="3B9236B2" w14:textId="77777777" w:rsidR="00CC073D" w:rsidRDefault="00CC073D" w:rsidP="00F558E8">
      <w:pPr>
        <w:numPr>
          <w:ilvl w:val="0"/>
          <w:numId w:val="98"/>
        </w:numPr>
        <w:tabs>
          <w:tab w:val="clear" w:pos="1070"/>
        </w:tabs>
        <w:ind w:left="425" w:hanging="425"/>
        <w:jc w:val="both"/>
        <w:rPr>
          <w:sz w:val="22"/>
          <w:szCs w:val="22"/>
        </w:rPr>
      </w:pPr>
      <w:r w:rsidRPr="00495FC5">
        <w:rPr>
          <w:sz w:val="22"/>
          <w:szCs w:val="22"/>
          <w:lang w:eastAsia="en-US"/>
        </w:rPr>
        <w:t>hlásenie – zoznam vyzískaných Materiálov (Materiál klasifikovaný ako odpad, Materiál určený na opätovné využitie, Materiál podmienečne využiteľný, a pod.) odovzdaného Objednávateľovi</w:t>
      </w:r>
      <w:r>
        <w:rPr>
          <w:sz w:val="22"/>
          <w:szCs w:val="22"/>
          <w:lang w:eastAsia="en-US"/>
        </w:rPr>
        <w:t>,</w:t>
      </w:r>
    </w:p>
    <w:p w14:paraId="734921A7" w14:textId="77777777" w:rsidR="00CC073D" w:rsidRPr="000C374C" w:rsidRDefault="00CC073D" w:rsidP="00F558E8">
      <w:pPr>
        <w:numPr>
          <w:ilvl w:val="0"/>
          <w:numId w:val="98"/>
        </w:numPr>
        <w:tabs>
          <w:tab w:val="clear" w:pos="1070"/>
          <w:tab w:val="num" w:pos="426"/>
        </w:tabs>
        <w:ind w:left="426" w:hanging="426"/>
        <w:jc w:val="both"/>
        <w:rPr>
          <w:sz w:val="22"/>
          <w:szCs w:val="22"/>
        </w:rPr>
      </w:pPr>
      <w:r w:rsidRPr="000C374C">
        <w:rPr>
          <w:sz w:val="22"/>
          <w:szCs w:val="22"/>
        </w:rPr>
        <w:t xml:space="preserve">zoznam všetkých fyzických osôb - podnikateľov a právnických osôb (tzn. </w:t>
      </w:r>
      <w:r w:rsidR="002F45A9">
        <w:rPr>
          <w:sz w:val="22"/>
          <w:szCs w:val="22"/>
        </w:rPr>
        <w:t>podzhotoviteľov</w:t>
      </w:r>
      <w:r w:rsidRPr="000C374C">
        <w:rPr>
          <w:sz w:val="22"/>
          <w:szCs w:val="22"/>
        </w:rPr>
        <w:t xml:space="preserve">), ktorí vykonávali práce na príslušnom objekte v štruktúre podľa jednotlivých objektov vrátane rámcového popisu rozsahu ich činností, </w:t>
      </w:r>
    </w:p>
    <w:p w14:paraId="579CFF73" w14:textId="77777777" w:rsidR="00CC073D" w:rsidRPr="000C374C" w:rsidRDefault="00CC073D" w:rsidP="00F558E8">
      <w:pPr>
        <w:numPr>
          <w:ilvl w:val="0"/>
          <w:numId w:val="98"/>
        </w:numPr>
        <w:tabs>
          <w:tab w:val="clear" w:pos="1070"/>
          <w:tab w:val="num" w:pos="426"/>
        </w:tabs>
        <w:ind w:hanging="1070"/>
        <w:rPr>
          <w:sz w:val="22"/>
          <w:szCs w:val="22"/>
        </w:rPr>
      </w:pPr>
      <w:r w:rsidRPr="000C374C">
        <w:rPr>
          <w:sz w:val="22"/>
          <w:szCs w:val="22"/>
        </w:rPr>
        <w:t>údaje o počte každého z typov Zariadenia Zhotoviteľa na Stavenisku.</w:t>
      </w:r>
    </w:p>
    <w:p w14:paraId="3D00BB50" w14:textId="77777777" w:rsidR="00CC073D" w:rsidRPr="00495FC5" w:rsidRDefault="00CC073D" w:rsidP="00CC073D">
      <w:pPr>
        <w:keepNext/>
        <w:spacing w:before="120"/>
        <w:jc w:val="both"/>
        <w:outlineLvl w:val="2"/>
        <w:rPr>
          <w:b/>
          <w:bCs/>
          <w:sz w:val="22"/>
          <w:szCs w:val="22"/>
        </w:rPr>
      </w:pPr>
      <w:r w:rsidRPr="00495FC5">
        <w:rPr>
          <w:b/>
          <w:bCs/>
          <w:sz w:val="22"/>
          <w:szCs w:val="22"/>
        </w:rPr>
        <w:t>Podčlánok 4.24 Nálezy na Stavenisku</w:t>
      </w:r>
    </w:p>
    <w:p w14:paraId="601ED26A" w14:textId="77777777" w:rsidR="00CC073D" w:rsidRPr="00495FC5" w:rsidRDefault="00CC073D" w:rsidP="00CC073D">
      <w:pPr>
        <w:jc w:val="both"/>
        <w:rPr>
          <w:sz w:val="22"/>
          <w:szCs w:val="22"/>
        </w:rPr>
      </w:pPr>
      <w:r w:rsidRPr="00495FC5">
        <w:rPr>
          <w:sz w:val="22"/>
          <w:szCs w:val="22"/>
        </w:rPr>
        <w:t xml:space="preserve">Na koniec </w:t>
      </w:r>
      <w:r w:rsidR="002F45A9">
        <w:rPr>
          <w:sz w:val="22"/>
          <w:szCs w:val="22"/>
        </w:rPr>
        <w:t xml:space="preserve">podčlánku </w:t>
      </w:r>
      <w:r w:rsidRPr="00495FC5">
        <w:rPr>
          <w:sz w:val="22"/>
          <w:szCs w:val="22"/>
        </w:rPr>
        <w:t>sa pridáva nový odstavec s nasledujúcim znením:</w:t>
      </w:r>
    </w:p>
    <w:p w14:paraId="197B0AFF" w14:textId="77777777" w:rsidR="00CC073D" w:rsidRPr="00495FC5" w:rsidRDefault="00CC073D" w:rsidP="00CC073D">
      <w:pPr>
        <w:spacing w:before="120"/>
        <w:jc w:val="both"/>
        <w:rPr>
          <w:sz w:val="22"/>
          <w:szCs w:val="22"/>
        </w:rPr>
      </w:pPr>
      <w:r w:rsidRPr="00A77F6B">
        <w:rPr>
          <w:sz w:val="22"/>
          <w:szCs w:val="22"/>
        </w:rPr>
        <w:t>V súlade so zákonom č. 49/2002 Z. z. o ochrane pamiatkového fondu v znení neskorších predpisov (ďalej len „</w:t>
      </w:r>
      <w:r w:rsidRPr="00A77F6B">
        <w:rPr>
          <w:b/>
          <w:sz w:val="22"/>
          <w:szCs w:val="22"/>
        </w:rPr>
        <w:t>pamiatkový zákon</w:t>
      </w:r>
      <w:r w:rsidRPr="00A77F6B">
        <w:rPr>
          <w:sz w:val="22"/>
          <w:szCs w:val="22"/>
        </w:rPr>
        <w:t>“) je Zhotoviteľ povinný uzavrieť zmluvu s Archeologickým ústavom Slovenskej akadémie vied alebo s inou právnickou osobou, ktorá má príslušné oprávnenie vydané Ministerstvom kultúry Slovenskej republiky na vykonanie záchranného archeologického výskumu pri objavení predmetov podliehajúcich pamiatkovému zákonu alebo na vykonanie archeologického výskumu. Oprávnená inštitúcia rozhodne o potrebe a rozsahu archeologického dozoru a archeologického výskumu na Stavenisku.</w:t>
      </w:r>
      <w:r w:rsidRPr="00495FC5">
        <w:rPr>
          <w:sz w:val="22"/>
          <w:szCs w:val="22"/>
        </w:rPr>
        <w:t xml:space="preserve"> </w:t>
      </w:r>
    </w:p>
    <w:p w14:paraId="20618DFD" w14:textId="77777777" w:rsidR="000829E8" w:rsidRPr="009238C3" w:rsidRDefault="000829E8" w:rsidP="000829E8">
      <w:pPr>
        <w:spacing w:before="240"/>
        <w:jc w:val="both"/>
        <w:rPr>
          <w:b/>
          <w:sz w:val="22"/>
          <w:szCs w:val="22"/>
        </w:rPr>
      </w:pPr>
      <w:r w:rsidRPr="009238C3">
        <w:rPr>
          <w:b/>
          <w:sz w:val="22"/>
          <w:szCs w:val="22"/>
        </w:rPr>
        <w:t>Pridávajú sa nové podčlánky s nasledujúcim znením:</w:t>
      </w:r>
    </w:p>
    <w:p w14:paraId="5990E2F9" w14:textId="77777777" w:rsidR="000829E8" w:rsidRPr="009238C3" w:rsidRDefault="000829E8" w:rsidP="000829E8">
      <w:pPr>
        <w:keepNext/>
        <w:spacing w:before="120"/>
        <w:jc w:val="both"/>
        <w:outlineLvl w:val="2"/>
        <w:rPr>
          <w:bCs/>
          <w:sz w:val="22"/>
          <w:szCs w:val="22"/>
        </w:rPr>
      </w:pPr>
      <w:r w:rsidRPr="009238C3">
        <w:rPr>
          <w:b/>
          <w:bCs/>
          <w:sz w:val="22"/>
          <w:szCs w:val="22"/>
        </w:rPr>
        <w:t xml:space="preserve">Podčlánok 4.25 Existujúce inžinierske siete a objekty </w:t>
      </w:r>
    </w:p>
    <w:p w14:paraId="26604FE9" w14:textId="60636DF2" w:rsidR="000829E8" w:rsidRPr="009238C3" w:rsidRDefault="000829E8" w:rsidP="000829E8">
      <w:pPr>
        <w:spacing w:before="120" w:after="120"/>
        <w:jc w:val="both"/>
        <w:rPr>
          <w:sz w:val="22"/>
          <w:szCs w:val="22"/>
        </w:rPr>
      </w:pPr>
      <w:r w:rsidRPr="009238C3">
        <w:rPr>
          <w:sz w:val="22"/>
          <w:szCs w:val="22"/>
        </w:rPr>
        <w:t xml:space="preserve">Zhotoviteľ je pred začatím </w:t>
      </w:r>
      <w:r w:rsidR="00332C2C">
        <w:rPr>
          <w:sz w:val="22"/>
          <w:szCs w:val="22"/>
        </w:rPr>
        <w:t>akýchkoľvek prác (</w:t>
      </w:r>
      <w:r w:rsidRPr="009238C3">
        <w:rPr>
          <w:sz w:val="22"/>
          <w:szCs w:val="22"/>
        </w:rPr>
        <w:t>výkopových prác alebo iných prác</w:t>
      </w:r>
      <w:r w:rsidR="00332C2C">
        <w:rPr>
          <w:sz w:val="22"/>
          <w:szCs w:val="22"/>
        </w:rPr>
        <w:t>)</w:t>
      </w:r>
      <w:r w:rsidRPr="009238C3">
        <w:rPr>
          <w:sz w:val="22"/>
          <w:szCs w:val="22"/>
        </w:rPr>
        <w:t>, ktoré by mohli ohroziť jednotlivé podzemné a nadzemné vedenia, ako sú kanalizácia, vodovod, telekomunikačné káble, elektrické vedenia, plynovodné potrubia a</w:t>
      </w:r>
      <w:r w:rsidR="00D452E3">
        <w:rPr>
          <w:sz w:val="22"/>
          <w:szCs w:val="22"/>
        </w:rPr>
        <w:t> </w:t>
      </w:r>
      <w:r w:rsidRPr="009238C3">
        <w:rPr>
          <w:sz w:val="22"/>
          <w:szCs w:val="22"/>
        </w:rPr>
        <w:t>pod</w:t>
      </w:r>
      <w:r w:rsidR="00D452E3">
        <w:rPr>
          <w:sz w:val="22"/>
          <w:szCs w:val="22"/>
        </w:rPr>
        <w:t>.</w:t>
      </w:r>
      <w:r w:rsidRPr="009238C3">
        <w:rPr>
          <w:sz w:val="22"/>
          <w:szCs w:val="22"/>
        </w:rPr>
        <w:t xml:space="preserve">, povinný oboznámiť sa s umiestnením všetkých sietí obsiahnutých v Projektovej dokumentácii. Pred začatím </w:t>
      </w:r>
      <w:r w:rsidR="00D452E3">
        <w:rPr>
          <w:sz w:val="22"/>
          <w:szCs w:val="22"/>
        </w:rPr>
        <w:t xml:space="preserve">akýchkoľvek </w:t>
      </w:r>
      <w:r w:rsidRPr="009238C3">
        <w:rPr>
          <w:sz w:val="22"/>
          <w:szCs w:val="22"/>
        </w:rPr>
        <w:t xml:space="preserve">prác Zhotoviteľ písomne požiada vlastníkov, správcov alebo prevádzkovateľov týchto sietí o ich lokalizáciu/vytýčenie a v prípade podzemných vedení vyhotoví ručne </w:t>
      </w:r>
      <w:r w:rsidRPr="009238C3">
        <w:rPr>
          <w:sz w:val="22"/>
          <w:szCs w:val="22"/>
        </w:rPr>
        <w:lastRenderedPageBreak/>
        <w:t xml:space="preserve">kopané sondy v potrebnom rozsahu. Zhotoviteľ je naviac povinný overiť </w:t>
      </w:r>
      <w:r w:rsidR="00D452E3">
        <w:rPr>
          <w:sz w:val="22"/>
          <w:szCs w:val="22"/>
        </w:rPr>
        <w:t xml:space="preserve">priebežne </w:t>
      </w:r>
      <w:r w:rsidRPr="009238C3">
        <w:rPr>
          <w:sz w:val="22"/>
          <w:szCs w:val="22"/>
        </w:rPr>
        <w:t xml:space="preserve">si u správcov </w:t>
      </w:r>
      <w:r w:rsidR="00D452E3">
        <w:rPr>
          <w:sz w:val="22"/>
          <w:szCs w:val="22"/>
        </w:rPr>
        <w:t xml:space="preserve">overovať </w:t>
      </w:r>
      <w:r w:rsidRPr="009238C3">
        <w:rPr>
          <w:sz w:val="22"/>
          <w:szCs w:val="22"/>
        </w:rPr>
        <w:t xml:space="preserve">aktuálny stav </w:t>
      </w:r>
      <w:r w:rsidRPr="00FE44E0">
        <w:rPr>
          <w:sz w:val="22"/>
          <w:szCs w:val="22"/>
        </w:rPr>
        <w:t xml:space="preserve">inžinierskych sietí </w:t>
      </w:r>
      <w:r w:rsidR="00D452E3" w:rsidRPr="00FE44E0">
        <w:rPr>
          <w:sz w:val="22"/>
          <w:szCs w:val="22"/>
        </w:rPr>
        <w:t xml:space="preserve">a prípadné zmeny inžinierskych sietí </w:t>
      </w:r>
      <w:r w:rsidRPr="00FE44E0">
        <w:rPr>
          <w:sz w:val="22"/>
          <w:szCs w:val="22"/>
        </w:rPr>
        <w:t>neuvedených v Projektovej dokumentácii</w:t>
      </w:r>
      <w:r w:rsidR="00FE44E0" w:rsidRPr="00FE44E0">
        <w:rPr>
          <w:sz w:val="22"/>
          <w:szCs w:val="22"/>
        </w:rPr>
        <w:t xml:space="preserve"> (napr. existenciu nových sietí vzniknutých v priebehu realizácie diela, ich prípadné preložky, alebo zrušenie)</w:t>
      </w:r>
      <w:r w:rsidRPr="00FE44E0">
        <w:rPr>
          <w:sz w:val="22"/>
          <w:szCs w:val="22"/>
        </w:rPr>
        <w:t>.</w:t>
      </w:r>
    </w:p>
    <w:p w14:paraId="57E6753C" w14:textId="77777777" w:rsidR="000829E8" w:rsidRPr="009238C3" w:rsidRDefault="000829E8" w:rsidP="000829E8">
      <w:pPr>
        <w:spacing w:before="120" w:after="120"/>
        <w:jc w:val="both"/>
        <w:rPr>
          <w:sz w:val="22"/>
          <w:szCs w:val="22"/>
        </w:rPr>
      </w:pPr>
      <w:r w:rsidRPr="009238C3">
        <w:rPr>
          <w:sz w:val="22"/>
          <w:szCs w:val="22"/>
        </w:rPr>
        <w:t xml:space="preserve">Náklady spojené s vytyčovaním sietí ich správcami znáša Zhotoviteľ. </w:t>
      </w:r>
    </w:p>
    <w:p w14:paraId="3F2C6599" w14:textId="77777777" w:rsidR="000829E8" w:rsidRPr="009238C3" w:rsidRDefault="000829E8" w:rsidP="000829E8">
      <w:pPr>
        <w:spacing w:before="120" w:after="120"/>
        <w:jc w:val="both"/>
        <w:rPr>
          <w:sz w:val="22"/>
          <w:szCs w:val="22"/>
        </w:rPr>
      </w:pPr>
      <w:r w:rsidRPr="009238C3">
        <w:rPr>
          <w:sz w:val="22"/>
          <w:szCs w:val="22"/>
        </w:rPr>
        <w:t xml:space="preserve">Zhotoviteľ bude zodpovedný za všetky škody na cestách, odvodňovacích kanáloch, potrubiach, kábloch a ostatných inžinierskych sieťach spôsobené ním alebo </w:t>
      </w:r>
      <w:r w:rsidR="002F45A9">
        <w:rPr>
          <w:sz w:val="22"/>
          <w:szCs w:val="22"/>
        </w:rPr>
        <w:t>p</w:t>
      </w:r>
      <w:r w:rsidRPr="009238C3">
        <w:rPr>
          <w:sz w:val="22"/>
          <w:szCs w:val="22"/>
        </w:rPr>
        <w:t>odzhotoviteľmi počas výkonu prác na Diele a takéto škody musí na vlastné náklady odstrániť do doby určenej príslušným správcom.</w:t>
      </w:r>
    </w:p>
    <w:p w14:paraId="25428084" w14:textId="5755CFC4" w:rsidR="000829E8" w:rsidRPr="009238C3" w:rsidRDefault="00587AF6" w:rsidP="000829E8">
      <w:pPr>
        <w:spacing w:before="120" w:after="120"/>
        <w:jc w:val="both"/>
        <w:rPr>
          <w:i/>
          <w:iCs/>
          <w:sz w:val="22"/>
          <w:szCs w:val="22"/>
        </w:rPr>
      </w:pPr>
      <w:r>
        <w:rPr>
          <w:sz w:val="22"/>
          <w:szCs w:val="22"/>
        </w:rPr>
        <w:t>Zhotoviteľ je povinný</w:t>
      </w:r>
      <w:r w:rsidR="000829E8" w:rsidRPr="009238C3">
        <w:rPr>
          <w:sz w:val="22"/>
          <w:szCs w:val="22"/>
        </w:rPr>
        <w:t xml:space="preserve"> na základe súhlasu alebo pokynu Stavebného dozora </w:t>
      </w:r>
      <w:r>
        <w:rPr>
          <w:sz w:val="22"/>
          <w:szCs w:val="22"/>
        </w:rPr>
        <w:t>uzavrieť</w:t>
      </w:r>
      <w:r w:rsidRPr="009238C3">
        <w:rPr>
          <w:sz w:val="22"/>
          <w:szCs w:val="22"/>
        </w:rPr>
        <w:t xml:space="preserve"> </w:t>
      </w:r>
      <w:r w:rsidR="000829E8" w:rsidRPr="009238C3">
        <w:rPr>
          <w:sz w:val="22"/>
          <w:szCs w:val="22"/>
        </w:rPr>
        <w:t>všetky potrebné dohody so správcami sietí  pre odstránenie, preloženie alebo znovuzriadenie inžinierskych sietí</w:t>
      </w:r>
      <w:r>
        <w:rPr>
          <w:sz w:val="22"/>
          <w:szCs w:val="22"/>
        </w:rPr>
        <w:t xml:space="preserve">, pričom náklady s tým </w:t>
      </w:r>
      <w:r w:rsidR="000829E8" w:rsidRPr="009238C3">
        <w:rPr>
          <w:sz w:val="22"/>
          <w:szCs w:val="22"/>
        </w:rPr>
        <w:t xml:space="preserve">spojené znáša Zhotoviteľ. </w:t>
      </w:r>
    </w:p>
    <w:p w14:paraId="03490AF1" w14:textId="77777777" w:rsidR="000829E8" w:rsidRPr="009238C3" w:rsidRDefault="000829E8" w:rsidP="000829E8">
      <w:pPr>
        <w:spacing w:before="120" w:after="120"/>
        <w:jc w:val="both"/>
        <w:rPr>
          <w:sz w:val="22"/>
          <w:szCs w:val="22"/>
        </w:rPr>
      </w:pPr>
      <w:r w:rsidRPr="009238C3">
        <w:rPr>
          <w:sz w:val="22"/>
          <w:szCs w:val="22"/>
        </w:rPr>
        <w:t xml:space="preserve">Má sa za to, že Zhotoviteľ sa oboznámil s existujúcimi inžinierskymi sieťami (vrátane sietí v správe Objednávateľa) na základe informácií uvedených v Súťažných podkladoch a v </w:t>
      </w:r>
      <w:r w:rsidRPr="0099232A">
        <w:rPr>
          <w:sz w:val="22"/>
          <w:szCs w:val="22"/>
        </w:rPr>
        <w:t>Akceptovanej zmluvnej hodnote</w:t>
      </w:r>
      <w:r w:rsidRPr="009238C3">
        <w:rPr>
          <w:sz w:val="22"/>
          <w:szCs w:val="22"/>
        </w:rPr>
        <w:t>  zohľadnil všetky vyžadované náklady na vytýčenie, odstránenie, preloženie alebo znovuzriadenie existujúcich sietí. Zhotoviteľ nemá právo si nárokovať na dodatočné náklady a/alebo predĺženie Lehoty výstavby v dôsledku toho, že sa dostatočne neoboznámil s informáciami o existujúcich inžinierskych sieťach uvedených v Súťažných podkladoch.</w:t>
      </w:r>
    </w:p>
    <w:p w14:paraId="243581DD" w14:textId="77777777" w:rsidR="000829E8" w:rsidRPr="009238C3" w:rsidRDefault="000829E8" w:rsidP="000829E8">
      <w:pPr>
        <w:keepNext/>
        <w:spacing w:before="120"/>
        <w:jc w:val="both"/>
        <w:outlineLvl w:val="2"/>
        <w:rPr>
          <w:b/>
          <w:bCs/>
          <w:sz w:val="22"/>
          <w:szCs w:val="22"/>
        </w:rPr>
      </w:pPr>
      <w:r w:rsidRPr="009238C3">
        <w:rPr>
          <w:b/>
          <w:bCs/>
          <w:sz w:val="22"/>
          <w:szCs w:val="22"/>
        </w:rPr>
        <w:t>Podčlánok 4.26 Stavebný denník</w:t>
      </w:r>
    </w:p>
    <w:p w14:paraId="33C3CB9D" w14:textId="77777777" w:rsidR="000829E8" w:rsidRPr="009238C3" w:rsidRDefault="000829E8" w:rsidP="000829E8">
      <w:pPr>
        <w:spacing w:before="120" w:after="120"/>
        <w:jc w:val="both"/>
        <w:rPr>
          <w:sz w:val="22"/>
          <w:szCs w:val="22"/>
        </w:rPr>
      </w:pPr>
      <w:r w:rsidRPr="009238C3">
        <w:rPr>
          <w:sz w:val="22"/>
          <w:szCs w:val="22"/>
        </w:rPr>
        <w:t xml:space="preserve">Zhotoviteľ je povinný viesť Stavebný denník v slovenskom jazyku a uschovávať ho vo svojej kancelárii na Stavenisku. Stavebný denník sa vedie </w:t>
      </w:r>
      <w:r w:rsidR="00CC073D">
        <w:rPr>
          <w:sz w:val="22"/>
          <w:szCs w:val="22"/>
        </w:rPr>
        <w:t xml:space="preserve">samostatne </w:t>
      </w:r>
      <w:r w:rsidRPr="009238C3">
        <w:rPr>
          <w:sz w:val="22"/>
          <w:szCs w:val="22"/>
        </w:rPr>
        <w:t>pre jednotlivé objekty (PS, SO). Stavebný denník musí byť prístupný na Stavenisku počas celej realizácie Diela resp. jednotlivých objektov (PS, SO).</w:t>
      </w:r>
    </w:p>
    <w:p w14:paraId="796705B9" w14:textId="77777777" w:rsidR="000829E8" w:rsidRPr="009238C3" w:rsidRDefault="000829E8" w:rsidP="000829E8">
      <w:pPr>
        <w:spacing w:after="120"/>
        <w:jc w:val="both"/>
        <w:rPr>
          <w:sz w:val="22"/>
          <w:szCs w:val="22"/>
        </w:rPr>
      </w:pPr>
      <w:r w:rsidRPr="009238C3">
        <w:rPr>
          <w:sz w:val="22"/>
          <w:szCs w:val="22"/>
        </w:rPr>
        <w:t>Všetky dôležité údaje v súvislosti s prípravou a stavebnými prácami musia byť zaznamenané v Stavebnom denníku tak, ako nariadi Stavebný dozor.</w:t>
      </w:r>
    </w:p>
    <w:p w14:paraId="00537330" w14:textId="77777777" w:rsidR="000829E8" w:rsidRPr="009238C3" w:rsidRDefault="000829E8" w:rsidP="000829E8">
      <w:pPr>
        <w:spacing w:after="120"/>
        <w:jc w:val="both"/>
        <w:rPr>
          <w:sz w:val="22"/>
          <w:szCs w:val="22"/>
        </w:rPr>
      </w:pPr>
      <w:r w:rsidRPr="009238C3">
        <w:rPr>
          <w:sz w:val="22"/>
          <w:szCs w:val="22"/>
        </w:rPr>
        <w:t xml:space="preserve">Prípadné odchýlky od Projektovej dokumentácie musia byť zaznamenané v Stavebnom denníku a Zhotoviteľ zabezpečí schválenie zmeny zodpovedným </w:t>
      </w:r>
      <w:r>
        <w:rPr>
          <w:sz w:val="22"/>
          <w:szCs w:val="22"/>
        </w:rPr>
        <w:t>Autorským dozorom.</w:t>
      </w:r>
    </w:p>
    <w:p w14:paraId="1C7697FC" w14:textId="77777777" w:rsidR="000829E8" w:rsidRPr="009238C3" w:rsidRDefault="000829E8" w:rsidP="000829E8">
      <w:pPr>
        <w:spacing w:after="120"/>
        <w:jc w:val="both"/>
        <w:rPr>
          <w:sz w:val="22"/>
          <w:szCs w:val="22"/>
        </w:rPr>
      </w:pPr>
      <w:r w:rsidRPr="009238C3">
        <w:rPr>
          <w:sz w:val="22"/>
          <w:szCs w:val="22"/>
        </w:rPr>
        <w:t>Všetky strany Stavebného denníka musia byť vyhotovené v jednom origináli a v počte kópií stanovených Stavebným dozorom.</w:t>
      </w:r>
    </w:p>
    <w:p w14:paraId="0CB16416" w14:textId="77777777" w:rsidR="000829E8" w:rsidRPr="009238C3" w:rsidRDefault="000829E8" w:rsidP="000829E8">
      <w:pPr>
        <w:spacing w:before="120" w:after="120"/>
        <w:jc w:val="both"/>
        <w:rPr>
          <w:sz w:val="22"/>
          <w:szCs w:val="22"/>
        </w:rPr>
      </w:pPr>
      <w:r w:rsidRPr="009238C3">
        <w:rPr>
          <w:sz w:val="22"/>
          <w:szCs w:val="22"/>
        </w:rPr>
        <w:t>Stavebný denník musí byť podpísaný tak Zhotoviteľom, ako aj Stavebným dozorom, ktorý pravidelne sleduje a kontroluje jeho obsah.</w:t>
      </w:r>
    </w:p>
    <w:p w14:paraId="0C595113" w14:textId="77777777" w:rsidR="000829E8" w:rsidRPr="009238C3" w:rsidRDefault="000829E8" w:rsidP="000829E8">
      <w:pPr>
        <w:spacing w:after="120"/>
        <w:jc w:val="both"/>
        <w:rPr>
          <w:sz w:val="22"/>
          <w:szCs w:val="22"/>
        </w:rPr>
      </w:pPr>
      <w:r w:rsidRPr="009238C3">
        <w:rPr>
          <w:sz w:val="22"/>
          <w:szCs w:val="22"/>
        </w:rPr>
        <w:t xml:space="preserve">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akýchkoľvek nárokov. </w:t>
      </w:r>
    </w:p>
    <w:p w14:paraId="5987F867" w14:textId="77777777" w:rsidR="000829E8" w:rsidRPr="009238C3" w:rsidRDefault="000829E8" w:rsidP="000829E8">
      <w:pPr>
        <w:spacing w:after="120"/>
        <w:jc w:val="both"/>
        <w:rPr>
          <w:sz w:val="22"/>
          <w:szCs w:val="22"/>
        </w:rPr>
      </w:pPr>
      <w:r w:rsidRPr="009238C3">
        <w:rPr>
          <w:sz w:val="22"/>
          <w:szCs w:val="22"/>
        </w:rPr>
        <w:t>Na požiadanie Objednávateľa alebo Stavebného dozora je Zhotoviteľ povinný predložiť Stavebný denník v elektronickej podobe</w:t>
      </w:r>
      <w:r w:rsidR="00CC073D">
        <w:rPr>
          <w:sz w:val="22"/>
          <w:szCs w:val="22"/>
        </w:rPr>
        <w:t xml:space="preserve"> (sken originálu)</w:t>
      </w:r>
      <w:r w:rsidRPr="009238C3">
        <w:rPr>
          <w:sz w:val="22"/>
          <w:szCs w:val="22"/>
        </w:rPr>
        <w:t xml:space="preserve"> vo formáte určenom Objednávateľom. </w:t>
      </w:r>
    </w:p>
    <w:p w14:paraId="50517197" w14:textId="77777777" w:rsidR="000829E8" w:rsidRPr="009238C3" w:rsidRDefault="000829E8" w:rsidP="000829E8">
      <w:pPr>
        <w:keepNext/>
        <w:spacing w:before="120"/>
        <w:jc w:val="both"/>
        <w:outlineLvl w:val="2"/>
        <w:rPr>
          <w:b/>
          <w:bCs/>
          <w:sz w:val="22"/>
          <w:szCs w:val="22"/>
        </w:rPr>
      </w:pPr>
      <w:r w:rsidRPr="009238C3">
        <w:rPr>
          <w:b/>
          <w:bCs/>
          <w:sz w:val="22"/>
          <w:szCs w:val="22"/>
        </w:rPr>
        <w:t>Podčlánok</w:t>
      </w:r>
      <w:r w:rsidRPr="009238C3">
        <w:rPr>
          <w:b/>
          <w:sz w:val="22"/>
          <w:szCs w:val="22"/>
        </w:rPr>
        <w:t xml:space="preserve"> 4.27 Kontrola a audit </w:t>
      </w:r>
    </w:p>
    <w:p w14:paraId="60A72C7C" w14:textId="01414E70" w:rsidR="00E8446E" w:rsidRDefault="00CC073D" w:rsidP="00CC073D">
      <w:pPr>
        <w:spacing w:before="120"/>
        <w:ind w:right="57"/>
        <w:jc w:val="both"/>
        <w:rPr>
          <w:sz w:val="22"/>
          <w:szCs w:val="22"/>
        </w:rPr>
      </w:pPr>
      <w:r w:rsidRPr="00495FC5">
        <w:rPr>
          <w:sz w:val="22"/>
          <w:szCs w:val="22"/>
        </w:rPr>
        <w:t>Zhotoviteľ sa zaväzuje</w:t>
      </w:r>
      <w:r w:rsidR="00F3228A">
        <w:rPr>
          <w:sz w:val="22"/>
          <w:szCs w:val="22"/>
        </w:rPr>
        <w:t xml:space="preserve"> </w:t>
      </w:r>
      <w:r>
        <w:rPr>
          <w:sz w:val="22"/>
          <w:szCs w:val="22"/>
        </w:rPr>
        <w:t>kedykoľvek (t. j. aj po vyhotovení a dokončení Diela a odstránení všetkých jeho vád)</w:t>
      </w:r>
      <w:r w:rsidR="00F3228A">
        <w:rPr>
          <w:sz w:val="22"/>
          <w:szCs w:val="22"/>
        </w:rPr>
        <w:t xml:space="preserve"> umožniť a strpieť</w:t>
      </w:r>
      <w:r>
        <w:rPr>
          <w:sz w:val="22"/>
          <w:szCs w:val="22"/>
        </w:rPr>
        <w:t xml:space="preserve"> </w:t>
      </w:r>
      <w:r w:rsidRPr="00495FC5">
        <w:rPr>
          <w:sz w:val="22"/>
          <w:szCs w:val="22"/>
        </w:rPr>
        <w:t xml:space="preserve">výkon kontroly/auditu zo strany oprávnených osôb na výkon kontroly/auditu v zmysle </w:t>
      </w:r>
      <w:r w:rsidR="00F3228A">
        <w:rPr>
          <w:sz w:val="22"/>
          <w:szCs w:val="22"/>
        </w:rPr>
        <w:t>Právnych predpisov</w:t>
      </w:r>
      <w:r w:rsidRPr="00495FC5">
        <w:rPr>
          <w:sz w:val="22"/>
          <w:szCs w:val="22"/>
        </w:rPr>
        <w:t xml:space="preserve"> (najmä zákon č. 357/2015 Z.</w:t>
      </w:r>
      <w:r>
        <w:rPr>
          <w:sz w:val="22"/>
          <w:szCs w:val="22"/>
        </w:rPr>
        <w:t xml:space="preserve"> </w:t>
      </w:r>
      <w:r w:rsidRPr="00495FC5">
        <w:rPr>
          <w:sz w:val="22"/>
          <w:szCs w:val="22"/>
        </w:rPr>
        <w:t xml:space="preserve">z. </w:t>
      </w:r>
      <w:r>
        <w:rPr>
          <w:sz w:val="22"/>
          <w:szCs w:val="22"/>
        </w:rPr>
        <w:t>o</w:t>
      </w:r>
      <w:r w:rsidRPr="00495FC5">
        <w:rPr>
          <w:sz w:val="22"/>
          <w:szCs w:val="22"/>
        </w:rPr>
        <w:t xml:space="preserve"> finančnej kontrole a audite a o zmene a doplnení niektorých zákonov</w:t>
      </w:r>
      <w:r w:rsidR="00F3228A">
        <w:rPr>
          <w:sz w:val="22"/>
          <w:szCs w:val="22"/>
        </w:rPr>
        <w:t xml:space="preserve">, </w:t>
      </w:r>
      <w:r w:rsidR="00F3228A">
        <w:rPr>
          <w:iCs/>
          <w:sz w:val="22"/>
        </w:rPr>
        <w:t>zákon</w:t>
      </w:r>
      <w:r w:rsidR="00F3228A" w:rsidRPr="00A555B2">
        <w:rPr>
          <w:iCs/>
          <w:sz w:val="22"/>
        </w:rPr>
        <w:t xml:space="preserve"> č. 368/2021 Z. z. o mechanizme na podporu obnovy a odolnosti a o zmene a doplnení niektorých zákonov </w:t>
      </w:r>
      <w:r w:rsidR="00F3228A" w:rsidRPr="00A555B2">
        <w:rPr>
          <w:sz w:val="22"/>
        </w:rPr>
        <w:t>v znení neskorších predpisov</w:t>
      </w:r>
      <w:r w:rsidR="00F3228A">
        <w:rPr>
          <w:iCs/>
          <w:sz w:val="22"/>
        </w:rPr>
        <w:t>, zákon</w:t>
      </w:r>
      <w:r w:rsidR="00F3228A" w:rsidRPr="00A555B2">
        <w:rPr>
          <w:iCs/>
          <w:sz w:val="22"/>
        </w:rPr>
        <w:t xml:space="preserve"> č. 35/2019 Z. z. o finančnej správe a o zmene a doplnení niektorých zákonov </w:t>
      </w:r>
      <w:r w:rsidR="00F3228A" w:rsidRPr="00A555B2">
        <w:rPr>
          <w:sz w:val="22"/>
        </w:rPr>
        <w:t>v znení neskorších predpisov</w:t>
      </w:r>
      <w:r w:rsidR="00A813A2">
        <w:rPr>
          <w:sz w:val="22"/>
        </w:rPr>
        <w:t>, zákon č. 121/2022 Z. z. o príspevkoch z fondov Európskej únie a o zmene a doplnení niektorých zákonov</w:t>
      </w:r>
      <w:r w:rsidRPr="00495FC5">
        <w:rPr>
          <w:sz w:val="22"/>
          <w:szCs w:val="22"/>
        </w:rPr>
        <w:t>)</w:t>
      </w:r>
      <w:r w:rsidR="00103023">
        <w:rPr>
          <w:sz w:val="22"/>
          <w:szCs w:val="22"/>
        </w:rPr>
        <w:t xml:space="preserve"> </w:t>
      </w:r>
      <w:r w:rsidRPr="00495FC5">
        <w:rPr>
          <w:sz w:val="22"/>
          <w:szCs w:val="22"/>
        </w:rPr>
        <w:t xml:space="preserve">a Zmluvy. </w:t>
      </w:r>
    </w:p>
    <w:p w14:paraId="5F7F9674" w14:textId="7EECE201" w:rsidR="00CC073D" w:rsidRPr="00495FC5" w:rsidRDefault="00CC073D" w:rsidP="00CC073D">
      <w:pPr>
        <w:spacing w:before="120"/>
        <w:ind w:right="57"/>
        <w:jc w:val="both"/>
        <w:rPr>
          <w:sz w:val="22"/>
          <w:szCs w:val="22"/>
        </w:rPr>
      </w:pPr>
      <w:r w:rsidRPr="00495FC5">
        <w:rPr>
          <w:sz w:val="22"/>
          <w:szCs w:val="22"/>
        </w:rPr>
        <w:t>Zhotoviteľ je počas výkonu kontroly/auditu povinný najmä preukázať vynaložené výdavky a dodržanie podmienok v zmysle Zmluvy.</w:t>
      </w:r>
    </w:p>
    <w:p w14:paraId="3CBBCFDC" w14:textId="77777777" w:rsidR="00CC073D" w:rsidRPr="00495FC5" w:rsidRDefault="00CC073D" w:rsidP="00CC073D">
      <w:pPr>
        <w:spacing w:before="120"/>
        <w:ind w:right="59"/>
        <w:jc w:val="both"/>
        <w:rPr>
          <w:sz w:val="22"/>
          <w:szCs w:val="22"/>
        </w:rPr>
      </w:pPr>
      <w:r w:rsidRPr="00495FC5">
        <w:rPr>
          <w:sz w:val="22"/>
          <w:szCs w:val="22"/>
        </w:rPr>
        <w:t>Zhotoviteľ je povinný zabezpečiť prítomnosť osôb zodpovedných za realizáciu aktivít podľa Zmluvy, vytvoriť primerané podmienky na riadne a včasné vykonanie kontroly/auditu a zdržať sa konania, ktoré by mohlo ohroziť začatie a riadny priebeh výkonu kontroly/auditu.</w:t>
      </w:r>
    </w:p>
    <w:p w14:paraId="0C21FE19" w14:textId="57B6B260" w:rsidR="000829E8" w:rsidRPr="001F6AF2" w:rsidRDefault="000829E8" w:rsidP="001F6AF2">
      <w:pPr>
        <w:tabs>
          <w:tab w:val="left" w:pos="567"/>
        </w:tabs>
        <w:autoSpaceDE w:val="0"/>
        <w:autoSpaceDN w:val="0"/>
        <w:adjustRightInd w:val="0"/>
        <w:spacing w:before="120"/>
        <w:ind w:right="-30"/>
        <w:jc w:val="both"/>
        <w:rPr>
          <w:iCs/>
          <w:sz w:val="22"/>
        </w:rPr>
      </w:pPr>
      <w:r w:rsidRPr="009238C3">
        <w:rPr>
          <w:sz w:val="22"/>
          <w:szCs w:val="22"/>
        </w:rPr>
        <w:lastRenderedPageBreak/>
        <w:t>Oprávnené osoby na výkon kontroly/auditu môžu vykonať kontrolu/audit u Zhotoviteľa kedykoľvek</w:t>
      </w:r>
      <w:r w:rsidR="00CC073D">
        <w:rPr>
          <w:sz w:val="22"/>
          <w:szCs w:val="22"/>
        </w:rPr>
        <w:t>, minimálne</w:t>
      </w:r>
      <w:r w:rsidRPr="009238C3">
        <w:rPr>
          <w:sz w:val="22"/>
          <w:szCs w:val="22"/>
        </w:rPr>
        <w:t xml:space="preserve"> do 3</w:t>
      </w:r>
      <w:r w:rsidR="00D51F39">
        <w:rPr>
          <w:sz w:val="22"/>
          <w:szCs w:val="22"/>
        </w:rPr>
        <w:t>0</w:t>
      </w:r>
      <w:r w:rsidRPr="009238C3">
        <w:rPr>
          <w:sz w:val="22"/>
          <w:szCs w:val="22"/>
        </w:rPr>
        <w:t>.</w:t>
      </w:r>
      <w:r w:rsidR="00D51F39">
        <w:rPr>
          <w:sz w:val="22"/>
          <w:szCs w:val="22"/>
        </w:rPr>
        <w:t>06</w:t>
      </w:r>
      <w:r w:rsidRPr="009238C3">
        <w:rPr>
          <w:sz w:val="22"/>
          <w:szCs w:val="22"/>
        </w:rPr>
        <w:t>.</w:t>
      </w:r>
      <w:r w:rsidR="00D51F39" w:rsidRPr="009238C3">
        <w:rPr>
          <w:sz w:val="22"/>
          <w:szCs w:val="22"/>
        </w:rPr>
        <w:t>20</w:t>
      </w:r>
      <w:r w:rsidR="00D51F39">
        <w:rPr>
          <w:sz w:val="22"/>
          <w:szCs w:val="22"/>
        </w:rPr>
        <w:t>36</w:t>
      </w:r>
      <w:r w:rsidRPr="009238C3">
        <w:rPr>
          <w:sz w:val="22"/>
          <w:szCs w:val="22"/>
        </w:rPr>
        <w:t xml:space="preserve">. </w:t>
      </w:r>
      <w:r w:rsidR="00D51F39" w:rsidRPr="00A555B2">
        <w:rPr>
          <w:iCs/>
          <w:sz w:val="22"/>
        </w:rPr>
        <w:t>Uvedená doba môže byť automaticky predĺžená</w:t>
      </w:r>
      <w:r w:rsidR="00D51F39">
        <w:rPr>
          <w:iCs/>
          <w:sz w:val="22"/>
        </w:rPr>
        <w:t>, napr.</w:t>
      </w:r>
      <w:r w:rsidR="00D51F39" w:rsidRPr="00A555B2">
        <w:rPr>
          <w:iCs/>
          <w:sz w:val="22"/>
        </w:rPr>
        <w:t xml:space="preserve"> v prípade súdneho konania alebo na základe riadne odôvodnenej žiadosti Komisie, o čas trvania týchto skutočností. Vykonanie kontroly/auditu obvykle oznamuje kontrolný subjekt Objednávateľovi minimálne päť dní pred začatím kontroly/auditu</w:t>
      </w:r>
      <w:r w:rsidR="00D51F39" w:rsidRPr="00A555B2">
        <w:rPr>
          <w:sz w:val="22"/>
        </w:rPr>
        <w:t>.</w:t>
      </w:r>
    </w:p>
    <w:p w14:paraId="0F1DAA06" w14:textId="51A151CD" w:rsidR="00CC073D" w:rsidRPr="00495FC5" w:rsidRDefault="00CC073D" w:rsidP="00CC073D">
      <w:pPr>
        <w:spacing w:before="120"/>
        <w:ind w:right="59"/>
        <w:jc w:val="both"/>
        <w:rPr>
          <w:sz w:val="22"/>
          <w:szCs w:val="22"/>
        </w:rPr>
      </w:pPr>
      <w:r w:rsidRPr="00C71D40">
        <w:rPr>
          <w:sz w:val="22"/>
          <w:szCs w:val="22"/>
        </w:rPr>
        <w:t>Zhotoviteľ je povinný</w:t>
      </w:r>
      <w:r w:rsidRPr="00495FC5">
        <w:rPr>
          <w:sz w:val="22"/>
          <w:szCs w:val="22"/>
        </w:rPr>
        <w:t>:</w:t>
      </w:r>
    </w:p>
    <w:p w14:paraId="001070B7" w14:textId="32CA9E5E" w:rsidR="00CC073D" w:rsidRPr="00C71D40" w:rsidRDefault="00CC073D" w:rsidP="00F558E8">
      <w:pPr>
        <w:numPr>
          <w:ilvl w:val="0"/>
          <w:numId w:val="90"/>
        </w:numPr>
        <w:ind w:left="425" w:hanging="425"/>
        <w:jc w:val="both"/>
        <w:rPr>
          <w:sz w:val="22"/>
          <w:szCs w:val="22"/>
        </w:rPr>
      </w:pPr>
      <w:r w:rsidRPr="00C71D40">
        <w:rPr>
          <w:sz w:val="22"/>
          <w:szCs w:val="22"/>
        </w:rPr>
        <w:t xml:space="preserve">umožniť </w:t>
      </w:r>
      <w:r w:rsidR="002052FE">
        <w:rPr>
          <w:sz w:val="22"/>
          <w:szCs w:val="22"/>
        </w:rPr>
        <w:t>o</w:t>
      </w:r>
      <w:r w:rsidR="002052FE" w:rsidRPr="00495FC5">
        <w:rPr>
          <w:sz w:val="22"/>
          <w:szCs w:val="22"/>
        </w:rPr>
        <w:t>právnen</w:t>
      </w:r>
      <w:r w:rsidR="002052FE">
        <w:rPr>
          <w:sz w:val="22"/>
          <w:szCs w:val="22"/>
        </w:rPr>
        <w:t>ým</w:t>
      </w:r>
      <w:r w:rsidR="002052FE" w:rsidRPr="00495FC5">
        <w:rPr>
          <w:sz w:val="22"/>
          <w:szCs w:val="22"/>
        </w:rPr>
        <w:t xml:space="preserve"> osob</w:t>
      </w:r>
      <w:r w:rsidR="002052FE">
        <w:rPr>
          <w:sz w:val="22"/>
          <w:szCs w:val="22"/>
        </w:rPr>
        <w:t>ám</w:t>
      </w:r>
      <w:r w:rsidR="002052FE" w:rsidRPr="00495FC5">
        <w:rPr>
          <w:sz w:val="22"/>
          <w:szCs w:val="22"/>
        </w:rPr>
        <w:t xml:space="preserve"> na výkon kontroly/auditu</w:t>
      </w:r>
      <w:r w:rsidR="002052FE" w:rsidRPr="00C71D40">
        <w:rPr>
          <w:sz w:val="22"/>
          <w:szCs w:val="22"/>
        </w:rPr>
        <w:t xml:space="preserve"> </w:t>
      </w:r>
      <w:r w:rsidRPr="00C71D40">
        <w:rPr>
          <w:sz w:val="22"/>
          <w:szCs w:val="22"/>
        </w:rPr>
        <w:t>vstup do objektov, zariadení, prevádzok, dopravného prostriedku alebo na pozemky a do iných priestorov Zhotoviteľa, ak to súvisí s predmetom kontroly/auditu,</w:t>
      </w:r>
    </w:p>
    <w:p w14:paraId="11C0C95E" w14:textId="3952A557" w:rsidR="00CC073D" w:rsidRPr="00C71D40" w:rsidRDefault="00CC073D" w:rsidP="00F558E8">
      <w:pPr>
        <w:numPr>
          <w:ilvl w:val="0"/>
          <w:numId w:val="90"/>
        </w:numPr>
        <w:ind w:left="425" w:hanging="425"/>
        <w:jc w:val="both"/>
        <w:rPr>
          <w:sz w:val="22"/>
          <w:szCs w:val="22"/>
        </w:rPr>
      </w:pPr>
      <w:r w:rsidRPr="00C71D40">
        <w:rPr>
          <w:sz w:val="22"/>
          <w:szCs w:val="22"/>
        </w:rPr>
        <w:t xml:space="preserve">predložiť na požiadanie </w:t>
      </w:r>
      <w:r w:rsidR="004847E5" w:rsidRPr="00A555B2">
        <w:rPr>
          <w:sz w:val="22"/>
        </w:rPr>
        <w:t xml:space="preserve">oprávnených osôb na vykonanie kontroly/auditu </w:t>
      </w:r>
      <w:r w:rsidRPr="00C71D40">
        <w:rPr>
          <w:sz w:val="22"/>
          <w:szCs w:val="22"/>
        </w:rPr>
        <w:t>originálne doklady, záznamy dát na pamäťových médiách prostriedkov výpočtovej techniky, ich výpisy, vyjadrenia, výstupy projektu a ostatn</w:t>
      </w:r>
      <w:r w:rsidR="008D1D0F">
        <w:rPr>
          <w:sz w:val="22"/>
          <w:szCs w:val="22"/>
        </w:rPr>
        <w:t>é</w:t>
      </w:r>
      <w:r w:rsidRPr="00C71D40">
        <w:rPr>
          <w:sz w:val="22"/>
          <w:szCs w:val="22"/>
        </w:rPr>
        <w:t xml:space="preserve"> informáci</w:t>
      </w:r>
      <w:r w:rsidR="008D1D0F">
        <w:rPr>
          <w:sz w:val="22"/>
          <w:szCs w:val="22"/>
        </w:rPr>
        <w:t>e</w:t>
      </w:r>
      <w:r w:rsidRPr="00C71D40">
        <w:rPr>
          <w:sz w:val="22"/>
          <w:szCs w:val="22"/>
        </w:rPr>
        <w:t xml:space="preserve"> a dokument</w:t>
      </w:r>
      <w:r w:rsidR="008D1D0F">
        <w:rPr>
          <w:sz w:val="22"/>
          <w:szCs w:val="22"/>
        </w:rPr>
        <w:t>y</w:t>
      </w:r>
      <w:r w:rsidRPr="00C71D40">
        <w:rPr>
          <w:sz w:val="22"/>
          <w:szCs w:val="22"/>
        </w:rPr>
        <w:t>, vzorky výrobkov alebo iné doklady potrebné pre výkon kontroly/auditu a ďalšie doklady súvisiace so Zmluvou v zmysle požiadaviek oprávnených osôb na výkon kontroly/auditu,</w:t>
      </w:r>
    </w:p>
    <w:p w14:paraId="2BF9C70F" w14:textId="47FEDE6B" w:rsidR="00CC073D" w:rsidRPr="00C71D40" w:rsidRDefault="00CC073D" w:rsidP="00F558E8">
      <w:pPr>
        <w:numPr>
          <w:ilvl w:val="0"/>
          <w:numId w:val="90"/>
        </w:numPr>
        <w:ind w:left="425" w:hanging="425"/>
        <w:jc w:val="both"/>
        <w:rPr>
          <w:sz w:val="22"/>
          <w:szCs w:val="22"/>
        </w:rPr>
      </w:pPr>
      <w:r w:rsidRPr="00C71D40">
        <w:rPr>
          <w:sz w:val="22"/>
          <w:szCs w:val="22"/>
        </w:rPr>
        <w:t xml:space="preserve">umožniť </w:t>
      </w:r>
      <w:r w:rsidR="008D1D0F">
        <w:rPr>
          <w:sz w:val="22"/>
          <w:szCs w:val="22"/>
        </w:rPr>
        <w:t>o</w:t>
      </w:r>
      <w:r w:rsidR="008D1D0F" w:rsidRPr="00495FC5">
        <w:rPr>
          <w:sz w:val="22"/>
          <w:szCs w:val="22"/>
        </w:rPr>
        <w:t>právnen</w:t>
      </w:r>
      <w:r w:rsidR="008D1D0F">
        <w:rPr>
          <w:sz w:val="22"/>
          <w:szCs w:val="22"/>
        </w:rPr>
        <w:t>ým</w:t>
      </w:r>
      <w:r w:rsidR="008D1D0F" w:rsidRPr="00495FC5">
        <w:rPr>
          <w:sz w:val="22"/>
          <w:szCs w:val="22"/>
        </w:rPr>
        <w:t xml:space="preserve"> osob</w:t>
      </w:r>
      <w:r w:rsidR="008D1D0F">
        <w:rPr>
          <w:sz w:val="22"/>
          <w:szCs w:val="22"/>
        </w:rPr>
        <w:t>ám</w:t>
      </w:r>
      <w:r w:rsidR="008D1D0F" w:rsidRPr="00495FC5">
        <w:rPr>
          <w:sz w:val="22"/>
          <w:szCs w:val="22"/>
        </w:rPr>
        <w:t xml:space="preserve"> na výkon kontroly/auditu</w:t>
      </w:r>
      <w:r w:rsidR="008D1D0F" w:rsidRPr="00C71D40">
        <w:rPr>
          <w:sz w:val="22"/>
          <w:szCs w:val="22"/>
        </w:rPr>
        <w:t xml:space="preserve"> </w:t>
      </w:r>
      <w:r w:rsidRPr="00C71D40">
        <w:rPr>
          <w:sz w:val="22"/>
          <w:szCs w:val="22"/>
        </w:rPr>
        <w:t>oboznámenie sa s údajmi a dokladmi, ak súvisia s predmetom kontroly/auditu,</w:t>
      </w:r>
    </w:p>
    <w:p w14:paraId="718FF0F8" w14:textId="54D50D7B" w:rsidR="002052FE" w:rsidRDefault="00CC073D" w:rsidP="00F558E8">
      <w:pPr>
        <w:numPr>
          <w:ilvl w:val="0"/>
          <w:numId w:val="90"/>
        </w:numPr>
        <w:ind w:left="425" w:hanging="425"/>
        <w:jc w:val="both"/>
        <w:rPr>
          <w:sz w:val="22"/>
          <w:szCs w:val="22"/>
        </w:rPr>
      </w:pPr>
      <w:r w:rsidRPr="00C71D40">
        <w:rPr>
          <w:sz w:val="22"/>
          <w:szCs w:val="22"/>
        </w:rPr>
        <w:t xml:space="preserve">umožniť </w:t>
      </w:r>
      <w:r w:rsidR="008D1D0F">
        <w:rPr>
          <w:sz w:val="22"/>
          <w:szCs w:val="22"/>
        </w:rPr>
        <w:t>o</w:t>
      </w:r>
      <w:r w:rsidR="008D1D0F" w:rsidRPr="00495FC5">
        <w:rPr>
          <w:sz w:val="22"/>
          <w:szCs w:val="22"/>
        </w:rPr>
        <w:t>právnen</w:t>
      </w:r>
      <w:r w:rsidR="008D1D0F">
        <w:rPr>
          <w:sz w:val="22"/>
          <w:szCs w:val="22"/>
        </w:rPr>
        <w:t>ým</w:t>
      </w:r>
      <w:r w:rsidR="008D1D0F" w:rsidRPr="00495FC5">
        <w:rPr>
          <w:sz w:val="22"/>
          <w:szCs w:val="22"/>
        </w:rPr>
        <w:t xml:space="preserve"> osob</w:t>
      </w:r>
      <w:r w:rsidR="008D1D0F">
        <w:rPr>
          <w:sz w:val="22"/>
          <w:szCs w:val="22"/>
        </w:rPr>
        <w:t>ám</w:t>
      </w:r>
      <w:r w:rsidR="008D1D0F" w:rsidRPr="00495FC5">
        <w:rPr>
          <w:sz w:val="22"/>
          <w:szCs w:val="22"/>
        </w:rPr>
        <w:t xml:space="preserve"> na výkon kontroly/auditu</w:t>
      </w:r>
      <w:r w:rsidR="008D1D0F" w:rsidRPr="00C71D40">
        <w:rPr>
          <w:sz w:val="22"/>
          <w:szCs w:val="22"/>
        </w:rPr>
        <w:t xml:space="preserve"> </w:t>
      </w:r>
      <w:r w:rsidRPr="00C71D40">
        <w:rPr>
          <w:sz w:val="22"/>
          <w:szCs w:val="22"/>
        </w:rPr>
        <w:t>vyhotovovať kópie údajov a dokladov, ak súvisia s predmetom kontroly/auditu</w:t>
      </w:r>
      <w:r w:rsidR="002052FE">
        <w:rPr>
          <w:sz w:val="22"/>
          <w:szCs w:val="22"/>
        </w:rPr>
        <w:t>,</w:t>
      </w:r>
    </w:p>
    <w:p w14:paraId="28565C84" w14:textId="329DBCFE" w:rsidR="00CC073D" w:rsidRPr="002052FE" w:rsidRDefault="002052FE" w:rsidP="002052FE">
      <w:pPr>
        <w:numPr>
          <w:ilvl w:val="0"/>
          <w:numId w:val="90"/>
        </w:numPr>
        <w:ind w:left="425" w:hanging="425"/>
        <w:jc w:val="both"/>
        <w:rPr>
          <w:sz w:val="22"/>
          <w:szCs w:val="22"/>
        </w:rPr>
      </w:pPr>
      <w:r w:rsidRPr="002052FE">
        <w:rPr>
          <w:iCs/>
          <w:sz w:val="22"/>
        </w:rPr>
        <w:t xml:space="preserve">poskytnúť </w:t>
      </w:r>
      <w:r w:rsidR="008D1D0F">
        <w:rPr>
          <w:sz w:val="22"/>
          <w:szCs w:val="22"/>
        </w:rPr>
        <w:t>o</w:t>
      </w:r>
      <w:r w:rsidR="008D1D0F" w:rsidRPr="00495FC5">
        <w:rPr>
          <w:sz w:val="22"/>
          <w:szCs w:val="22"/>
        </w:rPr>
        <w:t>právnen</w:t>
      </w:r>
      <w:r w:rsidR="008D1D0F">
        <w:rPr>
          <w:sz w:val="22"/>
          <w:szCs w:val="22"/>
        </w:rPr>
        <w:t>ým</w:t>
      </w:r>
      <w:r w:rsidR="008D1D0F" w:rsidRPr="00495FC5">
        <w:rPr>
          <w:sz w:val="22"/>
          <w:szCs w:val="22"/>
        </w:rPr>
        <w:t xml:space="preserve"> osob</w:t>
      </w:r>
      <w:r w:rsidR="008D1D0F">
        <w:rPr>
          <w:sz w:val="22"/>
          <w:szCs w:val="22"/>
        </w:rPr>
        <w:t>ám</w:t>
      </w:r>
      <w:r w:rsidR="008D1D0F" w:rsidRPr="00495FC5">
        <w:rPr>
          <w:sz w:val="22"/>
          <w:szCs w:val="22"/>
        </w:rPr>
        <w:t xml:space="preserve"> na výkon kontroly/auditu</w:t>
      </w:r>
      <w:r w:rsidR="008D1D0F" w:rsidRPr="00C71D40">
        <w:rPr>
          <w:sz w:val="22"/>
          <w:szCs w:val="22"/>
        </w:rPr>
        <w:t xml:space="preserve"> </w:t>
      </w:r>
      <w:r w:rsidRPr="002052FE">
        <w:rPr>
          <w:iCs/>
          <w:sz w:val="22"/>
        </w:rPr>
        <w:t>všetku potrebnú súčinnosť</w:t>
      </w:r>
      <w:r w:rsidRPr="002052FE">
        <w:rPr>
          <w:sz w:val="22"/>
        </w:rPr>
        <w:t>.</w:t>
      </w:r>
    </w:p>
    <w:p w14:paraId="142801F5" w14:textId="77777777" w:rsidR="000829E8" w:rsidRPr="009238C3" w:rsidRDefault="000829E8" w:rsidP="000829E8">
      <w:pPr>
        <w:spacing w:before="120"/>
        <w:ind w:right="57"/>
        <w:jc w:val="both"/>
        <w:rPr>
          <w:sz w:val="22"/>
          <w:szCs w:val="22"/>
        </w:rPr>
      </w:pPr>
      <w:r w:rsidRPr="009238C3">
        <w:rPr>
          <w:sz w:val="22"/>
          <w:szCs w:val="22"/>
        </w:rPr>
        <w:t>Oprávnené osoby na výkon kontroly/auditu sú najmä orgány auditu a kontroly Slovenskej republiky a Európskej Únie.</w:t>
      </w:r>
    </w:p>
    <w:p w14:paraId="5DDFCADA" w14:textId="77777777" w:rsidR="000829E8" w:rsidRPr="009238C3" w:rsidRDefault="000829E8" w:rsidP="000829E8">
      <w:pPr>
        <w:spacing w:before="120"/>
        <w:ind w:right="57"/>
        <w:jc w:val="both"/>
        <w:rPr>
          <w:sz w:val="22"/>
          <w:szCs w:val="22"/>
        </w:rPr>
      </w:pPr>
      <w:r w:rsidRPr="009238C3">
        <w:rPr>
          <w:sz w:val="22"/>
          <w:szCs w:val="22"/>
        </w:rPr>
        <w:t>Zhotoviteľ zabezpečí uvedenie obdobných ustanovení vo všetkých zmluvách s </w:t>
      </w:r>
      <w:r w:rsidR="002F45A9">
        <w:rPr>
          <w:sz w:val="22"/>
          <w:szCs w:val="22"/>
        </w:rPr>
        <w:t>p</w:t>
      </w:r>
      <w:r w:rsidRPr="009238C3">
        <w:rPr>
          <w:sz w:val="22"/>
          <w:szCs w:val="22"/>
        </w:rPr>
        <w:t>odzhotoviteľmi uzatvorených v súvislosti s realizáciou Diela.</w:t>
      </w:r>
    </w:p>
    <w:p w14:paraId="6D75E589" w14:textId="77777777" w:rsidR="000829E8" w:rsidRPr="009238C3" w:rsidRDefault="000829E8" w:rsidP="000829E8">
      <w:pPr>
        <w:spacing w:before="120"/>
        <w:jc w:val="center"/>
        <w:rPr>
          <w:b/>
          <w:sz w:val="22"/>
          <w:szCs w:val="22"/>
        </w:rPr>
      </w:pPr>
      <w:r w:rsidRPr="009238C3">
        <w:rPr>
          <w:b/>
          <w:sz w:val="22"/>
          <w:szCs w:val="22"/>
        </w:rPr>
        <w:t>Článok  6  Personál a pracovné sily</w:t>
      </w:r>
    </w:p>
    <w:p w14:paraId="5EF39887"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6.1 Zamestnanie personálu a pracovných síl </w:t>
      </w:r>
    </w:p>
    <w:p w14:paraId="422F5247" w14:textId="77777777" w:rsidR="000829E8" w:rsidRPr="009238C3" w:rsidRDefault="000829E8" w:rsidP="000829E8">
      <w:pPr>
        <w:spacing w:after="120"/>
        <w:jc w:val="both"/>
        <w:rPr>
          <w:sz w:val="22"/>
          <w:szCs w:val="22"/>
        </w:rPr>
      </w:pPr>
      <w:r w:rsidRPr="009238C3">
        <w:rPr>
          <w:sz w:val="22"/>
          <w:szCs w:val="22"/>
        </w:rPr>
        <w:t>Na koniec</w:t>
      </w:r>
      <w:r w:rsidR="002F45A9">
        <w:rPr>
          <w:sz w:val="22"/>
          <w:szCs w:val="22"/>
        </w:rPr>
        <w:t xml:space="preserve"> podčlánku</w:t>
      </w:r>
      <w:r w:rsidRPr="009238C3">
        <w:rPr>
          <w:sz w:val="22"/>
          <w:szCs w:val="22"/>
        </w:rPr>
        <w:t xml:space="preserve"> sa pridáva nový odstavec s nasledujúcim znením:</w:t>
      </w:r>
    </w:p>
    <w:p w14:paraId="2C744277" w14:textId="77777777" w:rsidR="000829E8" w:rsidRPr="009238C3" w:rsidRDefault="000829E8" w:rsidP="000829E8">
      <w:pPr>
        <w:jc w:val="both"/>
        <w:rPr>
          <w:sz w:val="22"/>
          <w:szCs w:val="22"/>
        </w:rPr>
      </w:pPr>
      <w:r w:rsidRPr="009238C3">
        <w:rPr>
          <w:sz w:val="22"/>
          <w:szCs w:val="22"/>
        </w:rPr>
        <w:t xml:space="preserve">V prípade zahraničného technického personálu a pracovných síl musí Zhotoviteľ zabezpečiť, aby im boli udelené všetky príslušné povolenia k pobytu a pracovné povolenia, ak sú takéto povolenia podľa </w:t>
      </w:r>
      <w:r w:rsidR="00332C2C">
        <w:rPr>
          <w:sz w:val="22"/>
          <w:szCs w:val="22"/>
        </w:rPr>
        <w:t>Právnych predpisov</w:t>
      </w:r>
      <w:r w:rsidRPr="009238C3">
        <w:rPr>
          <w:sz w:val="22"/>
          <w:szCs w:val="22"/>
        </w:rPr>
        <w:t xml:space="preserve"> nevyhnutné.</w:t>
      </w:r>
    </w:p>
    <w:p w14:paraId="03268C73" w14:textId="77777777" w:rsidR="000829E8" w:rsidRPr="009238C3" w:rsidRDefault="000829E8" w:rsidP="000829E8">
      <w:pPr>
        <w:keepNext/>
        <w:spacing w:before="120"/>
        <w:jc w:val="both"/>
        <w:outlineLvl w:val="2"/>
        <w:rPr>
          <w:b/>
          <w:bCs/>
          <w:sz w:val="22"/>
          <w:szCs w:val="22"/>
        </w:rPr>
      </w:pPr>
      <w:r w:rsidRPr="009238C3">
        <w:rPr>
          <w:b/>
          <w:bCs/>
          <w:sz w:val="22"/>
          <w:szCs w:val="22"/>
        </w:rPr>
        <w:t>Podčlánok 6.3 Osoby v pracovnom pomere s Objednávateľom</w:t>
      </w:r>
    </w:p>
    <w:p w14:paraId="78E6DA9C" w14:textId="77777777" w:rsidR="000829E8" w:rsidRPr="009238C3" w:rsidRDefault="000829E8" w:rsidP="000829E8">
      <w:pPr>
        <w:spacing w:after="120"/>
        <w:jc w:val="both"/>
        <w:rPr>
          <w:sz w:val="22"/>
          <w:szCs w:val="22"/>
        </w:rPr>
      </w:pPr>
      <w:r w:rsidRPr="009238C3">
        <w:rPr>
          <w:sz w:val="22"/>
          <w:szCs w:val="22"/>
        </w:rPr>
        <w:t xml:space="preserve">Na koniec vety sa dopĺňa text: „a Stavebného dozora“. </w:t>
      </w:r>
    </w:p>
    <w:p w14:paraId="4B5D93C6"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6.5 Pracovná doba </w:t>
      </w:r>
    </w:p>
    <w:p w14:paraId="5FFB027F"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3B9BADBC" w14:textId="297D7F4E" w:rsidR="000829E8" w:rsidRPr="009238C3" w:rsidRDefault="000829E8" w:rsidP="000829E8">
      <w:pPr>
        <w:jc w:val="both"/>
        <w:rPr>
          <w:sz w:val="22"/>
          <w:szCs w:val="22"/>
        </w:rPr>
      </w:pPr>
      <w:r w:rsidRPr="009238C3">
        <w:rPr>
          <w:sz w:val="22"/>
          <w:szCs w:val="22"/>
        </w:rPr>
        <w:t>Na Stavenisku sa nebude vykonávať žiadna práca v inom časovom období ako je uvedené v Prílohe k ponuke,</w:t>
      </w:r>
      <w:r w:rsidR="00A26AE1">
        <w:rPr>
          <w:sz w:val="22"/>
          <w:szCs w:val="22"/>
        </w:rPr>
        <w:t xml:space="preserve"> okrem prípadu</w:t>
      </w:r>
      <w:r w:rsidRPr="009238C3">
        <w:rPr>
          <w:sz w:val="22"/>
          <w:szCs w:val="22"/>
        </w:rPr>
        <w:t xml:space="preserve"> ak:</w:t>
      </w:r>
    </w:p>
    <w:p w14:paraId="5E64D8D7" w14:textId="77777777" w:rsidR="000829E8" w:rsidRPr="009238C3" w:rsidRDefault="000829E8" w:rsidP="00F558E8">
      <w:pPr>
        <w:numPr>
          <w:ilvl w:val="2"/>
          <w:numId w:val="88"/>
        </w:numPr>
        <w:tabs>
          <w:tab w:val="clear" w:pos="2340"/>
        </w:tabs>
        <w:ind w:left="425" w:hanging="425"/>
        <w:jc w:val="both"/>
        <w:rPr>
          <w:sz w:val="22"/>
          <w:szCs w:val="22"/>
        </w:rPr>
      </w:pPr>
      <w:r w:rsidRPr="009238C3">
        <w:rPr>
          <w:sz w:val="22"/>
          <w:szCs w:val="22"/>
        </w:rPr>
        <w:t>dal k tomu súhlas Stavebný dozor alebo</w:t>
      </w:r>
    </w:p>
    <w:p w14:paraId="5DDF9E40" w14:textId="0F922DE1" w:rsidR="000829E8" w:rsidRPr="009238C3" w:rsidRDefault="000829E8" w:rsidP="00F558E8">
      <w:pPr>
        <w:numPr>
          <w:ilvl w:val="2"/>
          <w:numId w:val="88"/>
        </w:numPr>
        <w:tabs>
          <w:tab w:val="clear" w:pos="2340"/>
        </w:tabs>
        <w:ind w:left="425" w:hanging="425"/>
        <w:jc w:val="both"/>
        <w:rPr>
          <w:sz w:val="22"/>
          <w:szCs w:val="22"/>
        </w:rPr>
      </w:pPr>
      <w:r w:rsidRPr="009238C3">
        <w:rPr>
          <w:sz w:val="22"/>
          <w:szCs w:val="22"/>
        </w:rPr>
        <w:t xml:space="preserve">práca bola nevyhnutná </w:t>
      </w:r>
      <w:r w:rsidR="00A26AE1">
        <w:rPr>
          <w:sz w:val="22"/>
          <w:szCs w:val="22"/>
        </w:rPr>
        <w:t>pre</w:t>
      </w:r>
      <w:r w:rsidRPr="009238C3">
        <w:rPr>
          <w:sz w:val="22"/>
          <w:szCs w:val="22"/>
        </w:rPr>
        <w:t> ochran</w:t>
      </w:r>
      <w:r w:rsidR="00A26AE1">
        <w:rPr>
          <w:sz w:val="22"/>
          <w:szCs w:val="22"/>
        </w:rPr>
        <w:t>u</w:t>
      </w:r>
      <w:r w:rsidRPr="009238C3">
        <w:rPr>
          <w:sz w:val="22"/>
          <w:szCs w:val="22"/>
        </w:rPr>
        <w:t xml:space="preserve"> života</w:t>
      </w:r>
      <w:r w:rsidR="00A26AE1">
        <w:rPr>
          <w:sz w:val="22"/>
          <w:szCs w:val="22"/>
        </w:rPr>
        <w:t>, zdravia</w:t>
      </w:r>
      <w:r w:rsidRPr="009238C3">
        <w:rPr>
          <w:sz w:val="22"/>
          <w:szCs w:val="22"/>
        </w:rPr>
        <w:t xml:space="preserve"> alebo majetku alebo pre bezpečnosť Diela, čo Zhotoviteľ okamžite oznámi Stavebnému dozorovi, alebo</w:t>
      </w:r>
    </w:p>
    <w:p w14:paraId="66C6D789" w14:textId="77777777" w:rsidR="000829E8" w:rsidRPr="009238C3" w:rsidRDefault="000829E8" w:rsidP="00F558E8">
      <w:pPr>
        <w:numPr>
          <w:ilvl w:val="2"/>
          <w:numId w:val="88"/>
        </w:numPr>
        <w:tabs>
          <w:tab w:val="clear" w:pos="2340"/>
        </w:tabs>
        <w:ind w:left="425" w:hanging="425"/>
        <w:jc w:val="both"/>
        <w:rPr>
          <w:sz w:val="22"/>
          <w:szCs w:val="22"/>
        </w:rPr>
      </w:pPr>
      <w:r w:rsidRPr="009238C3">
        <w:rPr>
          <w:sz w:val="22"/>
          <w:szCs w:val="22"/>
        </w:rPr>
        <w:t>je v súlade s platným</w:t>
      </w:r>
      <w:r w:rsidR="002F45A9" w:rsidRPr="002F45A9">
        <w:rPr>
          <w:sz w:val="22"/>
          <w:szCs w:val="22"/>
        </w:rPr>
        <w:t xml:space="preserve"> </w:t>
      </w:r>
      <w:r w:rsidR="002F45A9">
        <w:rPr>
          <w:sz w:val="22"/>
          <w:szCs w:val="22"/>
        </w:rPr>
        <w:t>harmonogramom</w:t>
      </w:r>
      <w:r w:rsidRPr="009238C3">
        <w:rPr>
          <w:sz w:val="22"/>
          <w:szCs w:val="22"/>
        </w:rPr>
        <w:t xml:space="preserve"> prác</w:t>
      </w:r>
      <w:r w:rsidR="00A77F6B">
        <w:rPr>
          <w:sz w:val="22"/>
          <w:szCs w:val="22"/>
        </w:rPr>
        <w:t xml:space="preserve">, najmä v nadväznosti na </w:t>
      </w:r>
      <w:r w:rsidRPr="009238C3">
        <w:rPr>
          <w:sz w:val="22"/>
          <w:szCs w:val="22"/>
        </w:rPr>
        <w:t>ROV.</w:t>
      </w:r>
    </w:p>
    <w:p w14:paraId="75479E40"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6.7 Ochrana zdravia a bezpečnosť pri práci   </w:t>
      </w:r>
    </w:p>
    <w:p w14:paraId="578EE446" w14:textId="77777777" w:rsidR="00A77F6B" w:rsidRPr="00495FC5" w:rsidRDefault="00A77F6B" w:rsidP="00A77F6B">
      <w:pPr>
        <w:spacing w:after="120"/>
        <w:jc w:val="both"/>
        <w:rPr>
          <w:sz w:val="22"/>
          <w:szCs w:val="22"/>
        </w:rPr>
      </w:pPr>
      <w:r w:rsidRPr="00495FC5">
        <w:rPr>
          <w:sz w:val="22"/>
          <w:szCs w:val="22"/>
        </w:rPr>
        <w:t>Na koniec</w:t>
      </w:r>
      <w:r w:rsidR="002F45A9">
        <w:rPr>
          <w:sz w:val="22"/>
          <w:szCs w:val="22"/>
        </w:rPr>
        <w:t xml:space="preserve"> podčlánku</w:t>
      </w:r>
      <w:r w:rsidRPr="00495FC5">
        <w:rPr>
          <w:sz w:val="22"/>
          <w:szCs w:val="22"/>
        </w:rPr>
        <w:t xml:space="preserve"> sa pridávajú nové odstavce s</w:t>
      </w:r>
      <w:r>
        <w:rPr>
          <w:sz w:val="22"/>
          <w:szCs w:val="22"/>
        </w:rPr>
        <w:t> </w:t>
      </w:r>
      <w:r w:rsidRPr="00495FC5">
        <w:rPr>
          <w:sz w:val="22"/>
          <w:szCs w:val="22"/>
        </w:rPr>
        <w:t>nasledujúcim</w:t>
      </w:r>
      <w:r>
        <w:rPr>
          <w:sz w:val="22"/>
          <w:szCs w:val="22"/>
        </w:rPr>
        <w:t xml:space="preserve"> znením</w:t>
      </w:r>
      <w:r w:rsidRPr="00495FC5">
        <w:rPr>
          <w:sz w:val="22"/>
          <w:szCs w:val="22"/>
        </w:rPr>
        <w:t>:</w:t>
      </w:r>
    </w:p>
    <w:p w14:paraId="1FD84858" w14:textId="77777777" w:rsidR="00A77F6B" w:rsidRPr="00495FC5" w:rsidRDefault="00A77F6B" w:rsidP="00A77F6B">
      <w:pPr>
        <w:spacing w:before="120"/>
        <w:jc w:val="both"/>
        <w:rPr>
          <w:sz w:val="22"/>
          <w:szCs w:val="22"/>
        </w:rPr>
      </w:pPr>
      <w:r w:rsidRPr="00495FC5">
        <w:rPr>
          <w:sz w:val="22"/>
          <w:szCs w:val="22"/>
        </w:rPr>
        <w:t>Spôsobilosť zamestnancov Zhotoviteľa musí vyhovovať ustanoveniam časti 1, kapitola IX. „Bezpečnosť a ochrana zdravia pri práci“ VTPKS.</w:t>
      </w:r>
    </w:p>
    <w:p w14:paraId="475C158F" w14:textId="77777777" w:rsidR="00A77F6B" w:rsidRDefault="00A77F6B" w:rsidP="00A77F6B">
      <w:pPr>
        <w:spacing w:before="120"/>
        <w:jc w:val="both"/>
        <w:rPr>
          <w:bCs/>
          <w:sz w:val="22"/>
          <w:szCs w:val="22"/>
        </w:rPr>
      </w:pPr>
      <w:r w:rsidRPr="00495FC5">
        <w:rPr>
          <w:sz w:val="22"/>
          <w:szCs w:val="22"/>
        </w:rPr>
        <w:t xml:space="preserve">Zhotoviteľ je povinný zabezpečiť, aby všetky práce týkajúce sa železničnej stanice, železničnej trate a priestorov Objednávateľa (prevádzkový priestor, priestor susediaci s prevádzkovým priestorom, ostatný priestor v zmysle predpisu </w:t>
      </w:r>
      <w:r w:rsidRPr="00551FD8">
        <w:rPr>
          <w:rFonts w:eastAsia="Calibri"/>
          <w:bCs/>
          <w:sz w:val="22"/>
          <w:szCs w:val="22"/>
          <w:lang w:eastAsia="en-US"/>
        </w:rPr>
        <w:t>Objednávateľa ŽSR Z 2</w:t>
      </w:r>
      <w:r w:rsidRPr="00495FC5">
        <w:rPr>
          <w:sz w:val="22"/>
          <w:szCs w:val="22"/>
        </w:rPr>
        <w:t xml:space="preserve">) </w:t>
      </w:r>
      <w:r w:rsidRPr="006B1BB2">
        <w:rPr>
          <w:bCs/>
          <w:sz w:val="22"/>
          <w:szCs w:val="22"/>
        </w:rPr>
        <w:t>boli vykonávané v súlade s Právnymi predpismi, ako aj v súlade s predpisom Objednávateľa ŽSR Z 2 a ostatnými platnými predpismi prevádzkovateľa železničnej dráhy.</w:t>
      </w:r>
    </w:p>
    <w:p w14:paraId="32B3F4A1"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Stavebné práce musia byť vykonávané v súlade s právnymi a ostatnými predpismi na zaistenie BOZP, najmä, nie však výlučne:</w:t>
      </w:r>
    </w:p>
    <w:p w14:paraId="3CBC8A9F" w14:textId="2A3B62CB" w:rsidR="00A77F6B" w:rsidRPr="00551FD8" w:rsidRDefault="00A77F6B" w:rsidP="00F558E8">
      <w:pPr>
        <w:numPr>
          <w:ilvl w:val="0"/>
          <w:numId w:val="126"/>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Predpis ŽSR Z 2,</w:t>
      </w:r>
    </w:p>
    <w:p w14:paraId="281ED034" w14:textId="69F7EE2F" w:rsidR="00A77F6B" w:rsidRDefault="00A77F6B" w:rsidP="00F558E8">
      <w:pPr>
        <w:numPr>
          <w:ilvl w:val="0"/>
          <w:numId w:val="126"/>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lastRenderedPageBreak/>
        <w:t>Zákon NR SR č. 124/2006 Z. z. o bezpečnosti a ochrane zdravia pri práci a o zmene a doplnení niektorých zákonov v znení neskorších predpisov,</w:t>
      </w:r>
    </w:p>
    <w:p w14:paraId="374690E3" w14:textId="691A04F8" w:rsidR="00FD58D5" w:rsidRPr="00FD58D5" w:rsidRDefault="00FD58D5" w:rsidP="00FD58D5">
      <w:pPr>
        <w:numPr>
          <w:ilvl w:val="0"/>
          <w:numId w:val="126"/>
        </w:numPr>
        <w:spacing w:before="120" w:after="120"/>
        <w:ind w:left="284" w:right="112" w:hanging="284"/>
        <w:jc w:val="both"/>
        <w:rPr>
          <w:bCs/>
          <w:sz w:val="22"/>
        </w:rPr>
      </w:pPr>
      <w:r>
        <w:rPr>
          <w:bCs/>
          <w:sz w:val="22"/>
        </w:rPr>
        <w:t>Z</w:t>
      </w:r>
      <w:r w:rsidRPr="00A555B2">
        <w:rPr>
          <w:bCs/>
          <w:sz w:val="22"/>
        </w:rPr>
        <w:t>ákon č. 314/2001 Z. z. o ochrane pred požiarmi v znení neskorších predpisov,</w:t>
      </w:r>
    </w:p>
    <w:p w14:paraId="1B437985" w14:textId="506FA4B3" w:rsidR="0025045A" w:rsidRPr="0025045A" w:rsidRDefault="0025045A" w:rsidP="0025045A">
      <w:pPr>
        <w:numPr>
          <w:ilvl w:val="0"/>
          <w:numId w:val="126"/>
        </w:numPr>
        <w:spacing w:before="120" w:after="120"/>
        <w:ind w:left="284" w:right="112" w:hanging="284"/>
        <w:jc w:val="both"/>
        <w:rPr>
          <w:bCs/>
          <w:sz w:val="22"/>
        </w:rPr>
      </w:pPr>
      <w:r>
        <w:rPr>
          <w:bCs/>
          <w:sz w:val="22"/>
        </w:rPr>
        <w:t>N</w:t>
      </w:r>
      <w:r w:rsidRPr="00A555B2">
        <w:rPr>
          <w:bCs/>
          <w:sz w:val="22"/>
        </w:rPr>
        <w:t>ariadenie vlády Slovenskej republiky č. 395/2006 Z. z. o minimálnych požiadavkách na poskytovanie a používanie osobných ochranných pracovných prostriedkov,</w:t>
      </w:r>
    </w:p>
    <w:p w14:paraId="41261795" w14:textId="7121082C" w:rsidR="00A77F6B" w:rsidRPr="00551FD8" w:rsidRDefault="00A77F6B" w:rsidP="00F558E8">
      <w:pPr>
        <w:numPr>
          <w:ilvl w:val="0"/>
          <w:numId w:val="126"/>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Nariadenie vlády Slovenskej republiky č. 396/2006 Z. z. o minimálnych bezpečnostných a zdravotných požiadavkách na stavenisko,</w:t>
      </w:r>
    </w:p>
    <w:p w14:paraId="6D638DE9" w14:textId="77777777" w:rsidR="00A77F6B" w:rsidRPr="00551FD8" w:rsidRDefault="00A77F6B" w:rsidP="00F558E8">
      <w:pPr>
        <w:numPr>
          <w:ilvl w:val="0"/>
          <w:numId w:val="126"/>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1F481B3B" w14:textId="5C4C75DB" w:rsidR="00A77F6B" w:rsidRDefault="00A77F6B" w:rsidP="00F558E8">
      <w:pPr>
        <w:numPr>
          <w:ilvl w:val="0"/>
          <w:numId w:val="126"/>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Vyhláška Slovenského úradu bezpečnosti práce č. 59/1982 Zb., ktorou sa určujú základné požiadavky na zaistenie bezpečnosti práce a technických zariadení, </w:t>
      </w:r>
    </w:p>
    <w:p w14:paraId="147B41F8" w14:textId="29C4B5C7" w:rsidR="0025045A" w:rsidRPr="00A555B2" w:rsidRDefault="0025045A" w:rsidP="0025045A">
      <w:pPr>
        <w:numPr>
          <w:ilvl w:val="0"/>
          <w:numId w:val="126"/>
        </w:numPr>
        <w:spacing w:before="120" w:after="120"/>
        <w:ind w:left="284" w:right="112" w:hanging="284"/>
        <w:jc w:val="both"/>
        <w:rPr>
          <w:bCs/>
          <w:sz w:val="22"/>
        </w:rPr>
      </w:pPr>
      <w:r>
        <w:rPr>
          <w:bCs/>
          <w:sz w:val="22"/>
        </w:rPr>
        <w:t>V</w:t>
      </w:r>
      <w:r w:rsidRPr="00A555B2">
        <w:rPr>
          <w:bCs/>
          <w:sz w:val="22"/>
        </w:rPr>
        <w:t>yhláška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w:t>
      </w:r>
    </w:p>
    <w:p w14:paraId="579E9073" w14:textId="7EF907CF" w:rsidR="0025045A" w:rsidRPr="00A555B2" w:rsidRDefault="0025045A" w:rsidP="0025045A">
      <w:pPr>
        <w:numPr>
          <w:ilvl w:val="0"/>
          <w:numId w:val="126"/>
        </w:numPr>
        <w:spacing w:before="120" w:after="120"/>
        <w:ind w:left="284" w:right="112" w:hanging="284"/>
        <w:jc w:val="both"/>
        <w:rPr>
          <w:bCs/>
          <w:sz w:val="22"/>
        </w:rPr>
      </w:pPr>
      <w:r>
        <w:rPr>
          <w:bCs/>
          <w:sz w:val="22"/>
        </w:rPr>
        <w:t>V</w:t>
      </w:r>
      <w:r w:rsidRPr="00A555B2">
        <w:rPr>
          <w:bCs/>
          <w:sz w:val="22"/>
        </w:rPr>
        <w:t>yhláška Ministerstva dopravy, pôšt a telekomunikácií Slovenskej republiky č. 245/2010 Z. z. o odbornej spôsobilosti, zdravotnej spôsobilosti a psychickej spôsobilosti osôb pri prevádzkovaní dráhy a dopravy na dráhe,</w:t>
      </w:r>
    </w:p>
    <w:p w14:paraId="3F62B019" w14:textId="67A943BD" w:rsidR="0025045A" w:rsidRPr="00A555B2" w:rsidRDefault="0025045A" w:rsidP="0025045A">
      <w:pPr>
        <w:numPr>
          <w:ilvl w:val="0"/>
          <w:numId w:val="126"/>
        </w:numPr>
        <w:spacing w:before="120" w:after="120"/>
        <w:ind w:left="284" w:right="112" w:hanging="284"/>
        <w:jc w:val="both"/>
        <w:rPr>
          <w:bCs/>
          <w:sz w:val="22"/>
        </w:rPr>
      </w:pPr>
      <w:r>
        <w:rPr>
          <w:bCs/>
          <w:sz w:val="22"/>
        </w:rPr>
        <w:t>I</w:t>
      </w:r>
      <w:r w:rsidRPr="00A555B2">
        <w:rPr>
          <w:bCs/>
          <w:sz w:val="22"/>
        </w:rPr>
        <w:t>nterný predpis Objednávateľa ŽSR Z 3,</w:t>
      </w:r>
    </w:p>
    <w:p w14:paraId="480A9090" w14:textId="17EF72B2" w:rsidR="0025045A" w:rsidRPr="00A555B2" w:rsidRDefault="0025045A" w:rsidP="0025045A">
      <w:pPr>
        <w:numPr>
          <w:ilvl w:val="0"/>
          <w:numId w:val="126"/>
        </w:numPr>
        <w:spacing w:before="120" w:after="120"/>
        <w:ind w:left="284" w:right="112" w:hanging="284"/>
        <w:jc w:val="both"/>
        <w:rPr>
          <w:bCs/>
          <w:sz w:val="22"/>
        </w:rPr>
      </w:pPr>
      <w:r>
        <w:rPr>
          <w:bCs/>
          <w:sz w:val="22"/>
        </w:rPr>
        <w:t>I</w:t>
      </w:r>
      <w:r w:rsidRPr="00A555B2">
        <w:rPr>
          <w:bCs/>
          <w:sz w:val="22"/>
        </w:rPr>
        <w:t>nterný predpis Objednávateľa ŽSR Z 4 Posudzovanie psychickej spôsobilosti,</w:t>
      </w:r>
    </w:p>
    <w:p w14:paraId="2C497C61" w14:textId="7297E384" w:rsidR="00A77F6B" w:rsidRPr="0025045A" w:rsidRDefault="00A77F6B" w:rsidP="0025045A">
      <w:pPr>
        <w:spacing w:before="120" w:after="120"/>
        <w:ind w:left="284" w:right="84"/>
        <w:jc w:val="both"/>
        <w:rPr>
          <w:bCs/>
          <w:sz w:val="22"/>
          <w:szCs w:val="22"/>
        </w:rPr>
      </w:pPr>
      <w:r w:rsidRPr="0025045A">
        <w:rPr>
          <w:bCs/>
          <w:sz w:val="22"/>
          <w:szCs w:val="22"/>
        </w:rPr>
        <w:t xml:space="preserve">ako aj ustanovení ostatných </w:t>
      </w:r>
      <w:r w:rsidR="00240AD8">
        <w:rPr>
          <w:bCs/>
          <w:sz w:val="22"/>
          <w:szCs w:val="22"/>
        </w:rPr>
        <w:t>Právnych predpisov.</w:t>
      </w:r>
    </w:p>
    <w:p w14:paraId="1A3555D4" w14:textId="78F3A9BD" w:rsidR="00A77F6B" w:rsidRDefault="00A77F6B" w:rsidP="00A77F6B">
      <w:pPr>
        <w:spacing w:before="120"/>
        <w:jc w:val="both"/>
        <w:rPr>
          <w:sz w:val="22"/>
          <w:szCs w:val="22"/>
        </w:rPr>
      </w:pPr>
      <w:r w:rsidRPr="006B1BB2">
        <w:rPr>
          <w:sz w:val="22"/>
          <w:szCs w:val="22"/>
        </w:rPr>
        <w:t>Stavebné práce musia byť vykonávané podľa „Plánu bezpečnosti a ochrany zdravia pri práci“ (ďalej len „</w:t>
      </w:r>
      <w:r w:rsidRPr="00CB4951">
        <w:rPr>
          <w:b/>
          <w:sz w:val="22"/>
          <w:szCs w:val="22"/>
        </w:rPr>
        <w:t>plán BOZP</w:t>
      </w:r>
      <w:r w:rsidRPr="006B1BB2">
        <w:rPr>
          <w:sz w:val="22"/>
          <w:szCs w:val="22"/>
        </w:rPr>
        <w:t>“)</w:t>
      </w:r>
      <w:r w:rsidR="001E00BC">
        <w:rPr>
          <w:sz w:val="22"/>
          <w:szCs w:val="22"/>
        </w:rPr>
        <w:t xml:space="preserve">, ktorý vypracuje Zhotoviteľ </w:t>
      </w:r>
      <w:r w:rsidRPr="006B1BB2">
        <w:rPr>
          <w:sz w:val="22"/>
          <w:szCs w:val="22"/>
        </w:rPr>
        <w:t>v zmysle nariadenia vlády Slovenskej republiky č. 396/2006 Z. z. o minimálnych bezpečnostných a zdravotných požiadavkách na stavenisko. Objednávateľ poverí jedného koordinátora dokumentácie alebo viacerých koordinátorov dokumentácie podľa § 3 nariadenia vlády Slovenskej republiky č. 396/2006 Z. z. o minimálnych bezpečnostných a zdravotných požiadavkách na stavenisko, ktorý bude koordinovať vypracovanie plánu BOZP so Zhotoviteľom ešte pred zriadením Staveniska. Pred zr</w:t>
      </w:r>
      <w:r>
        <w:rPr>
          <w:sz w:val="22"/>
          <w:szCs w:val="22"/>
        </w:rPr>
        <w:t>i</w:t>
      </w:r>
      <w:r w:rsidRPr="006B1BB2">
        <w:rPr>
          <w:sz w:val="22"/>
          <w:szCs w:val="22"/>
        </w:rPr>
        <w:t>adením Staveniska predloží Zhotoviteľ plán BOZP k posúdeniu Objednávateľovi.</w:t>
      </w:r>
    </w:p>
    <w:p w14:paraId="0B2A6F86" w14:textId="2B698BC0"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Cieľom plánu BOZP je zaistenie bezpečnej práce pri zodpovedajúcich hygienických podmienkach pre všetkých zamestnancov Zhotoviteľa a </w:t>
      </w:r>
      <w:r w:rsidR="002F45A9">
        <w:rPr>
          <w:rFonts w:eastAsia="Calibri"/>
          <w:bCs/>
          <w:sz w:val="22"/>
          <w:szCs w:val="22"/>
          <w:lang w:eastAsia="en-US"/>
        </w:rPr>
        <w:t>p</w:t>
      </w:r>
      <w:r w:rsidRPr="00551FD8">
        <w:rPr>
          <w:rFonts w:eastAsia="Calibri"/>
          <w:bCs/>
          <w:sz w:val="22"/>
          <w:szCs w:val="22"/>
          <w:lang w:eastAsia="en-US"/>
        </w:rPr>
        <w:t xml:space="preserve">odzhotoviteľov v priestore Staveniska. </w:t>
      </w:r>
      <w:r w:rsidR="001E00BC">
        <w:rPr>
          <w:rFonts w:eastAsia="Calibri"/>
          <w:bCs/>
          <w:sz w:val="22"/>
          <w:szCs w:val="22"/>
          <w:lang w:eastAsia="en-US"/>
        </w:rPr>
        <w:t>Osobitná</w:t>
      </w:r>
      <w:r w:rsidR="001E00BC" w:rsidRPr="00551FD8">
        <w:rPr>
          <w:rFonts w:eastAsia="Calibri"/>
          <w:bCs/>
          <w:sz w:val="22"/>
          <w:szCs w:val="22"/>
          <w:lang w:eastAsia="en-US"/>
        </w:rPr>
        <w:t xml:space="preserve"> </w:t>
      </w:r>
      <w:r w:rsidRPr="00551FD8">
        <w:rPr>
          <w:rFonts w:eastAsia="Calibri"/>
          <w:bCs/>
          <w:sz w:val="22"/>
          <w:szCs w:val="22"/>
          <w:lang w:eastAsia="en-US"/>
        </w:rPr>
        <w:t>pozornosť musí byť venovaná preventívnym činnostiam na zabránenie výskytu úrazov. Cieľom plánu BOZP je tiež zabránenie nehodám a realizácia Diela bez výskytu pracovného úrazu.</w:t>
      </w:r>
    </w:p>
    <w:p w14:paraId="7605226C" w14:textId="77777777" w:rsidR="00A77F6B" w:rsidRPr="003C24B6" w:rsidRDefault="00A77F6B" w:rsidP="00A77F6B">
      <w:pPr>
        <w:spacing w:before="120"/>
        <w:jc w:val="both"/>
        <w:rPr>
          <w:bCs/>
          <w:sz w:val="22"/>
          <w:szCs w:val="22"/>
        </w:rPr>
      </w:pPr>
      <w:r w:rsidRPr="003C24B6">
        <w:rPr>
          <w:bCs/>
          <w:sz w:val="22"/>
          <w:szCs w:val="22"/>
        </w:rPr>
        <w:t xml:space="preserve">Zhotoviteľ musí rešpektovať požiadavky Objednávateľom určeného koordinátora projektovej dokumentácie a jej zmien z hľadiska zaistenia bezpečnosti a ochrany zdravia pri práci. </w:t>
      </w:r>
    </w:p>
    <w:p w14:paraId="3E0672A9" w14:textId="382DEA41" w:rsidR="00A77F6B" w:rsidRDefault="00A77F6B" w:rsidP="00A77F6B">
      <w:pPr>
        <w:spacing w:before="120"/>
        <w:jc w:val="both"/>
        <w:rPr>
          <w:sz w:val="22"/>
          <w:szCs w:val="22"/>
        </w:rPr>
      </w:pPr>
      <w:r w:rsidRPr="00801BBE">
        <w:rPr>
          <w:bCs/>
          <w:sz w:val="22"/>
          <w:szCs w:val="22"/>
        </w:rPr>
        <w:t xml:space="preserve">Spôsobilosť (zdravotná, odborná, psychická, elektrotechnická, na práce vo výškach a iná v zmysle prílohy č. 1a zákona o BOZP) zamestnancov Zhotoviteľa, ako aj </w:t>
      </w:r>
      <w:r w:rsidR="002F45A9" w:rsidRPr="00801BBE">
        <w:rPr>
          <w:bCs/>
          <w:sz w:val="22"/>
          <w:szCs w:val="22"/>
        </w:rPr>
        <w:t xml:space="preserve">zamestnancov </w:t>
      </w:r>
      <w:r w:rsidR="002F45A9">
        <w:rPr>
          <w:bCs/>
          <w:sz w:val="22"/>
          <w:szCs w:val="22"/>
        </w:rPr>
        <w:t>p</w:t>
      </w:r>
      <w:r w:rsidR="002F45A9" w:rsidRPr="00801BBE">
        <w:rPr>
          <w:bCs/>
          <w:sz w:val="22"/>
          <w:szCs w:val="22"/>
        </w:rPr>
        <w:t xml:space="preserve">odzhotoviteľa, </w:t>
      </w:r>
      <w:r w:rsidRPr="00801BBE">
        <w:rPr>
          <w:bCs/>
          <w:sz w:val="22"/>
          <w:szCs w:val="22"/>
        </w:rPr>
        <w:t>musí byť v súlade s Právnymi predpismi</w:t>
      </w:r>
      <w:r>
        <w:rPr>
          <w:bCs/>
          <w:sz w:val="22"/>
          <w:szCs w:val="22"/>
        </w:rPr>
        <w:t>.</w:t>
      </w:r>
    </w:p>
    <w:p w14:paraId="186986C1" w14:textId="77777777" w:rsidR="00A77F6B" w:rsidRPr="00801BBE" w:rsidRDefault="00A77F6B" w:rsidP="00A77F6B">
      <w:pPr>
        <w:spacing w:before="120"/>
        <w:jc w:val="both"/>
        <w:rPr>
          <w:bCs/>
          <w:sz w:val="22"/>
          <w:szCs w:val="22"/>
        </w:rPr>
      </w:pPr>
      <w:r w:rsidRPr="00801BBE">
        <w:rPr>
          <w:bCs/>
          <w:sz w:val="22"/>
          <w:szCs w:val="22"/>
        </w:rPr>
        <w:t xml:space="preserve">Vykonávať pracovné činnosti, ktoré sú dôležité z hľadiska bezpečnosti prevádzkovania dráhy a dopravy na dráhe, môžu len zamestnanci, ktorí spĺňajú predpoklady na odbornú spôsobilosť, zdravotnú spôsobilosť a na psychickú spôsobilosť v zmysle príslušných ustanovení zákona o dráhach a o zmene a doplnení niektorých ďalších zákonov a predpisov </w:t>
      </w:r>
      <w:r w:rsidRPr="00406234">
        <w:rPr>
          <w:bCs/>
          <w:sz w:val="22"/>
          <w:szCs w:val="22"/>
        </w:rPr>
        <w:t>ŽSR Z</w:t>
      </w:r>
      <w:r>
        <w:rPr>
          <w:bCs/>
          <w:sz w:val="22"/>
          <w:szCs w:val="22"/>
        </w:rPr>
        <w:t xml:space="preserve"> </w:t>
      </w:r>
      <w:r w:rsidRPr="00406234">
        <w:rPr>
          <w:bCs/>
          <w:sz w:val="22"/>
          <w:szCs w:val="22"/>
        </w:rPr>
        <w:t>3 a ŽSR Z 4 Posudzovanie psychickej spôsobilosti.</w:t>
      </w:r>
    </w:p>
    <w:p w14:paraId="236346EC" w14:textId="77777777" w:rsidR="00A77F6B" w:rsidRPr="002F0185" w:rsidRDefault="00A77F6B" w:rsidP="00A77F6B">
      <w:pPr>
        <w:spacing w:before="120"/>
        <w:jc w:val="both"/>
        <w:rPr>
          <w:bCs/>
          <w:sz w:val="22"/>
          <w:szCs w:val="22"/>
        </w:rPr>
      </w:pPr>
      <w:r w:rsidRPr="002F0185">
        <w:rPr>
          <w:bCs/>
          <w:sz w:val="22"/>
          <w:szCs w:val="22"/>
        </w:rPr>
        <w:t xml:space="preserve">Každý </w:t>
      </w:r>
      <w:r w:rsidR="005A0B28">
        <w:rPr>
          <w:bCs/>
          <w:sz w:val="22"/>
          <w:szCs w:val="22"/>
        </w:rPr>
        <w:t>pracovník</w:t>
      </w:r>
      <w:r w:rsidRPr="002F0185">
        <w:rPr>
          <w:bCs/>
          <w:sz w:val="22"/>
          <w:szCs w:val="22"/>
        </w:rPr>
        <w:t xml:space="preserve">, ktorý má prvýkrát vstúpiť do obvodu železničnej dráhy alebo do ochranného pásma železničnej dráhy (v zmysle predpisu ŽSR Z 2), musí byť preukázateľne poučený a overený z predpisov o BOZP v stanovenom rozsahu podľa predpisu ŽSR Z 3 v poverenom vzdelávacom zariadení. Rovnaké podmienky uvedené v tomto bode sa vzťahujú aj na </w:t>
      </w:r>
      <w:r w:rsidR="005A0B28">
        <w:rPr>
          <w:bCs/>
          <w:sz w:val="22"/>
          <w:szCs w:val="22"/>
        </w:rPr>
        <w:t>pracovníkov</w:t>
      </w:r>
      <w:r w:rsidRPr="002F0185">
        <w:rPr>
          <w:bCs/>
          <w:sz w:val="22"/>
          <w:szCs w:val="22"/>
        </w:rPr>
        <w:t>, s prekročenou periodicitou školenia.</w:t>
      </w:r>
    </w:p>
    <w:p w14:paraId="32A4970A"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lastRenderedPageBreak/>
        <w:t xml:space="preserve">Zhotoviteľ resp. </w:t>
      </w:r>
      <w:r w:rsidR="002F45A9">
        <w:rPr>
          <w:rFonts w:eastAsia="Calibri"/>
          <w:bCs/>
          <w:sz w:val="22"/>
          <w:szCs w:val="22"/>
          <w:lang w:eastAsia="en-US"/>
        </w:rPr>
        <w:t>p</w:t>
      </w:r>
      <w:r w:rsidRPr="00551FD8">
        <w:rPr>
          <w:rFonts w:eastAsia="Calibri"/>
          <w:bCs/>
          <w:sz w:val="22"/>
          <w:szCs w:val="22"/>
          <w:lang w:eastAsia="en-US"/>
        </w:rPr>
        <w:t>odzhotovitelia, ako aj všetky osoby zúčastnené na stavebných úpravách predmetnej stavby, musia v plnej miere rešpektovať a dodržiavať ustanovenia predpisu ŽSR Z 2 a súvisiacich platných právnych a ostatných predpisov na zaistenie BOZP.</w:t>
      </w:r>
    </w:p>
    <w:p w14:paraId="6F432329"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Podľa príslušnej špecifikácie sa na určené technické zariadenia vzťahujú podmienky vyhlášky o určených technických zariadeniach a určených činnostiach a činnostiach na určených technických zariadeniach, ktoré musí Zhotoviteľ dodržiavať a spĺňať.</w:t>
      </w:r>
    </w:p>
    <w:p w14:paraId="7DA8D580"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 xml:space="preserve">Zhotoviteľ musí zabezpečiť </w:t>
      </w:r>
      <w:r w:rsidR="005A0B28">
        <w:rPr>
          <w:rFonts w:eastAsia="Calibri"/>
          <w:bCs/>
          <w:sz w:val="22"/>
          <w:szCs w:val="22"/>
          <w:lang w:eastAsia="en-US"/>
        </w:rPr>
        <w:t>pracovníkom</w:t>
      </w:r>
      <w:r w:rsidRPr="00551FD8">
        <w:rPr>
          <w:rFonts w:eastAsia="Calibri"/>
          <w:bCs/>
          <w:sz w:val="22"/>
          <w:szCs w:val="22"/>
          <w:lang w:eastAsia="en-US"/>
        </w:rPr>
        <w:t>, ktorí budú obsluhovať resp. majú vykonávať činnosť na elektrických zariadeniach v súvislosti so stavebnými úpravami predmetnej stavby príslušnú kvalifikáciu v zmysle noriem STN 34 3100:2001 a STN 34 3109:1972 resp. zodpovedá za jej platnosť.</w:t>
      </w:r>
    </w:p>
    <w:p w14:paraId="51138835"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Zhotoviteľ je zodpovedný za správne a sústavné zisťovanie nebezpečenstiev a ohrození, posudzova</w:t>
      </w:r>
      <w:r w:rsidR="005A0B28">
        <w:rPr>
          <w:rFonts w:eastAsia="Calibri"/>
          <w:bCs/>
          <w:sz w:val="22"/>
          <w:szCs w:val="22"/>
          <w:lang w:eastAsia="en-US"/>
        </w:rPr>
        <w:t>nie</w:t>
      </w:r>
      <w:r w:rsidRPr="00551FD8">
        <w:rPr>
          <w:rFonts w:eastAsia="Calibri"/>
          <w:bCs/>
          <w:sz w:val="22"/>
          <w:szCs w:val="22"/>
          <w:lang w:eastAsia="en-US"/>
        </w:rPr>
        <w:t xml:space="preserve"> riz</w:t>
      </w:r>
      <w:r w:rsidR="005A0B28">
        <w:rPr>
          <w:rFonts w:eastAsia="Calibri"/>
          <w:bCs/>
          <w:sz w:val="22"/>
          <w:szCs w:val="22"/>
          <w:lang w:eastAsia="en-US"/>
        </w:rPr>
        <w:t>í</w:t>
      </w:r>
      <w:r w:rsidRPr="00551FD8">
        <w:rPr>
          <w:rFonts w:eastAsia="Calibri"/>
          <w:bCs/>
          <w:sz w:val="22"/>
          <w:szCs w:val="22"/>
          <w:lang w:eastAsia="en-US"/>
        </w:rPr>
        <w:t>k a</w:t>
      </w:r>
      <w:r w:rsidR="005A0B28">
        <w:rPr>
          <w:rFonts w:eastAsia="Calibri"/>
          <w:bCs/>
          <w:sz w:val="22"/>
          <w:szCs w:val="22"/>
          <w:lang w:eastAsia="en-US"/>
        </w:rPr>
        <w:t xml:space="preserve"> je povinný </w:t>
      </w:r>
      <w:r w:rsidRPr="00551FD8">
        <w:rPr>
          <w:rFonts w:eastAsia="Calibri"/>
          <w:bCs/>
          <w:sz w:val="22"/>
          <w:szCs w:val="22"/>
          <w:lang w:eastAsia="en-US"/>
        </w:rPr>
        <w:t>vypracovať písomný dokument o posúdení rizika pri všetkých pracovných činnostiach a okamžit</w:t>
      </w:r>
      <w:r w:rsidR="005A0B28">
        <w:rPr>
          <w:rFonts w:eastAsia="Calibri"/>
          <w:bCs/>
          <w:sz w:val="22"/>
          <w:szCs w:val="22"/>
          <w:lang w:eastAsia="en-US"/>
        </w:rPr>
        <w:t>e</w:t>
      </w:r>
      <w:r w:rsidRPr="00551FD8">
        <w:rPr>
          <w:rFonts w:eastAsia="Calibri"/>
          <w:bCs/>
          <w:sz w:val="22"/>
          <w:szCs w:val="22"/>
          <w:lang w:eastAsia="en-US"/>
        </w:rPr>
        <w:t xml:space="preserve"> prija</w:t>
      </w:r>
      <w:r w:rsidR="005A0B28">
        <w:rPr>
          <w:rFonts w:eastAsia="Calibri"/>
          <w:bCs/>
          <w:sz w:val="22"/>
          <w:szCs w:val="22"/>
          <w:lang w:eastAsia="en-US"/>
        </w:rPr>
        <w:t>ť</w:t>
      </w:r>
      <w:r w:rsidRPr="00551FD8">
        <w:rPr>
          <w:rFonts w:eastAsia="Calibri"/>
          <w:bCs/>
          <w:sz w:val="22"/>
          <w:szCs w:val="22"/>
          <w:lang w:eastAsia="en-US"/>
        </w:rPr>
        <w:t xml:space="preserve"> adekvátn</w:t>
      </w:r>
      <w:r w:rsidR="005A0B28">
        <w:rPr>
          <w:rFonts w:eastAsia="Calibri"/>
          <w:bCs/>
          <w:sz w:val="22"/>
          <w:szCs w:val="22"/>
          <w:lang w:eastAsia="en-US"/>
        </w:rPr>
        <w:t>e</w:t>
      </w:r>
      <w:r w:rsidRPr="00551FD8">
        <w:rPr>
          <w:rFonts w:eastAsia="Calibri"/>
          <w:bCs/>
          <w:sz w:val="22"/>
          <w:szCs w:val="22"/>
          <w:lang w:eastAsia="en-US"/>
        </w:rPr>
        <w:t xml:space="preserve"> opatren</w:t>
      </w:r>
      <w:r w:rsidR="005A0B28">
        <w:rPr>
          <w:rFonts w:eastAsia="Calibri"/>
          <w:bCs/>
          <w:sz w:val="22"/>
          <w:szCs w:val="22"/>
          <w:lang w:eastAsia="en-US"/>
        </w:rPr>
        <w:t>ie</w:t>
      </w:r>
      <w:r w:rsidRPr="00551FD8">
        <w:rPr>
          <w:rFonts w:eastAsia="Calibri"/>
          <w:bCs/>
          <w:sz w:val="22"/>
          <w:szCs w:val="22"/>
          <w:lang w:eastAsia="en-US"/>
        </w:rPr>
        <w:t xml:space="preserve"> (technick</w:t>
      </w:r>
      <w:r w:rsidR="005A0B28">
        <w:rPr>
          <w:rFonts w:eastAsia="Calibri"/>
          <w:bCs/>
          <w:sz w:val="22"/>
          <w:szCs w:val="22"/>
          <w:lang w:eastAsia="en-US"/>
        </w:rPr>
        <w:t>é</w:t>
      </w:r>
      <w:r w:rsidRPr="00551FD8">
        <w:rPr>
          <w:rFonts w:eastAsia="Calibri"/>
          <w:bCs/>
          <w:sz w:val="22"/>
          <w:szCs w:val="22"/>
          <w:lang w:eastAsia="en-US"/>
        </w:rPr>
        <w:t>, organizačn</w:t>
      </w:r>
      <w:r w:rsidR="005A0B28">
        <w:rPr>
          <w:rFonts w:eastAsia="Calibri"/>
          <w:bCs/>
          <w:sz w:val="22"/>
          <w:szCs w:val="22"/>
          <w:lang w:eastAsia="en-US"/>
        </w:rPr>
        <w:t>é</w:t>
      </w:r>
      <w:r w:rsidRPr="00551FD8">
        <w:rPr>
          <w:rFonts w:eastAsia="Calibri"/>
          <w:bCs/>
          <w:sz w:val="22"/>
          <w:szCs w:val="22"/>
          <w:lang w:eastAsia="en-US"/>
        </w:rPr>
        <w:t>, OOPP) na zaistenie BOZP.</w:t>
      </w:r>
    </w:p>
    <w:p w14:paraId="755D4B11"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 xml:space="preserve">V nadväznosti na hodnotenie rizík Zhotoviteľ zodpovedá za pridelenie účinných osobných ochranných pracovných prostriedkov zamestnancov v zmysle nariadenia vlády Slovenskej republiky č. 395/2006 Z. z. o minimálnych požiadavkách na poskytovanie a používanie osobných ochranných pracovných prostriedkov. </w:t>
      </w:r>
    </w:p>
    <w:p w14:paraId="1715C802" w14:textId="47785F96"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 xml:space="preserve">Zhotoviteľ ako zamestnávateľ, ktorého zamestnanci vykonávajú pracovnú činnosť na spoločnom pracovisku tak, že môže byť ohrozená ich bezpečnosť alebo zdravie, je v zmysle § 18 </w:t>
      </w:r>
      <w:r w:rsidR="00F20712">
        <w:rPr>
          <w:rFonts w:eastAsia="Calibri"/>
          <w:bCs/>
          <w:sz w:val="22"/>
          <w:szCs w:val="22"/>
          <w:lang w:eastAsia="en-US"/>
        </w:rPr>
        <w:t>z</w:t>
      </w:r>
      <w:r w:rsidR="00F20712" w:rsidRPr="00551FD8">
        <w:rPr>
          <w:rFonts w:eastAsia="Calibri"/>
          <w:bCs/>
          <w:sz w:val="22"/>
          <w:szCs w:val="22"/>
          <w:lang w:eastAsia="en-US"/>
        </w:rPr>
        <w:t>ákon</w:t>
      </w:r>
      <w:r w:rsidR="00F20712">
        <w:rPr>
          <w:rFonts w:eastAsia="Calibri"/>
          <w:bCs/>
          <w:sz w:val="22"/>
          <w:szCs w:val="22"/>
          <w:lang w:eastAsia="en-US"/>
        </w:rPr>
        <w:t>a</w:t>
      </w:r>
      <w:r w:rsidR="00F20712" w:rsidRPr="00551FD8">
        <w:rPr>
          <w:rFonts w:eastAsia="Calibri"/>
          <w:bCs/>
          <w:sz w:val="22"/>
          <w:szCs w:val="22"/>
          <w:lang w:eastAsia="en-US"/>
        </w:rPr>
        <w:t xml:space="preserve"> NR SR č. 124/2006 Z. z. o bezpečnosti a ochrane zdravia pri práci a o zmene a doplnení niektorých zákonov v znení neskorších predpisov</w:t>
      </w:r>
      <w:r w:rsidR="00F20712" w:rsidRPr="00551FD8" w:rsidDel="00F20712">
        <w:rPr>
          <w:rFonts w:eastAsia="Calibri"/>
          <w:bCs/>
          <w:sz w:val="22"/>
          <w:szCs w:val="22"/>
          <w:lang w:eastAsia="en-US"/>
        </w:rPr>
        <w:t xml:space="preserve"> </w:t>
      </w:r>
      <w:r w:rsidRPr="00551FD8">
        <w:rPr>
          <w:rFonts w:eastAsia="Calibri"/>
          <w:bCs/>
          <w:sz w:val="22"/>
          <w:szCs w:val="22"/>
          <w:lang w:eastAsia="en-US"/>
        </w:rPr>
        <w:t xml:space="preserve"> povinný spolupracovať pri prevencii, príprave a vykonávaní opatrení na zaistenie bezpečnosti a ochrany zdravia pri práci, koordinácii činností a vzájomnej informovanosti. Za vytvorenie podmienok na zaistenie bezpečnosti a ochrany zdravia zamestnancov zodpovedá Zhotoviteľ.</w:t>
      </w:r>
    </w:p>
    <w:p w14:paraId="39A6BFE1"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 xml:space="preserve">Objednávateľ pred začatím stavebných prác určí a zmluvne zabezpečí jedného koordinátora bezpečnosti alebo viacerých koordinátorov bezpečnosti ako je to uvedené v § 3 nariadenia vlády Slovenskej republiky č. 396/2006 Z. z. o minimálnych bezpečnostných a zdravotných požiadavkách na stavenisko pre predmetné Stavenisko. Zhotoviteľ sa zaväzuje poskytnúť súčinnosť týmto koordinátorom bezpečnosti, a to po celú dobu realizácie Diela. Ďalej je povinný Zhotoviteľ zmluvne zaviazať k spolupráci (súčinnosti) s koordinátorom bezpečnosti po celú dobu realizácie Diela aj všetky právnické a fyzické osoby, ktoré budú Zhotoviteľom poverené vykonávaním niektorej časti Diela alebo niektorých prác. Ďalej je Zhotoviteľ povinný zabezpečiť, aby aj iné právnické a fyzické osoby, ktoré budú poverené vykonávaním niektorej časti Diela alebo niektorých prác jeho </w:t>
      </w:r>
      <w:r w:rsidR="005A0B28">
        <w:rPr>
          <w:rFonts w:eastAsia="Calibri"/>
          <w:bCs/>
          <w:sz w:val="22"/>
          <w:szCs w:val="22"/>
          <w:lang w:eastAsia="en-US"/>
        </w:rPr>
        <w:t>p</w:t>
      </w:r>
      <w:r w:rsidRPr="00551FD8">
        <w:rPr>
          <w:rFonts w:eastAsia="Calibri"/>
          <w:bCs/>
          <w:sz w:val="22"/>
          <w:szCs w:val="22"/>
          <w:lang w:eastAsia="en-US"/>
        </w:rPr>
        <w:t xml:space="preserve">odzhotoviteľmi, boli taktiež zaviazané k spolupráci (poskytnutiu súčinnosti) s koordinátorom bezpečnosti po celú dobu realizácie Diela. </w:t>
      </w:r>
    </w:p>
    <w:p w14:paraId="4D1BFBB2"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 xml:space="preserve">Zhotoviteľ zodpovedá za kvalifikáciu, za zdravotnú, zmyslovú, odbornú, psychickú a elektrotechnickú spôsobilosť svojich zamestnancov ako aj zamestnancov </w:t>
      </w:r>
      <w:r w:rsidR="002F45A9">
        <w:rPr>
          <w:rFonts w:eastAsia="Calibri"/>
          <w:bCs/>
          <w:sz w:val="22"/>
          <w:szCs w:val="22"/>
          <w:lang w:eastAsia="en-US"/>
        </w:rPr>
        <w:t>p</w:t>
      </w:r>
      <w:r w:rsidRPr="00551FD8">
        <w:rPr>
          <w:rFonts w:eastAsia="Calibri"/>
          <w:bCs/>
          <w:sz w:val="22"/>
          <w:szCs w:val="22"/>
          <w:lang w:eastAsia="en-US"/>
        </w:rPr>
        <w:t xml:space="preserve">odzhotoviteľa vyžadovanú Právnymi predpismi (najmä zákonom </w:t>
      </w:r>
      <w:r w:rsidR="005A0B28">
        <w:rPr>
          <w:rFonts w:eastAsia="Calibri"/>
          <w:bCs/>
          <w:sz w:val="22"/>
          <w:szCs w:val="22"/>
          <w:lang w:eastAsia="en-US"/>
        </w:rPr>
        <w:t>o BOZP</w:t>
      </w:r>
      <w:r w:rsidRPr="00551FD8">
        <w:rPr>
          <w:rFonts w:eastAsia="Calibri"/>
          <w:bCs/>
          <w:sz w:val="22"/>
          <w:szCs w:val="22"/>
          <w:lang w:eastAsia="en-US"/>
        </w:rPr>
        <w:t xml:space="preserve"> a zákonom č. 314/2001 Z. z. o ochrane pred požiarmi v znení neskorších predpisov) a za inú spôsobilosť potrebnú pre plnenie predmetu Zmluvy.</w:t>
      </w:r>
    </w:p>
    <w:p w14:paraId="4593B727"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Zhotoviteľ je povinný:</w:t>
      </w:r>
    </w:p>
    <w:p w14:paraId="4EE624B0"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dodržiavať Právne predpisy na zaistenie bezpečnosti a ochrany zdravia pri práci súvisiace s pracovnou činnosťou na stavbe (napr.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ako aj interné predpisy Objednávateľa a dodržiavať určené technologické a pracovné postupy, s ktorými musia byť pracovníci Zhotoviteľa riadne a preukázateľne oboznámení (s overením znalostí). Zhotoviteľ zodpovedá za dodržiavanie tejto povinnosti každou osobou, ktorá je prítomná na Stavenisku,</w:t>
      </w:r>
    </w:p>
    <w:p w14:paraId="6E1A65C0"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počas realizácie stavebných prác dodržiavať ustanovenia vyhlášky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w:t>
      </w:r>
    </w:p>
    <w:p w14:paraId="05BE7396"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zabezpečiť, aby každý druh pracovnej činnosti, začatie a spôsob výkonu pracovnej činnosti jeho pracovníkov, ako aj pracovníkov </w:t>
      </w:r>
      <w:r w:rsidR="002F45A9">
        <w:rPr>
          <w:rFonts w:eastAsia="Calibri"/>
          <w:bCs/>
          <w:sz w:val="22"/>
          <w:szCs w:val="22"/>
          <w:lang w:eastAsia="en-US"/>
        </w:rPr>
        <w:t>p</w:t>
      </w:r>
      <w:r w:rsidRPr="00551FD8">
        <w:rPr>
          <w:rFonts w:eastAsia="Calibri"/>
          <w:bCs/>
          <w:sz w:val="22"/>
          <w:szCs w:val="22"/>
          <w:lang w:eastAsia="en-US"/>
        </w:rPr>
        <w:t xml:space="preserve">odzhotoviteľa v koľajisku, v koľaji, na trati, v prevádzkovom priestore v zmysle predpisu ŽSR Z 2) bolo najprv dohodnuté s príslušným zamestnancom Objednávateľa </w:t>
      </w:r>
      <w:r w:rsidRPr="00551FD8">
        <w:rPr>
          <w:rFonts w:eastAsia="Calibri"/>
          <w:bCs/>
          <w:sz w:val="22"/>
          <w:szCs w:val="22"/>
          <w:lang w:eastAsia="en-US"/>
        </w:rPr>
        <w:lastRenderedPageBreak/>
        <w:t>zodpovedným za riadenie prevádzky (pohybu koľajových vozidiel) v uvedenom obvode (napr.: výpravca železničnej stanice, vedúci pracoviska) vrátane dohody na priebehu a postupe prác vo vzťahu k prevádzke koľajových vozidiel a tiež zabezpečiť plnenie pokynov a usmernení príslušného zamestnanca Objednávateľa v súlade s príslušnými ustanoveniami predpisu ŽSR Z 2,</w:t>
      </w:r>
    </w:p>
    <w:p w14:paraId="7664E647"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zabezpečiť, aby jeho pracovníci, ako aj pracovníci </w:t>
      </w:r>
      <w:r w:rsidR="002F45A9">
        <w:rPr>
          <w:rFonts w:eastAsia="Calibri"/>
          <w:bCs/>
          <w:sz w:val="22"/>
          <w:szCs w:val="22"/>
          <w:lang w:eastAsia="en-US"/>
        </w:rPr>
        <w:t>p</w:t>
      </w:r>
      <w:r w:rsidRPr="00551FD8">
        <w:rPr>
          <w:rFonts w:eastAsia="Calibri"/>
          <w:bCs/>
          <w:sz w:val="22"/>
          <w:szCs w:val="22"/>
          <w:lang w:eastAsia="en-US"/>
        </w:rPr>
        <w:t>odzhotoviteľa nevykonávali pracovné činnosti v obvode železničnej dráhy, ktoré by mohli ohroziť dráhu alebo dopravu na dráhe; činnosti, ktoré nesúvisia s prevádzkou dráhy ani s dopravou na dráhe možno vykonávať len so súhlasom prevádzkovateľa dráhy (aj činnosti v priestore susediacom s prevádzkovým priestorom je potrebné ohlásiť zamestnancovi riadiacemu dopravu na dráhe a vedúcemu pracoviska),</w:t>
      </w:r>
    </w:p>
    <w:p w14:paraId="17E3391E"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dodržiavať plán BOZP po celú dobu realizácie Diela a vyžadovať jeho dodržiavanie od všetkých osôb vykonávajúcich činnosti na Diele,</w:t>
      </w:r>
    </w:p>
    <w:p w14:paraId="0312E92D"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zohľadňovať usmernenia a odstraňovať nedostatky zistené koordinátorom bezpečnosti,</w:t>
      </w:r>
    </w:p>
    <w:p w14:paraId="07881C72"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zabezpečiť, aby pracovníci Zhotoviteľa alebo </w:t>
      </w:r>
      <w:r w:rsidR="006235FC">
        <w:rPr>
          <w:rFonts w:eastAsia="Calibri"/>
          <w:bCs/>
          <w:sz w:val="22"/>
          <w:szCs w:val="22"/>
          <w:lang w:eastAsia="en-US"/>
        </w:rPr>
        <w:t>p</w:t>
      </w:r>
      <w:r w:rsidRPr="00551FD8">
        <w:rPr>
          <w:rFonts w:eastAsia="Calibri"/>
          <w:bCs/>
          <w:sz w:val="22"/>
          <w:szCs w:val="22"/>
          <w:lang w:eastAsia="en-US"/>
        </w:rPr>
        <w:t>odzhotoviteľa vykonávali práce a činnosti tak, aby neohrozovali seba a ostatných účastníkov stavby, zamestnancov prevádzkovateľa železničnej dráhy, zamestnancov vykonávajúcich dopravu na železničnej dráhe a ani ďalšie osoby (cestujúca verejnosť, prepravcovia a i.),</w:t>
      </w:r>
    </w:p>
    <w:p w14:paraId="0BB804A1"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zabezpečiť, aby vyhotovenie elektromontážnych prác zodpovedalo platným bezpečnostným a prevádzkovým predpisom a použitý materiál platným normám, </w:t>
      </w:r>
    </w:p>
    <w:p w14:paraId="2D965C56"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zabezpečiť, aby montáž, opravy, údržbu, rekonštrukcie, revízie, skúšky a overovanie spôsobilosti určených technických zariadení vykonávali len fyzické osoby alebo právnické osoby na základe oprávnenia udeleného bezpečnostným orgánom, </w:t>
      </w:r>
    </w:p>
    <w:p w14:paraId="7C61213D"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dodržiavať všetky bezpečnostné predpisy platné pre práce na elektrifikovaných tratiach a železničných staniciach. Prevádzka železníc sa počas výstavby bude riadiť osobitným prevádzkovým poriadkom,</w:t>
      </w:r>
    </w:p>
    <w:p w14:paraId="35451DD8"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zabezpečiť, aby vstup na Stavenisko a do obvodu stavby mali len vozidlá a mechanizmy Zhotoviteľa riadne označené s povolením vstupu a zároveň zabezpečiť nepretržitý prístup vozidiel Objednávateľa slúžiacich pre zabezpečenie nevyhnutnej prevádzky počas výstavby na Stavenisko. To isté bude platiť aj pre pohyb osôb po Stavenisku resp. v obvode stavby. Hranice Staveniska musia byť viditeľne označené,</w:t>
      </w:r>
    </w:p>
    <w:p w14:paraId="3796A489"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mimoriadnu pozornosť venovať všetkým prácam v blízkosti podzemných a nadzemných vedení a tým predísť ich poškodeniu, resp. ublíženiu pracovníkov na zdraví. Všetky prekážky treba označiť, za zníženej viditeľnosti osvetliť,</w:t>
      </w:r>
    </w:p>
    <w:p w14:paraId="2932F709"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zabezpečiť, aby pred začiatkom prác na realizácii časti stavby boli všetci pracovníci poučení o ochrane zdravia a bezpečnosti práce na </w:t>
      </w:r>
      <w:r w:rsidR="002753B8">
        <w:rPr>
          <w:rFonts w:eastAsia="Calibri"/>
          <w:bCs/>
          <w:sz w:val="22"/>
          <w:szCs w:val="22"/>
          <w:lang w:eastAsia="en-US"/>
        </w:rPr>
        <w:t>S</w:t>
      </w:r>
      <w:r w:rsidRPr="00551FD8">
        <w:rPr>
          <w:rFonts w:eastAsia="Calibri"/>
          <w:bCs/>
          <w:sz w:val="22"/>
          <w:szCs w:val="22"/>
          <w:lang w:eastAsia="en-US"/>
        </w:rPr>
        <w:t>tavenisku,</w:t>
      </w:r>
    </w:p>
    <w:p w14:paraId="233BD0E3"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používať výhradne miesta a spôsoby pripojenia elektrickej energie, vody určené Objednávateľom pri odovzdaní Staveniska,</w:t>
      </w:r>
    </w:p>
    <w:p w14:paraId="48C96C48" w14:textId="390D4C1A"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zabezpečiť jednotné oblečenie a viditeľné označenie s logom spoločnosti pre svojich pracovníkov, ako aj pracovníkov </w:t>
      </w:r>
      <w:r w:rsidR="006235FC">
        <w:rPr>
          <w:rFonts w:eastAsia="Calibri"/>
          <w:bCs/>
          <w:sz w:val="22"/>
          <w:szCs w:val="22"/>
          <w:lang w:eastAsia="en-US"/>
        </w:rPr>
        <w:t>p</w:t>
      </w:r>
      <w:r w:rsidRPr="00551FD8">
        <w:rPr>
          <w:rFonts w:eastAsia="Calibri"/>
          <w:bCs/>
          <w:sz w:val="22"/>
          <w:szCs w:val="22"/>
          <w:lang w:eastAsia="en-US"/>
        </w:rPr>
        <w:t xml:space="preserve">odzhotoviteľov a pre pracovníkov nachádzajúcich sa v prevádzkovom priestore Objednávateľa zabezpečiť nosenie odevov s vysokou viditeľnosťou v zmysle STN EN ISO 20471 a to podkladový materiál a </w:t>
      </w:r>
      <w:proofErr w:type="spellStart"/>
      <w:r w:rsidRPr="00551FD8">
        <w:rPr>
          <w:rFonts w:eastAsia="Calibri"/>
          <w:bCs/>
          <w:sz w:val="22"/>
          <w:szCs w:val="22"/>
          <w:lang w:eastAsia="en-US"/>
        </w:rPr>
        <w:t>retroreflexný</w:t>
      </w:r>
      <w:proofErr w:type="spellEnd"/>
      <w:r w:rsidRPr="00551FD8">
        <w:rPr>
          <w:rFonts w:eastAsia="Calibri"/>
          <w:bCs/>
          <w:sz w:val="22"/>
          <w:szCs w:val="22"/>
          <w:lang w:eastAsia="en-US"/>
        </w:rPr>
        <w:t xml:space="preserve"> materiál platné pre odevy triedy 3 a bezpečnostné štítky v zmysle interného predpisu Objednávateľa ŽSR Z</w:t>
      </w:r>
      <w:r w:rsidR="00A23CC2">
        <w:rPr>
          <w:rFonts w:eastAsia="Calibri"/>
          <w:bCs/>
          <w:sz w:val="22"/>
          <w:szCs w:val="22"/>
          <w:lang w:eastAsia="en-US"/>
        </w:rPr>
        <w:t> </w:t>
      </w:r>
      <w:r w:rsidRPr="00551FD8">
        <w:rPr>
          <w:rFonts w:eastAsia="Calibri"/>
          <w:bCs/>
          <w:sz w:val="22"/>
          <w:szCs w:val="22"/>
          <w:lang w:eastAsia="en-US"/>
        </w:rPr>
        <w:t>1</w:t>
      </w:r>
      <w:r w:rsidR="00A23CC2">
        <w:rPr>
          <w:rFonts w:eastAsia="Calibri"/>
          <w:bCs/>
          <w:sz w:val="22"/>
          <w:szCs w:val="22"/>
          <w:lang w:eastAsia="en-US"/>
        </w:rPr>
        <w:t xml:space="preserve"> Pravidlá železničnej prevádzky</w:t>
      </w:r>
      <w:r w:rsidRPr="00551FD8">
        <w:rPr>
          <w:rFonts w:eastAsia="Calibri"/>
          <w:bCs/>
          <w:sz w:val="22"/>
          <w:szCs w:val="22"/>
          <w:lang w:eastAsia="en-US"/>
        </w:rPr>
        <w:t>,</w:t>
      </w:r>
    </w:p>
    <w:p w14:paraId="724BDB7F"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umožniť Objednávateľovi (koordinátorovi bezpečnosti) vykonať zápis do Stavebného denníka o zistených nedostatkoch počas vykonávania zmluvných činností, </w:t>
      </w:r>
    </w:p>
    <w:p w14:paraId="63309311"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v rámci kontrolných dní stavby prejednávať plnenia opatrení týkajúcich sa zaistenia BOZP v úzkej spolupráci s koordinátorom bezpečnosti,</w:t>
      </w:r>
    </w:p>
    <w:p w14:paraId="5986DDCC"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 xml:space="preserve">zabezpečiť nepožívanie alkoholických nápojov a iných omamných, resp. psychotropných látok v pracovnom čase a zabezpečiť také opatrenia, ktoré vedú k zamedzeniu nástupu pracovníkov Zhotoviteľa, ako aj pracovníkov </w:t>
      </w:r>
      <w:r w:rsidR="006235FC">
        <w:rPr>
          <w:rFonts w:eastAsia="Calibri"/>
          <w:bCs/>
          <w:sz w:val="22"/>
          <w:szCs w:val="22"/>
          <w:lang w:eastAsia="en-US"/>
        </w:rPr>
        <w:t>p</w:t>
      </w:r>
      <w:r w:rsidRPr="00551FD8">
        <w:rPr>
          <w:rFonts w:eastAsia="Calibri"/>
          <w:bCs/>
          <w:sz w:val="22"/>
          <w:szCs w:val="22"/>
          <w:lang w:eastAsia="en-US"/>
        </w:rPr>
        <w:t>odzhotoviteľa, do práce pod ich vplyvom,</w:t>
      </w:r>
    </w:p>
    <w:p w14:paraId="25F7C728"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zdržiavať sa iba na určenom pracovisku a pohybovať sa len v určených priestoroch,</w:t>
      </w:r>
    </w:p>
    <w:p w14:paraId="2DA02086"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lastRenderedPageBreak/>
        <w:t>dodržiavať zásady bezpečného správania sa na Stavenisku – pracovisku a  udržiavať tam poriadok a čistotu,</w:t>
      </w:r>
    </w:p>
    <w:p w14:paraId="730C8A18"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včas a podrobne informovať osoby zodpovedné za riadenie dopravy o všetkom, čo môže spôsobiť pri výkone jeho činností nebezpečenstvo alebo ohrozenie osôb, resp. škodu na majetku, a s nimi preukázateľne dohodnúť príslušné podmienky pre bezpečný výkon takej činnosti,</w:t>
      </w:r>
    </w:p>
    <w:p w14:paraId="431ABD9E"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priebežne aktualizovať podľa výkonu pracovnej činnosti „Vyhodnotenie neodstrániteľných nebezpečenstiev a neodstrániteľných ohrození a návrh ochranných opatrení“ a „Posúdenie rizík“,</w:t>
      </w:r>
    </w:p>
    <w:p w14:paraId="73E93CD3" w14:textId="77777777"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pri všetkých inžinierskych sieťach (v energetike, plynárstve a telekomunikácií) práce vykonávať tak, aby boli dodržané príslušné ochranné pásma. Pri prácach v ochrannom pásme sa musia dodržiavať príslušné predpisy a podmienky správcov, resp. si vyžiadať dozor počas výstavby. v tejto súvislosti osobitne upozorňujeme, že uvedené sa vzťahuje aj na výkon prác v blízkosti trakčného vedenia,</w:t>
      </w:r>
    </w:p>
    <w:p w14:paraId="55CF501B" w14:textId="52D1F60F" w:rsidR="00A77F6B" w:rsidRPr="00551FD8" w:rsidRDefault="00A77F6B" w:rsidP="00F558E8">
      <w:pPr>
        <w:numPr>
          <w:ilvl w:val="0"/>
          <w:numId w:val="127"/>
        </w:numPr>
        <w:spacing w:before="120" w:after="120"/>
        <w:ind w:left="284" w:right="84" w:hanging="284"/>
        <w:jc w:val="both"/>
        <w:rPr>
          <w:rFonts w:eastAsia="Calibri"/>
          <w:bCs/>
          <w:sz w:val="22"/>
          <w:szCs w:val="22"/>
          <w:lang w:eastAsia="en-US"/>
        </w:rPr>
      </w:pPr>
      <w:r w:rsidRPr="00551FD8">
        <w:rPr>
          <w:rFonts w:eastAsia="Calibri"/>
          <w:bCs/>
          <w:sz w:val="22"/>
          <w:szCs w:val="22"/>
          <w:lang w:eastAsia="en-US"/>
        </w:rPr>
        <w:t>dodržiavať Právne predpisy Objednávateľa týkajúce sa ochrany pred požiarmi.</w:t>
      </w:r>
    </w:p>
    <w:p w14:paraId="0D40F38E"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 xml:space="preserve">V priestoroch ŽSR v plnej miere zodpovedá Zhotoviteľ za bezpečnosť svojich pracovníkov, pracovníkov </w:t>
      </w:r>
      <w:r w:rsidR="00FC7CB3">
        <w:rPr>
          <w:rFonts w:eastAsia="Calibri"/>
          <w:bCs/>
          <w:sz w:val="22"/>
          <w:szCs w:val="22"/>
          <w:lang w:eastAsia="en-US"/>
        </w:rPr>
        <w:t>p</w:t>
      </w:r>
      <w:r w:rsidRPr="00551FD8">
        <w:rPr>
          <w:rFonts w:eastAsia="Calibri"/>
          <w:bCs/>
          <w:sz w:val="22"/>
          <w:szCs w:val="22"/>
          <w:lang w:eastAsia="en-US"/>
        </w:rPr>
        <w:t>odzhotoviteľa. Stavebnou činnosťou nesmie byť ohrozená bezpečnosť a zdravie zamestnancov Objednávateľa, železničného podniku, polície, ako aj cestujúcej verejnosti a všetkých ostatných osôb, ktoré sa môžu pohybovať a vstupovať do priestorov bez vylúčenia verejnosti počas realizácie rekonštrukcie v súlade s osobitným predpisom (zákonom o dráhach).</w:t>
      </w:r>
    </w:p>
    <w:p w14:paraId="0FCC369A"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Počas realizácie stavených prác musí Zhotoviteľ vhodným spôsobom zabezpečiť ochranu a vytvoriť bezpečné podmienky pre pohyb cestujúcej verejnosti, zamestnancov Objednávateľa, železničného podniku, polície a dopravcov s vyznačením bezpečných trás pohybu v miestach dotknutých stavebnými úpravami.</w:t>
      </w:r>
    </w:p>
    <w:p w14:paraId="28576546" w14:textId="14151972"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 xml:space="preserve">Zmluvné strany sa zaväzujú uzatvoriť „Písomnú dohodu o zaistení bezpečnosti a ochrane zdravia osôb pri práci v priestoroch ŽSR“ v zmysle zákona </w:t>
      </w:r>
      <w:r w:rsidR="00DA63FD" w:rsidRPr="00551FD8">
        <w:rPr>
          <w:rFonts w:eastAsia="Calibri"/>
          <w:bCs/>
          <w:sz w:val="22"/>
          <w:szCs w:val="22"/>
          <w:lang w:eastAsia="en-US"/>
        </w:rPr>
        <w:t>o bezpečnosti a ochrane zdravia pri práci a o zmene a doplnení niektorých zákonov v znení neskorších predpisov</w:t>
      </w:r>
      <w:r w:rsidR="00DA63FD" w:rsidDel="00DA63FD">
        <w:rPr>
          <w:rFonts w:eastAsia="Calibri"/>
          <w:bCs/>
          <w:sz w:val="22"/>
          <w:szCs w:val="22"/>
          <w:lang w:eastAsia="en-US"/>
        </w:rPr>
        <w:t xml:space="preserve"> </w:t>
      </w:r>
      <w:r w:rsidRPr="00551FD8">
        <w:rPr>
          <w:rFonts w:eastAsia="Calibri"/>
          <w:bCs/>
          <w:sz w:val="22"/>
          <w:szCs w:val="22"/>
          <w:lang w:eastAsia="en-US"/>
        </w:rPr>
        <w:t xml:space="preserve">a predpisu ŽSR Z 2, čl. 452, najneskôr do odovzdania Staveniska. Bez uzatvorenia tejto dohody Zhotoviteľ nie je oprávnený prevziať Stavenisko a začať práce na Diele. Zhotoviteľ vyhlasuje, že s podkladom pre vypracovanie Písomnej dohody o zaistení bezpečnosti a ochrane zdravia osôb pri práci v priestoroch ŽSR (vypracovaným objednávateľom) bol riadne oboznámený a podmienky v ňom uvedené v plnom rozsahu akceptuje. Záväzný vzor tejto dohody tvorí Prílohu č. </w:t>
      </w:r>
      <w:r w:rsidR="00171900">
        <w:rPr>
          <w:rFonts w:eastAsia="Calibri"/>
          <w:bCs/>
          <w:sz w:val="22"/>
          <w:szCs w:val="22"/>
          <w:lang w:eastAsia="en-US"/>
        </w:rPr>
        <w:t>7</w:t>
      </w:r>
      <w:r w:rsidRPr="00551FD8">
        <w:rPr>
          <w:rFonts w:eastAsia="Calibri"/>
          <w:bCs/>
          <w:sz w:val="22"/>
          <w:szCs w:val="22"/>
          <w:lang w:eastAsia="en-US"/>
        </w:rPr>
        <w:t xml:space="preserve"> tejto Zmluvy. </w:t>
      </w:r>
    </w:p>
    <w:p w14:paraId="3BD4F22A"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 xml:space="preserve">Za bezpečnosť svojich pracovníkov a iných osôb konajúcich za Zhotoviteľa a dodržiavanie ustanovení bezpečnostných predpisov zodpovedá Zhotoviteľ. Zhotoviteľ je povinný preukázateľne poučiť všetkých zamestnancov, ako aj iné osoby pracujúce na Diele, o pravidlách bezpečnosti a ochrany zdravia pri práci. Zhotoviteľ sa zaväzuje a je povinný dodržať pokyny a ustanovenia predpisu ŽSR Z 2. </w:t>
      </w:r>
    </w:p>
    <w:p w14:paraId="735B16E3"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Zhotoviteľ je povinný zúčastniť sa pred začiatkom prác poučenia o miestnych pomeroch z hľadiska podmienok prevádzky a BOZP, ktoré vykoná určený zástupca Objednávateľa. Zhotoviteľ je povinný následne poučiť všetkých svojich pracovníkov, ako aj iné osoby vykonávajúce predmet Zmluvy za Zhotoviteľa o miestnych pomeroch z hľadiska podmienok prevádzky a bezpečnosti a ochrany zdravia pri práci.</w:t>
      </w:r>
    </w:p>
    <w:p w14:paraId="0889F64F"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Zhotoviteľ umožní kontrolu dodržiavania ustanovení bezpečnostných predpisov bezpečnostnému technikovi Objednávateľa a zabezpečí odstránenie ním zistených závad v stanovenej forme a čase.</w:t>
      </w:r>
    </w:p>
    <w:p w14:paraId="2FBAE148" w14:textId="77777777" w:rsidR="00A77F6B" w:rsidRPr="00551FD8" w:rsidRDefault="00A77F6B" w:rsidP="00A77F6B">
      <w:pPr>
        <w:spacing w:before="120" w:after="120"/>
        <w:ind w:right="84"/>
        <w:jc w:val="both"/>
        <w:rPr>
          <w:rFonts w:eastAsia="Calibri"/>
          <w:bCs/>
          <w:sz w:val="22"/>
          <w:szCs w:val="22"/>
          <w:lang w:eastAsia="en-US"/>
        </w:rPr>
      </w:pPr>
      <w:bookmarkStart w:id="8" w:name="_Ref519764345"/>
      <w:r w:rsidRPr="00551FD8">
        <w:rPr>
          <w:rFonts w:eastAsia="Calibri"/>
          <w:bCs/>
          <w:sz w:val="22"/>
          <w:szCs w:val="22"/>
          <w:lang w:eastAsia="en-US"/>
        </w:rPr>
        <w:t xml:space="preserve">Každý pracovník Zhotoviteľa (tým sa rozumie aj akákoľvek osoba </w:t>
      </w:r>
      <w:r w:rsidR="00FC7CB3">
        <w:rPr>
          <w:rFonts w:eastAsia="Calibri"/>
          <w:bCs/>
          <w:sz w:val="22"/>
          <w:szCs w:val="22"/>
          <w:lang w:eastAsia="en-US"/>
        </w:rPr>
        <w:t>p</w:t>
      </w:r>
      <w:r w:rsidRPr="00551FD8">
        <w:rPr>
          <w:rFonts w:eastAsia="Calibri"/>
          <w:bCs/>
          <w:sz w:val="22"/>
          <w:szCs w:val="22"/>
          <w:lang w:eastAsia="en-US"/>
        </w:rPr>
        <w:t>odzhotoviteľa), nachádzajúci sa na Stavenisku, musí disponovať nasledovnými platnými dokladmi a tieto doklady je povinný kedykoľvek na požiadanie Objednávateľa resp. ním povereného subjektu predložiť:</w:t>
      </w:r>
      <w:bookmarkEnd w:id="8"/>
    </w:p>
    <w:p w14:paraId="2F6163EB" w14:textId="77777777" w:rsidR="00A77F6B" w:rsidRPr="00551FD8" w:rsidRDefault="00A77F6B" w:rsidP="00A77F6B">
      <w:pPr>
        <w:spacing w:before="120" w:after="120"/>
        <w:ind w:right="84"/>
        <w:jc w:val="both"/>
        <w:rPr>
          <w:rFonts w:eastAsia="Calibri"/>
          <w:bCs/>
          <w:sz w:val="22"/>
          <w:szCs w:val="22"/>
          <w:lang w:eastAsia="en-US"/>
        </w:rPr>
      </w:pPr>
      <w:bookmarkStart w:id="9" w:name="_Ref488302588"/>
      <w:r w:rsidRPr="00551FD8">
        <w:rPr>
          <w:rFonts w:eastAsia="Calibri"/>
          <w:bCs/>
          <w:sz w:val="22"/>
          <w:szCs w:val="22"/>
          <w:lang w:eastAsia="en-US"/>
        </w:rPr>
        <w:t>(i) Doklad o absolvovaní školenia v zmysle predpisu ŽSR Z 3 a v rozsahu znalostí určených pre zamestnancov iných zamestnávateľov, ktorí budú vykonávať pracovnú činnosť na pracoviskách Objednávateľa a v jeho priestoroch za podmienok stanovených v článkoch 452-459 interného predpisu Objednávateľa ŽSR Z 2 Bezpečnosť zamestnancov v podmienkach Železníc Slovenskej republiky,</w:t>
      </w:r>
      <w:bookmarkEnd w:id="9"/>
    </w:p>
    <w:p w14:paraId="46430344" w14:textId="77777777" w:rsidR="00A77F6B" w:rsidRPr="00551FD8" w:rsidRDefault="00A77F6B" w:rsidP="00A77F6B">
      <w:pPr>
        <w:shd w:val="clear" w:color="auto" w:fill="FFFFFF"/>
        <w:jc w:val="both"/>
        <w:rPr>
          <w:rFonts w:eastAsia="Calibri"/>
          <w:bCs/>
          <w:sz w:val="22"/>
          <w:szCs w:val="22"/>
          <w:lang w:eastAsia="en-US"/>
        </w:rPr>
      </w:pPr>
      <w:bookmarkStart w:id="10" w:name="_Ref488302591"/>
      <w:r w:rsidRPr="00551FD8">
        <w:rPr>
          <w:rFonts w:eastAsia="Calibri"/>
          <w:bCs/>
          <w:sz w:val="22"/>
          <w:szCs w:val="22"/>
          <w:lang w:eastAsia="en-US"/>
        </w:rPr>
        <w:t>(ii) Doklad o vykonaní lekárskej prehliadky podľa vyhlášky Ministerstva dopravy, pôšt a telekomunikácií Slovenskej republiky č. 245/2010 Z. z. o odbornej spôsobilosti, zdravotnej spôsobilosti a psychickej spôsobilosti osôb pri prevádzkovaní dráhy a dopravy na dráhe a podmienok bodu 453 predpisu ŽSR Z 2,</w:t>
      </w:r>
    </w:p>
    <w:p w14:paraId="13E119D4"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t>(iii) Doklad preukazujúci oboznámenie sa s miestnymi pomermi</w:t>
      </w:r>
      <w:bookmarkEnd w:id="10"/>
      <w:r w:rsidRPr="00551FD8">
        <w:rPr>
          <w:rFonts w:eastAsia="Calibri"/>
          <w:bCs/>
          <w:sz w:val="22"/>
          <w:szCs w:val="22"/>
          <w:lang w:eastAsia="en-US"/>
        </w:rPr>
        <w:t xml:space="preserve">. </w:t>
      </w:r>
    </w:p>
    <w:p w14:paraId="3DA8907D" w14:textId="77777777" w:rsidR="00A77F6B" w:rsidRPr="00551FD8" w:rsidRDefault="00A77F6B" w:rsidP="00A77F6B">
      <w:pPr>
        <w:spacing w:before="120" w:after="120"/>
        <w:ind w:right="84"/>
        <w:jc w:val="both"/>
        <w:rPr>
          <w:rFonts w:eastAsia="Calibri"/>
          <w:bCs/>
          <w:sz w:val="22"/>
          <w:szCs w:val="22"/>
          <w:lang w:eastAsia="en-US"/>
        </w:rPr>
      </w:pPr>
      <w:r w:rsidRPr="00551FD8">
        <w:rPr>
          <w:rFonts w:eastAsia="Calibri"/>
          <w:bCs/>
          <w:sz w:val="22"/>
          <w:szCs w:val="22"/>
          <w:lang w:eastAsia="en-US"/>
        </w:rPr>
        <w:lastRenderedPageBreak/>
        <w:t>V prípade, ak pracovník Zhotoviteľa nebude disponovať všetkými dokladmi podľa tohto bodu tejto Zmluvy, nie je oprávnený vstúpiť na Stavenisko resp. pohybovať sa na Stavenisku.</w:t>
      </w:r>
    </w:p>
    <w:p w14:paraId="06BBE747" w14:textId="77777777" w:rsidR="00C50B53" w:rsidRDefault="00A77F6B" w:rsidP="00FC7CB3">
      <w:pPr>
        <w:spacing w:before="120"/>
        <w:ind w:right="85"/>
        <w:jc w:val="both"/>
        <w:rPr>
          <w:rFonts w:eastAsia="Calibri"/>
          <w:bCs/>
          <w:sz w:val="22"/>
          <w:szCs w:val="22"/>
          <w:lang w:eastAsia="en-US"/>
        </w:rPr>
      </w:pPr>
      <w:bookmarkStart w:id="11" w:name="_Ref519767306"/>
      <w:r w:rsidRPr="00551FD8">
        <w:rPr>
          <w:rFonts w:eastAsia="Calibri"/>
          <w:bCs/>
          <w:sz w:val="22"/>
          <w:szCs w:val="22"/>
          <w:lang w:eastAsia="en-US"/>
        </w:rPr>
        <w:t xml:space="preserve">Zhotoviteľ je povinný písomne oznámiť Stavebnému dozorovi každého </w:t>
      </w:r>
      <w:r w:rsidR="00FC7CB3">
        <w:rPr>
          <w:rFonts w:eastAsia="Calibri"/>
          <w:bCs/>
          <w:sz w:val="22"/>
          <w:szCs w:val="22"/>
          <w:lang w:eastAsia="en-US"/>
        </w:rPr>
        <w:t>p</w:t>
      </w:r>
      <w:r w:rsidRPr="00551FD8">
        <w:rPr>
          <w:rFonts w:eastAsia="Calibri"/>
          <w:bCs/>
          <w:sz w:val="22"/>
          <w:szCs w:val="22"/>
          <w:lang w:eastAsia="en-US"/>
        </w:rPr>
        <w:t xml:space="preserve">odzhotoviteľa, ktorého pracovníci budú vstupovať na </w:t>
      </w:r>
      <w:r w:rsidR="002753B8">
        <w:rPr>
          <w:rFonts w:eastAsia="Calibri"/>
          <w:bCs/>
          <w:sz w:val="22"/>
          <w:szCs w:val="22"/>
          <w:lang w:eastAsia="en-US"/>
        </w:rPr>
        <w:t>S</w:t>
      </w:r>
      <w:r w:rsidRPr="00551FD8">
        <w:rPr>
          <w:rFonts w:eastAsia="Calibri"/>
          <w:bCs/>
          <w:sz w:val="22"/>
          <w:szCs w:val="22"/>
          <w:lang w:eastAsia="en-US"/>
        </w:rPr>
        <w:t xml:space="preserve">tavenisko, a to pred vstupom pracovníkov </w:t>
      </w:r>
      <w:r w:rsidR="00FC7CB3">
        <w:rPr>
          <w:rFonts w:eastAsia="Calibri"/>
          <w:bCs/>
          <w:sz w:val="22"/>
          <w:szCs w:val="22"/>
          <w:lang w:eastAsia="en-US"/>
        </w:rPr>
        <w:t>p</w:t>
      </w:r>
      <w:r w:rsidRPr="00551FD8">
        <w:rPr>
          <w:rFonts w:eastAsia="Calibri"/>
          <w:bCs/>
          <w:sz w:val="22"/>
          <w:szCs w:val="22"/>
          <w:lang w:eastAsia="en-US"/>
        </w:rPr>
        <w:t>odzhotoviteľa na Stavenisko.</w:t>
      </w:r>
      <w:bookmarkEnd w:id="11"/>
    </w:p>
    <w:p w14:paraId="71A4366D" w14:textId="77777777" w:rsidR="00FC7CB3" w:rsidRDefault="00FC7CB3" w:rsidP="00FC7CB3">
      <w:pPr>
        <w:spacing w:before="120"/>
        <w:ind w:right="85"/>
        <w:jc w:val="both"/>
        <w:rPr>
          <w:b/>
          <w:bCs/>
          <w:sz w:val="22"/>
          <w:szCs w:val="22"/>
        </w:rPr>
      </w:pPr>
      <w:r w:rsidRPr="00495FC5">
        <w:rPr>
          <w:b/>
          <w:bCs/>
          <w:sz w:val="22"/>
          <w:szCs w:val="22"/>
        </w:rPr>
        <w:t>Podčlánok 6.</w:t>
      </w:r>
      <w:r>
        <w:rPr>
          <w:b/>
          <w:bCs/>
          <w:sz w:val="22"/>
          <w:szCs w:val="22"/>
        </w:rPr>
        <w:t>9 Personál Zhotoviteľa</w:t>
      </w:r>
    </w:p>
    <w:p w14:paraId="43C8F72C" w14:textId="77777777" w:rsidR="00FC7CB3" w:rsidRPr="00981DD3" w:rsidRDefault="00FC7CB3" w:rsidP="00FC7CB3">
      <w:pPr>
        <w:spacing w:after="120"/>
        <w:ind w:right="85"/>
        <w:jc w:val="both"/>
        <w:rPr>
          <w:sz w:val="22"/>
          <w:szCs w:val="22"/>
        </w:rPr>
      </w:pPr>
      <w:r>
        <w:rPr>
          <w:sz w:val="22"/>
          <w:szCs w:val="22"/>
        </w:rPr>
        <w:t>Za pododstavec (d) sa vkladá nový pododstavec (e) s nasledujúcim znením</w:t>
      </w:r>
      <w:r w:rsidRPr="00967046">
        <w:rPr>
          <w:sz w:val="22"/>
          <w:szCs w:val="22"/>
        </w:rPr>
        <w:t>:</w:t>
      </w:r>
      <w:r w:rsidRPr="002A0A02">
        <w:rPr>
          <w:sz w:val="22"/>
          <w:szCs w:val="22"/>
        </w:rPr>
        <w:t xml:space="preserve"> </w:t>
      </w:r>
    </w:p>
    <w:p w14:paraId="0FBF2B54" w14:textId="77777777" w:rsidR="00FC7CB3" w:rsidRPr="00551FD8" w:rsidRDefault="00FC7CB3" w:rsidP="00A77F6B">
      <w:pPr>
        <w:spacing w:before="120" w:after="120"/>
        <w:ind w:right="84"/>
        <w:jc w:val="both"/>
        <w:rPr>
          <w:rFonts w:eastAsia="Calibri"/>
          <w:bCs/>
          <w:sz w:val="22"/>
          <w:szCs w:val="22"/>
          <w:lang w:eastAsia="en-US"/>
        </w:rPr>
      </w:pPr>
      <w:r w:rsidRPr="00981DD3">
        <w:rPr>
          <w:sz w:val="22"/>
          <w:szCs w:val="22"/>
        </w:rPr>
        <w:t>(e) nemá k požadovanej činnosti platné osvedčenie, ktoré sa pre túto činnosť vyžaduje</w:t>
      </w:r>
      <w:r>
        <w:rPr>
          <w:sz w:val="22"/>
          <w:szCs w:val="22"/>
        </w:rPr>
        <w:t>.</w:t>
      </w:r>
      <w:r w:rsidRPr="00981DD3">
        <w:rPr>
          <w:sz w:val="22"/>
          <w:szCs w:val="22"/>
        </w:rPr>
        <w:t xml:space="preserve"> </w:t>
      </w:r>
    </w:p>
    <w:p w14:paraId="33EDEEE9" w14:textId="77777777" w:rsidR="000829E8" w:rsidRPr="009238C3" w:rsidRDefault="000829E8" w:rsidP="00C76FF5">
      <w:pPr>
        <w:spacing w:before="120" w:after="120"/>
        <w:ind w:right="84"/>
        <w:jc w:val="both"/>
        <w:rPr>
          <w:b/>
          <w:bCs/>
          <w:sz w:val="22"/>
          <w:szCs w:val="22"/>
        </w:rPr>
      </w:pPr>
      <w:r w:rsidRPr="009238C3">
        <w:rPr>
          <w:b/>
          <w:bCs/>
          <w:sz w:val="22"/>
          <w:szCs w:val="22"/>
        </w:rPr>
        <w:t>Podčlánok 6.10 Záznamy o Personáli a Zariadení Zhotoviteľa</w:t>
      </w:r>
    </w:p>
    <w:p w14:paraId="49F33FBA" w14:textId="77777777" w:rsidR="000829E8" w:rsidRPr="009238C3" w:rsidRDefault="000829E8" w:rsidP="000829E8">
      <w:pPr>
        <w:jc w:val="both"/>
        <w:rPr>
          <w:sz w:val="22"/>
          <w:szCs w:val="22"/>
        </w:rPr>
      </w:pPr>
      <w:r w:rsidRPr="009238C3">
        <w:rPr>
          <w:sz w:val="22"/>
          <w:szCs w:val="22"/>
        </w:rPr>
        <w:t>Text podčlánku sa ruší a nahrádza sa nasledujúcim znením:</w:t>
      </w:r>
    </w:p>
    <w:p w14:paraId="13E0AFAB" w14:textId="77777777" w:rsidR="000829E8" w:rsidRPr="009238C3" w:rsidRDefault="000829E8" w:rsidP="000829E8">
      <w:pPr>
        <w:autoSpaceDE w:val="0"/>
        <w:autoSpaceDN w:val="0"/>
        <w:adjustRightInd w:val="0"/>
        <w:spacing w:before="120"/>
        <w:jc w:val="both"/>
        <w:rPr>
          <w:rFonts w:eastAsia="Calibri"/>
          <w:sz w:val="22"/>
          <w:szCs w:val="22"/>
          <w:lang w:eastAsia="en-US"/>
        </w:rPr>
      </w:pPr>
      <w:r w:rsidRPr="009238C3">
        <w:rPr>
          <w:rFonts w:eastAsia="Calibri"/>
          <w:sz w:val="22"/>
          <w:szCs w:val="22"/>
          <w:lang w:eastAsia="en-US"/>
        </w:rPr>
        <w:t>Zhotoviteľ je povinný 28 dní pred dátumom začatia prác na konkrétnom PS/SO predložiť Stavebnému dozorovi „Zoznam všetkých jemu doteraz známych fyzických osôb - podnikateľov a právnických osôb, ktorí budú vykonávať práce na príslušnom PS alebo SO“</w:t>
      </w:r>
      <w:r w:rsidR="00E36762">
        <w:rPr>
          <w:rFonts w:eastAsia="Calibri"/>
          <w:sz w:val="22"/>
          <w:szCs w:val="22"/>
          <w:lang w:eastAsia="en-US"/>
        </w:rPr>
        <w:t>,</w:t>
      </w:r>
      <w:r w:rsidRPr="009238C3">
        <w:rPr>
          <w:rFonts w:eastAsia="Calibri"/>
          <w:sz w:val="22"/>
          <w:szCs w:val="22"/>
          <w:lang w:eastAsia="en-US"/>
        </w:rPr>
        <w:t xml:space="preserve"> a s ktorými má uzatvorenú platnú zmluvu oprávňujúcu sa podieľať na zhotovení časti Diela“ v štruktúre podľa jednotlivých objektov vrátane rámcového popisu rozsahu ich činností.</w:t>
      </w:r>
    </w:p>
    <w:p w14:paraId="2DBFF895" w14:textId="77777777" w:rsidR="000829E8" w:rsidRPr="009238C3" w:rsidRDefault="000829E8" w:rsidP="000829E8">
      <w:pPr>
        <w:spacing w:before="120"/>
        <w:jc w:val="center"/>
        <w:rPr>
          <w:b/>
          <w:sz w:val="22"/>
          <w:szCs w:val="22"/>
        </w:rPr>
      </w:pPr>
      <w:r w:rsidRPr="009238C3">
        <w:rPr>
          <w:b/>
          <w:sz w:val="22"/>
          <w:szCs w:val="22"/>
        </w:rPr>
        <w:t>Článok  7  Technologické zariadenie, Materiály a vyhotovenie prác</w:t>
      </w:r>
    </w:p>
    <w:p w14:paraId="38B02E37"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7.1 Spôsob vykonávania prác  </w:t>
      </w:r>
    </w:p>
    <w:p w14:paraId="59E9D5C3" w14:textId="77777777" w:rsidR="00FC7CB3" w:rsidRPr="008B7F2A" w:rsidRDefault="00FC7CB3" w:rsidP="00FC7CB3">
      <w:pPr>
        <w:spacing w:after="120"/>
        <w:jc w:val="both"/>
        <w:rPr>
          <w:sz w:val="22"/>
          <w:szCs w:val="22"/>
        </w:rPr>
      </w:pPr>
      <w:r w:rsidRPr="008B7F2A">
        <w:rPr>
          <w:sz w:val="22"/>
          <w:szCs w:val="22"/>
        </w:rPr>
        <w:t xml:space="preserve">Na koniec podčlánku sa pridávajú nové odstavce s nasledujúcim znením: </w:t>
      </w:r>
    </w:p>
    <w:p w14:paraId="7ABA7540" w14:textId="77777777" w:rsidR="00FC7CB3" w:rsidRPr="008B7F2A" w:rsidRDefault="00FC7CB3" w:rsidP="00FC7CB3">
      <w:pPr>
        <w:spacing w:before="120" w:after="120"/>
        <w:jc w:val="both"/>
        <w:rPr>
          <w:sz w:val="22"/>
        </w:rPr>
      </w:pPr>
      <w:r w:rsidRPr="008B7F2A">
        <w:rPr>
          <w:sz w:val="22"/>
        </w:rPr>
        <w:t>Ak sa v</w:t>
      </w:r>
      <w:r w:rsidRPr="008B7F2A">
        <w:rPr>
          <w:bCs/>
          <w:sz w:val="22"/>
          <w:szCs w:val="22"/>
        </w:rPr>
        <w:t xml:space="preserve"> </w:t>
      </w:r>
      <w:r w:rsidRPr="008B7F2A">
        <w:rPr>
          <w:sz w:val="22"/>
        </w:rPr>
        <w:t>poskytnutých dokumentoch Objednávateľa, alebo iných dokumentoch podľa podčlánku 1.1.1.5 (Technické špecifikácie)</w:t>
      </w:r>
      <w:r w:rsidRPr="008B7F2A">
        <w:rPr>
          <w:bCs/>
          <w:sz w:val="22"/>
          <w:szCs w:val="22"/>
        </w:rPr>
        <w:t xml:space="preserve"> </w:t>
      </w:r>
      <w:r w:rsidRPr="008B7F2A">
        <w:rPr>
          <w:sz w:val="22"/>
        </w:rPr>
        <w:t>cituje akýkoľvek patentovým zákonom chránený alebo značkový výrobok alebo Materiál, Zhotoviteľ môže navrhnúť Stavebnému dozorovi na odsúhlasenie inú alternatívu, ktorá je za podmienok uvedených v</w:t>
      </w:r>
      <w:r w:rsidRPr="008B7F2A">
        <w:rPr>
          <w:bCs/>
          <w:sz w:val="22"/>
          <w:szCs w:val="22"/>
        </w:rPr>
        <w:t xml:space="preserve"> </w:t>
      </w:r>
      <w:r w:rsidRPr="008B7F2A">
        <w:rPr>
          <w:sz w:val="22"/>
        </w:rPr>
        <w:t>dokumentoch podľa podčlánku 1.1.1.5 (Technické špecifikácie), preukázateľne prinajmenšom rovnaká ako citovaný výrobok, alebo Materiál.</w:t>
      </w:r>
      <w:r w:rsidRPr="008B7F2A">
        <w:rPr>
          <w:bCs/>
          <w:sz w:val="22"/>
          <w:szCs w:val="22"/>
        </w:rPr>
        <w:t xml:space="preserve"> Pri Zmene sa postupuje podľa článku 13 (Zmeny a úpravy).</w:t>
      </w:r>
    </w:p>
    <w:p w14:paraId="5E31092A" w14:textId="77777777" w:rsidR="00FC7CB3" w:rsidRPr="008B7F2A" w:rsidRDefault="00FC7CB3" w:rsidP="00FC7CB3">
      <w:pPr>
        <w:spacing w:before="120" w:after="120"/>
        <w:jc w:val="both"/>
        <w:rPr>
          <w:sz w:val="22"/>
        </w:rPr>
      </w:pPr>
      <w:r w:rsidRPr="008B7F2A">
        <w:rPr>
          <w:sz w:val="22"/>
        </w:rPr>
        <w:t xml:space="preserve">V prípade, ak Zhotoviteľ (ako uchádzač) neuviedol vo svojej ponuke vo výkaze výmer do stĺpca s názvom „Špecifikácia (materiál/technológia)“ ekvivalentné riešenie (konkrétny druh materiálu resp. technológie), je povinný zabudovať materiál resp. </w:t>
      </w:r>
      <w:r w:rsidRPr="008B7F2A">
        <w:rPr>
          <w:bCs/>
          <w:sz w:val="22"/>
          <w:szCs w:val="22"/>
        </w:rPr>
        <w:t>technológiu</w:t>
      </w:r>
      <w:r w:rsidRPr="008B7F2A">
        <w:rPr>
          <w:sz w:val="22"/>
        </w:rPr>
        <w:t xml:space="preserve">, ktoré </w:t>
      </w:r>
      <w:r w:rsidRPr="008B7F2A">
        <w:rPr>
          <w:bCs/>
          <w:sz w:val="22"/>
          <w:szCs w:val="22"/>
        </w:rPr>
        <w:t>sú uvedené v popise položky alebo v  Projektovej dokumentácii, okrem prípadu ak dôjde k zmene materiálu resp. technológie v súlade</w:t>
      </w:r>
      <w:r w:rsidRPr="008B7F2A">
        <w:rPr>
          <w:sz w:val="22"/>
        </w:rPr>
        <w:t xml:space="preserve"> s </w:t>
      </w:r>
      <w:r w:rsidRPr="008B7F2A">
        <w:rPr>
          <w:bCs/>
          <w:sz w:val="22"/>
          <w:szCs w:val="22"/>
        </w:rPr>
        <w:t>podčlánkom</w:t>
      </w:r>
      <w:r w:rsidRPr="008B7F2A">
        <w:rPr>
          <w:sz w:val="22"/>
        </w:rPr>
        <w:t xml:space="preserve"> 13</w:t>
      </w:r>
      <w:r w:rsidRPr="008B7F2A">
        <w:rPr>
          <w:bCs/>
          <w:sz w:val="22"/>
          <w:szCs w:val="22"/>
        </w:rPr>
        <w:t>.9  (Podmienky zmeny materiálu resp. technológie).</w:t>
      </w:r>
      <w:r w:rsidRPr="008B7F2A">
        <w:rPr>
          <w:sz w:val="22"/>
        </w:rPr>
        <w:t xml:space="preserve"> V</w:t>
      </w:r>
      <w:r w:rsidRPr="008B7F2A">
        <w:rPr>
          <w:bCs/>
          <w:sz w:val="22"/>
          <w:szCs w:val="22"/>
        </w:rPr>
        <w:t xml:space="preserve"> </w:t>
      </w:r>
      <w:r w:rsidRPr="008B7F2A">
        <w:rPr>
          <w:sz w:val="22"/>
        </w:rPr>
        <w:t xml:space="preserve">prípade zabudovania neodsúhlaseného </w:t>
      </w:r>
      <w:r w:rsidRPr="008B7F2A">
        <w:rPr>
          <w:bCs/>
          <w:sz w:val="22"/>
          <w:szCs w:val="22"/>
        </w:rPr>
        <w:t>materiálu</w:t>
      </w:r>
      <w:r w:rsidRPr="008B7F2A">
        <w:rPr>
          <w:sz w:val="22"/>
        </w:rPr>
        <w:t xml:space="preserve"> alebo komponentu má Zhotoviteľ povinnosť neodsúhlasený </w:t>
      </w:r>
      <w:r w:rsidRPr="008B7F2A">
        <w:rPr>
          <w:bCs/>
          <w:sz w:val="22"/>
          <w:szCs w:val="22"/>
        </w:rPr>
        <w:t>materiál</w:t>
      </w:r>
      <w:r w:rsidRPr="008B7F2A">
        <w:rPr>
          <w:sz w:val="22"/>
        </w:rPr>
        <w:t xml:space="preserve"> alebo komponent na vlastné náklady nahradiť odsúhlaseným </w:t>
      </w:r>
      <w:r w:rsidRPr="008B7F2A">
        <w:rPr>
          <w:bCs/>
          <w:sz w:val="22"/>
          <w:szCs w:val="22"/>
        </w:rPr>
        <w:t>materiálom</w:t>
      </w:r>
      <w:r w:rsidRPr="008B7F2A">
        <w:rPr>
          <w:sz w:val="22"/>
        </w:rPr>
        <w:t xml:space="preserve"> alebo komponentom.</w:t>
      </w:r>
    </w:p>
    <w:p w14:paraId="1A398646" w14:textId="77777777" w:rsidR="00FC7CB3" w:rsidRPr="008B7F2A" w:rsidRDefault="00FC7CB3" w:rsidP="00FC7CB3">
      <w:pPr>
        <w:spacing w:before="120" w:after="120"/>
        <w:jc w:val="both"/>
        <w:rPr>
          <w:sz w:val="22"/>
          <w:szCs w:val="22"/>
        </w:rPr>
      </w:pPr>
      <w:r w:rsidRPr="008B7F2A">
        <w:rPr>
          <w:sz w:val="22"/>
        </w:rPr>
        <w:t>Povinnosťou Objednávateľa je v</w:t>
      </w:r>
      <w:r w:rsidRPr="008B7F2A">
        <w:rPr>
          <w:bCs/>
          <w:sz w:val="22"/>
          <w:szCs w:val="22"/>
        </w:rPr>
        <w:t xml:space="preserve"> </w:t>
      </w:r>
      <w:r w:rsidRPr="008B7F2A">
        <w:rPr>
          <w:sz w:val="22"/>
        </w:rPr>
        <w:t>dostatočnom časovom predstihu pred zahájením realizácie prác na preložkách inžinierskych sietí zabezpečiť príslušné zmluvné dokumenty s</w:t>
      </w:r>
      <w:r w:rsidRPr="008B7F2A">
        <w:rPr>
          <w:bCs/>
          <w:sz w:val="22"/>
          <w:szCs w:val="22"/>
        </w:rPr>
        <w:t xml:space="preserve"> </w:t>
      </w:r>
      <w:r w:rsidRPr="008B7F2A">
        <w:rPr>
          <w:sz w:val="22"/>
        </w:rPr>
        <w:t>vlastníkom/správcom oprávňujúce ich preloženie, resp. prevedenie iného technického zásahu. V</w:t>
      </w:r>
      <w:r w:rsidRPr="008B7F2A">
        <w:rPr>
          <w:bCs/>
          <w:sz w:val="22"/>
          <w:szCs w:val="22"/>
        </w:rPr>
        <w:t xml:space="preserve"> </w:t>
      </w:r>
      <w:r w:rsidRPr="008B7F2A">
        <w:rPr>
          <w:sz w:val="22"/>
        </w:rPr>
        <w:t>prípade uplatnenia špecifických požiadaviek vlastníka/správcu inžinierskej siete k</w:t>
      </w:r>
      <w:r w:rsidRPr="008B7F2A">
        <w:rPr>
          <w:bCs/>
          <w:sz w:val="22"/>
          <w:szCs w:val="22"/>
        </w:rPr>
        <w:t xml:space="preserve"> </w:t>
      </w:r>
      <w:r w:rsidRPr="008B7F2A">
        <w:rPr>
          <w:sz w:val="22"/>
        </w:rPr>
        <w:t>zámeru preložiť, resp. iným spôsobom na nevyhnutný čas obmedziť prevádzku a</w:t>
      </w:r>
      <w:r w:rsidRPr="008B7F2A">
        <w:rPr>
          <w:bCs/>
          <w:sz w:val="22"/>
          <w:szCs w:val="22"/>
        </w:rPr>
        <w:t xml:space="preserve"> </w:t>
      </w:r>
      <w:r w:rsidRPr="008B7F2A">
        <w:rPr>
          <w:sz w:val="22"/>
        </w:rPr>
        <w:t xml:space="preserve">užívanie inžinierskej siete, Objednávateľ bezodkladne oznámi túto skutočnosť Zhotoviteľovi. Objednávateľ najneskôr do </w:t>
      </w:r>
      <w:r w:rsidR="002753B8">
        <w:rPr>
          <w:sz w:val="22"/>
        </w:rPr>
        <w:t>sedem</w:t>
      </w:r>
      <w:r w:rsidR="002753B8" w:rsidRPr="008B7F2A">
        <w:rPr>
          <w:sz w:val="22"/>
        </w:rPr>
        <w:t xml:space="preserve"> </w:t>
      </w:r>
      <w:r w:rsidRPr="008B7F2A">
        <w:rPr>
          <w:sz w:val="22"/>
        </w:rPr>
        <w:t>pracovných dní odo dňa, kedy sa Objednávateľ a vlastník/správca inžinierskej siete na špecifických požiadavkách dohodli, písomne stanoví Zhotoviteľovi podmienky, za ktorých bude možné zabezpečiť realizáciu prác na preložkách inžinierskych sietí.</w:t>
      </w:r>
    </w:p>
    <w:p w14:paraId="2BE0E221" w14:textId="77777777" w:rsidR="000829E8" w:rsidRPr="009238C3" w:rsidRDefault="000829E8" w:rsidP="000829E8">
      <w:pPr>
        <w:keepNext/>
        <w:spacing w:before="120"/>
        <w:jc w:val="both"/>
        <w:outlineLvl w:val="2"/>
        <w:rPr>
          <w:b/>
          <w:bCs/>
          <w:sz w:val="22"/>
          <w:szCs w:val="22"/>
        </w:rPr>
      </w:pPr>
      <w:r w:rsidRPr="009238C3">
        <w:rPr>
          <w:b/>
          <w:bCs/>
          <w:sz w:val="22"/>
          <w:szCs w:val="22"/>
        </w:rPr>
        <w:t>Podčlánok 7.2 Vzorky</w:t>
      </w:r>
    </w:p>
    <w:p w14:paraId="6D4FD664" w14:textId="77777777" w:rsidR="000829E8" w:rsidRPr="009238C3" w:rsidRDefault="000829E8" w:rsidP="000829E8">
      <w:pPr>
        <w:jc w:val="both"/>
        <w:rPr>
          <w:sz w:val="22"/>
          <w:szCs w:val="22"/>
        </w:rPr>
      </w:pPr>
      <w:r w:rsidRPr="009238C3">
        <w:rPr>
          <w:sz w:val="22"/>
          <w:szCs w:val="22"/>
        </w:rPr>
        <w:t>Na koniec</w:t>
      </w:r>
      <w:r w:rsidR="00FC7CB3">
        <w:rPr>
          <w:sz w:val="22"/>
          <w:szCs w:val="22"/>
        </w:rPr>
        <w:t xml:space="preserve"> podčlánku</w:t>
      </w:r>
      <w:r w:rsidRPr="009238C3">
        <w:rPr>
          <w:sz w:val="22"/>
          <w:szCs w:val="22"/>
        </w:rPr>
        <w:t xml:space="preserve"> sa pridávajú nové odstavce s nasledujúcim znením:  </w:t>
      </w:r>
    </w:p>
    <w:p w14:paraId="2AE0A255" w14:textId="4058377E" w:rsidR="000829E8" w:rsidRPr="009238C3" w:rsidRDefault="000829E8" w:rsidP="000829E8">
      <w:pPr>
        <w:spacing w:before="120" w:after="120"/>
        <w:jc w:val="both"/>
        <w:rPr>
          <w:sz w:val="22"/>
          <w:szCs w:val="22"/>
        </w:rPr>
      </w:pPr>
      <w:r w:rsidRPr="009238C3">
        <w:rPr>
          <w:sz w:val="22"/>
          <w:szCs w:val="22"/>
        </w:rPr>
        <w:t>Zhotoviteľ zabezpečí a </w:t>
      </w:r>
      <w:r w:rsidR="00F11C35">
        <w:rPr>
          <w:sz w:val="22"/>
          <w:szCs w:val="22"/>
        </w:rPr>
        <w:t>odovzdá</w:t>
      </w:r>
      <w:r w:rsidR="00F11C35" w:rsidRPr="009238C3">
        <w:rPr>
          <w:sz w:val="22"/>
          <w:szCs w:val="22"/>
        </w:rPr>
        <w:t xml:space="preserve"> </w:t>
      </w:r>
      <w:r w:rsidRPr="009238C3">
        <w:rPr>
          <w:sz w:val="22"/>
          <w:szCs w:val="22"/>
        </w:rPr>
        <w:t>vzorky Materiálov</w:t>
      </w:r>
      <w:r w:rsidR="00F11C35">
        <w:rPr>
          <w:sz w:val="22"/>
          <w:szCs w:val="22"/>
        </w:rPr>
        <w:t xml:space="preserve"> a príslušné informácie</w:t>
      </w:r>
      <w:r w:rsidR="00A77F6B">
        <w:rPr>
          <w:sz w:val="22"/>
          <w:szCs w:val="22"/>
        </w:rPr>
        <w:t xml:space="preserve"> </w:t>
      </w:r>
      <w:r w:rsidRPr="009238C3">
        <w:rPr>
          <w:sz w:val="22"/>
          <w:szCs w:val="22"/>
        </w:rPr>
        <w:t xml:space="preserve">najmenej </w:t>
      </w:r>
      <w:r w:rsidR="00F11C35">
        <w:rPr>
          <w:sz w:val="22"/>
          <w:szCs w:val="22"/>
        </w:rPr>
        <w:t>tri</w:t>
      </w:r>
      <w:r w:rsidR="00F11C35" w:rsidRPr="009238C3">
        <w:rPr>
          <w:sz w:val="22"/>
          <w:szCs w:val="22"/>
        </w:rPr>
        <w:t xml:space="preserve"> </w:t>
      </w:r>
      <w:r w:rsidRPr="009238C3">
        <w:rPr>
          <w:sz w:val="22"/>
          <w:szCs w:val="22"/>
        </w:rPr>
        <w:t xml:space="preserve">týždne pred plánovanou objednávkou alebo nákupom Materiálov. </w:t>
      </w:r>
    </w:p>
    <w:p w14:paraId="06C04EDB" w14:textId="28E3177F" w:rsidR="000829E8" w:rsidRPr="009238C3" w:rsidRDefault="000829E8" w:rsidP="000829E8">
      <w:pPr>
        <w:spacing w:after="120"/>
        <w:jc w:val="both"/>
        <w:rPr>
          <w:sz w:val="22"/>
          <w:szCs w:val="22"/>
        </w:rPr>
      </w:pPr>
      <w:r w:rsidRPr="009238C3">
        <w:rPr>
          <w:sz w:val="22"/>
          <w:szCs w:val="22"/>
        </w:rPr>
        <w:t>Zhotoviteľ nebude predkladať vzorky, ktoré nie sú v súlade s požiadavkami uvedenými v Zmluve. V prípade, že Zhotoviteľ predloží vzorky, ktoré nevyhovujú požiadavkám Zmluvy, Stavebný dozor má právo odmietnuť akúkoľvek takúto vzorku</w:t>
      </w:r>
      <w:r w:rsidR="00A8734E">
        <w:rPr>
          <w:sz w:val="22"/>
          <w:szCs w:val="22"/>
        </w:rPr>
        <w:t>,</w:t>
      </w:r>
      <w:r w:rsidRPr="009238C3">
        <w:rPr>
          <w:sz w:val="22"/>
          <w:szCs w:val="22"/>
        </w:rPr>
        <w:t xml:space="preserve"> pričom  v tom prípade </w:t>
      </w:r>
      <w:r w:rsidR="00A8734E" w:rsidRPr="009238C3">
        <w:rPr>
          <w:sz w:val="22"/>
          <w:szCs w:val="22"/>
        </w:rPr>
        <w:t xml:space="preserve">je </w:t>
      </w:r>
      <w:r w:rsidRPr="009238C3">
        <w:rPr>
          <w:sz w:val="22"/>
          <w:szCs w:val="22"/>
        </w:rPr>
        <w:t>Zhotoviteľ povinný do dvoch týždňov predložiť Stavebnému dozorovi novú vzorku. Riziko, výdavky a zodpovednosť za prípadné zamietnutia vzoriek Stavebným dozorom znáša Zhotoviteľ.</w:t>
      </w:r>
    </w:p>
    <w:p w14:paraId="1A9DCEF9" w14:textId="77777777" w:rsidR="000829E8" w:rsidRPr="009238C3" w:rsidRDefault="000829E8" w:rsidP="000829E8">
      <w:pPr>
        <w:spacing w:after="120"/>
        <w:jc w:val="both"/>
        <w:rPr>
          <w:bCs/>
          <w:sz w:val="22"/>
          <w:szCs w:val="22"/>
        </w:rPr>
      </w:pPr>
      <w:r w:rsidRPr="009238C3">
        <w:rPr>
          <w:bCs/>
          <w:sz w:val="22"/>
          <w:szCs w:val="22"/>
        </w:rPr>
        <w:t xml:space="preserve">Pred zabudovaním Materiálov do Diela Zhotoviteľ predloží Stavebnému dozorovi potvrdenia vydané príslušnými inštitúciami alebo osobami, na základe ktorých bude Zhotoviteľ oprávnený ich použiť, resp. zabudovať ako súčasť Diela (trvalá alebo dočasná súčasť Diela). </w:t>
      </w:r>
    </w:p>
    <w:p w14:paraId="3319EEC4" w14:textId="77777777" w:rsidR="000829E8" w:rsidRPr="009238C3" w:rsidRDefault="000829E8" w:rsidP="000829E8">
      <w:pPr>
        <w:keepNext/>
        <w:spacing w:before="120"/>
        <w:jc w:val="both"/>
        <w:outlineLvl w:val="2"/>
        <w:rPr>
          <w:b/>
          <w:bCs/>
          <w:sz w:val="22"/>
          <w:szCs w:val="22"/>
        </w:rPr>
      </w:pPr>
      <w:r w:rsidRPr="009238C3">
        <w:rPr>
          <w:b/>
          <w:bCs/>
          <w:sz w:val="22"/>
          <w:szCs w:val="22"/>
        </w:rPr>
        <w:lastRenderedPageBreak/>
        <w:t xml:space="preserve">Podčlánok 7.3 Kontrola </w:t>
      </w:r>
    </w:p>
    <w:p w14:paraId="04E9938C" w14:textId="77777777" w:rsidR="000829E8" w:rsidRPr="009238C3" w:rsidRDefault="000829E8" w:rsidP="000829E8">
      <w:pPr>
        <w:jc w:val="both"/>
        <w:rPr>
          <w:sz w:val="22"/>
          <w:szCs w:val="22"/>
        </w:rPr>
      </w:pPr>
      <w:r w:rsidRPr="009238C3">
        <w:rPr>
          <w:sz w:val="22"/>
          <w:szCs w:val="22"/>
        </w:rPr>
        <w:t>V podčlánku sa za pododstavec (b) pridáva nový pododstavec (c) s nasledujúcim znením:</w:t>
      </w:r>
    </w:p>
    <w:p w14:paraId="0FCE1A22" w14:textId="72322349" w:rsidR="000829E8" w:rsidRPr="009238C3" w:rsidRDefault="00A77F6B" w:rsidP="00A77F6B">
      <w:pPr>
        <w:spacing w:after="120"/>
        <w:ind w:left="360" w:hanging="360"/>
        <w:jc w:val="both"/>
        <w:rPr>
          <w:sz w:val="22"/>
          <w:szCs w:val="22"/>
        </w:rPr>
      </w:pPr>
      <w:r>
        <w:rPr>
          <w:sz w:val="22"/>
          <w:szCs w:val="22"/>
        </w:rPr>
        <w:t xml:space="preserve">(c)  </w:t>
      </w:r>
      <w:r w:rsidR="000829E8" w:rsidRPr="009238C3">
        <w:rPr>
          <w:sz w:val="22"/>
          <w:szCs w:val="22"/>
        </w:rPr>
        <w:t>k dispozícii pri preberaní koľajníc a výhybiek u výrobcu. Objednávateľ sa zaväzuje oznámiť Zhotoviteľovi meno</w:t>
      </w:r>
      <w:r w:rsidR="00405139">
        <w:rPr>
          <w:sz w:val="22"/>
          <w:szCs w:val="22"/>
        </w:rPr>
        <w:t xml:space="preserve"> a priezvisko</w:t>
      </w:r>
      <w:r w:rsidR="000829E8" w:rsidRPr="009238C3">
        <w:rPr>
          <w:sz w:val="22"/>
          <w:szCs w:val="22"/>
        </w:rPr>
        <w:t xml:space="preserve"> osoby poverenej </w:t>
      </w:r>
      <w:r>
        <w:rPr>
          <w:sz w:val="22"/>
          <w:szCs w:val="22"/>
        </w:rPr>
        <w:t>na</w:t>
      </w:r>
      <w:r w:rsidRPr="009238C3">
        <w:rPr>
          <w:sz w:val="22"/>
          <w:szCs w:val="22"/>
        </w:rPr>
        <w:t xml:space="preserve"> </w:t>
      </w:r>
      <w:r w:rsidR="000829E8" w:rsidRPr="009238C3">
        <w:rPr>
          <w:sz w:val="22"/>
          <w:szCs w:val="22"/>
        </w:rPr>
        <w:t>preberanie koľajníc a výhybiek (poverený kontrolór kvality) podľa predpisu VTPKS</w:t>
      </w:r>
      <w:r w:rsidR="00405139">
        <w:rPr>
          <w:sz w:val="22"/>
          <w:szCs w:val="22"/>
        </w:rPr>
        <w:t>, a to</w:t>
      </w:r>
      <w:r w:rsidR="000829E8" w:rsidRPr="009238C3">
        <w:rPr>
          <w:sz w:val="22"/>
          <w:szCs w:val="22"/>
        </w:rPr>
        <w:t xml:space="preserve"> </w:t>
      </w:r>
      <w:r w:rsidR="006E490A">
        <w:rPr>
          <w:sz w:val="22"/>
          <w:szCs w:val="22"/>
        </w:rPr>
        <w:t>včas pred nástupom na preberanie koľajníc a výhybiek</w:t>
      </w:r>
      <w:r w:rsidR="000829E8" w:rsidRPr="009238C3">
        <w:rPr>
          <w:sz w:val="22"/>
          <w:szCs w:val="22"/>
        </w:rPr>
        <w:t xml:space="preserve">. Zhotoviteľ požiada o oznámenie aspoň </w:t>
      </w:r>
      <w:r w:rsidR="00C92138">
        <w:rPr>
          <w:sz w:val="22"/>
          <w:szCs w:val="22"/>
        </w:rPr>
        <w:t>60 dní</w:t>
      </w:r>
      <w:r w:rsidR="000829E8" w:rsidRPr="009238C3">
        <w:rPr>
          <w:sz w:val="22"/>
          <w:szCs w:val="22"/>
        </w:rPr>
        <w:t xml:space="preserve"> pred </w:t>
      </w:r>
      <w:r w:rsidR="00405139">
        <w:rPr>
          <w:sz w:val="22"/>
          <w:szCs w:val="22"/>
        </w:rPr>
        <w:t xml:space="preserve">plánovaným </w:t>
      </w:r>
      <w:r w:rsidR="000829E8" w:rsidRPr="009238C3">
        <w:rPr>
          <w:sz w:val="22"/>
          <w:szCs w:val="22"/>
        </w:rPr>
        <w:t xml:space="preserve">konaním preberania koľajníc a výhybiek. </w:t>
      </w:r>
    </w:p>
    <w:p w14:paraId="70CD4DA2" w14:textId="77777777" w:rsidR="000829E8" w:rsidRPr="009238C3" w:rsidRDefault="000829E8" w:rsidP="000829E8">
      <w:pPr>
        <w:jc w:val="both"/>
        <w:rPr>
          <w:sz w:val="22"/>
          <w:szCs w:val="22"/>
        </w:rPr>
      </w:pPr>
      <w:r w:rsidRPr="009238C3">
        <w:rPr>
          <w:sz w:val="22"/>
          <w:szCs w:val="22"/>
        </w:rPr>
        <w:t>Na koniec podčlánku sa pridávajú nové odseky s nasledujúcim znením:</w:t>
      </w:r>
    </w:p>
    <w:p w14:paraId="0F284467" w14:textId="4317BCE2" w:rsidR="000829E8" w:rsidRPr="009238C3" w:rsidRDefault="000829E8" w:rsidP="000829E8">
      <w:pPr>
        <w:spacing w:before="120" w:after="120"/>
        <w:jc w:val="both"/>
        <w:rPr>
          <w:sz w:val="22"/>
          <w:szCs w:val="22"/>
        </w:rPr>
      </w:pPr>
      <w:r w:rsidRPr="009238C3">
        <w:rPr>
          <w:sz w:val="22"/>
          <w:szCs w:val="22"/>
        </w:rPr>
        <w:t xml:space="preserve">Zhotoviteľ sa zaväzuje dodávať koľajnice </w:t>
      </w:r>
      <w:r w:rsidR="002753B8">
        <w:rPr>
          <w:sz w:val="22"/>
          <w:szCs w:val="22"/>
        </w:rPr>
        <w:t xml:space="preserve">a </w:t>
      </w:r>
      <w:r w:rsidR="00A77F6B" w:rsidRPr="00495FC5">
        <w:rPr>
          <w:sz w:val="22"/>
          <w:szCs w:val="22"/>
        </w:rPr>
        <w:t>výhybky</w:t>
      </w:r>
      <w:r w:rsidR="00A77F6B">
        <w:rPr>
          <w:sz w:val="22"/>
          <w:szCs w:val="22"/>
        </w:rPr>
        <w:t xml:space="preserve"> (ďalej pre účely tohto podčlánku aj ako „</w:t>
      </w:r>
      <w:r w:rsidR="00A77F6B" w:rsidRPr="00F83F0B">
        <w:rPr>
          <w:b/>
          <w:sz w:val="22"/>
          <w:szCs w:val="22"/>
        </w:rPr>
        <w:t>tovar</w:t>
      </w:r>
      <w:r w:rsidR="00A77F6B">
        <w:rPr>
          <w:sz w:val="22"/>
          <w:szCs w:val="22"/>
        </w:rPr>
        <w:t>“)</w:t>
      </w:r>
      <w:r w:rsidRPr="009238C3">
        <w:rPr>
          <w:sz w:val="22"/>
          <w:szCs w:val="22"/>
        </w:rPr>
        <w:t>, ktoré majú byť zabudované do Diela</w:t>
      </w:r>
      <w:r w:rsidR="007E3E74">
        <w:rPr>
          <w:sz w:val="22"/>
          <w:szCs w:val="22"/>
        </w:rPr>
        <w:t>,</w:t>
      </w:r>
      <w:r w:rsidRPr="009238C3">
        <w:rPr>
          <w:sz w:val="22"/>
          <w:szCs w:val="22"/>
        </w:rPr>
        <w:t xml:space="preserve"> v súlade s internými predpi</w:t>
      </w:r>
      <w:r w:rsidR="007E3E74">
        <w:rPr>
          <w:sz w:val="22"/>
          <w:szCs w:val="22"/>
        </w:rPr>
        <w:t>smi Objednávateľa, a to najmä Všeobecnými technickými a dodacími podmienkami</w:t>
      </w:r>
      <w:r w:rsidRPr="009238C3">
        <w:rPr>
          <w:sz w:val="22"/>
          <w:szCs w:val="22"/>
        </w:rPr>
        <w:t xml:space="preserve"> pre dodávku koľajníc tvaru 49 E1, 60 E1 a R65 – VTDP 01 – 01 – 2009 (ďalej len „</w:t>
      </w:r>
      <w:r w:rsidRPr="009238C3">
        <w:rPr>
          <w:b/>
          <w:sz w:val="22"/>
          <w:szCs w:val="22"/>
        </w:rPr>
        <w:t>VTDP 01 – 01 – 2009</w:t>
      </w:r>
      <w:r w:rsidRPr="009238C3">
        <w:rPr>
          <w:sz w:val="22"/>
          <w:szCs w:val="22"/>
        </w:rPr>
        <w:t>“), interný</w:t>
      </w:r>
      <w:r w:rsidR="007E3E74">
        <w:rPr>
          <w:sz w:val="22"/>
          <w:szCs w:val="22"/>
        </w:rPr>
        <w:t>m</w:t>
      </w:r>
      <w:r w:rsidRPr="009238C3">
        <w:rPr>
          <w:sz w:val="22"/>
          <w:szCs w:val="22"/>
        </w:rPr>
        <w:t xml:space="preserve"> predpis</w:t>
      </w:r>
      <w:r w:rsidR="007E3E74">
        <w:rPr>
          <w:sz w:val="22"/>
          <w:szCs w:val="22"/>
        </w:rPr>
        <w:t>om</w:t>
      </w:r>
      <w:r w:rsidRPr="009238C3">
        <w:rPr>
          <w:sz w:val="22"/>
          <w:szCs w:val="22"/>
        </w:rPr>
        <w:t xml:space="preserve"> ŽSR TS 3 – Železničný zvršok a interný predpis ŽSR SR 103–3 (TS) – Výkresy materiálu pre železničný zvršok – koľaj, SR 103/6 (S)- Výkresy materiálov železničného zvršku - výhybky.</w:t>
      </w:r>
    </w:p>
    <w:p w14:paraId="16D4E356" w14:textId="77777777" w:rsidR="000829E8" w:rsidRPr="009238C3" w:rsidRDefault="000829E8" w:rsidP="000829E8">
      <w:pPr>
        <w:jc w:val="both"/>
        <w:rPr>
          <w:sz w:val="22"/>
          <w:szCs w:val="22"/>
        </w:rPr>
      </w:pPr>
      <w:r w:rsidRPr="009238C3">
        <w:rPr>
          <w:sz w:val="22"/>
          <w:szCs w:val="22"/>
        </w:rPr>
        <w:t xml:space="preserve">Pred dodaním koľajníc a výhybiek na Stavenisko vykoná oprávnený zamestnanec Objednávateľa – zamestnanec </w:t>
      </w:r>
      <w:r w:rsidR="00A77F6B">
        <w:rPr>
          <w:sz w:val="22"/>
          <w:szCs w:val="22"/>
        </w:rPr>
        <w:t>odštepného závodu</w:t>
      </w:r>
      <w:r w:rsidRPr="009238C3">
        <w:rPr>
          <w:sz w:val="22"/>
          <w:szCs w:val="22"/>
        </w:rPr>
        <w:t xml:space="preserve"> Objednávateľa Výskumný a vývojový ústav železníc Žilina (ďalej len „</w:t>
      </w:r>
      <w:r w:rsidRPr="009238C3">
        <w:rPr>
          <w:b/>
          <w:sz w:val="22"/>
          <w:szCs w:val="22"/>
        </w:rPr>
        <w:t>poverený kontrolór kvality</w:t>
      </w:r>
      <w:r w:rsidRPr="009238C3">
        <w:rPr>
          <w:sz w:val="22"/>
          <w:szCs w:val="22"/>
        </w:rPr>
        <w:t xml:space="preserve">“) vo výrobnom závode kvalitatívnu prebierku koľajníc a výhybiek v rozsahu: </w:t>
      </w:r>
    </w:p>
    <w:p w14:paraId="00220B66" w14:textId="77777777" w:rsidR="000829E8" w:rsidRPr="009238C3" w:rsidRDefault="000829E8" w:rsidP="00F558E8">
      <w:pPr>
        <w:numPr>
          <w:ilvl w:val="0"/>
          <w:numId w:val="109"/>
        </w:numPr>
        <w:tabs>
          <w:tab w:val="left" w:pos="426"/>
        </w:tabs>
        <w:overflowPunct w:val="0"/>
        <w:autoSpaceDE w:val="0"/>
        <w:autoSpaceDN w:val="0"/>
        <w:adjustRightInd w:val="0"/>
        <w:spacing w:after="120" w:line="252" w:lineRule="auto"/>
        <w:ind w:left="426" w:hanging="426"/>
        <w:contextualSpacing/>
        <w:jc w:val="both"/>
        <w:textAlignment w:val="baseline"/>
        <w:rPr>
          <w:sz w:val="22"/>
          <w:szCs w:val="22"/>
          <w:lang w:eastAsia="en-US"/>
        </w:rPr>
      </w:pPr>
      <w:r w:rsidRPr="009238C3">
        <w:rPr>
          <w:sz w:val="22"/>
          <w:szCs w:val="22"/>
          <w:lang w:eastAsia="en-US"/>
        </w:rPr>
        <w:t xml:space="preserve">kontrola obsahu dodávky: profil koľajníc, značka ocele, rozsah tvrdosti, trieda profilu, požadované dĺžky, dierovanie; </w:t>
      </w:r>
    </w:p>
    <w:p w14:paraId="351C0187" w14:textId="77777777" w:rsidR="000829E8" w:rsidRPr="009238C3" w:rsidRDefault="000829E8" w:rsidP="00F558E8">
      <w:pPr>
        <w:numPr>
          <w:ilvl w:val="0"/>
          <w:numId w:val="109"/>
        </w:numPr>
        <w:tabs>
          <w:tab w:val="left" w:pos="426"/>
        </w:tabs>
        <w:overflowPunct w:val="0"/>
        <w:autoSpaceDE w:val="0"/>
        <w:autoSpaceDN w:val="0"/>
        <w:adjustRightInd w:val="0"/>
        <w:spacing w:after="120" w:line="252" w:lineRule="auto"/>
        <w:ind w:left="426" w:hanging="426"/>
        <w:contextualSpacing/>
        <w:jc w:val="both"/>
        <w:textAlignment w:val="baseline"/>
        <w:rPr>
          <w:sz w:val="22"/>
          <w:szCs w:val="22"/>
          <w:lang w:eastAsia="en-US"/>
        </w:rPr>
      </w:pPr>
      <w:r w:rsidRPr="009238C3">
        <w:rPr>
          <w:sz w:val="22"/>
          <w:szCs w:val="22"/>
          <w:lang w:eastAsia="en-US"/>
        </w:rPr>
        <w:t>vizuálna kontrola celej dodávky;</w:t>
      </w:r>
    </w:p>
    <w:p w14:paraId="0E7357BD" w14:textId="77777777" w:rsidR="000829E8" w:rsidRPr="009238C3" w:rsidRDefault="000829E8" w:rsidP="00F558E8">
      <w:pPr>
        <w:numPr>
          <w:ilvl w:val="0"/>
          <w:numId w:val="109"/>
        </w:numPr>
        <w:tabs>
          <w:tab w:val="left" w:pos="426"/>
        </w:tabs>
        <w:overflowPunct w:val="0"/>
        <w:autoSpaceDE w:val="0"/>
        <w:autoSpaceDN w:val="0"/>
        <w:adjustRightInd w:val="0"/>
        <w:spacing w:after="120" w:line="252" w:lineRule="auto"/>
        <w:ind w:left="426" w:hanging="426"/>
        <w:contextualSpacing/>
        <w:jc w:val="both"/>
        <w:textAlignment w:val="baseline"/>
        <w:rPr>
          <w:sz w:val="22"/>
          <w:szCs w:val="22"/>
          <w:lang w:eastAsia="en-US"/>
        </w:rPr>
      </w:pPr>
      <w:r w:rsidRPr="009238C3">
        <w:rPr>
          <w:sz w:val="22"/>
          <w:szCs w:val="22"/>
          <w:lang w:eastAsia="en-US"/>
        </w:rPr>
        <w:t xml:space="preserve">kontrola parametrov – premeranie náhodne vybraných koľajníc: kontrola profilu a dĺžky koľajnice, </w:t>
      </w:r>
      <w:proofErr w:type="spellStart"/>
      <w:r w:rsidRPr="009238C3">
        <w:rPr>
          <w:sz w:val="22"/>
          <w:szCs w:val="22"/>
          <w:lang w:eastAsia="en-US"/>
        </w:rPr>
        <w:t>rovinatosti</w:t>
      </w:r>
      <w:proofErr w:type="spellEnd"/>
      <w:r w:rsidRPr="009238C3">
        <w:rPr>
          <w:sz w:val="22"/>
          <w:szCs w:val="22"/>
          <w:lang w:eastAsia="en-US"/>
        </w:rPr>
        <w:t xml:space="preserve"> povrchu koľajnice, skrútenie konca koľajnice, asymetrie koľajnice;</w:t>
      </w:r>
    </w:p>
    <w:p w14:paraId="79F9984B" w14:textId="77777777" w:rsidR="000829E8" w:rsidRPr="009238C3" w:rsidRDefault="000829E8" w:rsidP="00F558E8">
      <w:pPr>
        <w:numPr>
          <w:ilvl w:val="0"/>
          <w:numId w:val="109"/>
        </w:numPr>
        <w:tabs>
          <w:tab w:val="left" w:pos="426"/>
        </w:tabs>
        <w:overflowPunct w:val="0"/>
        <w:autoSpaceDE w:val="0"/>
        <w:autoSpaceDN w:val="0"/>
        <w:adjustRightInd w:val="0"/>
        <w:spacing w:after="120" w:line="252" w:lineRule="auto"/>
        <w:ind w:left="426" w:hanging="426"/>
        <w:contextualSpacing/>
        <w:jc w:val="both"/>
        <w:textAlignment w:val="baseline"/>
        <w:rPr>
          <w:sz w:val="22"/>
          <w:szCs w:val="22"/>
          <w:lang w:eastAsia="en-US"/>
        </w:rPr>
      </w:pPr>
      <w:r w:rsidRPr="009238C3">
        <w:rPr>
          <w:sz w:val="22"/>
          <w:szCs w:val="22"/>
          <w:lang w:eastAsia="en-US"/>
        </w:rPr>
        <w:t>kontrola výšky a sklonu spojkovej komory, kontrola vzdialenosti medzi otvormi a koncom koľajnice, kontrola vzdialenosti medzi otvormi a pätou koľajnice;</w:t>
      </w:r>
    </w:p>
    <w:p w14:paraId="3FEAB24A" w14:textId="77777777" w:rsidR="00BF106E" w:rsidRDefault="000829E8" w:rsidP="00F558E8">
      <w:pPr>
        <w:numPr>
          <w:ilvl w:val="0"/>
          <w:numId w:val="109"/>
        </w:numPr>
        <w:tabs>
          <w:tab w:val="left" w:pos="426"/>
        </w:tabs>
        <w:overflowPunct w:val="0"/>
        <w:autoSpaceDE w:val="0"/>
        <w:autoSpaceDN w:val="0"/>
        <w:adjustRightInd w:val="0"/>
        <w:spacing w:after="120" w:line="252" w:lineRule="auto"/>
        <w:ind w:left="426" w:hanging="426"/>
        <w:contextualSpacing/>
        <w:jc w:val="both"/>
        <w:textAlignment w:val="baseline"/>
        <w:rPr>
          <w:sz w:val="22"/>
          <w:szCs w:val="22"/>
          <w:lang w:eastAsia="en-US"/>
        </w:rPr>
      </w:pPr>
      <w:r w:rsidRPr="009238C3">
        <w:rPr>
          <w:sz w:val="22"/>
          <w:szCs w:val="22"/>
          <w:lang w:eastAsia="en-US"/>
        </w:rPr>
        <w:t>kontrolné váženie koľajníc v rozsahu max. 5% z celkového množstva dodávky</w:t>
      </w:r>
      <w:r w:rsidR="00BF106E">
        <w:rPr>
          <w:sz w:val="22"/>
          <w:szCs w:val="22"/>
          <w:lang w:eastAsia="en-US"/>
        </w:rPr>
        <w:t>.</w:t>
      </w:r>
    </w:p>
    <w:p w14:paraId="77545CA5" w14:textId="0B509CC3" w:rsidR="000829E8" w:rsidRPr="009238C3" w:rsidRDefault="000829E8" w:rsidP="00BF106E">
      <w:pPr>
        <w:tabs>
          <w:tab w:val="left" w:pos="426"/>
        </w:tabs>
        <w:overflowPunct w:val="0"/>
        <w:autoSpaceDE w:val="0"/>
        <w:autoSpaceDN w:val="0"/>
        <w:adjustRightInd w:val="0"/>
        <w:spacing w:after="120" w:line="252" w:lineRule="auto"/>
        <w:ind w:left="426"/>
        <w:contextualSpacing/>
        <w:jc w:val="both"/>
        <w:textAlignment w:val="baseline"/>
        <w:rPr>
          <w:sz w:val="22"/>
          <w:szCs w:val="22"/>
          <w:lang w:eastAsia="en-US"/>
        </w:rPr>
      </w:pPr>
    </w:p>
    <w:p w14:paraId="7A731941" w14:textId="2FAA1507" w:rsidR="000829E8" w:rsidRPr="009238C3" w:rsidRDefault="000829E8" w:rsidP="000829E8">
      <w:pPr>
        <w:spacing w:after="120"/>
        <w:jc w:val="both"/>
        <w:rPr>
          <w:sz w:val="22"/>
          <w:szCs w:val="22"/>
        </w:rPr>
      </w:pPr>
      <w:r w:rsidRPr="009238C3">
        <w:rPr>
          <w:sz w:val="22"/>
          <w:szCs w:val="22"/>
        </w:rPr>
        <w:t xml:space="preserve">Poverený kontrolór kvality má právo vykonať kontroly a skúšky v mieste preberania nad tento rámec pokiaľ vzniknú akékoľvek pochybnosti o kvalite tovaru. </w:t>
      </w:r>
    </w:p>
    <w:p w14:paraId="2C9CC16F" w14:textId="77777777" w:rsidR="000829E8" w:rsidRPr="009238C3" w:rsidRDefault="000829E8" w:rsidP="000829E8">
      <w:pPr>
        <w:spacing w:after="120"/>
        <w:jc w:val="both"/>
        <w:rPr>
          <w:sz w:val="22"/>
          <w:szCs w:val="22"/>
        </w:rPr>
      </w:pPr>
      <w:r w:rsidRPr="009238C3">
        <w:rPr>
          <w:sz w:val="22"/>
          <w:szCs w:val="22"/>
        </w:rPr>
        <w:t xml:space="preserve">Zhotoviteľ nie je oprávnený koľajnice a výhybky dodať na Stavenisko bez vykonania úspešnej kvalitatívnej prebierky v zmysle príslušných odstavcov tohto podčlánku. </w:t>
      </w:r>
    </w:p>
    <w:p w14:paraId="14B58BAE" w14:textId="77777777" w:rsidR="000829E8" w:rsidRPr="009238C3" w:rsidRDefault="000829E8" w:rsidP="000829E8">
      <w:pPr>
        <w:spacing w:after="120"/>
        <w:jc w:val="both"/>
        <w:rPr>
          <w:sz w:val="22"/>
          <w:szCs w:val="22"/>
        </w:rPr>
      </w:pPr>
      <w:r w:rsidRPr="009238C3">
        <w:rPr>
          <w:sz w:val="22"/>
          <w:szCs w:val="22"/>
        </w:rPr>
        <w:t>Za účelom vykonania kvalitatívnej prebierky zaistí Zhotoviteľ poverenému kontrolórovi kvality vstup do výrobných závodov za súčasného dodržania právnych predpisov upravujúcich bezpečnosť a ochranu zdravia pri práci. Kvalitatívna prebierka sa bude vykonávať vo výrobných závodoch, ktoré Zhotoviteľ písomne oznámi Objednávateľovi najneskôr do 90 dní od účinnosti Zmluvy.</w:t>
      </w:r>
    </w:p>
    <w:p w14:paraId="13BC4936" w14:textId="77777777" w:rsidR="000829E8" w:rsidRPr="009238C3" w:rsidRDefault="000829E8" w:rsidP="000829E8">
      <w:pPr>
        <w:spacing w:after="120"/>
        <w:jc w:val="both"/>
        <w:rPr>
          <w:sz w:val="22"/>
          <w:szCs w:val="22"/>
        </w:rPr>
      </w:pPr>
      <w:r w:rsidRPr="009238C3">
        <w:rPr>
          <w:sz w:val="22"/>
          <w:szCs w:val="22"/>
        </w:rPr>
        <w:t>Zhotoviteľ je povinný</w:t>
      </w:r>
      <w:r w:rsidR="00FD0A09">
        <w:rPr>
          <w:sz w:val="22"/>
          <w:szCs w:val="22"/>
        </w:rPr>
        <w:t xml:space="preserve"> si </w:t>
      </w:r>
      <w:r w:rsidRPr="009238C3">
        <w:rPr>
          <w:sz w:val="22"/>
          <w:szCs w:val="22"/>
        </w:rPr>
        <w:t xml:space="preserve">každú kvalitatívnu prebierku u Objednávateľa objednať, a to vystavením objednávky na adresu: </w:t>
      </w:r>
    </w:p>
    <w:p w14:paraId="39515C88" w14:textId="77777777" w:rsidR="000829E8" w:rsidRPr="008409ED" w:rsidRDefault="000829E8" w:rsidP="000829E8">
      <w:pPr>
        <w:jc w:val="both"/>
        <w:rPr>
          <w:sz w:val="22"/>
          <w:szCs w:val="22"/>
        </w:rPr>
      </w:pPr>
      <w:r w:rsidRPr="008409ED">
        <w:rPr>
          <w:sz w:val="22"/>
          <w:szCs w:val="22"/>
        </w:rPr>
        <w:t xml:space="preserve">Železnice Slovenskej republiky, </w:t>
      </w:r>
    </w:p>
    <w:p w14:paraId="0157A4ED" w14:textId="77777777" w:rsidR="000829E8" w:rsidRPr="008409ED" w:rsidRDefault="000829E8" w:rsidP="000829E8">
      <w:pPr>
        <w:jc w:val="both"/>
        <w:rPr>
          <w:sz w:val="22"/>
          <w:szCs w:val="22"/>
        </w:rPr>
      </w:pPr>
      <w:r w:rsidRPr="008409ED">
        <w:rPr>
          <w:sz w:val="22"/>
          <w:szCs w:val="22"/>
        </w:rPr>
        <w:t xml:space="preserve">Výskumný a vývojový ústav železníc, </w:t>
      </w:r>
    </w:p>
    <w:p w14:paraId="1A5ED192" w14:textId="77777777" w:rsidR="000829E8" w:rsidRPr="008409ED" w:rsidRDefault="000829E8" w:rsidP="000829E8">
      <w:pPr>
        <w:jc w:val="both"/>
        <w:rPr>
          <w:sz w:val="22"/>
          <w:szCs w:val="22"/>
        </w:rPr>
      </w:pPr>
      <w:r w:rsidRPr="008409ED">
        <w:rPr>
          <w:sz w:val="22"/>
          <w:szCs w:val="22"/>
        </w:rPr>
        <w:t xml:space="preserve">Hviezdoslavova 31, Žilina </w:t>
      </w:r>
    </w:p>
    <w:p w14:paraId="429A8DBB" w14:textId="15DB543F" w:rsidR="000829E8" w:rsidRDefault="000829E8" w:rsidP="000829E8">
      <w:pPr>
        <w:spacing w:after="120"/>
        <w:jc w:val="both"/>
        <w:rPr>
          <w:sz w:val="22"/>
          <w:szCs w:val="22"/>
        </w:rPr>
      </w:pPr>
      <w:r w:rsidRPr="008409ED">
        <w:rPr>
          <w:sz w:val="22"/>
          <w:szCs w:val="22"/>
        </w:rPr>
        <w:t>a objednávku zaslať elektronicky na e</w:t>
      </w:r>
      <w:r w:rsidR="00FD0A09">
        <w:rPr>
          <w:sz w:val="22"/>
          <w:szCs w:val="22"/>
        </w:rPr>
        <w:t>-</w:t>
      </w:r>
      <w:r w:rsidRPr="008409ED">
        <w:rPr>
          <w:sz w:val="22"/>
          <w:szCs w:val="22"/>
        </w:rPr>
        <w:t xml:space="preserve">mailovú </w:t>
      </w:r>
      <w:r w:rsidRPr="00AA6BBD">
        <w:rPr>
          <w:sz w:val="22"/>
          <w:szCs w:val="22"/>
        </w:rPr>
        <w:t xml:space="preserve">adresu </w:t>
      </w:r>
      <w:hyperlink r:id="rId13" w:history="1">
        <w:r w:rsidRPr="00AA6BBD">
          <w:rPr>
            <w:rStyle w:val="Hypertextovprepojenie"/>
            <w:color w:val="auto"/>
            <w:sz w:val="22"/>
            <w:szCs w:val="22"/>
          </w:rPr>
          <w:t>vvuzza@zsr.sk</w:t>
        </w:r>
      </w:hyperlink>
      <w:r w:rsidR="00FD0A09">
        <w:rPr>
          <w:sz w:val="22"/>
          <w:szCs w:val="22"/>
        </w:rPr>
        <w:t>.</w:t>
      </w:r>
    </w:p>
    <w:p w14:paraId="3E3C0D0C" w14:textId="7903EA4A" w:rsidR="000829E8" w:rsidRPr="009238C3" w:rsidRDefault="000829E8" w:rsidP="000829E8">
      <w:pPr>
        <w:spacing w:after="120"/>
        <w:jc w:val="both"/>
        <w:rPr>
          <w:sz w:val="22"/>
          <w:szCs w:val="22"/>
        </w:rPr>
      </w:pPr>
      <w:r w:rsidRPr="009238C3">
        <w:rPr>
          <w:sz w:val="22"/>
          <w:szCs w:val="22"/>
        </w:rPr>
        <w:t xml:space="preserve">Poverený kontrolór kvality </w:t>
      </w:r>
      <w:r w:rsidR="008804C0">
        <w:rPr>
          <w:sz w:val="22"/>
          <w:szCs w:val="22"/>
        </w:rPr>
        <w:t>začne s vykonávaním</w:t>
      </w:r>
      <w:r w:rsidRPr="009238C3">
        <w:rPr>
          <w:sz w:val="22"/>
          <w:szCs w:val="22"/>
        </w:rPr>
        <w:t xml:space="preserve"> kvalitatívnej prebierky</w:t>
      </w:r>
      <w:r w:rsidR="008804C0">
        <w:rPr>
          <w:sz w:val="22"/>
          <w:szCs w:val="22"/>
        </w:rPr>
        <w:t xml:space="preserve"> tovaru</w:t>
      </w:r>
      <w:r w:rsidRPr="009238C3">
        <w:rPr>
          <w:sz w:val="22"/>
          <w:szCs w:val="22"/>
        </w:rPr>
        <w:t xml:space="preserve"> </w:t>
      </w:r>
      <w:r w:rsidR="008804C0">
        <w:rPr>
          <w:sz w:val="22"/>
          <w:szCs w:val="22"/>
        </w:rPr>
        <w:t>najneskôr do 30 kalendárnych dní odo dňa doručenia objednávky kvalitatívnej prebierky tovaru</w:t>
      </w:r>
      <w:r w:rsidRPr="009238C3">
        <w:rPr>
          <w:sz w:val="22"/>
          <w:szCs w:val="22"/>
        </w:rPr>
        <w:t xml:space="preserve">, ak sa </w:t>
      </w:r>
      <w:r w:rsidR="00FD0A09">
        <w:rPr>
          <w:sz w:val="22"/>
          <w:szCs w:val="22"/>
        </w:rPr>
        <w:t>z</w:t>
      </w:r>
      <w:r w:rsidRPr="009238C3">
        <w:rPr>
          <w:sz w:val="22"/>
          <w:szCs w:val="22"/>
        </w:rPr>
        <w:t>mluvné strany nedohodnú na inej lehote.</w:t>
      </w:r>
      <w:r w:rsidR="00253049">
        <w:rPr>
          <w:sz w:val="22"/>
          <w:szCs w:val="22"/>
        </w:rPr>
        <w:t xml:space="preserve"> </w:t>
      </w:r>
      <w:r w:rsidR="00253049" w:rsidRPr="00253049">
        <w:rPr>
          <w:sz w:val="22"/>
          <w:szCs w:val="22"/>
        </w:rPr>
        <w:t xml:space="preserve">O termíne začatia s vykonávaním kvalitatívnej prebierky tovaru </w:t>
      </w:r>
      <w:r w:rsidR="00253049">
        <w:rPr>
          <w:sz w:val="22"/>
          <w:szCs w:val="22"/>
        </w:rPr>
        <w:t>Objednávateľ</w:t>
      </w:r>
      <w:r w:rsidR="00253049" w:rsidRPr="00253049">
        <w:rPr>
          <w:sz w:val="22"/>
          <w:szCs w:val="22"/>
        </w:rPr>
        <w:t xml:space="preserve"> </w:t>
      </w:r>
      <w:r w:rsidR="00253049">
        <w:rPr>
          <w:sz w:val="22"/>
          <w:szCs w:val="22"/>
        </w:rPr>
        <w:t>Zhotoviteľa</w:t>
      </w:r>
      <w:r w:rsidR="00253049" w:rsidRPr="00253049">
        <w:rPr>
          <w:sz w:val="22"/>
          <w:szCs w:val="22"/>
        </w:rPr>
        <w:t xml:space="preserve"> včas, minimálne tri pracovné dni vopred informuje. Poverený kontrolór kvality je povinný ukončiť kvalitatívnu prebierku tovaru najneskôr do </w:t>
      </w:r>
      <w:r w:rsidR="009C6C2B">
        <w:rPr>
          <w:sz w:val="22"/>
          <w:szCs w:val="22"/>
        </w:rPr>
        <w:t>3</w:t>
      </w:r>
      <w:r w:rsidR="00F92F7C">
        <w:rPr>
          <w:sz w:val="22"/>
          <w:szCs w:val="22"/>
        </w:rPr>
        <w:t>0</w:t>
      </w:r>
      <w:r w:rsidR="00253049" w:rsidRPr="00253049">
        <w:rPr>
          <w:sz w:val="22"/>
          <w:szCs w:val="22"/>
        </w:rPr>
        <w:t xml:space="preserve"> kalendárnych dní odo dňa začatia kvalitatívnej prebierky tovaru. Za ukončenie kvalitatívnej prebierky tovaru sa považuje vydanie Protokolu o overení kvality materiálu.</w:t>
      </w:r>
      <w:r w:rsidRPr="009238C3">
        <w:rPr>
          <w:sz w:val="22"/>
          <w:szCs w:val="22"/>
        </w:rPr>
        <w:t xml:space="preserve"> </w:t>
      </w:r>
    </w:p>
    <w:p w14:paraId="1738F7FE" w14:textId="77777777" w:rsidR="000C3547" w:rsidRDefault="000829E8" w:rsidP="000829E8">
      <w:pPr>
        <w:spacing w:after="120"/>
        <w:jc w:val="both"/>
        <w:rPr>
          <w:sz w:val="22"/>
          <w:szCs w:val="22"/>
        </w:rPr>
      </w:pPr>
      <w:r w:rsidRPr="009238C3">
        <w:rPr>
          <w:sz w:val="22"/>
          <w:szCs w:val="22"/>
        </w:rPr>
        <w:t xml:space="preserve">Kvalitatívnu prebierku vykoná Objednávateľ bezplatne. </w:t>
      </w:r>
    </w:p>
    <w:p w14:paraId="21932BF6" w14:textId="77777777" w:rsidR="000C3547" w:rsidRDefault="000829E8" w:rsidP="000829E8">
      <w:pPr>
        <w:spacing w:after="120"/>
        <w:jc w:val="both"/>
        <w:rPr>
          <w:sz w:val="22"/>
          <w:szCs w:val="22"/>
        </w:rPr>
      </w:pPr>
      <w:r w:rsidRPr="009238C3">
        <w:rPr>
          <w:sz w:val="22"/>
          <w:szCs w:val="22"/>
        </w:rPr>
        <w:t xml:space="preserve">Zhotoviteľ sa zaväzuje v procese kvalitatívnej prebierky zabezpečiť potrebnú manipuláciu na vlastné náklady. </w:t>
      </w:r>
    </w:p>
    <w:p w14:paraId="13794192" w14:textId="03B4FE4A" w:rsidR="000C3547" w:rsidRDefault="000829E8" w:rsidP="000829E8">
      <w:pPr>
        <w:spacing w:after="120"/>
        <w:jc w:val="both"/>
        <w:rPr>
          <w:sz w:val="22"/>
          <w:szCs w:val="22"/>
        </w:rPr>
      </w:pPr>
      <w:r w:rsidRPr="009238C3">
        <w:rPr>
          <w:sz w:val="22"/>
          <w:szCs w:val="22"/>
        </w:rPr>
        <w:lastRenderedPageBreak/>
        <w:t xml:space="preserve">Zhotoviteľ poskytne poverenému kontrolórovi kvality v mieste vykonávania prebierky na vlastné náklady </w:t>
      </w:r>
      <w:r w:rsidR="000C3547">
        <w:rPr>
          <w:sz w:val="22"/>
          <w:szCs w:val="22"/>
        </w:rPr>
        <w:t xml:space="preserve">potrebné </w:t>
      </w:r>
      <w:r w:rsidRPr="009238C3">
        <w:rPr>
          <w:sz w:val="22"/>
          <w:szCs w:val="22"/>
        </w:rPr>
        <w:t>šablóny a</w:t>
      </w:r>
      <w:r w:rsidR="000C3547">
        <w:rPr>
          <w:sz w:val="22"/>
          <w:szCs w:val="22"/>
        </w:rPr>
        <w:t xml:space="preserve"> kalibrované </w:t>
      </w:r>
      <w:r w:rsidRPr="009238C3">
        <w:rPr>
          <w:sz w:val="22"/>
          <w:szCs w:val="22"/>
        </w:rPr>
        <w:t>meracie pomôcky a </w:t>
      </w:r>
      <w:r w:rsidR="000C3547" w:rsidRPr="000C3547">
        <w:rPr>
          <w:sz w:val="22"/>
          <w:szCs w:val="22"/>
        </w:rPr>
        <w:t>k nahliadnutiu doklad o kalibrácii meracích prostriedkov, kancelárske priestory a potrebný personál</w:t>
      </w:r>
      <w:r w:rsidR="000C3547">
        <w:rPr>
          <w:sz w:val="22"/>
          <w:szCs w:val="22"/>
        </w:rPr>
        <w:t xml:space="preserve">. </w:t>
      </w:r>
    </w:p>
    <w:p w14:paraId="2EACBB6B" w14:textId="365F64FA" w:rsidR="000C3547" w:rsidRDefault="000C3547" w:rsidP="000829E8">
      <w:pPr>
        <w:spacing w:after="120"/>
        <w:jc w:val="both"/>
        <w:rPr>
          <w:sz w:val="22"/>
          <w:szCs w:val="22"/>
        </w:rPr>
      </w:pPr>
      <w:r>
        <w:rPr>
          <w:sz w:val="22"/>
          <w:szCs w:val="22"/>
        </w:rPr>
        <w:t xml:space="preserve">Zhotoviteľ </w:t>
      </w:r>
      <w:r w:rsidR="000829E8" w:rsidRPr="009238C3">
        <w:rPr>
          <w:sz w:val="22"/>
          <w:szCs w:val="22"/>
        </w:rPr>
        <w:t xml:space="preserve">zabezpečí bezpečnosť </w:t>
      </w:r>
      <w:r w:rsidR="000829E8" w:rsidRPr="001658EF">
        <w:rPr>
          <w:sz w:val="22"/>
          <w:szCs w:val="22"/>
        </w:rPr>
        <w:t>a ochranu zdravia v súlade s </w:t>
      </w:r>
      <w:r>
        <w:rPr>
          <w:sz w:val="22"/>
          <w:szCs w:val="22"/>
        </w:rPr>
        <w:t>Právnymi predpismi</w:t>
      </w:r>
      <w:r w:rsidR="000829E8" w:rsidRPr="001658EF">
        <w:rPr>
          <w:sz w:val="22"/>
          <w:szCs w:val="22"/>
        </w:rPr>
        <w:t xml:space="preserve">. </w:t>
      </w:r>
    </w:p>
    <w:p w14:paraId="20CD59E1" w14:textId="62095B08" w:rsidR="000829E8" w:rsidRPr="009238C3" w:rsidRDefault="000829E8" w:rsidP="000829E8">
      <w:pPr>
        <w:spacing w:after="120"/>
        <w:jc w:val="both"/>
        <w:rPr>
          <w:sz w:val="22"/>
          <w:szCs w:val="22"/>
        </w:rPr>
      </w:pPr>
      <w:r w:rsidRPr="001658EF">
        <w:rPr>
          <w:sz w:val="22"/>
          <w:szCs w:val="22"/>
        </w:rPr>
        <w:t>Náklady Zhotoviteľa, ktoré Zhotoviteľovi vzniknú v súvislosti s vykonaním kvalitatívnej prebierky</w:t>
      </w:r>
      <w:r w:rsidR="009C6C2B">
        <w:rPr>
          <w:sz w:val="22"/>
          <w:szCs w:val="22"/>
        </w:rPr>
        <w:t>,</w:t>
      </w:r>
      <w:r w:rsidRPr="001658EF">
        <w:rPr>
          <w:sz w:val="22"/>
          <w:szCs w:val="22"/>
        </w:rPr>
        <w:t xml:space="preserve"> sú zahrnuté v  </w:t>
      </w:r>
      <w:r w:rsidRPr="00D86642">
        <w:rPr>
          <w:sz w:val="22"/>
          <w:szCs w:val="22"/>
        </w:rPr>
        <w:t>Akceptovanej zmluvnej hodnote</w:t>
      </w:r>
      <w:r w:rsidRPr="001658EF">
        <w:rPr>
          <w:sz w:val="22"/>
          <w:szCs w:val="22"/>
        </w:rPr>
        <w:t>.</w:t>
      </w:r>
    </w:p>
    <w:p w14:paraId="00FDE263" w14:textId="77777777" w:rsidR="000829E8" w:rsidRPr="009238C3" w:rsidRDefault="000829E8" w:rsidP="000829E8">
      <w:pPr>
        <w:spacing w:after="120"/>
        <w:jc w:val="both"/>
        <w:rPr>
          <w:sz w:val="22"/>
          <w:szCs w:val="22"/>
        </w:rPr>
      </w:pPr>
      <w:r w:rsidRPr="009238C3">
        <w:rPr>
          <w:sz w:val="22"/>
          <w:szCs w:val="22"/>
        </w:rPr>
        <w:t xml:space="preserve">Zhotoviteľ je povinný pred začatím kvalitatívnej prebierky na mieste predložiť poverenému kontrolórovi kvality dokumenty kontrolného systému výrobcu (materiálové atesty a certifikáty predpísaných skúšok výrobkov v zmysle platných noriem). Predložené dokumenty musia byť platné a môžu byť poverenému kontrolórovi kvality predložené ako fotokópie. Kópie dokladov budú tvoriť prílohu k Protokolu o overení kvality materiálu. </w:t>
      </w:r>
    </w:p>
    <w:p w14:paraId="26E294AE" w14:textId="18638B07" w:rsidR="000829E8" w:rsidRPr="009238C3" w:rsidRDefault="000829E8" w:rsidP="000829E8">
      <w:pPr>
        <w:spacing w:after="120"/>
        <w:jc w:val="both"/>
        <w:rPr>
          <w:sz w:val="22"/>
          <w:szCs w:val="22"/>
        </w:rPr>
      </w:pPr>
      <w:r w:rsidRPr="009238C3">
        <w:rPr>
          <w:sz w:val="22"/>
          <w:szCs w:val="22"/>
        </w:rPr>
        <w:t>Pokiaľ bola kvalitatívna prebierka úspešná, poverený kontrolór kvality prebraté koľajnice a výhybky v mieste preberania označí razidlom ŽSR a vystaví Protokol o overení kvality materiálu. Protokol o overení kvality materiálu je Zhotoviteľ povinný Objednávateľovi a Stavebnému dozorovi predložiť pri dodaní koľajníc resp. výhybiek na Stavenisko. Zhotoviteľ nie je oprávnený dodať na Stavenisko koľajnice a výhybky, pre ktoré nebol vystavený Protokol o overen</w:t>
      </w:r>
      <w:r w:rsidR="00FD0A09">
        <w:rPr>
          <w:sz w:val="22"/>
          <w:szCs w:val="22"/>
        </w:rPr>
        <w:t>í</w:t>
      </w:r>
      <w:r w:rsidRPr="009238C3">
        <w:rPr>
          <w:sz w:val="22"/>
          <w:szCs w:val="22"/>
        </w:rPr>
        <w:t xml:space="preserve"> kvality materiálu</w:t>
      </w:r>
      <w:r w:rsidR="001234E8">
        <w:rPr>
          <w:sz w:val="22"/>
          <w:szCs w:val="22"/>
        </w:rPr>
        <w:t xml:space="preserve"> s kladným stanovisko</w:t>
      </w:r>
      <w:r w:rsidR="000D328F">
        <w:rPr>
          <w:sz w:val="22"/>
          <w:szCs w:val="22"/>
        </w:rPr>
        <w:t>m</w:t>
      </w:r>
      <w:r w:rsidR="001234E8">
        <w:rPr>
          <w:sz w:val="22"/>
          <w:szCs w:val="22"/>
        </w:rPr>
        <w:t xml:space="preserve"> povereného kontrolóra kvality</w:t>
      </w:r>
      <w:r w:rsidRPr="009238C3">
        <w:rPr>
          <w:sz w:val="22"/>
          <w:szCs w:val="22"/>
        </w:rPr>
        <w:t xml:space="preserve">. </w:t>
      </w:r>
    </w:p>
    <w:p w14:paraId="5D6EB133" w14:textId="2BAD75EB" w:rsidR="000829E8" w:rsidRPr="009238C3" w:rsidRDefault="000829E8" w:rsidP="000829E8">
      <w:pPr>
        <w:spacing w:after="120"/>
        <w:jc w:val="both"/>
        <w:rPr>
          <w:sz w:val="22"/>
          <w:szCs w:val="22"/>
        </w:rPr>
      </w:pPr>
      <w:r w:rsidRPr="009238C3">
        <w:rPr>
          <w:sz w:val="22"/>
          <w:szCs w:val="22"/>
        </w:rPr>
        <w:t xml:space="preserve">Prebierka koľajníc a výhybiek povereným kontrolórom kvality nezbavuje Zhotoviteľa zodpovednosti za kvalitu dodaných koľajníc a výhybiek. </w:t>
      </w:r>
      <w:bookmarkStart w:id="12" w:name="_Ref507488540"/>
      <w:r w:rsidR="000D328F" w:rsidRPr="000C3547">
        <w:rPr>
          <w:sz w:val="22"/>
          <w:szCs w:val="22"/>
        </w:rPr>
        <w:t xml:space="preserve">Pre vylúčenie pochybností platí, že kvalitatívna prebierka tovaru neznamená prevzatie tovaru </w:t>
      </w:r>
      <w:r w:rsidR="000D328F">
        <w:rPr>
          <w:sz w:val="22"/>
          <w:szCs w:val="22"/>
        </w:rPr>
        <w:t>Objednávateľom</w:t>
      </w:r>
      <w:r w:rsidR="000D328F" w:rsidRPr="000C3547">
        <w:rPr>
          <w:sz w:val="22"/>
          <w:szCs w:val="22"/>
        </w:rPr>
        <w:t>.</w:t>
      </w:r>
      <w:bookmarkEnd w:id="12"/>
    </w:p>
    <w:p w14:paraId="7A90DCA2" w14:textId="77777777" w:rsidR="000829E8" w:rsidRPr="009238C3" w:rsidRDefault="000829E8" w:rsidP="000829E8">
      <w:pPr>
        <w:spacing w:after="120"/>
        <w:jc w:val="both"/>
        <w:rPr>
          <w:sz w:val="22"/>
          <w:szCs w:val="22"/>
        </w:rPr>
      </w:pPr>
      <w:r w:rsidRPr="009238C3">
        <w:rPr>
          <w:sz w:val="22"/>
          <w:szCs w:val="22"/>
        </w:rPr>
        <w:t>Zhotoviteľ sa zaväzuje, že nedodá Objednávateľovi koľajnice a výhybky staršie ako šesť (6) mesiacov odo dňa ich výroby, čo je povinný Zhotoviteľ pri každej konkrétnej dodávke na Stavenisko Objednávateľovi alebo Stavebnému dozorovi preukázať. Objednávateľ alebo Stavebný dozor je oprávnený odmietnuť koľajnice a výhybky dodané na Stavenisko, ak nemá skutočnosť uvedenú v predchádzajúcej vete za preukázanú.</w:t>
      </w:r>
    </w:p>
    <w:p w14:paraId="226D38FA" w14:textId="4C1A43F5" w:rsidR="000829E8" w:rsidRPr="009238C3" w:rsidRDefault="000829E8" w:rsidP="000829E8">
      <w:pPr>
        <w:spacing w:after="120"/>
        <w:jc w:val="both"/>
        <w:rPr>
          <w:sz w:val="22"/>
          <w:szCs w:val="22"/>
        </w:rPr>
      </w:pPr>
      <w:r w:rsidRPr="009238C3">
        <w:rPr>
          <w:sz w:val="22"/>
          <w:szCs w:val="22"/>
        </w:rPr>
        <w:t>Ak Zhotoviteľ dodá na Stavenisko koľajnice alebo výhybky fyzicky poškodené, nespĺňajúce podmienku podľa predchádzajúceho odstavca alebo v prípade ktorých nebol vydaný Protokol o overení kvality materiálu</w:t>
      </w:r>
      <w:r w:rsidR="00C16E55">
        <w:rPr>
          <w:sz w:val="22"/>
          <w:szCs w:val="22"/>
        </w:rPr>
        <w:t xml:space="preserve"> s kladným stanovisko povereného kontrolóra kvality</w:t>
      </w:r>
      <w:r w:rsidRPr="009238C3">
        <w:rPr>
          <w:sz w:val="22"/>
          <w:szCs w:val="22"/>
        </w:rPr>
        <w:t>, Objednávateľ koľajnice a</w:t>
      </w:r>
      <w:r w:rsidR="00A97575">
        <w:rPr>
          <w:sz w:val="22"/>
          <w:szCs w:val="22"/>
        </w:rPr>
        <w:t> </w:t>
      </w:r>
      <w:r w:rsidRPr="009238C3">
        <w:rPr>
          <w:sz w:val="22"/>
          <w:szCs w:val="22"/>
        </w:rPr>
        <w:t>výhybky</w:t>
      </w:r>
      <w:r w:rsidR="00A97575">
        <w:rPr>
          <w:sz w:val="22"/>
          <w:szCs w:val="22"/>
        </w:rPr>
        <w:t xml:space="preserve"> odmietne</w:t>
      </w:r>
      <w:r w:rsidRPr="009238C3">
        <w:rPr>
          <w:sz w:val="22"/>
          <w:szCs w:val="22"/>
        </w:rPr>
        <w:t xml:space="preserve"> (</w:t>
      </w:r>
      <w:r w:rsidR="00A97575">
        <w:rPr>
          <w:sz w:val="22"/>
          <w:szCs w:val="22"/>
        </w:rPr>
        <w:t>celú dodávku</w:t>
      </w:r>
      <w:r w:rsidRPr="009238C3">
        <w:rPr>
          <w:sz w:val="22"/>
          <w:szCs w:val="22"/>
        </w:rPr>
        <w:t xml:space="preserve"> alebo </w:t>
      </w:r>
      <w:proofErr w:type="spellStart"/>
      <w:r w:rsidR="00A97575">
        <w:rPr>
          <w:sz w:val="22"/>
          <w:szCs w:val="22"/>
        </w:rPr>
        <w:t>vadnú</w:t>
      </w:r>
      <w:proofErr w:type="spellEnd"/>
      <w:r w:rsidR="00A97575">
        <w:rPr>
          <w:sz w:val="22"/>
          <w:szCs w:val="22"/>
        </w:rPr>
        <w:t xml:space="preserve"> časť</w:t>
      </w:r>
      <w:r w:rsidRPr="009238C3">
        <w:rPr>
          <w:sz w:val="22"/>
          <w:szCs w:val="22"/>
        </w:rPr>
        <w:t>) s uvedením dôvodu, s tým, že zároveň spíše reklamačný zápis, ktorý okamžite zašle Zhotoviteľovi na e</w:t>
      </w:r>
      <w:r w:rsidR="00FD0A09">
        <w:rPr>
          <w:sz w:val="22"/>
          <w:szCs w:val="22"/>
        </w:rPr>
        <w:t>-</w:t>
      </w:r>
      <w:r w:rsidRPr="009238C3">
        <w:rPr>
          <w:sz w:val="22"/>
          <w:szCs w:val="22"/>
        </w:rPr>
        <w:t>mailovú adresu uvedenú v </w:t>
      </w:r>
      <w:r w:rsidR="00FD0A09">
        <w:rPr>
          <w:sz w:val="22"/>
          <w:szCs w:val="22"/>
        </w:rPr>
        <w:t>Prílohe k ponuke</w:t>
      </w:r>
      <w:r w:rsidRPr="009238C3">
        <w:rPr>
          <w:sz w:val="22"/>
          <w:szCs w:val="22"/>
        </w:rPr>
        <w:t xml:space="preserve">. Ak Objednávateľ koľajnice alebo výhybky odmietne, Zhotoviteľ je povinný bez zbytočného odkladu koľajnice alebo výhybky na vlastné náklady odstrániť z miesta dodania resp. Staveniska. </w:t>
      </w:r>
    </w:p>
    <w:p w14:paraId="532F87B1" w14:textId="77777777" w:rsidR="000829E8" w:rsidRPr="009238C3" w:rsidRDefault="000829E8" w:rsidP="000829E8">
      <w:pPr>
        <w:keepNext/>
        <w:spacing w:before="120"/>
        <w:jc w:val="both"/>
        <w:outlineLvl w:val="2"/>
        <w:rPr>
          <w:b/>
          <w:bCs/>
          <w:sz w:val="22"/>
          <w:szCs w:val="22"/>
        </w:rPr>
      </w:pPr>
      <w:r w:rsidRPr="000A6C2F">
        <w:rPr>
          <w:b/>
          <w:bCs/>
          <w:sz w:val="22"/>
          <w:szCs w:val="22"/>
        </w:rPr>
        <w:t>Podčlánok 7.4 Skúšky</w:t>
      </w:r>
      <w:r w:rsidRPr="009238C3">
        <w:rPr>
          <w:b/>
          <w:bCs/>
          <w:sz w:val="22"/>
          <w:szCs w:val="22"/>
        </w:rPr>
        <w:t xml:space="preserve"> </w:t>
      </w:r>
    </w:p>
    <w:p w14:paraId="617565F8" w14:textId="77777777" w:rsidR="002802A9" w:rsidRDefault="000829E8" w:rsidP="000829E8">
      <w:pPr>
        <w:spacing w:after="120"/>
        <w:jc w:val="both"/>
        <w:rPr>
          <w:sz w:val="22"/>
          <w:szCs w:val="22"/>
        </w:rPr>
      </w:pPr>
      <w:r w:rsidRPr="009238C3">
        <w:rPr>
          <w:sz w:val="22"/>
          <w:szCs w:val="22"/>
        </w:rPr>
        <w:t>Na začiat</w:t>
      </w:r>
      <w:r w:rsidR="006D703F">
        <w:rPr>
          <w:sz w:val="22"/>
          <w:szCs w:val="22"/>
        </w:rPr>
        <w:t>o</w:t>
      </w:r>
      <w:r w:rsidRPr="009238C3">
        <w:rPr>
          <w:sz w:val="22"/>
          <w:szCs w:val="22"/>
        </w:rPr>
        <w:t xml:space="preserve">k druhého odstavca sa </w:t>
      </w:r>
      <w:r w:rsidR="00FD0A09" w:rsidRPr="00495FC5">
        <w:rPr>
          <w:sz w:val="22"/>
          <w:szCs w:val="22"/>
        </w:rPr>
        <w:t>vkladá text</w:t>
      </w:r>
      <w:r w:rsidR="00FD0A09">
        <w:rPr>
          <w:sz w:val="22"/>
          <w:szCs w:val="22"/>
        </w:rPr>
        <w:t xml:space="preserve"> s nasledujúcim znením</w:t>
      </w:r>
      <w:r w:rsidR="00FD0A09" w:rsidRPr="00495FC5">
        <w:rPr>
          <w:sz w:val="22"/>
          <w:szCs w:val="22"/>
        </w:rPr>
        <w:t>:</w:t>
      </w:r>
    </w:p>
    <w:p w14:paraId="6FD5BEAC" w14:textId="3F0AE66C" w:rsidR="00FC7CB3" w:rsidRPr="00495FC5" w:rsidRDefault="00FC7CB3" w:rsidP="00FC7CB3">
      <w:pPr>
        <w:spacing w:after="120"/>
        <w:jc w:val="both"/>
        <w:rPr>
          <w:sz w:val="22"/>
          <w:szCs w:val="22"/>
        </w:rPr>
      </w:pPr>
      <w:r w:rsidRPr="00495FC5">
        <w:rPr>
          <w:rFonts w:eastAsia="Calibri"/>
          <w:sz w:val="22"/>
          <w:szCs w:val="22"/>
          <w:lang w:eastAsia="en-US"/>
        </w:rPr>
        <w:t xml:space="preserve">Zhotoviteľ je povinný predložiť do 14 dní od </w:t>
      </w:r>
      <w:r w:rsidR="000A6C2F">
        <w:rPr>
          <w:rFonts w:eastAsia="Calibri"/>
          <w:sz w:val="22"/>
          <w:szCs w:val="22"/>
          <w:lang w:eastAsia="en-US"/>
        </w:rPr>
        <w:t>d</w:t>
      </w:r>
      <w:r w:rsidRPr="00495FC5">
        <w:rPr>
          <w:rFonts w:eastAsia="Calibri"/>
          <w:sz w:val="22"/>
          <w:szCs w:val="22"/>
          <w:lang w:eastAsia="en-US"/>
        </w:rPr>
        <w:t xml:space="preserve">átumu začatia prác </w:t>
      </w:r>
      <w:r w:rsidR="000A6C2F" w:rsidRPr="000A6C2F">
        <w:rPr>
          <w:rFonts w:eastAsia="Calibri"/>
          <w:sz w:val="22"/>
          <w:szCs w:val="22"/>
          <w:lang w:eastAsia="en-US"/>
        </w:rPr>
        <w:t>na konkrétnom SO</w:t>
      </w:r>
      <w:r w:rsidR="000A6C2F">
        <w:rPr>
          <w:rFonts w:eastAsia="Calibri"/>
          <w:sz w:val="22"/>
          <w:szCs w:val="22"/>
          <w:lang w:eastAsia="en-US"/>
        </w:rPr>
        <w:t>/PS</w:t>
      </w:r>
      <w:r w:rsidR="000A6C2F" w:rsidRPr="000A6C2F">
        <w:rPr>
          <w:rFonts w:eastAsia="Calibri"/>
          <w:sz w:val="22"/>
          <w:szCs w:val="22"/>
          <w:lang w:eastAsia="en-US"/>
        </w:rPr>
        <w:t>, ktorý bud</w:t>
      </w:r>
      <w:r w:rsidR="00941423">
        <w:rPr>
          <w:rFonts w:eastAsia="Calibri"/>
          <w:sz w:val="22"/>
          <w:szCs w:val="22"/>
          <w:lang w:eastAsia="en-US"/>
        </w:rPr>
        <w:t>e zapísaný v S</w:t>
      </w:r>
      <w:r w:rsidR="000A6C2F" w:rsidRPr="000A6C2F">
        <w:rPr>
          <w:rFonts w:eastAsia="Calibri"/>
          <w:sz w:val="22"/>
          <w:szCs w:val="22"/>
          <w:lang w:eastAsia="en-US"/>
        </w:rPr>
        <w:t>tavebnom denníku</w:t>
      </w:r>
      <w:r w:rsidR="000A6C2F">
        <w:rPr>
          <w:rFonts w:eastAsia="Calibri"/>
          <w:sz w:val="22"/>
          <w:szCs w:val="22"/>
          <w:lang w:eastAsia="en-US"/>
        </w:rPr>
        <w:t>,</w:t>
      </w:r>
      <w:r w:rsidR="000A6C2F" w:rsidRPr="00495FC5">
        <w:rPr>
          <w:rFonts w:eastAsia="Calibri"/>
          <w:sz w:val="22"/>
          <w:szCs w:val="22"/>
          <w:lang w:eastAsia="en-US"/>
        </w:rPr>
        <w:t xml:space="preserve"> </w:t>
      </w:r>
      <w:r w:rsidRPr="00495FC5">
        <w:rPr>
          <w:rFonts w:eastAsia="Calibri"/>
          <w:sz w:val="22"/>
          <w:szCs w:val="22"/>
          <w:lang w:eastAsia="en-US"/>
        </w:rPr>
        <w:t xml:space="preserve">„Kontrolný a skúšobný plán“ na odsúhlasenie Stavebnému dozorovi a Objednávateľovi. V tomto pláne budú uvedené všetky plánované skúšky a početnosť skúšok, </w:t>
      </w:r>
      <w:r w:rsidR="000A6C2F">
        <w:rPr>
          <w:rFonts w:eastAsia="Calibri"/>
          <w:sz w:val="22"/>
          <w:szCs w:val="22"/>
          <w:lang w:eastAsia="en-US"/>
        </w:rPr>
        <w:t xml:space="preserve">ktoré sa </w:t>
      </w:r>
      <w:r w:rsidRPr="00495FC5">
        <w:rPr>
          <w:rFonts w:eastAsia="Calibri"/>
          <w:sz w:val="22"/>
          <w:szCs w:val="22"/>
          <w:lang w:eastAsia="en-US"/>
        </w:rPr>
        <w:t>predpoklad</w:t>
      </w:r>
      <w:r w:rsidR="000A6C2F">
        <w:rPr>
          <w:rFonts w:eastAsia="Calibri"/>
          <w:sz w:val="22"/>
          <w:szCs w:val="22"/>
          <w:lang w:eastAsia="en-US"/>
        </w:rPr>
        <w:t>ajú</w:t>
      </w:r>
      <w:r>
        <w:rPr>
          <w:rFonts w:eastAsia="Calibri"/>
          <w:sz w:val="22"/>
          <w:szCs w:val="22"/>
          <w:lang w:eastAsia="en-US"/>
        </w:rPr>
        <w:t xml:space="preserve"> </w:t>
      </w:r>
      <w:r w:rsidRPr="00495FC5">
        <w:rPr>
          <w:rFonts w:eastAsia="Calibri"/>
          <w:sz w:val="22"/>
          <w:szCs w:val="22"/>
          <w:lang w:eastAsia="en-US"/>
        </w:rPr>
        <w:t>na stavbe pre každý stavebný a technologický proces, ktorým Zhotoviteľ deklaruje spôsob zabezpečenia kvality Diela, a tiež rozsah a postup vykonávania skúšok.</w:t>
      </w:r>
    </w:p>
    <w:p w14:paraId="7600B5AE" w14:textId="77777777" w:rsidR="002802A9" w:rsidRPr="00495FC5" w:rsidRDefault="002802A9" w:rsidP="002802A9">
      <w:pPr>
        <w:spacing w:after="120"/>
        <w:jc w:val="both"/>
        <w:rPr>
          <w:sz w:val="22"/>
          <w:szCs w:val="22"/>
        </w:rPr>
      </w:pPr>
      <w:r w:rsidRPr="00495FC5">
        <w:rPr>
          <w:sz w:val="22"/>
          <w:szCs w:val="22"/>
        </w:rPr>
        <w:t>Na koniec druhého odstavca sa pridáva text</w:t>
      </w:r>
      <w:r>
        <w:rPr>
          <w:sz w:val="22"/>
          <w:szCs w:val="22"/>
        </w:rPr>
        <w:t xml:space="preserve"> </w:t>
      </w:r>
      <w:r w:rsidRPr="00881D2B">
        <w:rPr>
          <w:sz w:val="22"/>
          <w:szCs w:val="22"/>
        </w:rPr>
        <w:t>s nasledujúcim znením</w:t>
      </w:r>
      <w:r w:rsidRPr="00495FC5">
        <w:rPr>
          <w:sz w:val="22"/>
          <w:szCs w:val="22"/>
        </w:rPr>
        <w:t xml:space="preserve">: </w:t>
      </w:r>
    </w:p>
    <w:p w14:paraId="1446D551" w14:textId="7798828C" w:rsidR="000829E8" w:rsidRPr="009238C3" w:rsidRDefault="000829E8" w:rsidP="000829E8">
      <w:pPr>
        <w:spacing w:after="120"/>
        <w:jc w:val="both"/>
        <w:rPr>
          <w:sz w:val="22"/>
          <w:szCs w:val="22"/>
        </w:rPr>
      </w:pPr>
      <w:r w:rsidRPr="009238C3">
        <w:rPr>
          <w:sz w:val="22"/>
          <w:szCs w:val="22"/>
        </w:rPr>
        <w:t>Zhotoviteľ je povinný preukázať kvalitu vykonaných prác predložením výsledkov skúšok a príslušných dokumentov a dokladov kvality zabudovaných stavebných Materiálov a</w:t>
      </w:r>
      <w:r w:rsidR="006D703F">
        <w:rPr>
          <w:sz w:val="22"/>
          <w:szCs w:val="22"/>
        </w:rPr>
        <w:t> </w:t>
      </w:r>
      <w:r w:rsidRPr="009238C3">
        <w:rPr>
          <w:sz w:val="22"/>
          <w:szCs w:val="22"/>
        </w:rPr>
        <w:t>zmesí</w:t>
      </w:r>
      <w:r w:rsidR="006D703F">
        <w:rPr>
          <w:sz w:val="22"/>
          <w:szCs w:val="22"/>
        </w:rPr>
        <w:t>,</w:t>
      </w:r>
      <w:r w:rsidRPr="009238C3">
        <w:rPr>
          <w:sz w:val="22"/>
          <w:szCs w:val="22"/>
        </w:rPr>
        <w:t xml:space="preserve"> na ktoré sa vzťahuje </w:t>
      </w:r>
      <w:r w:rsidR="00FD0A09">
        <w:rPr>
          <w:sz w:val="22"/>
          <w:szCs w:val="22"/>
        </w:rPr>
        <w:t>v</w:t>
      </w:r>
      <w:r w:rsidRPr="009238C3">
        <w:rPr>
          <w:sz w:val="22"/>
          <w:szCs w:val="22"/>
        </w:rPr>
        <w:t>yhláška Ministerstva dopravy, výstavby a regionálneho rozvoja Slovenskej republiky</w:t>
      </w:r>
      <w:r w:rsidR="005D3706" w:rsidRPr="005D3706">
        <w:rPr>
          <w:sz w:val="22"/>
          <w:szCs w:val="22"/>
        </w:rPr>
        <w:t xml:space="preserve"> </w:t>
      </w:r>
      <w:r w:rsidR="005D3706" w:rsidRPr="009238C3">
        <w:rPr>
          <w:sz w:val="22"/>
          <w:szCs w:val="22"/>
        </w:rPr>
        <w:t>č. 162/2013 Z.</w:t>
      </w:r>
      <w:r w:rsidR="005D3706">
        <w:rPr>
          <w:sz w:val="22"/>
          <w:szCs w:val="22"/>
        </w:rPr>
        <w:t xml:space="preserve"> </w:t>
      </w:r>
      <w:r w:rsidR="005D3706" w:rsidRPr="009238C3">
        <w:rPr>
          <w:sz w:val="22"/>
          <w:szCs w:val="22"/>
        </w:rPr>
        <w:t>z.</w:t>
      </w:r>
      <w:r w:rsidRPr="009238C3">
        <w:rPr>
          <w:sz w:val="22"/>
          <w:szCs w:val="22"/>
        </w:rPr>
        <w:t>, ktorou sa ustanovuje zoznam skupín stavebných výrobkov a systémy posudzovania parametrov v znení neskorších predpisov. Použiť a zabudovať do Diela sa smú iba také Materiály, ktoré spĺňajú požiadavky zákona č. 56/2018 Z.</w:t>
      </w:r>
      <w:r w:rsidR="00DE7D11">
        <w:rPr>
          <w:sz w:val="22"/>
          <w:szCs w:val="22"/>
        </w:rPr>
        <w:t xml:space="preserve"> </w:t>
      </w:r>
      <w:r w:rsidRPr="009238C3">
        <w:rPr>
          <w:sz w:val="22"/>
          <w:szCs w:val="22"/>
        </w:rPr>
        <w:t>z. o posudzovaní zhody výrobku, sprístupňovaní určeného výrobku na trhu a o zmene a doplnení niektorých zákonov a zákona č. 133/2013 Z.</w:t>
      </w:r>
      <w:r w:rsidR="00DE7D11">
        <w:rPr>
          <w:sz w:val="22"/>
          <w:szCs w:val="22"/>
        </w:rPr>
        <w:t xml:space="preserve"> </w:t>
      </w:r>
      <w:r w:rsidRPr="009238C3">
        <w:rPr>
          <w:sz w:val="22"/>
          <w:szCs w:val="22"/>
        </w:rPr>
        <w:t>z. o stavebných výrobkoch a o zmene a doplnení niektorých zákonov v znení neskorších predpisov. Uvedené sa musí preukázať predložením príslušných dokumentov</w:t>
      </w:r>
      <w:r w:rsidR="00E30D44" w:rsidRPr="005B2047">
        <w:rPr>
          <w:sz w:val="22"/>
          <w:szCs w:val="22"/>
        </w:rPr>
        <w:t xml:space="preserve"> v slovenskom jazyku</w:t>
      </w:r>
      <w:r w:rsidR="00E30D44" w:rsidRPr="00E30D44">
        <w:rPr>
          <w:sz w:val="22"/>
          <w:szCs w:val="22"/>
        </w:rPr>
        <w:t>.</w:t>
      </w:r>
    </w:p>
    <w:p w14:paraId="7C7236B3" w14:textId="5568979F" w:rsidR="000829E8" w:rsidRPr="009238C3" w:rsidRDefault="000829E8" w:rsidP="000829E8">
      <w:pPr>
        <w:spacing w:after="120"/>
        <w:jc w:val="both"/>
        <w:rPr>
          <w:sz w:val="22"/>
          <w:szCs w:val="22"/>
        </w:rPr>
      </w:pPr>
      <w:r w:rsidRPr="009238C3">
        <w:rPr>
          <w:sz w:val="22"/>
          <w:szCs w:val="22"/>
        </w:rPr>
        <w:t>Na koniec podčlánku sa pridáva nový odstavec s nasledujúcim znením:</w:t>
      </w:r>
    </w:p>
    <w:p w14:paraId="44A96CA9" w14:textId="77777777" w:rsidR="000829E8" w:rsidRPr="009238C3" w:rsidRDefault="000829E8" w:rsidP="000829E8">
      <w:pPr>
        <w:jc w:val="both"/>
        <w:rPr>
          <w:sz w:val="22"/>
          <w:szCs w:val="22"/>
        </w:rPr>
      </w:pPr>
      <w:r w:rsidRPr="009238C3">
        <w:rPr>
          <w:sz w:val="22"/>
          <w:szCs w:val="22"/>
        </w:rPr>
        <w:t>Zhotoviteľ je povinný na požiadavku Stavebného dozora poskytnúť atest kvality Materiálu vydaný zodpovednými odbornými inštitúciami v podobe certifikátu, el</w:t>
      </w:r>
      <w:r>
        <w:rPr>
          <w:sz w:val="22"/>
          <w:szCs w:val="22"/>
        </w:rPr>
        <w:t>a</w:t>
      </w:r>
      <w:r w:rsidRPr="009238C3">
        <w:rPr>
          <w:sz w:val="22"/>
          <w:szCs w:val="22"/>
        </w:rPr>
        <w:t>borátu, skúšobných výsledkov a pod.</w:t>
      </w:r>
    </w:p>
    <w:p w14:paraId="32BA5E25" w14:textId="77777777" w:rsidR="000829E8" w:rsidRPr="009238C3" w:rsidRDefault="000829E8" w:rsidP="000829E8">
      <w:pPr>
        <w:keepNext/>
        <w:spacing w:before="120"/>
        <w:jc w:val="both"/>
        <w:outlineLvl w:val="2"/>
        <w:rPr>
          <w:b/>
          <w:bCs/>
          <w:sz w:val="22"/>
          <w:szCs w:val="22"/>
        </w:rPr>
      </w:pPr>
      <w:r w:rsidRPr="009238C3">
        <w:rPr>
          <w:b/>
          <w:bCs/>
          <w:sz w:val="22"/>
          <w:szCs w:val="22"/>
        </w:rPr>
        <w:lastRenderedPageBreak/>
        <w:t>Podčlánok 7.7 Vlastníctvo Technologického zariadenia a Materiálov</w:t>
      </w:r>
    </w:p>
    <w:p w14:paraId="32BA879C" w14:textId="77777777" w:rsidR="000829E8" w:rsidRPr="009238C3" w:rsidRDefault="000829E8" w:rsidP="000829E8">
      <w:pPr>
        <w:jc w:val="both"/>
        <w:rPr>
          <w:sz w:val="22"/>
          <w:szCs w:val="22"/>
        </w:rPr>
      </w:pPr>
      <w:r w:rsidRPr="009238C3">
        <w:rPr>
          <w:sz w:val="22"/>
          <w:szCs w:val="22"/>
        </w:rPr>
        <w:t>Text podčlánku sa ruší a nahrádza sa nasledujúcim znením:</w:t>
      </w:r>
    </w:p>
    <w:p w14:paraId="1A5DCBC4" w14:textId="65F6E039" w:rsidR="005F6C6A" w:rsidRPr="00BE5944" w:rsidRDefault="00FD0A09" w:rsidP="00BE5944">
      <w:pPr>
        <w:spacing w:before="120"/>
        <w:jc w:val="both"/>
        <w:rPr>
          <w:sz w:val="22"/>
          <w:szCs w:val="22"/>
        </w:rPr>
      </w:pPr>
      <w:r>
        <w:rPr>
          <w:sz w:val="22"/>
          <w:szCs w:val="22"/>
        </w:rPr>
        <w:t>Objednávateľ nadobudne vlastnícke právo k Technologickým zariadeniam a Materiálom momentom zabudovania do Diela.</w:t>
      </w:r>
    </w:p>
    <w:p w14:paraId="1B5EDA13" w14:textId="77777777" w:rsidR="000829E8" w:rsidRPr="009238C3" w:rsidRDefault="000829E8" w:rsidP="000829E8">
      <w:pPr>
        <w:spacing w:before="120"/>
        <w:jc w:val="center"/>
        <w:rPr>
          <w:b/>
          <w:sz w:val="22"/>
          <w:szCs w:val="22"/>
        </w:rPr>
      </w:pPr>
      <w:r w:rsidRPr="009238C3">
        <w:rPr>
          <w:b/>
          <w:sz w:val="22"/>
          <w:szCs w:val="22"/>
        </w:rPr>
        <w:t>Článok  8  Začatie prác, oneskorenie a prerušenie prác</w:t>
      </w:r>
    </w:p>
    <w:p w14:paraId="20E0C367" w14:textId="77777777" w:rsidR="00FD0A09" w:rsidRPr="00495FC5" w:rsidRDefault="00FD0A09" w:rsidP="00FD0A09">
      <w:pPr>
        <w:keepNext/>
        <w:spacing w:before="120"/>
        <w:jc w:val="both"/>
        <w:outlineLvl w:val="2"/>
        <w:rPr>
          <w:b/>
          <w:bCs/>
          <w:sz w:val="22"/>
          <w:szCs w:val="22"/>
        </w:rPr>
      </w:pPr>
      <w:r w:rsidRPr="00495FC5">
        <w:rPr>
          <w:b/>
          <w:bCs/>
          <w:sz w:val="22"/>
          <w:szCs w:val="22"/>
        </w:rPr>
        <w:t>Podčlánok 8.1 Začatie prác</w:t>
      </w:r>
    </w:p>
    <w:p w14:paraId="69B4F83E" w14:textId="77777777" w:rsidR="00FD0A09" w:rsidRPr="00495FC5" w:rsidRDefault="00FD0A09" w:rsidP="00FD0A09">
      <w:pPr>
        <w:spacing w:after="120"/>
        <w:jc w:val="both"/>
        <w:rPr>
          <w:sz w:val="22"/>
          <w:szCs w:val="22"/>
        </w:rPr>
      </w:pPr>
      <w:r w:rsidRPr="00495FC5">
        <w:rPr>
          <w:sz w:val="22"/>
          <w:szCs w:val="22"/>
        </w:rPr>
        <w:t>V podčlánku sa text prvého odstavca ruší a nahrádza sa nasledujúcim znením:</w:t>
      </w:r>
    </w:p>
    <w:p w14:paraId="5EA45AB5" w14:textId="77777777" w:rsidR="00FD0A09" w:rsidRPr="00495FC5" w:rsidRDefault="00FD0A09" w:rsidP="00FD0A09">
      <w:pPr>
        <w:jc w:val="both"/>
        <w:rPr>
          <w:sz w:val="22"/>
          <w:szCs w:val="22"/>
        </w:rPr>
      </w:pPr>
      <w:r w:rsidRPr="00495FC5">
        <w:rPr>
          <w:sz w:val="22"/>
          <w:szCs w:val="22"/>
        </w:rPr>
        <w:t>Zhotoviteľ sa zaväzuje prevziať každé Stavenisko</w:t>
      </w:r>
      <w:r>
        <w:rPr>
          <w:sz w:val="22"/>
          <w:szCs w:val="22"/>
        </w:rPr>
        <w:t>,</w:t>
      </w:r>
      <w:r w:rsidRPr="00495FC5">
        <w:rPr>
          <w:sz w:val="22"/>
          <w:szCs w:val="22"/>
        </w:rPr>
        <w:t xml:space="preserve"> na prevzatie ktorého ho Objednávateľ písomne vyzve a to v termíne uvedenom v písomnej výzve.  </w:t>
      </w:r>
    </w:p>
    <w:p w14:paraId="6238B914" w14:textId="77777777" w:rsidR="00FD0A09" w:rsidRPr="00495FC5" w:rsidRDefault="00FD0A09" w:rsidP="00FD0A09">
      <w:pPr>
        <w:keepNext/>
        <w:spacing w:before="120"/>
        <w:jc w:val="both"/>
        <w:outlineLvl w:val="2"/>
        <w:rPr>
          <w:b/>
          <w:bCs/>
          <w:sz w:val="22"/>
          <w:szCs w:val="22"/>
        </w:rPr>
      </w:pPr>
      <w:r w:rsidRPr="00495FC5">
        <w:rPr>
          <w:b/>
          <w:bCs/>
          <w:sz w:val="22"/>
          <w:szCs w:val="22"/>
        </w:rPr>
        <w:t>Podčlánok 8.3 Harmonogram prác</w:t>
      </w:r>
    </w:p>
    <w:p w14:paraId="3521209D" w14:textId="77777777" w:rsidR="00FC7CB3" w:rsidRPr="00FC7CB3" w:rsidRDefault="00FC7CB3" w:rsidP="00FC7CB3">
      <w:pPr>
        <w:spacing w:after="120"/>
        <w:jc w:val="both"/>
        <w:rPr>
          <w:sz w:val="22"/>
          <w:szCs w:val="22"/>
        </w:rPr>
      </w:pPr>
      <w:r w:rsidRPr="00FC7CB3">
        <w:rPr>
          <w:sz w:val="22"/>
          <w:szCs w:val="22"/>
        </w:rPr>
        <w:t>V podčlánku sa text prvej a druhej vety ruší a nahrádza sa nasledujúcim znením:</w:t>
      </w:r>
    </w:p>
    <w:p w14:paraId="52ECF389" w14:textId="14F5FE9A" w:rsidR="00FC7CB3" w:rsidRPr="00FC7CB3" w:rsidRDefault="00F57D75" w:rsidP="00FC7CB3">
      <w:pPr>
        <w:spacing w:after="120"/>
        <w:jc w:val="both"/>
        <w:rPr>
          <w:sz w:val="22"/>
          <w:szCs w:val="22"/>
        </w:rPr>
      </w:pPr>
      <w:r w:rsidRPr="00F57D75">
        <w:rPr>
          <w:sz w:val="22"/>
          <w:szCs w:val="22"/>
        </w:rPr>
        <w:t>Harmonogram prác, ktorý Zhotoviteľ predložil Objednávateľovi v rámci súčinnosti pred podpisom Zmluvy, je súčasťou Zmluvy.</w:t>
      </w:r>
      <w:r>
        <w:t xml:space="preserve"> </w:t>
      </w:r>
      <w:r w:rsidR="00AF373B">
        <w:rPr>
          <w:rFonts w:asciiTheme="majorBidi" w:eastAsia="Calibri" w:hAnsiTheme="majorBidi" w:cstheme="majorBidi"/>
          <w:sz w:val="22"/>
          <w:szCs w:val="22"/>
          <w:lang w:eastAsia="en-US"/>
        </w:rPr>
        <w:t xml:space="preserve">V prípade, že v dobe jeho predkladania Objednávateľovi bol Zhotoviteľovi známy dátum odovzdania Staveniska, stáva sa tento harmonogram prác pre Zhotoviteľa po jeho odsúhlasení Objednávateľom záväzným. </w:t>
      </w:r>
      <w:r w:rsidR="00684190">
        <w:rPr>
          <w:rFonts w:asciiTheme="majorBidi" w:eastAsia="Calibri" w:hAnsiTheme="majorBidi" w:cstheme="majorBidi"/>
          <w:sz w:val="22"/>
          <w:szCs w:val="22"/>
          <w:lang w:eastAsia="en-US"/>
        </w:rPr>
        <w:t xml:space="preserve">Na predmetný harmonogram </w:t>
      </w:r>
      <w:r w:rsidR="00F54295">
        <w:rPr>
          <w:rFonts w:asciiTheme="majorBidi" w:eastAsia="Calibri" w:hAnsiTheme="majorBidi" w:cstheme="majorBidi"/>
          <w:sz w:val="22"/>
          <w:szCs w:val="22"/>
          <w:lang w:eastAsia="en-US"/>
        </w:rPr>
        <w:t xml:space="preserve">prác </w:t>
      </w:r>
      <w:r w:rsidR="00684190">
        <w:rPr>
          <w:rFonts w:asciiTheme="majorBidi" w:eastAsia="Calibri" w:hAnsiTheme="majorBidi" w:cstheme="majorBidi"/>
          <w:sz w:val="22"/>
          <w:szCs w:val="22"/>
          <w:lang w:eastAsia="en-US"/>
        </w:rPr>
        <w:t xml:space="preserve">sa primerane aplikujú ustanovenia uvedené pre harmonogram prác v bode (A). </w:t>
      </w:r>
      <w:r w:rsidR="00FC7CB3" w:rsidRPr="00FC7CB3">
        <w:rPr>
          <w:sz w:val="22"/>
          <w:szCs w:val="22"/>
        </w:rPr>
        <w:t>Zhotoviteľ je povinný Stavebnému dozorovi a Objednávateľovi:</w:t>
      </w:r>
    </w:p>
    <w:p w14:paraId="6747BA11" w14:textId="14219D9D" w:rsidR="00FC7CB3" w:rsidRPr="00FC7CB3" w:rsidRDefault="00FC7CB3" w:rsidP="00FC7CB3">
      <w:pPr>
        <w:spacing w:after="120"/>
        <w:ind w:left="426" w:hanging="426"/>
        <w:jc w:val="both"/>
        <w:rPr>
          <w:sz w:val="22"/>
          <w:szCs w:val="22"/>
        </w:rPr>
      </w:pPr>
      <w:r w:rsidRPr="00FC7CB3">
        <w:rPr>
          <w:sz w:val="22"/>
          <w:szCs w:val="22"/>
        </w:rPr>
        <w:t xml:space="preserve">(A) predložiť </w:t>
      </w:r>
      <w:r w:rsidR="00F57D75">
        <w:rPr>
          <w:sz w:val="22"/>
          <w:szCs w:val="22"/>
        </w:rPr>
        <w:t xml:space="preserve">aktualizovaný podrobný </w:t>
      </w:r>
      <w:r w:rsidRPr="00FC7CB3">
        <w:rPr>
          <w:sz w:val="22"/>
          <w:szCs w:val="22"/>
        </w:rPr>
        <w:t>harmonogram prác vo formáte programu MS Project vo verzii požadovanej Objednávateľom</w:t>
      </w:r>
      <w:r w:rsidR="006D703F">
        <w:rPr>
          <w:sz w:val="22"/>
          <w:szCs w:val="22"/>
        </w:rPr>
        <w:t xml:space="preserve"> </w:t>
      </w:r>
      <w:r w:rsidR="00F57D75">
        <w:rPr>
          <w:sz w:val="22"/>
          <w:szCs w:val="22"/>
        </w:rPr>
        <w:t>do desať dní odo dňa odovzdania Staveniska</w:t>
      </w:r>
      <w:r w:rsidR="00684190">
        <w:rPr>
          <w:sz w:val="22"/>
          <w:szCs w:val="22"/>
        </w:rPr>
        <w:t xml:space="preserve">, </w:t>
      </w:r>
      <w:r w:rsidR="00684190" w:rsidRPr="00684190">
        <w:rPr>
          <w:sz w:val="22"/>
          <w:szCs w:val="22"/>
        </w:rPr>
        <w:t>ak v rámci súčinnosti pred podpisom Zmluvy Zhotoviteľ nedisponoval i</w:t>
      </w:r>
      <w:r w:rsidR="00684190">
        <w:rPr>
          <w:sz w:val="22"/>
          <w:szCs w:val="22"/>
        </w:rPr>
        <w:t>nformáciou o dátume odovzdania S</w:t>
      </w:r>
      <w:r w:rsidR="00684190" w:rsidRPr="00684190">
        <w:rPr>
          <w:sz w:val="22"/>
          <w:szCs w:val="22"/>
        </w:rPr>
        <w:t>taven</w:t>
      </w:r>
      <w:r w:rsidR="00BE5944">
        <w:rPr>
          <w:sz w:val="22"/>
          <w:szCs w:val="22"/>
        </w:rPr>
        <w:t>iska alebo sa dátum odovzdania S</w:t>
      </w:r>
      <w:r w:rsidR="00684190" w:rsidRPr="00684190">
        <w:rPr>
          <w:sz w:val="22"/>
          <w:szCs w:val="22"/>
        </w:rPr>
        <w:t>taveniska dodatočne zmenil</w:t>
      </w:r>
      <w:r w:rsidR="00C07470">
        <w:rPr>
          <w:sz w:val="22"/>
          <w:szCs w:val="22"/>
        </w:rPr>
        <w:t>.</w:t>
      </w:r>
    </w:p>
    <w:p w14:paraId="45B9FC36" w14:textId="45E99979" w:rsidR="00FC7CB3" w:rsidRPr="00FC7CB3" w:rsidRDefault="00FC7CB3" w:rsidP="00FC7CB3">
      <w:pPr>
        <w:spacing w:after="120"/>
        <w:jc w:val="both"/>
        <w:rPr>
          <w:sz w:val="22"/>
          <w:szCs w:val="22"/>
        </w:rPr>
      </w:pPr>
      <w:r w:rsidRPr="00FC7CB3">
        <w:rPr>
          <w:sz w:val="22"/>
          <w:szCs w:val="22"/>
        </w:rPr>
        <w:t>Harmonogram prác bude obsahovať činnosti na úrovni PS a SO s vyznačením míľnikov a hlavných časových bodov zmluvných činností – najmä</w:t>
      </w:r>
      <w:r w:rsidR="00C07470">
        <w:rPr>
          <w:sz w:val="22"/>
          <w:szCs w:val="22"/>
        </w:rPr>
        <w:t xml:space="preserve"> predpokladaný</w:t>
      </w:r>
      <w:r w:rsidRPr="00FC7CB3">
        <w:rPr>
          <w:sz w:val="22"/>
          <w:szCs w:val="22"/>
        </w:rPr>
        <w:t xml:space="preserve"> Dátum začatia prác, dátum uplynutia Lehoty výstavby. Harmonogram prác bude dostatočne detailný s uvedením údajov a vzájomných väzieb, zobrazujúcich následnosti medzi jednotlivými činnosťami, ktoré sú potrebné k určeniu kritickej cesty, ako aj grafické znázornenie kritickej cesty kvôli umožneniu efektívnej kontroly plnenia postupu prác a možných rizikových faktorov súvisiacich s predĺžením Lehoty výstavby. Harmonogram prác musí zohľadňovať klimatické podmienky (vrátane zimného obdobia a zimných opatrení), geologické a hydrologické podmienky v danej oblasti. </w:t>
      </w:r>
      <w:r w:rsidR="00A86E65" w:rsidRPr="00A86E65">
        <w:rPr>
          <w:sz w:val="22"/>
          <w:szCs w:val="22"/>
        </w:rPr>
        <w:t xml:space="preserve">Objednávateľ sa k predloženému harmonogramu prác bez zbytočného odkladu od jeho obdržania vyjadrí s tým, že je oprávnený vo vyjadrení určiť tri čiastkové termíny plnenia, ktoré budú považované za sankcionovateľné míľniky. Harmonogram prác </w:t>
      </w:r>
      <w:r w:rsidR="00AE64D1">
        <w:rPr>
          <w:sz w:val="22"/>
          <w:szCs w:val="22"/>
        </w:rPr>
        <w:t xml:space="preserve">podľa bodu (A) </w:t>
      </w:r>
      <w:r w:rsidR="00A86E65" w:rsidRPr="00A86E65">
        <w:rPr>
          <w:sz w:val="22"/>
          <w:szCs w:val="22"/>
        </w:rPr>
        <w:t>po jeho schválení Stavebným dozorom nahrádza harmonogram prác predložený v rámci súčinnosti pred podpisom Zmluvy a stáva sa záväznou súčasťou Zmluvy. Sankcionovateľný míľnik sa bude považovať za splnený, ak budú dokončené všetky práce, ktoré majú predchádzať podľa harmonogramu prác sankcionovateľnému míľniku. Pokiaľ Zhotoviteľ nevykoná všetky práce, ktoré majú podľa harmonogramu prác sankcionovateľnému míľniku predchádzať, dostáva sa do omeškania. Splnenie sankcionov</w:t>
      </w:r>
      <w:r w:rsidR="00941423">
        <w:rPr>
          <w:sz w:val="22"/>
          <w:szCs w:val="22"/>
        </w:rPr>
        <w:t>ateľného míľnika je povinný do S</w:t>
      </w:r>
      <w:r w:rsidR="00A86E65" w:rsidRPr="00A86E65">
        <w:rPr>
          <w:sz w:val="22"/>
          <w:szCs w:val="22"/>
        </w:rPr>
        <w:t xml:space="preserve">tavebného denníka zapísať Stavebný dozor. </w:t>
      </w:r>
    </w:p>
    <w:p w14:paraId="1F5665E5" w14:textId="3673222E" w:rsidR="00FC7CB3" w:rsidRPr="00FC7CB3" w:rsidRDefault="00EC50F5" w:rsidP="00FC7CB3">
      <w:pPr>
        <w:spacing w:after="120"/>
        <w:jc w:val="both"/>
        <w:rPr>
          <w:sz w:val="22"/>
          <w:szCs w:val="22"/>
        </w:rPr>
      </w:pPr>
      <w:r w:rsidRPr="00FC7CB3" w:rsidDel="00EC50F5">
        <w:rPr>
          <w:sz w:val="22"/>
          <w:szCs w:val="22"/>
        </w:rPr>
        <w:t xml:space="preserve"> </w:t>
      </w:r>
      <w:r w:rsidR="00FC7CB3" w:rsidRPr="00FC7CB3">
        <w:rPr>
          <w:sz w:val="22"/>
          <w:szCs w:val="22"/>
        </w:rPr>
        <w:t xml:space="preserve">(B) predkladať revidovaný harmonogram prác, ak sa harmonogram prác podľa písm. (A) nezhoduje so skutočným stavom/postupom prác. </w:t>
      </w:r>
    </w:p>
    <w:p w14:paraId="508FBF08" w14:textId="5AEC3BB3" w:rsidR="00FC7CB3" w:rsidRPr="00FC7CB3" w:rsidRDefault="00FC7CB3" w:rsidP="00FC7CB3">
      <w:pPr>
        <w:spacing w:after="120"/>
        <w:jc w:val="both"/>
        <w:rPr>
          <w:sz w:val="22"/>
          <w:szCs w:val="22"/>
        </w:rPr>
      </w:pPr>
      <w:r w:rsidRPr="00FC7CB3">
        <w:rPr>
          <w:sz w:val="22"/>
          <w:szCs w:val="22"/>
        </w:rPr>
        <w:t xml:space="preserve">Text druhého odstavca </w:t>
      </w:r>
      <w:r w:rsidR="00A86E65">
        <w:rPr>
          <w:sz w:val="22"/>
          <w:szCs w:val="22"/>
        </w:rPr>
        <w:t xml:space="preserve">sa </w:t>
      </w:r>
      <w:r w:rsidRPr="00FC7CB3">
        <w:rPr>
          <w:sz w:val="22"/>
          <w:szCs w:val="22"/>
        </w:rPr>
        <w:t>ruší a nahrádza sa nasledujúcim znením:</w:t>
      </w:r>
    </w:p>
    <w:p w14:paraId="35A082A1" w14:textId="77777777" w:rsidR="00FC7CB3" w:rsidRPr="00FC7CB3" w:rsidRDefault="00FC7CB3" w:rsidP="00FC7CB3">
      <w:pPr>
        <w:spacing w:after="120"/>
        <w:jc w:val="both"/>
        <w:rPr>
          <w:sz w:val="22"/>
          <w:szCs w:val="22"/>
        </w:rPr>
      </w:pPr>
      <w:r w:rsidRPr="00FC7CB3">
        <w:rPr>
          <w:sz w:val="22"/>
          <w:szCs w:val="22"/>
        </w:rPr>
        <w:t>Pokiaľ Stavebný dozor do 28 dní po tom čo obdržal harmonogram prác neschválil harmonogram prác, bude Zhotoviteľ postupovať podľa harmonogramu prác v súlade s jeho ďalšími povinnosťami podľa Zmluvy.</w:t>
      </w:r>
    </w:p>
    <w:p w14:paraId="69C02377" w14:textId="77777777" w:rsidR="00FC7CB3" w:rsidRPr="00FC7CB3" w:rsidRDefault="00FC7CB3" w:rsidP="00FC7CB3">
      <w:pPr>
        <w:spacing w:after="120"/>
        <w:jc w:val="both"/>
        <w:rPr>
          <w:sz w:val="22"/>
          <w:szCs w:val="22"/>
        </w:rPr>
      </w:pPr>
      <w:r w:rsidRPr="00FC7CB3">
        <w:rPr>
          <w:sz w:val="22"/>
          <w:szCs w:val="22"/>
        </w:rPr>
        <w:t>Na koniec podčlánku sa pridáva nový odstavec s nasledujúcim znením:</w:t>
      </w:r>
    </w:p>
    <w:p w14:paraId="0728956E" w14:textId="7F87AB11" w:rsidR="005B2047" w:rsidRPr="00AE64D1" w:rsidRDefault="00FC7CB3" w:rsidP="00AE64D1">
      <w:pPr>
        <w:spacing w:after="120"/>
        <w:jc w:val="both"/>
        <w:rPr>
          <w:sz w:val="22"/>
          <w:szCs w:val="22"/>
        </w:rPr>
      </w:pPr>
      <w:r w:rsidRPr="00FC7CB3">
        <w:rPr>
          <w:sz w:val="22"/>
          <w:szCs w:val="22"/>
        </w:rPr>
        <w:t>Pre vylúčenie akýchkoľvek pochybností platí, že revidovaný harmonogram prác nenahrádza predložený harmonogram prác</w:t>
      </w:r>
      <w:r w:rsidR="00D40FC0">
        <w:rPr>
          <w:sz w:val="22"/>
          <w:szCs w:val="22"/>
        </w:rPr>
        <w:t xml:space="preserve"> v rámci súčinnosti pred podpisom Zmluvy, ak sa tento stal záväzným, resp. harmonogram prác</w:t>
      </w:r>
      <w:r w:rsidRPr="00FC7CB3">
        <w:rPr>
          <w:sz w:val="22"/>
          <w:szCs w:val="22"/>
        </w:rPr>
        <w:t xml:space="preserve"> v zmysle písm. (A), ktorý bol schválený Stavebným dozorom, ale len dokumentuje skutočný stav resp. postup prác na Diele.</w:t>
      </w:r>
    </w:p>
    <w:p w14:paraId="3AF9639E" w14:textId="77777777" w:rsidR="000829E8" w:rsidRPr="009238C3" w:rsidRDefault="000829E8" w:rsidP="000829E8">
      <w:pPr>
        <w:spacing w:before="120"/>
        <w:jc w:val="center"/>
        <w:rPr>
          <w:b/>
          <w:sz w:val="22"/>
          <w:szCs w:val="22"/>
        </w:rPr>
      </w:pPr>
      <w:r w:rsidRPr="009238C3">
        <w:rPr>
          <w:b/>
          <w:sz w:val="22"/>
          <w:szCs w:val="22"/>
        </w:rPr>
        <w:t>Článok  9  Preberacie skúšky</w:t>
      </w:r>
    </w:p>
    <w:p w14:paraId="0C6F8941" w14:textId="77777777" w:rsidR="000829E8" w:rsidRPr="009238C3" w:rsidRDefault="000829E8" w:rsidP="000829E8">
      <w:pPr>
        <w:keepNext/>
        <w:spacing w:before="120"/>
        <w:jc w:val="both"/>
        <w:outlineLvl w:val="2"/>
        <w:rPr>
          <w:b/>
          <w:bCs/>
          <w:sz w:val="22"/>
          <w:szCs w:val="22"/>
        </w:rPr>
      </w:pPr>
      <w:r w:rsidRPr="009238C3">
        <w:rPr>
          <w:b/>
          <w:bCs/>
          <w:sz w:val="22"/>
          <w:szCs w:val="22"/>
        </w:rPr>
        <w:t>Podčlánok 9.1 Povinnosti Zhotoviteľa</w:t>
      </w:r>
    </w:p>
    <w:p w14:paraId="2DF148D3" w14:textId="77777777" w:rsidR="000829E8" w:rsidRPr="009238C3" w:rsidRDefault="000829E8" w:rsidP="000829E8">
      <w:pPr>
        <w:spacing w:after="120"/>
        <w:jc w:val="both"/>
        <w:rPr>
          <w:sz w:val="22"/>
          <w:szCs w:val="22"/>
        </w:rPr>
      </w:pPr>
      <w:r w:rsidRPr="009238C3">
        <w:rPr>
          <w:sz w:val="22"/>
          <w:szCs w:val="22"/>
        </w:rPr>
        <w:t>Za druhý odstavec sa vkladá text</w:t>
      </w:r>
      <w:r w:rsidR="00FD0A09">
        <w:rPr>
          <w:sz w:val="22"/>
          <w:szCs w:val="22"/>
        </w:rPr>
        <w:t xml:space="preserve"> </w:t>
      </w:r>
      <w:r w:rsidR="002802A9">
        <w:rPr>
          <w:sz w:val="22"/>
          <w:szCs w:val="22"/>
        </w:rPr>
        <w:t>s</w:t>
      </w:r>
      <w:r w:rsidR="00FD0A09">
        <w:rPr>
          <w:sz w:val="22"/>
          <w:szCs w:val="22"/>
        </w:rPr>
        <w:t xml:space="preserve"> nasledujúcim znením</w:t>
      </w:r>
      <w:r w:rsidRPr="009238C3">
        <w:rPr>
          <w:sz w:val="22"/>
          <w:szCs w:val="22"/>
        </w:rPr>
        <w:t xml:space="preserve">: </w:t>
      </w:r>
    </w:p>
    <w:p w14:paraId="1C8381B3" w14:textId="77777777" w:rsidR="000829E8" w:rsidRPr="009238C3" w:rsidRDefault="000829E8" w:rsidP="000829E8">
      <w:pPr>
        <w:jc w:val="both"/>
        <w:rPr>
          <w:sz w:val="22"/>
          <w:szCs w:val="22"/>
        </w:rPr>
      </w:pPr>
      <w:r w:rsidRPr="009238C3">
        <w:rPr>
          <w:sz w:val="22"/>
          <w:szCs w:val="22"/>
        </w:rPr>
        <w:lastRenderedPageBreak/>
        <w:t>Ak nie je v Zmluve uvedené inak, preberacie skúšky Technologických zariadení budú uskutočnené v nasledovnom slede:</w:t>
      </w:r>
    </w:p>
    <w:p w14:paraId="7C136898" w14:textId="77777777" w:rsidR="000829E8" w:rsidRPr="009238C3" w:rsidRDefault="000829E8" w:rsidP="00F558E8">
      <w:pPr>
        <w:numPr>
          <w:ilvl w:val="0"/>
          <w:numId w:val="99"/>
        </w:numPr>
        <w:tabs>
          <w:tab w:val="clear" w:pos="750"/>
          <w:tab w:val="num" w:pos="426"/>
        </w:tabs>
        <w:ind w:left="426" w:hanging="426"/>
        <w:jc w:val="both"/>
        <w:rPr>
          <w:sz w:val="22"/>
          <w:szCs w:val="22"/>
        </w:rPr>
      </w:pPr>
      <w:r w:rsidRPr="009238C3">
        <w:rPr>
          <w:sz w:val="22"/>
          <w:szCs w:val="22"/>
        </w:rPr>
        <w:t>individuálne skúšky pred uvedením do prevádzky, ktoré budú zahŕňať príslušné kontroly a skúšky funkčnosti („za sucha“ alebo „studena“);</w:t>
      </w:r>
    </w:p>
    <w:p w14:paraId="0FA094BF" w14:textId="77777777" w:rsidR="000829E8" w:rsidRPr="009238C3" w:rsidRDefault="000829E8" w:rsidP="00F558E8">
      <w:pPr>
        <w:numPr>
          <w:ilvl w:val="0"/>
          <w:numId w:val="99"/>
        </w:numPr>
        <w:tabs>
          <w:tab w:val="clear" w:pos="750"/>
          <w:tab w:val="num" w:pos="426"/>
        </w:tabs>
        <w:ind w:left="426" w:hanging="426"/>
        <w:jc w:val="both"/>
        <w:rPr>
          <w:sz w:val="22"/>
          <w:szCs w:val="22"/>
        </w:rPr>
      </w:pPr>
      <w:r w:rsidRPr="009238C3">
        <w:rPr>
          <w:sz w:val="22"/>
          <w:szCs w:val="22"/>
        </w:rPr>
        <w:t xml:space="preserve">komplexné skúšky pri uvádzaní do prevádzky, ktoré budú zahŕňať Zmluvou špecifikované prevádzkové skúšky (ak sú) za účelom preukázania, že Dielo alebo jeho časť môžu byť prevádzkované bezpečne a tak, ako je špecifikované za všetkých dostupných prevádzkových podmienok. </w:t>
      </w:r>
    </w:p>
    <w:p w14:paraId="1E770AE0" w14:textId="61F4EC22" w:rsidR="000829E8" w:rsidRPr="009238C3" w:rsidRDefault="000829E8" w:rsidP="000829E8">
      <w:pPr>
        <w:spacing w:before="120" w:after="120"/>
        <w:jc w:val="both"/>
        <w:rPr>
          <w:sz w:val="22"/>
          <w:szCs w:val="22"/>
        </w:rPr>
      </w:pPr>
      <w:r w:rsidRPr="009238C3">
        <w:rPr>
          <w:sz w:val="22"/>
          <w:szCs w:val="22"/>
        </w:rPr>
        <w:t>Rozsah a náplň komplexných skúšok vrátane požiadaviek na súčinnosť Objednávateľa a prevádzkovateľa (budúceho správcu) budú stanovené v „Návrhu komplexného vyskúšania</w:t>
      </w:r>
      <w:r w:rsidR="00384C57">
        <w:rPr>
          <w:sz w:val="22"/>
          <w:szCs w:val="22"/>
        </w:rPr>
        <w:t>“</w:t>
      </w:r>
      <w:r w:rsidRPr="009238C3">
        <w:rPr>
          <w:sz w:val="22"/>
          <w:szCs w:val="22"/>
        </w:rPr>
        <w:t>, ktorý vypracuje Zhotoviteľ. Podrobnosti „Návrhu komplexného vyskúšania“, ktoré navrhuje Zhotoviteľ, a programu skúšok musia byť predložené Stavebnému dozorovi k schváleniu 28 dní pred zahájením skúšok.</w:t>
      </w:r>
    </w:p>
    <w:p w14:paraId="57E902A6" w14:textId="7287CF01" w:rsidR="000829E8" w:rsidRPr="009238C3" w:rsidRDefault="000829E8" w:rsidP="000829E8">
      <w:pPr>
        <w:jc w:val="both"/>
        <w:rPr>
          <w:sz w:val="22"/>
          <w:szCs w:val="22"/>
        </w:rPr>
      </w:pPr>
      <w:r w:rsidRPr="009238C3">
        <w:rPr>
          <w:sz w:val="22"/>
          <w:szCs w:val="22"/>
        </w:rPr>
        <w:t xml:space="preserve">Zhotoviteľ </w:t>
      </w:r>
      <w:r w:rsidR="00384C57">
        <w:rPr>
          <w:sz w:val="22"/>
          <w:szCs w:val="22"/>
        </w:rPr>
        <w:t xml:space="preserve">má </w:t>
      </w:r>
      <w:r w:rsidRPr="009238C3">
        <w:rPr>
          <w:sz w:val="22"/>
          <w:szCs w:val="22"/>
        </w:rPr>
        <w:t xml:space="preserve">počas komplexných skúšok </w:t>
      </w:r>
      <w:r w:rsidR="00384C57">
        <w:rPr>
          <w:sz w:val="22"/>
          <w:szCs w:val="22"/>
        </w:rPr>
        <w:t>preukázať</w:t>
      </w:r>
      <w:r w:rsidRPr="009238C3">
        <w:rPr>
          <w:sz w:val="22"/>
          <w:szCs w:val="22"/>
        </w:rPr>
        <w:t xml:space="preserve"> najmä nasledovné:</w:t>
      </w:r>
    </w:p>
    <w:p w14:paraId="21177AE4" w14:textId="77777777" w:rsidR="000829E8" w:rsidRPr="00043B09" w:rsidRDefault="00FD0A09" w:rsidP="00F558E8">
      <w:pPr>
        <w:numPr>
          <w:ilvl w:val="0"/>
          <w:numId w:val="91"/>
        </w:numPr>
        <w:tabs>
          <w:tab w:val="clear" w:pos="1440"/>
          <w:tab w:val="left" w:pos="480"/>
        </w:tabs>
        <w:ind w:left="480" w:hanging="480"/>
        <w:jc w:val="both"/>
        <w:rPr>
          <w:sz w:val="22"/>
          <w:szCs w:val="22"/>
        </w:rPr>
      </w:pPr>
      <w:r>
        <w:rPr>
          <w:sz w:val="22"/>
          <w:szCs w:val="22"/>
        </w:rPr>
        <w:t>d</w:t>
      </w:r>
      <w:r w:rsidR="000829E8" w:rsidRPr="009238C3">
        <w:rPr>
          <w:sz w:val="22"/>
          <w:szCs w:val="22"/>
        </w:rPr>
        <w:t xml:space="preserve">okončené </w:t>
      </w:r>
      <w:r w:rsidR="000829E8" w:rsidRPr="00043B09">
        <w:rPr>
          <w:sz w:val="22"/>
          <w:szCs w:val="22"/>
        </w:rPr>
        <w:t xml:space="preserve">Dielo alebo časť Diela je v plnom súlade s ustanoveniami Zmluvy, vrátane akýchkoľvek zmien odsúhlasených Objednávateľom a zabudované Technologické zariadenia a Materiály sú vhodné pre účely ich používania, </w:t>
      </w:r>
    </w:p>
    <w:p w14:paraId="1CD2357A" w14:textId="77777777" w:rsidR="000829E8" w:rsidRPr="009238C3" w:rsidRDefault="000829E8" w:rsidP="00F558E8">
      <w:pPr>
        <w:numPr>
          <w:ilvl w:val="0"/>
          <w:numId w:val="91"/>
        </w:numPr>
        <w:tabs>
          <w:tab w:val="clear" w:pos="1440"/>
          <w:tab w:val="left" w:pos="480"/>
        </w:tabs>
        <w:ind w:left="480" w:hanging="480"/>
        <w:jc w:val="both"/>
        <w:rPr>
          <w:sz w:val="22"/>
          <w:szCs w:val="22"/>
        </w:rPr>
      </w:pPr>
      <w:r w:rsidRPr="00043B09">
        <w:rPr>
          <w:sz w:val="22"/>
          <w:szCs w:val="22"/>
        </w:rPr>
        <w:t>Dielo alebo časti Diela sú pripravené k trvalej prevádzke v súlade s predpísanými parametrami. Zhotoviteľ zodpovedá za kvalitu Materiálov</w:t>
      </w:r>
      <w:r w:rsidRPr="009238C3">
        <w:rPr>
          <w:sz w:val="22"/>
          <w:szCs w:val="22"/>
        </w:rPr>
        <w:t xml:space="preserve"> a výrobkov zabudovaných do Diela v súlade so špecifikáciami Zmluvy.</w:t>
      </w:r>
    </w:p>
    <w:p w14:paraId="475A4916" w14:textId="77777777" w:rsidR="000829E8" w:rsidRPr="009238C3" w:rsidRDefault="000829E8" w:rsidP="000829E8">
      <w:pPr>
        <w:spacing w:before="120" w:after="120"/>
        <w:jc w:val="both"/>
        <w:rPr>
          <w:sz w:val="22"/>
          <w:szCs w:val="22"/>
        </w:rPr>
      </w:pPr>
      <w:r w:rsidRPr="009238C3">
        <w:rPr>
          <w:sz w:val="22"/>
          <w:szCs w:val="22"/>
        </w:rPr>
        <w:t xml:space="preserve">V podčlánku sa ruší tretí odstavec. </w:t>
      </w:r>
    </w:p>
    <w:p w14:paraId="6DB29A92" w14:textId="77777777" w:rsidR="000829E8" w:rsidRPr="009238C3" w:rsidRDefault="000829E8" w:rsidP="000829E8">
      <w:pPr>
        <w:spacing w:after="120"/>
        <w:jc w:val="both"/>
        <w:rPr>
          <w:sz w:val="22"/>
          <w:szCs w:val="22"/>
        </w:rPr>
      </w:pPr>
      <w:r w:rsidRPr="009238C3">
        <w:rPr>
          <w:sz w:val="22"/>
          <w:szCs w:val="22"/>
        </w:rPr>
        <w:t>Na koniec podčlánku sa pridáva</w:t>
      </w:r>
      <w:r w:rsidR="00FD0A09">
        <w:rPr>
          <w:sz w:val="22"/>
          <w:szCs w:val="22"/>
        </w:rPr>
        <w:t>jú</w:t>
      </w:r>
      <w:r w:rsidRPr="009238C3">
        <w:rPr>
          <w:sz w:val="22"/>
          <w:szCs w:val="22"/>
        </w:rPr>
        <w:t xml:space="preserve"> nové odstavce s nasledujúcim znením:</w:t>
      </w:r>
    </w:p>
    <w:p w14:paraId="77E0BB1D" w14:textId="7F332766" w:rsidR="000829E8" w:rsidRPr="009238C3" w:rsidRDefault="000829E8" w:rsidP="000829E8">
      <w:pPr>
        <w:spacing w:after="120"/>
        <w:jc w:val="both"/>
        <w:rPr>
          <w:sz w:val="22"/>
          <w:szCs w:val="22"/>
        </w:rPr>
      </w:pPr>
      <w:r w:rsidRPr="009238C3">
        <w:rPr>
          <w:sz w:val="22"/>
          <w:szCs w:val="22"/>
        </w:rPr>
        <w:t xml:space="preserve">Počas skúšok sa odskúšajú všetky časti Technologických zariadení a Materiálov, aby sa </w:t>
      </w:r>
      <w:r w:rsidR="00084795">
        <w:rPr>
          <w:sz w:val="22"/>
          <w:szCs w:val="22"/>
        </w:rPr>
        <w:t>preukázal</w:t>
      </w:r>
      <w:r w:rsidR="00084795" w:rsidRPr="009238C3">
        <w:rPr>
          <w:sz w:val="22"/>
          <w:szCs w:val="22"/>
        </w:rPr>
        <w:t xml:space="preserve"> </w:t>
      </w:r>
      <w:r w:rsidRPr="009238C3">
        <w:rPr>
          <w:sz w:val="22"/>
          <w:szCs w:val="22"/>
        </w:rPr>
        <w:t xml:space="preserve">ich súlad so špecifikáciami tak pri ručnej ako aj pri automatickej prevádzke. </w:t>
      </w:r>
    </w:p>
    <w:p w14:paraId="03772CEB" w14:textId="687B8257" w:rsidR="000829E8" w:rsidRPr="009238C3" w:rsidRDefault="000829E8" w:rsidP="000829E8">
      <w:pPr>
        <w:spacing w:after="120"/>
        <w:jc w:val="both"/>
        <w:rPr>
          <w:sz w:val="22"/>
          <w:szCs w:val="22"/>
        </w:rPr>
      </w:pPr>
      <w:r w:rsidRPr="009238C3">
        <w:rPr>
          <w:sz w:val="22"/>
          <w:szCs w:val="22"/>
        </w:rPr>
        <w:t xml:space="preserve">Zhotoviteľ je povinný vykonať </w:t>
      </w:r>
      <w:r w:rsidR="00084795">
        <w:rPr>
          <w:sz w:val="22"/>
          <w:szCs w:val="22"/>
        </w:rPr>
        <w:t>P</w:t>
      </w:r>
      <w:r w:rsidRPr="009238C3">
        <w:rPr>
          <w:sz w:val="22"/>
          <w:szCs w:val="22"/>
        </w:rPr>
        <w:t>reberacie skúšky pre každú položku tak, ako je definované v Kontrolnom a skúšobnom pláne (ďalej len „</w:t>
      </w:r>
      <w:r w:rsidRPr="009238C3">
        <w:rPr>
          <w:b/>
          <w:sz w:val="22"/>
          <w:szCs w:val="22"/>
        </w:rPr>
        <w:t>KSP</w:t>
      </w:r>
      <w:r w:rsidRPr="009238C3">
        <w:rPr>
          <w:sz w:val="22"/>
          <w:szCs w:val="22"/>
        </w:rPr>
        <w:t xml:space="preserve">“). Harmonogram skúšok musí byť navrhnutý Zhotoviteľom v súlade s KSP, najneskôr do 21 dní pred tým, ako sa má vykonať prvá skúška. </w:t>
      </w:r>
    </w:p>
    <w:p w14:paraId="0E02DDB5" w14:textId="77777777" w:rsidR="000829E8" w:rsidRPr="009238C3" w:rsidRDefault="000829E8" w:rsidP="000829E8">
      <w:pPr>
        <w:spacing w:after="120"/>
        <w:jc w:val="both"/>
        <w:rPr>
          <w:sz w:val="22"/>
          <w:szCs w:val="22"/>
        </w:rPr>
      </w:pPr>
      <w:r w:rsidRPr="009238C3">
        <w:rPr>
          <w:sz w:val="22"/>
          <w:szCs w:val="22"/>
        </w:rPr>
        <w:t xml:space="preserve">Stavebný dozor je povinný schváliť alebo požiadať o zmeny navrhnutého Harmonogramu skúšok do 14 dní od obdržania návrhu Zhotoviteľa. Pre všetky skúšky navrhnuté Zhotoviteľom vrátane skúšok, ktoré boli požiadané Stavebným dozorom musí byť vyplnený protokol o vykonanej skúške spolu s ich výsledkami a podpísaný Zhotoviteľom a Stavebným dozorom. </w:t>
      </w:r>
    </w:p>
    <w:p w14:paraId="1F003449" w14:textId="77777777" w:rsidR="000829E8" w:rsidRPr="009238C3" w:rsidRDefault="000829E8" w:rsidP="000829E8">
      <w:pPr>
        <w:spacing w:after="120"/>
        <w:jc w:val="both"/>
        <w:rPr>
          <w:sz w:val="22"/>
          <w:szCs w:val="22"/>
        </w:rPr>
      </w:pPr>
      <w:r w:rsidRPr="009238C3">
        <w:rPr>
          <w:sz w:val="22"/>
          <w:szCs w:val="22"/>
        </w:rPr>
        <w:t>V rámci ukončenia a vyhodnotenia komplexných skúšok vodovodov, kanalizácií a</w:t>
      </w:r>
      <w:r w:rsidR="00FD0A09">
        <w:rPr>
          <w:sz w:val="22"/>
          <w:szCs w:val="22"/>
        </w:rPr>
        <w:t> čistiarní odpadových vôd</w:t>
      </w:r>
      <w:r w:rsidRPr="009238C3">
        <w:rPr>
          <w:sz w:val="22"/>
          <w:szCs w:val="22"/>
        </w:rPr>
        <w:t>, Zhotoviteľ vydá samostatné prevádzkové poriadky pre tieto zariadenia. Prevádzkové poriadky musia byť predložené k odsúhlaseniu Objednávateľovi, prevádzkovateľovi a príslušnému orgánu štátnej vodnej správy, vrátane všetkých príloh najmenej 30 dní pred zahájením prevádzky.</w:t>
      </w:r>
    </w:p>
    <w:p w14:paraId="65E28B97" w14:textId="77777777" w:rsidR="000829E8" w:rsidRPr="009238C3" w:rsidRDefault="000829E8" w:rsidP="000829E8">
      <w:pPr>
        <w:jc w:val="both"/>
        <w:rPr>
          <w:sz w:val="22"/>
          <w:szCs w:val="22"/>
        </w:rPr>
      </w:pPr>
      <w:r w:rsidRPr="009238C3">
        <w:rPr>
          <w:bCs/>
          <w:sz w:val="22"/>
          <w:szCs w:val="22"/>
        </w:rPr>
        <w:t>Náklady spojené so všetkými skúškami vykonanými počas individuálnych a komplexných skúšok, vrátane nákladov na zriadenie a prevádzku skúšobných zariadení bez ohľadu na to, či ide o továrenské testy alebo skúšky na Stavenisku vrátane zabezpečenia všetkých médií (energie, voda, prípadne iné) znáša Zhotoviteľ v súlade s ustanoveniami Zmluvy.</w:t>
      </w:r>
    </w:p>
    <w:p w14:paraId="52564753" w14:textId="77777777" w:rsidR="00B87704" w:rsidRDefault="00B87704" w:rsidP="000829E8">
      <w:pPr>
        <w:spacing w:before="120"/>
        <w:jc w:val="center"/>
        <w:rPr>
          <w:b/>
          <w:sz w:val="22"/>
          <w:szCs w:val="22"/>
        </w:rPr>
      </w:pPr>
    </w:p>
    <w:p w14:paraId="3F120D1A" w14:textId="18C82C40" w:rsidR="000829E8" w:rsidRPr="009238C3" w:rsidRDefault="000829E8" w:rsidP="000829E8">
      <w:pPr>
        <w:spacing w:before="120"/>
        <w:jc w:val="center"/>
        <w:rPr>
          <w:b/>
          <w:sz w:val="22"/>
          <w:szCs w:val="22"/>
        </w:rPr>
      </w:pPr>
      <w:r w:rsidRPr="009238C3">
        <w:rPr>
          <w:b/>
          <w:sz w:val="22"/>
          <w:szCs w:val="22"/>
        </w:rPr>
        <w:t>Článok  10  Preberanie Diela Objednávateľom</w:t>
      </w:r>
    </w:p>
    <w:p w14:paraId="328D71D7" w14:textId="77777777" w:rsidR="000829E8" w:rsidRPr="005B2047" w:rsidRDefault="000829E8" w:rsidP="000829E8">
      <w:pPr>
        <w:keepNext/>
        <w:spacing w:before="120"/>
        <w:jc w:val="both"/>
        <w:outlineLvl w:val="2"/>
        <w:rPr>
          <w:b/>
          <w:bCs/>
          <w:sz w:val="22"/>
          <w:szCs w:val="22"/>
        </w:rPr>
      </w:pPr>
      <w:r w:rsidRPr="005B2047">
        <w:rPr>
          <w:b/>
          <w:bCs/>
          <w:sz w:val="22"/>
          <w:szCs w:val="22"/>
        </w:rPr>
        <w:t>Podčlánok 10.1 Preberanie Diela</w:t>
      </w:r>
      <w:r w:rsidR="00550488" w:rsidRPr="005B2047">
        <w:rPr>
          <w:b/>
          <w:bCs/>
          <w:sz w:val="22"/>
          <w:szCs w:val="22"/>
        </w:rPr>
        <w:t xml:space="preserve"> a Sekcií</w:t>
      </w:r>
    </w:p>
    <w:p w14:paraId="7755254F" w14:textId="77777777" w:rsidR="00C84E62" w:rsidRPr="005B2047" w:rsidRDefault="00C84E62" w:rsidP="00C84E62">
      <w:pPr>
        <w:spacing w:after="120"/>
        <w:jc w:val="both"/>
        <w:rPr>
          <w:sz w:val="22"/>
          <w:szCs w:val="22"/>
        </w:rPr>
      </w:pPr>
      <w:r w:rsidRPr="005B2047">
        <w:rPr>
          <w:sz w:val="22"/>
          <w:szCs w:val="22"/>
        </w:rPr>
        <w:t xml:space="preserve">Text podčlánku sa ruší a nahrádza sa nasledujúcim </w:t>
      </w:r>
      <w:r w:rsidR="00935928">
        <w:rPr>
          <w:sz w:val="22"/>
          <w:szCs w:val="22"/>
        </w:rPr>
        <w:t>znením</w:t>
      </w:r>
      <w:r w:rsidRPr="005B2047">
        <w:rPr>
          <w:sz w:val="22"/>
          <w:szCs w:val="22"/>
        </w:rPr>
        <w:t>:</w:t>
      </w:r>
    </w:p>
    <w:p w14:paraId="4F79EB86" w14:textId="77777777" w:rsidR="005B4754" w:rsidRDefault="00C84E62" w:rsidP="00C84E62">
      <w:pPr>
        <w:spacing w:before="120"/>
        <w:jc w:val="both"/>
        <w:rPr>
          <w:sz w:val="22"/>
          <w:szCs w:val="22"/>
          <w:lang w:eastAsia="en-US"/>
        </w:rPr>
      </w:pPr>
      <w:r w:rsidRPr="005B2047">
        <w:rPr>
          <w:sz w:val="22"/>
          <w:szCs w:val="22"/>
          <w:lang w:eastAsia="en-US"/>
        </w:rPr>
        <w:t>S výnimkou uvedenou v podčlánku 9.4 (Neúspešné Preberacie skúšky) bude Dielo prebraté Objednávateľom</w:t>
      </w:r>
      <w:r w:rsidR="005B4754">
        <w:rPr>
          <w:sz w:val="22"/>
          <w:szCs w:val="22"/>
          <w:lang w:eastAsia="en-US"/>
        </w:rPr>
        <w:t>:</w:t>
      </w:r>
    </w:p>
    <w:p w14:paraId="7135CF6A" w14:textId="62B70C60" w:rsidR="005B4754" w:rsidRDefault="00C84E62" w:rsidP="00C84E62">
      <w:pPr>
        <w:spacing w:before="120"/>
        <w:jc w:val="both"/>
        <w:rPr>
          <w:sz w:val="22"/>
          <w:szCs w:val="22"/>
          <w:lang w:eastAsia="en-US"/>
        </w:rPr>
      </w:pPr>
      <w:r w:rsidRPr="005B2047">
        <w:rPr>
          <w:sz w:val="22"/>
          <w:szCs w:val="22"/>
          <w:lang w:eastAsia="en-US"/>
        </w:rPr>
        <w:t xml:space="preserve">(i) keď bolo Dielo dokončené v súlade so Zmluvou, vrátane </w:t>
      </w:r>
      <w:r w:rsidR="00935928">
        <w:rPr>
          <w:sz w:val="22"/>
          <w:szCs w:val="22"/>
          <w:lang w:eastAsia="en-US"/>
        </w:rPr>
        <w:t>povinností</w:t>
      </w:r>
      <w:r w:rsidR="00935928" w:rsidRPr="005B2047">
        <w:rPr>
          <w:sz w:val="22"/>
          <w:szCs w:val="22"/>
          <w:lang w:eastAsia="en-US"/>
        </w:rPr>
        <w:t xml:space="preserve"> </w:t>
      </w:r>
      <w:r w:rsidRPr="005B2047">
        <w:rPr>
          <w:sz w:val="22"/>
          <w:szCs w:val="22"/>
          <w:lang w:eastAsia="en-US"/>
        </w:rPr>
        <w:t xml:space="preserve">popísaných v podčlánku 8.2 (Lehota výstavby) a s výnimkou povolenou v pododstavci (a) uvedenom nižšie a </w:t>
      </w:r>
    </w:p>
    <w:p w14:paraId="18855099" w14:textId="236299B1" w:rsidR="00C84E62" w:rsidRPr="005B2047" w:rsidRDefault="00C84E62" w:rsidP="00C84E62">
      <w:pPr>
        <w:spacing w:before="120"/>
        <w:jc w:val="both"/>
        <w:rPr>
          <w:sz w:val="22"/>
          <w:szCs w:val="22"/>
          <w:lang w:eastAsia="en-US"/>
        </w:rPr>
      </w:pPr>
      <w:r w:rsidRPr="005B2047">
        <w:rPr>
          <w:sz w:val="22"/>
          <w:szCs w:val="22"/>
          <w:lang w:eastAsia="en-US"/>
        </w:rPr>
        <w:t xml:space="preserve">(ii) keď bol vydaný Preberací protokol </w:t>
      </w:r>
      <w:r w:rsidR="009E495F">
        <w:rPr>
          <w:sz w:val="22"/>
          <w:szCs w:val="22"/>
          <w:lang w:eastAsia="en-US"/>
        </w:rPr>
        <w:t xml:space="preserve">pre Dielo </w:t>
      </w:r>
      <w:r w:rsidRPr="005B2047">
        <w:rPr>
          <w:sz w:val="22"/>
          <w:szCs w:val="22"/>
          <w:lang w:eastAsia="en-US"/>
        </w:rPr>
        <w:t>v súlade s týmto podčlánkom.</w:t>
      </w:r>
    </w:p>
    <w:p w14:paraId="4D71ABAA" w14:textId="77777777" w:rsidR="00C84E62" w:rsidRPr="005B2047" w:rsidRDefault="00C84E62" w:rsidP="00C84E62">
      <w:pPr>
        <w:spacing w:before="120"/>
        <w:jc w:val="both"/>
        <w:rPr>
          <w:strike/>
          <w:color w:val="FF0000"/>
          <w:sz w:val="22"/>
          <w:szCs w:val="22"/>
        </w:rPr>
      </w:pPr>
      <w:r w:rsidRPr="005B2047">
        <w:rPr>
          <w:sz w:val="22"/>
          <w:szCs w:val="22"/>
        </w:rPr>
        <w:t xml:space="preserve">Zhotoviteľ môže prostredníctvom oznámenia Stavebnému dozorovi požiadať o vydanie Preberacieho protokolu </w:t>
      </w:r>
      <w:r w:rsidR="00935928">
        <w:rPr>
          <w:sz w:val="22"/>
          <w:szCs w:val="22"/>
        </w:rPr>
        <w:t xml:space="preserve">pre Dielo </w:t>
      </w:r>
      <w:r w:rsidRPr="005B2047">
        <w:rPr>
          <w:sz w:val="22"/>
          <w:szCs w:val="22"/>
        </w:rPr>
        <w:t>najskôr 14 dní predtým, než bude posledná časť Diela podľa názoru Zhotoviteľa dokončená a pripravená k prebratiu.</w:t>
      </w:r>
    </w:p>
    <w:p w14:paraId="1CD3676F" w14:textId="77777777" w:rsidR="00C84E62" w:rsidRPr="005B2047" w:rsidRDefault="00C84E62" w:rsidP="00C84E62">
      <w:pPr>
        <w:spacing w:before="120"/>
        <w:jc w:val="both"/>
        <w:rPr>
          <w:sz w:val="22"/>
          <w:szCs w:val="22"/>
        </w:rPr>
      </w:pPr>
      <w:r w:rsidRPr="005B2047">
        <w:rPr>
          <w:sz w:val="22"/>
          <w:szCs w:val="22"/>
        </w:rPr>
        <w:lastRenderedPageBreak/>
        <w:t>Stavebný dozor je povinný do 14 dní po obdržaní žiadosti Zhotoviteľa:</w:t>
      </w:r>
    </w:p>
    <w:p w14:paraId="7533DC85" w14:textId="0619F024" w:rsidR="00C84E62" w:rsidRPr="005B2047" w:rsidRDefault="00C84E62" w:rsidP="00F558E8">
      <w:pPr>
        <w:numPr>
          <w:ilvl w:val="0"/>
          <w:numId w:val="141"/>
        </w:numPr>
        <w:spacing w:before="120"/>
        <w:ind w:left="425" w:hanging="425"/>
        <w:jc w:val="both"/>
        <w:rPr>
          <w:sz w:val="22"/>
          <w:szCs w:val="22"/>
        </w:rPr>
      </w:pPr>
      <w:r w:rsidRPr="005B2047">
        <w:rPr>
          <w:sz w:val="22"/>
          <w:szCs w:val="22"/>
        </w:rPr>
        <w:t xml:space="preserve">vydať Zhotoviteľovi Preberací protokol </w:t>
      </w:r>
      <w:r w:rsidR="00935928">
        <w:rPr>
          <w:sz w:val="22"/>
          <w:szCs w:val="22"/>
        </w:rPr>
        <w:t xml:space="preserve">pre Dielo </w:t>
      </w:r>
      <w:r w:rsidRPr="005B2047">
        <w:rPr>
          <w:sz w:val="22"/>
          <w:szCs w:val="22"/>
        </w:rPr>
        <w:t>s uvedením dátumu, kedy bolo Dielo dokončené v súlade so Zmluvou, s výnimkou drobných nedokončených prác a vád, ktoré podstatne neovplyvnia užívanie Diela</w:t>
      </w:r>
      <w:r w:rsidRPr="005B2047">
        <w:rPr>
          <w:color w:val="FF0000"/>
          <w:sz w:val="22"/>
          <w:szCs w:val="22"/>
        </w:rPr>
        <w:t xml:space="preserve"> </w:t>
      </w:r>
      <w:r w:rsidRPr="005B2047">
        <w:rPr>
          <w:sz w:val="22"/>
          <w:szCs w:val="22"/>
        </w:rPr>
        <w:t>pre </w:t>
      </w:r>
      <w:r w:rsidR="009E495F">
        <w:rPr>
          <w:sz w:val="22"/>
          <w:szCs w:val="22"/>
        </w:rPr>
        <w:t xml:space="preserve"> jeho</w:t>
      </w:r>
      <w:r w:rsidRPr="005B2047">
        <w:rPr>
          <w:sz w:val="22"/>
          <w:szCs w:val="22"/>
        </w:rPr>
        <w:t xml:space="preserve"> zamýšľaný účel, pričom Stavebný dozor určí dátum(y)</w:t>
      </w:r>
      <w:r w:rsidR="00395052">
        <w:rPr>
          <w:sz w:val="22"/>
          <w:szCs w:val="22"/>
        </w:rPr>
        <w:t xml:space="preserve"> / lehotu(y)</w:t>
      </w:r>
      <w:r w:rsidRPr="005B2047">
        <w:rPr>
          <w:sz w:val="22"/>
          <w:szCs w:val="22"/>
        </w:rPr>
        <w:t xml:space="preserve"> dokedy jednotlivé drobné nedokončené práce </w:t>
      </w:r>
      <w:r w:rsidR="009E495F">
        <w:rPr>
          <w:sz w:val="22"/>
          <w:szCs w:val="22"/>
        </w:rPr>
        <w:t xml:space="preserve">majú byť dokončené </w:t>
      </w:r>
      <w:r w:rsidRPr="005B2047">
        <w:rPr>
          <w:sz w:val="22"/>
          <w:szCs w:val="22"/>
        </w:rPr>
        <w:t>a vady odstránené; alebo</w:t>
      </w:r>
    </w:p>
    <w:p w14:paraId="619FDA4B" w14:textId="223B69A4" w:rsidR="00C84E62" w:rsidRPr="005B2047" w:rsidRDefault="00C84E62" w:rsidP="00F558E8">
      <w:pPr>
        <w:numPr>
          <w:ilvl w:val="0"/>
          <w:numId w:val="141"/>
        </w:numPr>
        <w:spacing w:before="120"/>
        <w:ind w:left="425" w:hanging="425"/>
        <w:jc w:val="both"/>
        <w:rPr>
          <w:sz w:val="22"/>
          <w:szCs w:val="22"/>
        </w:rPr>
      </w:pPr>
      <w:r w:rsidRPr="005B2047">
        <w:rPr>
          <w:sz w:val="22"/>
          <w:szCs w:val="22"/>
        </w:rPr>
        <w:t>zamietnuť žiadosť s </w:t>
      </w:r>
      <w:r w:rsidR="00395052">
        <w:rPr>
          <w:sz w:val="22"/>
          <w:szCs w:val="22"/>
        </w:rPr>
        <w:t>uvedením</w:t>
      </w:r>
      <w:r w:rsidR="00395052" w:rsidRPr="005B2047">
        <w:rPr>
          <w:sz w:val="22"/>
          <w:szCs w:val="22"/>
        </w:rPr>
        <w:t xml:space="preserve"> </w:t>
      </w:r>
      <w:r w:rsidRPr="005B2047">
        <w:rPr>
          <w:sz w:val="22"/>
          <w:szCs w:val="22"/>
        </w:rPr>
        <w:t>dôvodov</w:t>
      </w:r>
      <w:r w:rsidR="00395052">
        <w:rPr>
          <w:sz w:val="22"/>
          <w:szCs w:val="22"/>
        </w:rPr>
        <w:t xml:space="preserve"> zamietnutia</w:t>
      </w:r>
      <w:r w:rsidRPr="005B2047">
        <w:rPr>
          <w:sz w:val="22"/>
          <w:szCs w:val="22"/>
        </w:rPr>
        <w:t xml:space="preserve"> a  prác, ktoré má Zhotoviteľ vykonať v termínoch </w:t>
      </w:r>
      <w:r w:rsidR="00395052">
        <w:rPr>
          <w:sz w:val="22"/>
          <w:szCs w:val="22"/>
        </w:rPr>
        <w:t xml:space="preserve">/ lehotách </w:t>
      </w:r>
      <w:r w:rsidRPr="005B2047">
        <w:rPr>
          <w:sz w:val="22"/>
          <w:szCs w:val="22"/>
        </w:rPr>
        <w:t xml:space="preserve">stanovených Stavebným dozorom tak aby bolo možné Preberací protokol </w:t>
      </w:r>
      <w:r w:rsidR="00935928">
        <w:rPr>
          <w:sz w:val="22"/>
          <w:szCs w:val="22"/>
        </w:rPr>
        <w:t xml:space="preserve">pre Dielo </w:t>
      </w:r>
      <w:r w:rsidRPr="005B2047">
        <w:rPr>
          <w:sz w:val="22"/>
          <w:szCs w:val="22"/>
        </w:rPr>
        <w:t>vydať. Po dokončení uvedených prác Zhotoviteľ zašle ďalšie oznámenie podľa tohto podčlánku.</w:t>
      </w:r>
    </w:p>
    <w:p w14:paraId="4C865260" w14:textId="146DC557" w:rsidR="00C84E62" w:rsidRPr="00FC0EEA" w:rsidRDefault="00C84E62" w:rsidP="00FC0EEA">
      <w:pPr>
        <w:spacing w:before="120" w:after="120"/>
        <w:jc w:val="both"/>
        <w:rPr>
          <w:b/>
          <w:bCs/>
        </w:rPr>
      </w:pPr>
      <w:r w:rsidRPr="005B2047">
        <w:rPr>
          <w:sz w:val="22"/>
          <w:szCs w:val="22"/>
        </w:rPr>
        <w:t xml:space="preserve">Preberací protokol </w:t>
      </w:r>
      <w:r w:rsidR="00935928">
        <w:rPr>
          <w:sz w:val="22"/>
          <w:szCs w:val="22"/>
        </w:rPr>
        <w:t xml:space="preserve">pre Dielo </w:t>
      </w:r>
      <w:r w:rsidRPr="005B2047">
        <w:rPr>
          <w:sz w:val="22"/>
          <w:szCs w:val="22"/>
        </w:rPr>
        <w:t>nebude vydaný pred tým ako pre všetky časti Diela budú vydané samostatné Protokoly o odovzdaní a prevzatí Stavby, (diela) alebo jej dokončenej časti</w:t>
      </w:r>
      <w:r w:rsidRPr="005B2047" w:rsidDel="00B423F0">
        <w:rPr>
          <w:sz w:val="22"/>
          <w:szCs w:val="22"/>
        </w:rPr>
        <w:t xml:space="preserve"> </w:t>
      </w:r>
      <w:r w:rsidRPr="005B2047">
        <w:rPr>
          <w:sz w:val="22"/>
          <w:szCs w:val="22"/>
        </w:rPr>
        <w:t>v súlade s podčlánkom 10.2 (Preberanie častí Diela)</w:t>
      </w:r>
      <w:r w:rsidR="00935928">
        <w:rPr>
          <w:sz w:val="22"/>
          <w:szCs w:val="22"/>
        </w:rPr>
        <w:t xml:space="preserve"> </w:t>
      </w:r>
      <w:r w:rsidR="00935928" w:rsidRPr="00D516E3">
        <w:rPr>
          <w:color w:val="000000"/>
          <w:sz w:val="22"/>
          <w:szCs w:val="22"/>
        </w:rPr>
        <w:t>a bola dodaná dokumentácia skutočného realizovania stavby (DSRS) komplet za Dielo v jednom vyhotovení v listinnej  forme a v jednom vyhotovení v elektronickej forme (CD/DVD nosič)</w:t>
      </w:r>
      <w:r w:rsidR="00935928" w:rsidRPr="0097208D">
        <w:rPr>
          <w:sz w:val="22"/>
          <w:szCs w:val="22"/>
        </w:rPr>
        <w:t xml:space="preserve">. </w:t>
      </w:r>
    </w:p>
    <w:p w14:paraId="581312A0" w14:textId="4610D937" w:rsidR="00C84E62" w:rsidRDefault="00C84E62" w:rsidP="00C84E62">
      <w:pPr>
        <w:spacing w:before="120"/>
        <w:jc w:val="both"/>
        <w:rPr>
          <w:sz w:val="22"/>
          <w:szCs w:val="22"/>
        </w:rPr>
      </w:pPr>
      <w:r w:rsidRPr="005B2047">
        <w:rPr>
          <w:sz w:val="22"/>
          <w:szCs w:val="22"/>
        </w:rPr>
        <w:t>V súlade so zákonom o verejných prácach a v</w:t>
      </w:r>
      <w:r w:rsidRPr="005B2047">
        <w:rPr>
          <w:iCs/>
          <w:sz w:val="22"/>
          <w:szCs w:val="22"/>
        </w:rPr>
        <w:t> súlade s vyhláškou č. 83/2008 Z.</w:t>
      </w:r>
      <w:r w:rsidR="003B3594">
        <w:rPr>
          <w:iCs/>
          <w:sz w:val="22"/>
          <w:szCs w:val="22"/>
        </w:rPr>
        <w:t xml:space="preserve"> </w:t>
      </w:r>
      <w:r w:rsidRPr="005B2047">
        <w:rPr>
          <w:iCs/>
          <w:sz w:val="22"/>
          <w:szCs w:val="22"/>
        </w:rPr>
        <w:t xml:space="preserve">z., ktorou sa vykonáva zákon o verejných prácach, vydá </w:t>
      </w:r>
      <w:r w:rsidRPr="005B2047">
        <w:rPr>
          <w:sz w:val="22"/>
          <w:szCs w:val="22"/>
        </w:rPr>
        <w:t xml:space="preserve">Stavebný dozor Preberací protokol o odovzdaní a prevzatí verejnej práce, ktorý sa Zhotoviteľ zaväzuje </w:t>
      </w:r>
      <w:r w:rsidR="009E495F">
        <w:rPr>
          <w:sz w:val="22"/>
          <w:szCs w:val="22"/>
        </w:rPr>
        <w:t xml:space="preserve">vypracovať </w:t>
      </w:r>
      <w:r w:rsidRPr="005B2047">
        <w:rPr>
          <w:sz w:val="22"/>
          <w:szCs w:val="22"/>
        </w:rPr>
        <w:t>v spolupráci so Stavebným dozorom.</w:t>
      </w:r>
    </w:p>
    <w:p w14:paraId="6EBE7796" w14:textId="20C8FC7B" w:rsidR="00935928" w:rsidRPr="005B2047" w:rsidRDefault="00935928" w:rsidP="00C84E62">
      <w:pPr>
        <w:spacing w:before="120"/>
        <w:jc w:val="both"/>
        <w:rPr>
          <w:sz w:val="22"/>
          <w:szCs w:val="22"/>
          <w:vertAlign w:val="superscript"/>
        </w:rPr>
      </w:pPr>
      <w:r w:rsidRPr="0047547C">
        <w:rPr>
          <w:sz w:val="22"/>
          <w:szCs w:val="22"/>
        </w:rPr>
        <w:t xml:space="preserve">Zhotoviteľ je povinný do 60 dní od vyhotovenia Preberacieho protokolu pre Dielo </w:t>
      </w:r>
      <w:r>
        <w:rPr>
          <w:sz w:val="22"/>
          <w:szCs w:val="22"/>
        </w:rPr>
        <w:t xml:space="preserve">dodať </w:t>
      </w:r>
      <w:r w:rsidRPr="004E2FFE">
        <w:rPr>
          <w:sz w:val="22"/>
          <w:szCs w:val="22"/>
        </w:rPr>
        <w:t>dokumentáciu z porealizačného posúdenia Objednávateľovi. Konkrétny dátum dodania dokumentácie z porealizačného posúdenia bude uvedený v Preberacom protokole pre Dielo</w:t>
      </w:r>
      <w:r w:rsidR="003B05DB">
        <w:rPr>
          <w:sz w:val="22"/>
          <w:szCs w:val="22"/>
        </w:rPr>
        <w:t>.</w:t>
      </w:r>
    </w:p>
    <w:p w14:paraId="1BFEB22D" w14:textId="77777777" w:rsidR="00C84E62" w:rsidRPr="005B2047" w:rsidRDefault="00C84E62" w:rsidP="005F6C6A">
      <w:pPr>
        <w:keepNext/>
        <w:spacing w:before="120"/>
        <w:jc w:val="both"/>
        <w:rPr>
          <w:b/>
          <w:bCs/>
          <w:sz w:val="22"/>
          <w:szCs w:val="22"/>
        </w:rPr>
      </w:pPr>
      <w:r w:rsidRPr="005B2047">
        <w:rPr>
          <w:b/>
          <w:bCs/>
          <w:sz w:val="22"/>
          <w:szCs w:val="22"/>
        </w:rPr>
        <w:t xml:space="preserve">Podčlánok 10.2 Preberanie častí Diela </w:t>
      </w:r>
    </w:p>
    <w:p w14:paraId="1506256B" w14:textId="77777777" w:rsidR="00A71C62" w:rsidRPr="0097208D" w:rsidRDefault="00A71C62" w:rsidP="00A71C62">
      <w:pPr>
        <w:pStyle w:val="NoIndent"/>
        <w:jc w:val="both"/>
        <w:rPr>
          <w:color w:val="auto"/>
          <w:szCs w:val="22"/>
          <w:lang w:val="sk-SK"/>
        </w:rPr>
      </w:pPr>
      <w:r w:rsidRPr="0097208D">
        <w:rPr>
          <w:color w:val="auto"/>
          <w:szCs w:val="22"/>
          <w:lang w:val="sk-SK"/>
        </w:rPr>
        <w:t>Text podčlánku sa ruší a nahrádza sa nasledujúcim znením:</w:t>
      </w:r>
    </w:p>
    <w:p w14:paraId="27D62EC6" w14:textId="77777777" w:rsidR="00A71C62" w:rsidRPr="0097208D" w:rsidRDefault="00A71C62" w:rsidP="00A71C62">
      <w:pPr>
        <w:spacing w:before="120"/>
        <w:jc w:val="both"/>
        <w:rPr>
          <w:sz w:val="22"/>
          <w:szCs w:val="22"/>
        </w:rPr>
      </w:pPr>
      <w:r w:rsidRPr="0097208D">
        <w:rPr>
          <w:sz w:val="22"/>
          <w:szCs w:val="22"/>
        </w:rPr>
        <w:t xml:space="preserve">Objednávateľ je oprávnený užívať časť Diela pred vydaním príslušného Protokolu o odovzdaní a prevzatí Stavby, (diela) alebo jej dokončenej časti na túto časť Diela Stavebným dozorom na základe právoplatného rozhodnutia o povolení na predčasné užívanie stavby alebo na základe právoplatného kolaudačného rozhodnutia. </w:t>
      </w:r>
    </w:p>
    <w:p w14:paraId="5ECD1E8C" w14:textId="77777777" w:rsidR="00A71C62" w:rsidRPr="0097208D" w:rsidRDefault="00A71C62" w:rsidP="00A71C62">
      <w:pPr>
        <w:spacing w:before="120"/>
        <w:jc w:val="both"/>
        <w:rPr>
          <w:sz w:val="22"/>
          <w:szCs w:val="22"/>
        </w:rPr>
      </w:pPr>
      <w:r w:rsidRPr="0097208D">
        <w:rPr>
          <w:sz w:val="22"/>
          <w:szCs w:val="22"/>
        </w:rPr>
        <w:t>Zhotoviteľ je povinný pred vydaním rozhodnutia o povolení na predčasné užívanie stavby alebo kolaudačného rozhodnutia odovzdať Stavebnému dozorovi všetky potrebné doklady pre úspešné správne konania najmä elaboráty kvality, geodetické zamerania, protokoly o výsledku skúšok meraní a pod. a poskytovať súčinnosť v správnom konaní. </w:t>
      </w:r>
    </w:p>
    <w:p w14:paraId="7E19B8AC" w14:textId="77777777" w:rsidR="00A71C62" w:rsidRPr="0097208D" w:rsidRDefault="00A71C62" w:rsidP="00A71C62">
      <w:pPr>
        <w:spacing w:before="120"/>
        <w:jc w:val="both"/>
        <w:rPr>
          <w:sz w:val="22"/>
          <w:szCs w:val="22"/>
        </w:rPr>
      </w:pPr>
      <w:r w:rsidRPr="0097208D">
        <w:rPr>
          <w:sz w:val="22"/>
          <w:szCs w:val="22"/>
        </w:rPr>
        <w:t>Ak Objednávateľ užíva niektorú časť Diela pred vydaním Protokolu o odovzdaní a prevzatí Stavby, (diela) alebo jej dokončenej časti:</w:t>
      </w:r>
    </w:p>
    <w:p w14:paraId="3BCE9A31" w14:textId="4BE9782C" w:rsidR="00A71C62" w:rsidRPr="0097208D" w:rsidRDefault="00A71C62" w:rsidP="00F558E8">
      <w:pPr>
        <w:numPr>
          <w:ilvl w:val="0"/>
          <w:numId w:val="92"/>
        </w:numPr>
        <w:ind w:left="425" w:hanging="425"/>
        <w:jc w:val="both"/>
        <w:rPr>
          <w:sz w:val="22"/>
          <w:szCs w:val="22"/>
        </w:rPr>
      </w:pPr>
      <w:r w:rsidRPr="0097208D">
        <w:rPr>
          <w:sz w:val="22"/>
          <w:szCs w:val="22"/>
        </w:rPr>
        <w:t>bude sa mať za to, že časť</w:t>
      </w:r>
      <w:r w:rsidR="001E1F49">
        <w:rPr>
          <w:sz w:val="22"/>
          <w:szCs w:val="22"/>
        </w:rPr>
        <w:t xml:space="preserve"> Diela</w:t>
      </w:r>
      <w:r w:rsidRPr="0097208D">
        <w:rPr>
          <w:sz w:val="22"/>
          <w:szCs w:val="22"/>
        </w:rPr>
        <w:t>, ktorá sa užíva bola odovzdaná v deň, od ktorého je užívaná,</w:t>
      </w:r>
    </w:p>
    <w:p w14:paraId="7FFE1F71" w14:textId="4A4D8786" w:rsidR="00A71C62" w:rsidRPr="0097208D" w:rsidRDefault="00A71C62" w:rsidP="00F558E8">
      <w:pPr>
        <w:numPr>
          <w:ilvl w:val="0"/>
          <w:numId w:val="92"/>
        </w:numPr>
        <w:ind w:left="425" w:hanging="425"/>
        <w:jc w:val="both"/>
        <w:rPr>
          <w:sz w:val="22"/>
          <w:szCs w:val="22"/>
        </w:rPr>
      </w:pPr>
      <w:r w:rsidRPr="0097208D">
        <w:rPr>
          <w:sz w:val="22"/>
          <w:szCs w:val="22"/>
        </w:rPr>
        <w:t xml:space="preserve">Zhotoviteľ prestáva byť zodpovedným za starostlivosť o túto časť </w:t>
      </w:r>
      <w:r w:rsidR="001E1F49">
        <w:rPr>
          <w:sz w:val="22"/>
          <w:szCs w:val="22"/>
        </w:rPr>
        <w:t xml:space="preserve">Diela </w:t>
      </w:r>
      <w:r w:rsidRPr="0097208D">
        <w:rPr>
          <w:sz w:val="22"/>
          <w:szCs w:val="22"/>
        </w:rPr>
        <w:t>od tohto dátumu, kedy zodpovednosť prechádza na Objednávateľa, a</w:t>
      </w:r>
    </w:p>
    <w:p w14:paraId="5309237E" w14:textId="09DE4F15" w:rsidR="00A71C62" w:rsidRPr="0097208D" w:rsidRDefault="00A71C62" w:rsidP="00F558E8">
      <w:pPr>
        <w:numPr>
          <w:ilvl w:val="0"/>
          <w:numId w:val="92"/>
        </w:numPr>
        <w:ind w:left="425" w:hanging="425"/>
        <w:jc w:val="both"/>
        <w:rPr>
          <w:sz w:val="22"/>
          <w:szCs w:val="22"/>
        </w:rPr>
      </w:pPr>
      <w:r w:rsidRPr="0097208D">
        <w:rPr>
          <w:sz w:val="22"/>
          <w:szCs w:val="22"/>
        </w:rPr>
        <w:t xml:space="preserve">ak Zhotoviteľ o to požiada, potom Stavebný dozor je povinný pre túto časť </w:t>
      </w:r>
      <w:r w:rsidR="001E1F49">
        <w:rPr>
          <w:sz w:val="22"/>
          <w:szCs w:val="22"/>
        </w:rPr>
        <w:t xml:space="preserve">Diela </w:t>
      </w:r>
      <w:r w:rsidRPr="0097208D">
        <w:rPr>
          <w:sz w:val="22"/>
          <w:szCs w:val="22"/>
        </w:rPr>
        <w:t xml:space="preserve">vydať Protokolu o odovzdaní a prevzatí Stavby, (diela) alebo jej dokončenej časti. </w:t>
      </w:r>
    </w:p>
    <w:p w14:paraId="20A372EA" w14:textId="18214913" w:rsidR="00A71C62" w:rsidRPr="0097208D" w:rsidRDefault="00A71C62" w:rsidP="00A71C62">
      <w:pPr>
        <w:spacing w:before="120"/>
        <w:jc w:val="both"/>
        <w:rPr>
          <w:sz w:val="22"/>
          <w:szCs w:val="22"/>
        </w:rPr>
      </w:pPr>
      <w:r w:rsidRPr="0097208D">
        <w:rPr>
          <w:sz w:val="22"/>
          <w:szCs w:val="22"/>
        </w:rPr>
        <w:t>Odovzdanie a prevzatie Diela bude vykonávané v súlade s</w:t>
      </w:r>
      <w:r w:rsidR="001E1F49">
        <w:rPr>
          <w:sz w:val="22"/>
          <w:szCs w:val="22"/>
        </w:rPr>
        <w:t xml:space="preserve"> P</w:t>
      </w:r>
      <w:r w:rsidRPr="0097208D">
        <w:rPr>
          <w:sz w:val="22"/>
          <w:szCs w:val="22"/>
        </w:rPr>
        <w:t xml:space="preserve">rávnymi predpismi postupne po jednotlivých častiach, ktorými sa v tejto súvislosti rozumejú jednotlivé PS a SO. Odovzdanie a prevzatie iných častí Diela než jednotlivé PS a SO (časti Diela) je možné po predchádzajúcom písomnom súhlase Objednávateľa. </w:t>
      </w:r>
    </w:p>
    <w:p w14:paraId="397C4231" w14:textId="77777777" w:rsidR="00A71C62" w:rsidRPr="0097208D" w:rsidRDefault="00A71C62" w:rsidP="00A71C62">
      <w:pPr>
        <w:spacing w:before="120"/>
        <w:jc w:val="both"/>
        <w:rPr>
          <w:sz w:val="22"/>
          <w:szCs w:val="22"/>
        </w:rPr>
      </w:pPr>
      <w:r w:rsidRPr="0097208D">
        <w:rPr>
          <w:sz w:val="22"/>
          <w:szCs w:val="22"/>
        </w:rPr>
        <w:t>Pri dokončení časti Diela, ktoré vykazuje všetky predpoklady pre jeho riadne užívanie, Zhotoviteľ požiada Stavebného dozora o vydanie Protokolu o odovzdaní a prevzatí Stavby, (diela) alebo jej dokončenej časti. Spolu so žiadosťou predloží dokumentáciu k preberaciemu konaniu vrátane príslušných  elektronických záznamov v slovenskom jazyku, ako aj ďalšie dokumenty vyplývajúce z ostatných ustanovení Zmluvy. </w:t>
      </w:r>
    </w:p>
    <w:p w14:paraId="6F041AB4" w14:textId="7C08113D" w:rsidR="00A71C62" w:rsidRDefault="00A71C62" w:rsidP="00A71C62">
      <w:pPr>
        <w:spacing w:before="120"/>
        <w:jc w:val="both"/>
        <w:rPr>
          <w:sz w:val="22"/>
          <w:szCs w:val="22"/>
        </w:rPr>
      </w:pPr>
      <w:r w:rsidRPr="0097208D">
        <w:rPr>
          <w:sz w:val="22"/>
          <w:szCs w:val="22"/>
        </w:rPr>
        <w:t>Protokol o odovzdaní a prevzatí Stavby, (diela) alebo jej dokončenej časti musí byť vyhotovený v súlade s </w:t>
      </w:r>
      <w:r w:rsidRPr="002B1B3C">
        <w:rPr>
          <w:sz w:val="22"/>
          <w:szCs w:val="22"/>
        </w:rPr>
        <w:t>interným predpisom Objednávateľa „Metodický postup pre investorskú činnosť pre ŽSR“, inak Objednávateľ príslušný PS/SO nepreberie.</w:t>
      </w:r>
    </w:p>
    <w:p w14:paraId="5C8A3B8F" w14:textId="3EC1FBCB" w:rsidR="00DC5A65" w:rsidRPr="00DC5A65" w:rsidRDefault="00DC5A65" w:rsidP="00DC5A65">
      <w:pPr>
        <w:spacing w:before="120" w:after="120"/>
        <w:jc w:val="both"/>
        <w:rPr>
          <w:b/>
          <w:bCs/>
        </w:rPr>
      </w:pPr>
      <w:r w:rsidRPr="0097208D">
        <w:rPr>
          <w:sz w:val="22"/>
          <w:szCs w:val="22"/>
        </w:rPr>
        <w:t>Pre vylúčenie akýchkoľvek pochybností platí, že Protokol o odovzdaní a prevzatí Stavby, (diela) alebo jej dokončenej časti zmluvné strany podpíšu aj pre časť Diela, ktorá bude odovzdaná do predčasného užívania.</w:t>
      </w:r>
    </w:p>
    <w:p w14:paraId="0B81617B" w14:textId="77777777" w:rsidR="00A71C62" w:rsidRPr="002B1B3C" w:rsidRDefault="00A71C62" w:rsidP="00A71C62">
      <w:pPr>
        <w:spacing w:before="120"/>
        <w:jc w:val="both"/>
        <w:rPr>
          <w:sz w:val="22"/>
          <w:szCs w:val="22"/>
        </w:rPr>
      </w:pPr>
      <w:r w:rsidRPr="002B1B3C">
        <w:rPr>
          <w:sz w:val="22"/>
          <w:szCs w:val="22"/>
        </w:rPr>
        <w:t xml:space="preserve">Ak bude z prevádzkových dôvodov uviesť elektrické zariadenie do prevádzky bezprostredne po ukončení prác na ňom (napr. trakčné vedenie) bude možné ho uviesť do prevádzky na nevyhnutný čas bez vykonania úradnej </w:t>
      </w:r>
      <w:r w:rsidRPr="002B1B3C">
        <w:rPr>
          <w:sz w:val="22"/>
          <w:szCs w:val="22"/>
        </w:rPr>
        <w:lastRenderedPageBreak/>
        <w:t>skúšky len v zmysle § 10 vyhlášky o určených technických zariadeniach a určených činnostiach a činnostiach na určených technických zariadeniach.</w:t>
      </w:r>
      <w:r w:rsidRPr="002B1B3C" w:rsidDel="00B6528E">
        <w:rPr>
          <w:sz w:val="22"/>
          <w:szCs w:val="22"/>
        </w:rPr>
        <w:t xml:space="preserve"> </w:t>
      </w:r>
    </w:p>
    <w:p w14:paraId="7D856959" w14:textId="77777777" w:rsidR="00A71C62" w:rsidRPr="0097208D" w:rsidRDefault="00A71C62" w:rsidP="00A71C62">
      <w:pPr>
        <w:spacing w:before="120"/>
        <w:jc w:val="both"/>
        <w:rPr>
          <w:sz w:val="22"/>
          <w:szCs w:val="22"/>
        </w:rPr>
      </w:pPr>
      <w:r w:rsidRPr="002B1B3C">
        <w:rPr>
          <w:sz w:val="22"/>
          <w:szCs w:val="22"/>
        </w:rPr>
        <w:t>Zhotoviteľ je povinný pri preberacom konaní časti Diela (a v prípade časti Diela,</w:t>
      </w:r>
      <w:r w:rsidRPr="0097208D">
        <w:rPr>
          <w:sz w:val="22"/>
          <w:szCs w:val="22"/>
        </w:rPr>
        <w:t xml:space="preserve"> ktorá má byť odovzdaná do predčasného užívania, pred jej odovzdaním do predčasného užívania</w:t>
      </w:r>
      <w:r>
        <w:rPr>
          <w:sz w:val="22"/>
          <w:szCs w:val="22"/>
        </w:rPr>
        <w:t>, ak nie je nižšie uvedené inak</w:t>
      </w:r>
      <w:r w:rsidRPr="0097208D">
        <w:rPr>
          <w:sz w:val="22"/>
          <w:szCs w:val="22"/>
        </w:rPr>
        <w:t>)</w:t>
      </w:r>
      <w:r w:rsidRPr="0097208D">
        <w:t xml:space="preserve"> </w:t>
      </w:r>
      <w:r w:rsidRPr="0097208D">
        <w:rPr>
          <w:sz w:val="22"/>
          <w:szCs w:val="22"/>
        </w:rPr>
        <w:t xml:space="preserve">odovzdať Objednávateľovi: </w:t>
      </w:r>
    </w:p>
    <w:p w14:paraId="022767FB" w14:textId="3B6AFE15" w:rsidR="00A71C62" w:rsidRPr="0097208D" w:rsidRDefault="00A71C62" w:rsidP="00F558E8">
      <w:pPr>
        <w:numPr>
          <w:ilvl w:val="0"/>
          <w:numId w:val="144"/>
        </w:numPr>
        <w:ind w:left="425" w:hanging="425"/>
        <w:jc w:val="both"/>
        <w:rPr>
          <w:sz w:val="22"/>
          <w:szCs w:val="22"/>
        </w:rPr>
      </w:pPr>
      <w:r w:rsidRPr="00993142">
        <w:rPr>
          <w:sz w:val="22"/>
          <w:szCs w:val="22"/>
        </w:rPr>
        <w:t xml:space="preserve">projektovú dokumentáciu </w:t>
      </w:r>
      <w:r w:rsidRPr="00993142" w:rsidDel="00EF4F9E">
        <w:rPr>
          <w:sz w:val="22"/>
          <w:szCs w:val="22"/>
        </w:rPr>
        <w:t xml:space="preserve"> </w:t>
      </w:r>
      <w:r w:rsidRPr="00993142">
        <w:rPr>
          <w:sz w:val="22"/>
          <w:szCs w:val="22"/>
        </w:rPr>
        <w:t>skutočného realizovania stavby so zakreslením všetkých zmien podľa skutočného stavu vykonaných prác v šiestich vyhotoveniach v tlačenej podobe (čistopis) a vo dvoch vyhotoveniach na digitálnom médiu CD/DVD (vo formáte .</w:t>
      </w:r>
      <w:proofErr w:type="spellStart"/>
      <w:r w:rsidRPr="00993142">
        <w:rPr>
          <w:sz w:val="22"/>
          <w:szCs w:val="22"/>
        </w:rPr>
        <w:t>pdf</w:t>
      </w:r>
      <w:proofErr w:type="spellEnd"/>
      <w:r w:rsidRPr="00993142">
        <w:rPr>
          <w:sz w:val="22"/>
          <w:szCs w:val="22"/>
        </w:rPr>
        <w:t xml:space="preserve"> a .</w:t>
      </w:r>
      <w:proofErr w:type="spellStart"/>
      <w:r w:rsidRPr="00993142">
        <w:rPr>
          <w:sz w:val="22"/>
          <w:szCs w:val="22"/>
        </w:rPr>
        <w:t>dwg</w:t>
      </w:r>
      <w:proofErr w:type="spellEnd"/>
      <w:r w:rsidRPr="00993142">
        <w:rPr>
          <w:sz w:val="22"/>
          <w:szCs w:val="22"/>
        </w:rPr>
        <w:t>/ .</w:t>
      </w:r>
      <w:proofErr w:type="spellStart"/>
      <w:r w:rsidRPr="00993142">
        <w:rPr>
          <w:sz w:val="22"/>
          <w:szCs w:val="22"/>
        </w:rPr>
        <w:t>dgn</w:t>
      </w:r>
      <w:proofErr w:type="spellEnd"/>
      <w:r w:rsidRPr="00993142">
        <w:rPr>
          <w:sz w:val="22"/>
          <w:szCs w:val="22"/>
        </w:rPr>
        <w:t xml:space="preserve">), v súlade s normou TNŽ 01 3412 - „Digitálna dokumentácia“ a súvisiacich </w:t>
      </w:r>
      <w:r w:rsidR="00DC5A65">
        <w:rPr>
          <w:sz w:val="22"/>
          <w:szCs w:val="22"/>
        </w:rPr>
        <w:t>Právnych predpisov</w:t>
      </w:r>
      <w:r>
        <w:rPr>
          <w:sz w:val="22"/>
          <w:szCs w:val="22"/>
        </w:rPr>
        <w:t>; nevyžaduje sa pri odovzdaní časti Diela do predčasného užívania</w:t>
      </w:r>
      <w:r w:rsidRPr="00993142">
        <w:rPr>
          <w:sz w:val="22"/>
          <w:szCs w:val="22"/>
        </w:rPr>
        <w:t>,</w:t>
      </w:r>
    </w:p>
    <w:p w14:paraId="3CCCCA59" w14:textId="12A23EBA" w:rsidR="00A71C62" w:rsidRPr="0097208D" w:rsidRDefault="00A71C62" w:rsidP="00F558E8">
      <w:pPr>
        <w:numPr>
          <w:ilvl w:val="0"/>
          <w:numId w:val="144"/>
        </w:numPr>
        <w:ind w:left="425" w:hanging="425"/>
        <w:jc w:val="both"/>
        <w:rPr>
          <w:sz w:val="22"/>
          <w:szCs w:val="22"/>
        </w:rPr>
      </w:pPr>
      <w:r w:rsidRPr="0097208D">
        <w:rPr>
          <w:sz w:val="22"/>
          <w:szCs w:val="22"/>
        </w:rPr>
        <w:t xml:space="preserve">geodetickú dokumentáciu skutočného realizovania stavby vyhotovenú zodpovedným geodetom s oprávnením na výkon činnosti podľa </w:t>
      </w:r>
      <w:r w:rsidR="0002798F">
        <w:rPr>
          <w:sz w:val="22"/>
          <w:szCs w:val="22"/>
        </w:rPr>
        <w:t>Právnych predpisov</w:t>
      </w:r>
      <w:r w:rsidRPr="0097208D">
        <w:rPr>
          <w:sz w:val="22"/>
          <w:szCs w:val="22"/>
        </w:rPr>
        <w:t>, ktorá musí obsahovať aj geometrické plány s vyznačením vecných bremien, ako súčasť  podkladov ku kolaudačnému konaniu. Dokumentácia musí byť vypracovaná v súlade s normou TNŽ 01 3412 - „Digitálna dokumentácia“ a súvisiacich predpisov a musí obsahovať situáciu v mierke 1:1000 podsvietenú katastrálnou mapou s uvedením parcelných čísiel. Zameranie skutočného realizovania stavby  musí byť naviazané na jednotnú trigonometrickú sieť, resp. spôsobom,  akým je vyhotovená projektová dokumentácia (vytyčovacie schémy),</w:t>
      </w:r>
    </w:p>
    <w:p w14:paraId="177B7AB9" w14:textId="77777777" w:rsidR="00A71C62" w:rsidRPr="0097208D" w:rsidRDefault="00A71C62" w:rsidP="00F558E8">
      <w:pPr>
        <w:numPr>
          <w:ilvl w:val="0"/>
          <w:numId w:val="144"/>
        </w:numPr>
        <w:ind w:left="425" w:hanging="425"/>
        <w:jc w:val="both"/>
        <w:rPr>
          <w:sz w:val="22"/>
          <w:szCs w:val="22"/>
        </w:rPr>
      </w:pPr>
      <w:r w:rsidRPr="0097208D">
        <w:rPr>
          <w:sz w:val="22"/>
          <w:szCs w:val="22"/>
        </w:rPr>
        <w:t>potvrdenie o úspešnom vykonaní Preberacích skúšok a Technických prehliadok,</w:t>
      </w:r>
    </w:p>
    <w:p w14:paraId="771FD323" w14:textId="77777777" w:rsidR="00A71C62" w:rsidRPr="0097208D" w:rsidRDefault="00A71C62" w:rsidP="00F558E8">
      <w:pPr>
        <w:numPr>
          <w:ilvl w:val="0"/>
          <w:numId w:val="144"/>
        </w:numPr>
        <w:ind w:left="425" w:hanging="425"/>
        <w:jc w:val="both"/>
        <w:rPr>
          <w:sz w:val="22"/>
          <w:szCs w:val="22"/>
        </w:rPr>
      </w:pPr>
      <w:r w:rsidRPr="0097208D">
        <w:rPr>
          <w:sz w:val="22"/>
          <w:szCs w:val="22"/>
        </w:rPr>
        <w:t xml:space="preserve">zoznam strojov, zariadení, ktoré sú súčasťou odovzdávanej dodávky, ich pasporty </w:t>
      </w:r>
      <w:r w:rsidRPr="0097208D">
        <w:rPr>
          <w:sz w:val="22"/>
          <w:szCs w:val="22"/>
        </w:rPr>
        <w:br/>
        <w:t>a návody na obsluhu v slovenskom jazyku, resp. v inom jazyku ale s úradne osvedčeným prekladom do slovenského jazyka,</w:t>
      </w:r>
    </w:p>
    <w:p w14:paraId="1AF3CDF1" w14:textId="77777777" w:rsidR="00A71C62" w:rsidRPr="0097208D" w:rsidRDefault="00A71C62" w:rsidP="00F558E8">
      <w:pPr>
        <w:numPr>
          <w:ilvl w:val="0"/>
          <w:numId w:val="144"/>
        </w:numPr>
        <w:ind w:left="425" w:hanging="425"/>
        <w:jc w:val="both"/>
        <w:rPr>
          <w:sz w:val="22"/>
          <w:szCs w:val="22"/>
        </w:rPr>
      </w:pPr>
      <w:r w:rsidRPr="0097208D">
        <w:rPr>
          <w:sz w:val="22"/>
          <w:szCs w:val="22"/>
        </w:rPr>
        <w:t>návod na obsluhu a údržbu Technologických zariadení,</w:t>
      </w:r>
    </w:p>
    <w:p w14:paraId="16306381" w14:textId="77777777" w:rsidR="00A71C62" w:rsidRPr="0097208D" w:rsidRDefault="00A71C62" w:rsidP="00F558E8">
      <w:pPr>
        <w:numPr>
          <w:ilvl w:val="0"/>
          <w:numId w:val="144"/>
        </w:numPr>
        <w:ind w:left="425" w:hanging="425"/>
        <w:jc w:val="both"/>
        <w:rPr>
          <w:sz w:val="22"/>
          <w:szCs w:val="22"/>
        </w:rPr>
      </w:pPr>
      <w:r w:rsidRPr="0097208D">
        <w:rPr>
          <w:sz w:val="22"/>
          <w:szCs w:val="22"/>
        </w:rPr>
        <w:t>zápisnice a osvedčenia o vykonaných skúškach použitých Materiálov,</w:t>
      </w:r>
    </w:p>
    <w:p w14:paraId="5966143E" w14:textId="77777777" w:rsidR="00A71C62" w:rsidRPr="0097208D" w:rsidRDefault="00A71C62" w:rsidP="00F558E8">
      <w:pPr>
        <w:numPr>
          <w:ilvl w:val="0"/>
          <w:numId w:val="144"/>
        </w:numPr>
        <w:ind w:left="425" w:hanging="425"/>
        <w:jc w:val="both"/>
        <w:rPr>
          <w:sz w:val="22"/>
          <w:szCs w:val="22"/>
        </w:rPr>
      </w:pPr>
      <w:r w:rsidRPr="0097208D">
        <w:rPr>
          <w:sz w:val="22"/>
          <w:szCs w:val="22"/>
        </w:rPr>
        <w:t>zápisnice o preverení prác a konštrukcií v priebehu zakrytých prác,</w:t>
      </w:r>
    </w:p>
    <w:p w14:paraId="3C237A32" w14:textId="77777777" w:rsidR="00A71C62" w:rsidRPr="0097208D" w:rsidRDefault="00A71C62" w:rsidP="00F558E8">
      <w:pPr>
        <w:numPr>
          <w:ilvl w:val="0"/>
          <w:numId w:val="144"/>
        </w:numPr>
        <w:ind w:left="425" w:hanging="425"/>
        <w:jc w:val="both"/>
        <w:rPr>
          <w:sz w:val="22"/>
          <w:szCs w:val="22"/>
        </w:rPr>
      </w:pPr>
      <w:r w:rsidRPr="0097208D">
        <w:rPr>
          <w:sz w:val="22"/>
          <w:szCs w:val="22"/>
        </w:rPr>
        <w:t>zápisnice o individuálnom a komplexnom vyskúšaní zmontovaných zariadení,</w:t>
      </w:r>
      <w:r>
        <w:rPr>
          <w:sz w:val="22"/>
          <w:szCs w:val="22"/>
        </w:rPr>
        <w:t xml:space="preserve"> </w:t>
      </w:r>
    </w:p>
    <w:p w14:paraId="3813AAAE" w14:textId="77777777" w:rsidR="00A71C62" w:rsidRPr="00895221" w:rsidRDefault="00A71C62" w:rsidP="00F558E8">
      <w:pPr>
        <w:numPr>
          <w:ilvl w:val="0"/>
          <w:numId w:val="144"/>
        </w:numPr>
        <w:ind w:left="425" w:hanging="425"/>
        <w:jc w:val="both"/>
        <w:rPr>
          <w:sz w:val="22"/>
          <w:szCs w:val="22"/>
        </w:rPr>
      </w:pPr>
      <w:r w:rsidRPr="00895221">
        <w:rPr>
          <w:sz w:val="22"/>
          <w:szCs w:val="22"/>
        </w:rPr>
        <w:t>doklady o vykonaných funkčných skúškach,</w:t>
      </w:r>
    </w:p>
    <w:p w14:paraId="658798DF" w14:textId="77777777" w:rsidR="00A71C62" w:rsidRPr="00895221" w:rsidRDefault="00A71C62" w:rsidP="00F558E8">
      <w:pPr>
        <w:numPr>
          <w:ilvl w:val="0"/>
          <w:numId w:val="144"/>
        </w:numPr>
        <w:ind w:left="425" w:hanging="425"/>
        <w:jc w:val="both"/>
        <w:rPr>
          <w:color w:val="000000" w:themeColor="text1"/>
          <w:sz w:val="22"/>
          <w:szCs w:val="22"/>
        </w:rPr>
      </w:pPr>
      <w:r w:rsidRPr="00895221">
        <w:rPr>
          <w:color w:val="000000" w:themeColor="text1"/>
          <w:sz w:val="22"/>
          <w:szCs w:val="22"/>
        </w:rPr>
        <w:t>východiskové revízne správy elektrických zariadení, resp. protokoly o úradných skúškach v zmysle vyhlášky o určených technických zariadeniach a určených činnostiach a činnostiach na určených technických zariadeniach.</w:t>
      </w:r>
    </w:p>
    <w:p w14:paraId="1E007DAD" w14:textId="77777777" w:rsidR="00A71C62" w:rsidRPr="00895221" w:rsidRDefault="00A71C62" w:rsidP="00F558E8">
      <w:pPr>
        <w:numPr>
          <w:ilvl w:val="0"/>
          <w:numId w:val="144"/>
        </w:numPr>
        <w:ind w:left="425" w:hanging="425"/>
        <w:jc w:val="both"/>
        <w:rPr>
          <w:color w:val="000000" w:themeColor="text1"/>
          <w:sz w:val="22"/>
          <w:szCs w:val="22"/>
        </w:rPr>
      </w:pPr>
      <w:r w:rsidRPr="00895221">
        <w:rPr>
          <w:color w:val="000000" w:themeColor="text1"/>
          <w:sz w:val="22"/>
          <w:szCs w:val="22"/>
        </w:rPr>
        <w:t>energetické certifikáty budov,</w:t>
      </w:r>
    </w:p>
    <w:p w14:paraId="13E22773" w14:textId="77777777" w:rsidR="00A71C62" w:rsidRPr="00895221" w:rsidRDefault="00A71C62" w:rsidP="00F558E8">
      <w:pPr>
        <w:numPr>
          <w:ilvl w:val="0"/>
          <w:numId w:val="144"/>
        </w:numPr>
        <w:ind w:left="425" w:hanging="425"/>
        <w:jc w:val="both"/>
        <w:rPr>
          <w:sz w:val="22"/>
          <w:szCs w:val="22"/>
        </w:rPr>
      </w:pPr>
      <w:r w:rsidRPr="00895221">
        <w:rPr>
          <w:sz w:val="22"/>
          <w:szCs w:val="22"/>
        </w:rPr>
        <w:t>stavebné denníky,</w:t>
      </w:r>
    </w:p>
    <w:p w14:paraId="661012D5" w14:textId="77777777" w:rsidR="00A71C62" w:rsidRPr="0097208D" w:rsidRDefault="00A71C62" w:rsidP="00F558E8">
      <w:pPr>
        <w:numPr>
          <w:ilvl w:val="0"/>
          <w:numId w:val="144"/>
        </w:numPr>
        <w:ind w:left="425" w:hanging="425"/>
        <w:jc w:val="both"/>
        <w:rPr>
          <w:sz w:val="22"/>
          <w:szCs w:val="22"/>
        </w:rPr>
      </w:pPr>
      <w:r w:rsidRPr="0097208D">
        <w:rPr>
          <w:sz w:val="22"/>
          <w:szCs w:val="22"/>
        </w:rPr>
        <w:t>ES vyhlásenia o zhode,</w:t>
      </w:r>
    </w:p>
    <w:p w14:paraId="11AF6E17" w14:textId="3FB0E765" w:rsidR="00A71C62" w:rsidRPr="0097208D" w:rsidRDefault="00A71C62" w:rsidP="00F558E8">
      <w:pPr>
        <w:numPr>
          <w:ilvl w:val="0"/>
          <w:numId w:val="144"/>
        </w:numPr>
        <w:ind w:left="425" w:hanging="425"/>
        <w:jc w:val="both"/>
        <w:rPr>
          <w:sz w:val="22"/>
          <w:szCs w:val="22"/>
        </w:rPr>
      </w:pPr>
      <w:r w:rsidRPr="0097208D">
        <w:rPr>
          <w:sz w:val="22"/>
          <w:szCs w:val="22"/>
        </w:rPr>
        <w:t xml:space="preserve">všetky podklady/ dokumenty potrebné k zabezpečeniu právoplatného kolaudačného rozhodnutia/ </w:t>
      </w:r>
      <w:r w:rsidR="0002798F">
        <w:rPr>
          <w:sz w:val="22"/>
          <w:szCs w:val="22"/>
        </w:rPr>
        <w:t xml:space="preserve">právoplatných kolaudačných </w:t>
      </w:r>
      <w:r w:rsidRPr="0097208D">
        <w:rPr>
          <w:sz w:val="22"/>
          <w:szCs w:val="22"/>
        </w:rPr>
        <w:t>rozhodnutí resp. rozhodnutia/rozhodnutí o predčasnom užívaní stavby</w:t>
      </w:r>
      <w:r w:rsidR="0002798F">
        <w:rPr>
          <w:sz w:val="22"/>
          <w:szCs w:val="22"/>
        </w:rPr>
        <w:t>,</w:t>
      </w:r>
      <w:r w:rsidRPr="0097208D">
        <w:rPr>
          <w:sz w:val="22"/>
          <w:szCs w:val="22"/>
        </w:rPr>
        <w:t xml:space="preserve"> pričom pokiaľ sa v konaniach ukáže, že niektorý podklad/ dokument nie je dostatočný alebo ak chýba, Zhotoviteľ je povinný v lehote určenej stavebným úradom pre Objednávateľa ako stavebníka zjednať nápravu,</w:t>
      </w:r>
    </w:p>
    <w:p w14:paraId="121F33BD" w14:textId="77777777" w:rsidR="00A71C62" w:rsidRPr="0097208D" w:rsidRDefault="00A71C62" w:rsidP="00F558E8">
      <w:pPr>
        <w:numPr>
          <w:ilvl w:val="0"/>
          <w:numId w:val="144"/>
        </w:numPr>
        <w:ind w:left="425" w:hanging="425"/>
        <w:jc w:val="both"/>
        <w:rPr>
          <w:sz w:val="22"/>
          <w:szCs w:val="22"/>
        </w:rPr>
      </w:pPr>
      <w:r w:rsidRPr="0097208D">
        <w:rPr>
          <w:sz w:val="22"/>
          <w:szCs w:val="22"/>
        </w:rPr>
        <w:t xml:space="preserve">udržiavací poriadok (manuál údržby) a technické podmienky pre údržbu a opravy všetkých inštalovaných zariadení. V podmienkach budú stanovené: </w:t>
      </w:r>
    </w:p>
    <w:p w14:paraId="521082CC" w14:textId="77777777" w:rsidR="00A71C62" w:rsidRPr="0097208D" w:rsidRDefault="00A71C62" w:rsidP="00F558E8">
      <w:pPr>
        <w:numPr>
          <w:ilvl w:val="0"/>
          <w:numId w:val="89"/>
        </w:numPr>
        <w:tabs>
          <w:tab w:val="clear" w:pos="720"/>
        </w:tabs>
        <w:ind w:left="851" w:hanging="425"/>
        <w:jc w:val="both"/>
        <w:rPr>
          <w:sz w:val="22"/>
          <w:szCs w:val="22"/>
        </w:rPr>
      </w:pPr>
      <w:r w:rsidRPr="0097208D">
        <w:rPr>
          <w:sz w:val="22"/>
          <w:szCs w:val="22"/>
        </w:rPr>
        <w:t>zásady výkonov plánovanej periodickej údržby za účelom zabránenia predčasného opotrebenia  (potrebný rozsah, periodicita prác, pracovné postupy, oprávnenia, iné),</w:t>
      </w:r>
    </w:p>
    <w:p w14:paraId="5E769B3B" w14:textId="77777777" w:rsidR="00A71C62" w:rsidRPr="0097208D" w:rsidRDefault="00A71C62" w:rsidP="00F558E8">
      <w:pPr>
        <w:numPr>
          <w:ilvl w:val="0"/>
          <w:numId w:val="89"/>
        </w:numPr>
        <w:tabs>
          <w:tab w:val="clear" w:pos="720"/>
        </w:tabs>
        <w:ind w:left="851" w:hanging="425"/>
        <w:jc w:val="both"/>
        <w:rPr>
          <w:sz w:val="22"/>
          <w:szCs w:val="22"/>
        </w:rPr>
      </w:pPr>
      <w:r w:rsidRPr="0097208D">
        <w:rPr>
          <w:sz w:val="22"/>
          <w:szCs w:val="22"/>
        </w:rPr>
        <w:t>zásady výkonov okamžitých opráv (na úrovni výmeny blokov, komponentov, armatúr a iných definovaných častí zariadení) zložkami údržby Objednávateľa,</w:t>
      </w:r>
    </w:p>
    <w:p w14:paraId="072E1F72" w14:textId="77777777" w:rsidR="00A71C62" w:rsidRPr="0097208D" w:rsidRDefault="00A71C62" w:rsidP="00F558E8">
      <w:pPr>
        <w:numPr>
          <w:ilvl w:val="0"/>
          <w:numId w:val="89"/>
        </w:numPr>
        <w:tabs>
          <w:tab w:val="clear" w:pos="720"/>
        </w:tabs>
        <w:ind w:left="851" w:hanging="425"/>
        <w:jc w:val="both"/>
        <w:rPr>
          <w:sz w:val="22"/>
          <w:szCs w:val="22"/>
        </w:rPr>
      </w:pPr>
      <w:r w:rsidRPr="0097208D">
        <w:rPr>
          <w:sz w:val="22"/>
          <w:szCs w:val="22"/>
        </w:rPr>
        <w:t>potrebné technické vybavenie pracovísk pre kvalifikovaný výkon plánovanej periodickej údržby aj okamžitých opráv,</w:t>
      </w:r>
    </w:p>
    <w:p w14:paraId="0F79194E" w14:textId="77777777" w:rsidR="00A71C62" w:rsidRPr="0097208D" w:rsidRDefault="00A71C62" w:rsidP="00F558E8">
      <w:pPr>
        <w:numPr>
          <w:ilvl w:val="0"/>
          <w:numId w:val="89"/>
        </w:numPr>
        <w:tabs>
          <w:tab w:val="clear" w:pos="720"/>
        </w:tabs>
        <w:ind w:left="851" w:hanging="425"/>
        <w:jc w:val="both"/>
        <w:rPr>
          <w:sz w:val="22"/>
          <w:szCs w:val="22"/>
        </w:rPr>
      </w:pPr>
      <w:r w:rsidRPr="0097208D">
        <w:rPr>
          <w:sz w:val="22"/>
          <w:szCs w:val="22"/>
        </w:rPr>
        <w:t>metódy diagnostiky a potrebnej diagnostickej techniky,</w:t>
      </w:r>
    </w:p>
    <w:p w14:paraId="33CC845A" w14:textId="2C4D75EF" w:rsidR="00A71C62" w:rsidRPr="0097208D" w:rsidRDefault="00A71C62" w:rsidP="00F558E8">
      <w:pPr>
        <w:numPr>
          <w:ilvl w:val="0"/>
          <w:numId w:val="89"/>
        </w:numPr>
        <w:tabs>
          <w:tab w:val="clear" w:pos="720"/>
        </w:tabs>
        <w:ind w:left="851" w:hanging="425"/>
        <w:jc w:val="both"/>
        <w:rPr>
          <w:sz w:val="22"/>
          <w:szCs w:val="22"/>
        </w:rPr>
      </w:pPr>
      <w:r w:rsidRPr="0097208D">
        <w:rPr>
          <w:sz w:val="22"/>
          <w:szCs w:val="22"/>
        </w:rPr>
        <w:t>zoznamy odporúčaných náhradných dielov s uvedením počtov, jednotkových cien, dodacích lehôt, potrebných pre kvalifikovaný výkon okamžitých opráv inštalovaných zariadení</w:t>
      </w:r>
      <w:r w:rsidR="0002798F">
        <w:rPr>
          <w:sz w:val="22"/>
          <w:szCs w:val="22"/>
        </w:rPr>
        <w:t>,</w:t>
      </w:r>
    </w:p>
    <w:p w14:paraId="47FE4151" w14:textId="77777777" w:rsidR="00A71C62" w:rsidRPr="0056208A" w:rsidRDefault="00A71C62" w:rsidP="00F558E8">
      <w:pPr>
        <w:numPr>
          <w:ilvl w:val="0"/>
          <w:numId w:val="89"/>
        </w:numPr>
        <w:tabs>
          <w:tab w:val="clear" w:pos="720"/>
        </w:tabs>
        <w:ind w:left="851" w:hanging="425"/>
        <w:jc w:val="both"/>
        <w:rPr>
          <w:sz w:val="22"/>
          <w:szCs w:val="22"/>
        </w:rPr>
      </w:pPr>
      <w:r w:rsidRPr="0056208A">
        <w:rPr>
          <w:sz w:val="22"/>
          <w:szCs w:val="22"/>
        </w:rPr>
        <w:t xml:space="preserve">technickú dokumentáciu, za účelom vydania „Rozhodnutia o usporiadaní cestnej siete“ v prípade, že táto povinnosť je stavebníkovi (Objednávateľovi) uložená v stavebnom povolení. Technická dokumentácia musí byť vyhotovená podľa TECHNICKÝCH PODMIENOK USPORADÚVANIE CESTNEJ SIETE (TP 15/2013), ktoré sú verejne prístupné na webovom sídle Slovenskej správy ciest. </w:t>
      </w:r>
    </w:p>
    <w:p w14:paraId="001CAB5A" w14:textId="77777777" w:rsidR="00A71C62" w:rsidRPr="0097208D" w:rsidRDefault="00A71C62" w:rsidP="00A71C62">
      <w:pPr>
        <w:spacing w:before="120"/>
        <w:jc w:val="both"/>
        <w:rPr>
          <w:sz w:val="22"/>
          <w:szCs w:val="22"/>
        </w:rPr>
      </w:pPr>
      <w:r w:rsidRPr="0097208D">
        <w:rPr>
          <w:sz w:val="22"/>
          <w:szCs w:val="22"/>
        </w:rPr>
        <w:t xml:space="preserve">Preberacie konanie pre časť Diela sa nezačne skôr, ako Zhotoviteľ nepredloží všetky vyššie uvedené doklady. </w:t>
      </w:r>
    </w:p>
    <w:p w14:paraId="66E656E3" w14:textId="77777777" w:rsidR="00A71C62" w:rsidRPr="0097208D" w:rsidRDefault="00A71C62" w:rsidP="00A71C62">
      <w:pPr>
        <w:spacing w:before="120"/>
        <w:jc w:val="both"/>
        <w:rPr>
          <w:sz w:val="22"/>
          <w:szCs w:val="22"/>
        </w:rPr>
      </w:pPr>
      <w:r w:rsidRPr="0097208D">
        <w:rPr>
          <w:sz w:val="22"/>
          <w:szCs w:val="22"/>
        </w:rPr>
        <w:lastRenderedPageBreak/>
        <w:t>Preberacie konanie pre časť Diela sa nezačne skôr, ako Zhotoviteľ nezabezpečí preukázateľné zaškolenie (poučenie) zamestnancov Objednávateľa pre účely obsluhy, prípadne opravy a údržby inštalovaných zariadení. Počet zamestnancov, termíny školenia a miesto školenia určuje Objednávateľ.</w:t>
      </w:r>
    </w:p>
    <w:p w14:paraId="2DA02F57" w14:textId="77777777" w:rsidR="00A71C62" w:rsidRPr="0097208D" w:rsidRDefault="00A71C62" w:rsidP="00A71C62">
      <w:pPr>
        <w:spacing w:before="120"/>
        <w:jc w:val="both"/>
        <w:rPr>
          <w:sz w:val="22"/>
          <w:szCs w:val="22"/>
        </w:rPr>
      </w:pPr>
      <w:r w:rsidRPr="0097208D">
        <w:rPr>
          <w:sz w:val="22"/>
          <w:szCs w:val="22"/>
        </w:rPr>
        <w:t>Zhotoviteľ nepredloží žiadosť o vydanie „Protokolu o odovzdaní a prevzatí Stavby, (diela) alebo jej dokončenej časti“ pre príslušný SO/PS skôr, ako nebudú vykonané všetky potrebné Preberacie skúšky podľa podčlánku 9.1 (Povinnosti Zhotoviteľa).</w:t>
      </w:r>
    </w:p>
    <w:p w14:paraId="7544DB8B" w14:textId="77777777" w:rsidR="00A71C62" w:rsidRPr="0097208D" w:rsidRDefault="00A71C62" w:rsidP="00A71C62">
      <w:pPr>
        <w:spacing w:before="120"/>
        <w:jc w:val="both"/>
        <w:rPr>
          <w:sz w:val="22"/>
          <w:szCs w:val="22"/>
        </w:rPr>
      </w:pPr>
      <w:r w:rsidRPr="0097208D">
        <w:rPr>
          <w:sz w:val="22"/>
          <w:szCs w:val="22"/>
        </w:rPr>
        <w:t>Protokol o odovzdaní a prevzatí Stavby, (diela) alebo jej dokončenej časti pre príslušný SO/PS je možné vystaviť až po dokončení príslušného SO/PS v zmysle Projektovej dokumentácie, resp. jej zmien príslušných SO/PS.</w:t>
      </w:r>
    </w:p>
    <w:p w14:paraId="6DA75383" w14:textId="77777777" w:rsidR="00C84E62" w:rsidRPr="005B2047" w:rsidRDefault="00A71C62" w:rsidP="002E6471">
      <w:pPr>
        <w:jc w:val="both"/>
        <w:rPr>
          <w:sz w:val="22"/>
          <w:szCs w:val="22"/>
        </w:rPr>
      </w:pPr>
      <w:r w:rsidRPr="0097208D">
        <w:rPr>
          <w:sz w:val="22"/>
          <w:szCs w:val="22"/>
        </w:rPr>
        <w:t>Zhotoviteľ je povinný odstrániť drobné práce a vady nedokončené k dátumu uvedenému v Protokole o odovzdaní a prevzatí Stavby, (diela) alebo jej dokončenej časti, v lehote určenej Stavebným dozorom.</w:t>
      </w:r>
    </w:p>
    <w:p w14:paraId="473BB7B5" w14:textId="77777777" w:rsidR="000829E8" w:rsidRPr="009238C3" w:rsidRDefault="000829E8" w:rsidP="000829E8">
      <w:pPr>
        <w:keepNext/>
        <w:spacing w:before="120"/>
        <w:jc w:val="both"/>
        <w:outlineLvl w:val="2"/>
        <w:rPr>
          <w:b/>
          <w:bCs/>
          <w:sz w:val="22"/>
          <w:szCs w:val="22"/>
        </w:rPr>
      </w:pPr>
      <w:r w:rsidRPr="009238C3">
        <w:rPr>
          <w:b/>
          <w:bCs/>
          <w:sz w:val="22"/>
          <w:szCs w:val="22"/>
        </w:rPr>
        <w:t>Podčlánok 10.4 Plochy vyžadujúce uvedenie do pôvodného stavu</w:t>
      </w:r>
    </w:p>
    <w:p w14:paraId="590382FA" w14:textId="77777777" w:rsidR="000829E8" w:rsidRPr="009238C3" w:rsidRDefault="000829E8" w:rsidP="000829E8">
      <w:pPr>
        <w:jc w:val="both"/>
        <w:rPr>
          <w:sz w:val="22"/>
          <w:szCs w:val="22"/>
        </w:rPr>
      </w:pPr>
      <w:r w:rsidRPr="009238C3">
        <w:rPr>
          <w:sz w:val="22"/>
          <w:szCs w:val="22"/>
        </w:rPr>
        <w:t>Na koniec podčlánku sa pridáva nový odstavec s nasledujúcim znením:</w:t>
      </w:r>
    </w:p>
    <w:p w14:paraId="76C4A40F" w14:textId="77777777" w:rsidR="000829E8" w:rsidRPr="009238C3" w:rsidRDefault="000829E8" w:rsidP="000829E8">
      <w:pPr>
        <w:spacing w:before="120"/>
        <w:jc w:val="both"/>
        <w:rPr>
          <w:sz w:val="22"/>
          <w:szCs w:val="22"/>
        </w:rPr>
      </w:pPr>
      <w:r w:rsidRPr="009238C3">
        <w:rPr>
          <w:sz w:val="22"/>
          <w:szCs w:val="22"/>
        </w:rPr>
        <w:t xml:space="preserve">Po dokončení prác Zhotoviteľ uvedie územie dotknuté výstavbou Diela do stavu zodpovedajúcemu pred začatím prác na Diele bez nároku na úhradu nákladov s tým súvisiacich a bez spôsobenia škôd Objednávateľovi, prípadne tretím osobám a to do 30 dní od vydania Preberacieho protokolu pre </w:t>
      </w:r>
      <w:r>
        <w:rPr>
          <w:sz w:val="22"/>
          <w:szCs w:val="22"/>
        </w:rPr>
        <w:t>Dielo</w:t>
      </w:r>
      <w:r w:rsidRPr="009238C3">
        <w:rPr>
          <w:sz w:val="22"/>
          <w:szCs w:val="22"/>
        </w:rPr>
        <w:t>.</w:t>
      </w:r>
    </w:p>
    <w:p w14:paraId="70D6BB39" w14:textId="77777777" w:rsidR="000829E8" w:rsidRPr="009238C3" w:rsidRDefault="000829E8" w:rsidP="000829E8">
      <w:pPr>
        <w:jc w:val="center"/>
        <w:rPr>
          <w:b/>
          <w:sz w:val="22"/>
          <w:szCs w:val="22"/>
        </w:rPr>
      </w:pPr>
    </w:p>
    <w:p w14:paraId="78D96992" w14:textId="77777777" w:rsidR="000829E8" w:rsidRPr="009238C3" w:rsidRDefault="000829E8" w:rsidP="000829E8">
      <w:pPr>
        <w:jc w:val="center"/>
        <w:rPr>
          <w:b/>
          <w:sz w:val="22"/>
          <w:szCs w:val="22"/>
        </w:rPr>
      </w:pPr>
      <w:r w:rsidRPr="009238C3">
        <w:rPr>
          <w:b/>
          <w:sz w:val="22"/>
          <w:szCs w:val="22"/>
        </w:rPr>
        <w:t>Článok  11  Zodpovednosť za vady</w:t>
      </w:r>
    </w:p>
    <w:p w14:paraId="47B40D96" w14:textId="77777777" w:rsidR="000829E8" w:rsidRPr="009238C3" w:rsidRDefault="000829E8" w:rsidP="000829E8">
      <w:pPr>
        <w:keepNext/>
        <w:spacing w:before="120"/>
        <w:jc w:val="both"/>
        <w:outlineLvl w:val="2"/>
        <w:rPr>
          <w:b/>
          <w:bCs/>
          <w:sz w:val="22"/>
          <w:szCs w:val="22"/>
        </w:rPr>
      </w:pPr>
      <w:r w:rsidRPr="009238C3">
        <w:rPr>
          <w:b/>
          <w:bCs/>
          <w:sz w:val="22"/>
          <w:szCs w:val="22"/>
        </w:rPr>
        <w:t>Podčlánok 11.1 Dohotovenie nedokončených prác a odstránenie vád</w:t>
      </w:r>
    </w:p>
    <w:p w14:paraId="6179FD98" w14:textId="77777777" w:rsidR="000829E8" w:rsidRPr="009238C3" w:rsidRDefault="000829E8" w:rsidP="000829E8">
      <w:pPr>
        <w:spacing w:after="120"/>
        <w:jc w:val="both"/>
        <w:rPr>
          <w:sz w:val="22"/>
          <w:szCs w:val="22"/>
        </w:rPr>
      </w:pPr>
      <w:r w:rsidRPr="009238C3">
        <w:rPr>
          <w:sz w:val="22"/>
          <w:szCs w:val="22"/>
        </w:rPr>
        <w:t>Na koniec</w:t>
      </w:r>
      <w:r w:rsidR="004530EE">
        <w:rPr>
          <w:sz w:val="22"/>
          <w:szCs w:val="22"/>
        </w:rPr>
        <w:t xml:space="preserve"> podčlánku</w:t>
      </w:r>
      <w:r w:rsidRPr="009238C3">
        <w:rPr>
          <w:sz w:val="22"/>
          <w:szCs w:val="22"/>
        </w:rPr>
        <w:t xml:space="preserve"> sa pridávajú odstavce s nasledujúcim znením:</w:t>
      </w:r>
    </w:p>
    <w:p w14:paraId="2002A2B6" w14:textId="77777777" w:rsidR="00A71C62" w:rsidRPr="0097208D" w:rsidRDefault="00A71C62" w:rsidP="00A71C62">
      <w:pPr>
        <w:tabs>
          <w:tab w:val="left" w:pos="5280"/>
        </w:tabs>
        <w:spacing w:before="120"/>
        <w:jc w:val="both"/>
        <w:rPr>
          <w:sz w:val="22"/>
          <w:szCs w:val="22"/>
        </w:rPr>
      </w:pPr>
      <w:r w:rsidRPr="0097208D">
        <w:rPr>
          <w:sz w:val="22"/>
          <w:szCs w:val="22"/>
        </w:rPr>
        <w:t>Odovzdanie PS a SO do predčasného užívania nezbavuje Zhotoviteľa povinnosti odstrániť akékoľvek nedostatky/vady Diela (či už vecné alebo právne), ktoré sa vyskytnú v období piatich rokov od vydania Rozhodnutia o povolení predčasného užívania príslušným stavebným úradom.</w:t>
      </w:r>
    </w:p>
    <w:p w14:paraId="2028E893" w14:textId="77777777" w:rsidR="00A71C62" w:rsidRPr="0097208D" w:rsidRDefault="00A71C62" w:rsidP="00A71C62">
      <w:pPr>
        <w:tabs>
          <w:tab w:val="left" w:pos="5280"/>
        </w:tabs>
        <w:spacing w:before="120"/>
        <w:jc w:val="both"/>
        <w:rPr>
          <w:sz w:val="22"/>
          <w:szCs w:val="22"/>
        </w:rPr>
      </w:pPr>
      <w:r w:rsidRPr="0097208D">
        <w:rPr>
          <w:sz w:val="22"/>
          <w:szCs w:val="22"/>
        </w:rPr>
        <w:t>Záručná doba 5 rokov pre jednotlivé časti Diela začína plynúť dňom vydania „Protokolu o odovzdaní a prevzatí Stavby, (diela) alebo jej dokončenej časti“ pre príslušný SO/PS okrem prípadov predčasného užívania, kedy táto 5 ročná doba začína plynúť dňom vydania Rozhodnutia o povolení predčasného užívan</w:t>
      </w:r>
      <w:r>
        <w:rPr>
          <w:sz w:val="22"/>
          <w:szCs w:val="22"/>
        </w:rPr>
        <w:t>ia príslušným stavebným úradom.</w:t>
      </w:r>
    </w:p>
    <w:p w14:paraId="5C6F1BAE" w14:textId="77777777" w:rsidR="00A71C62" w:rsidRPr="00495FC5" w:rsidRDefault="00A71C62" w:rsidP="00A71C62">
      <w:pPr>
        <w:spacing w:before="120"/>
        <w:jc w:val="both"/>
        <w:rPr>
          <w:sz w:val="22"/>
          <w:szCs w:val="22"/>
        </w:rPr>
      </w:pPr>
      <w:r w:rsidRPr="00495FC5">
        <w:rPr>
          <w:sz w:val="22"/>
          <w:szCs w:val="22"/>
        </w:rPr>
        <w:t xml:space="preserve">Záručná doba v prípade záruky na výrobky s povahou spotrebného materiálu, je určená v takej dĺžke, v akej ju dáva výrobca, minimálne však 24 mesiacov počítajúc od vydania </w:t>
      </w:r>
      <w:r w:rsidRPr="0097208D">
        <w:rPr>
          <w:sz w:val="22"/>
          <w:szCs w:val="22"/>
        </w:rPr>
        <w:t>„Protokolu o odovzdaní a prevzatí Stavby, (diela) alebo jej dokončenej časti“ pre príslušný SO/PS, ktorého je súčasťou</w:t>
      </w:r>
      <w:r w:rsidRPr="00495FC5">
        <w:rPr>
          <w:sz w:val="22"/>
          <w:szCs w:val="22"/>
        </w:rPr>
        <w:t xml:space="preserve">. </w:t>
      </w:r>
    </w:p>
    <w:p w14:paraId="2D85B89B" w14:textId="77777777" w:rsidR="00A71C62" w:rsidRDefault="00A71C62" w:rsidP="00A71C62">
      <w:pPr>
        <w:spacing w:before="120"/>
        <w:jc w:val="both"/>
        <w:rPr>
          <w:sz w:val="22"/>
          <w:szCs w:val="22"/>
        </w:rPr>
      </w:pPr>
      <w:r w:rsidRPr="001A5A5F">
        <w:rPr>
          <w:sz w:val="22"/>
          <w:szCs w:val="22"/>
        </w:rPr>
        <w:t xml:space="preserve">Zhotoviteľ je povinný odstrániť akékoľvek nedostatky/vady Diela (či už vecné alebo právne), ktoré sa vyskytnú v Záručnej dobe. </w:t>
      </w:r>
    </w:p>
    <w:p w14:paraId="7E07D657" w14:textId="5B65EF8F" w:rsidR="000829E8" w:rsidRPr="009238C3" w:rsidRDefault="00D6027F" w:rsidP="000829E8">
      <w:pPr>
        <w:spacing w:before="120"/>
        <w:jc w:val="both"/>
        <w:rPr>
          <w:sz w:val="22"/>
          <w:szCs w:val="22"/>
        </w:rPr>
      </w:pPr>
      <w:r w:rsidRPr="001A5A5F">
        <w:rPr>
          <w:sz w:val="22"/>
          <w:szCs w:val="22"/>
        </w:rPr>
        <w:t>Objednávateľ bude reklamácie vád na Diele uplatňovať u Zhotoviteľa zaslaní</w:t>
      </w:r>
      <w:r>
        <w:rPr>
          <w:sz w:val="22"/>
          <w:szCs w:val="22"/>
        </w:rPr>
        <w:t xml:space="preserve">m písomného oznámenia na </w:t>
      </w:r>
      <w:r w:rsidR="001A28A7">
        <w:rPr>
          <w:sz w:val="22"/>
          <w:szCs w:val="22"/>
        </w:rPr>
        <w:t>Adresu pre doručovanie písomností</w:t>
      </w:r>
      <w:r w:rsidR="001A28A7" w:rsidRPr="001A5A5F">
        <w:rPr>
          <w:sz w:val="22"/>
          <w:szCs w:val="22"/>
        </w:rPr>
        <w:t xml:space="preserve"> </w:t>
      </w:r>
      <w:r w:rsidRPr="001A5A5F">
        <w:rPr>
          <w:sz w:val="22"/>
          <w:szCs w:val="22"/>
        </w:rPr>
        <w:t>Zhotoviteľa uvedenú v </w:t>
      </w:r>
      <w:r w:rsidR="001A28A7">
        <w:rPr>
          <w:sz w:val="22"/>
          <w:szCs w:val="22"/>
        </w:rPr>
        <w:t>záhlaví Zmluvy</w:t>
      </w:r>
      <w:r w:rsidRPr="001A5A5F">
        <w:rPr>
          <w:sz w:val="22"/>
          <w:szCs w:val="22"/>
        </w:rPr>
        <w:t>. Ak je Zhotoviteľom združenie a Vedúci člen združenia zo združenia vystúpi alebo združenie zanikne akýmkoľvek spôsobom, Objednávateľ bude reklamácie vád na Diele uplatňovať zaslaním písomného oznámenia na adresu sídla (zapísaného v Obchodnom registri</w:t>
      </w:r>
      <w:r w:rsidR="00B7753C">
        <w:rPr>
          <w:sz w:val="22"/>
          <w:szCs w:val="22"/>
        </w:rPr>
        <w:t xml:space="preserve"> Slovenskej republiky</w:t>
      </w:r>
      <w:r w:rsidRPr="001A5A5F">
        <w:rPr>
          <w:sz w:val="22"/>
          <w:szCs w:val="22"/>
        </w:rPr>
        <w:t xml:space="preserve">) ktorejkoľvek osoby, ktorá bola členom združenia. Doručením reklamácie v súlade s týmto odstavcom sa považuje reklamácia za riadne uplatnenú a príslušný subjekt je povinný reklamáciu riadne v súlade s podmienkami Zmluvy vybaviť.       </w:t>
      </w:r>
    </w:p>
    <w:p w14:paraId="0DB6C51D" w14:textId="77777777" w:rsidR="000829E8" w:rsidRPr="009238C3" w:rsidRDefault="000829E8" w:rsidP="000829E8">
      <w:pPr>
        <w:tabs>
          <w:tab w:val="left" w:pos="5280"/>
        </w:tabs>
        <w:spacing w:before="120"/>
        <w:jc w:val="both"/>
        <w:rPr>
          <w:sz w:val="22"/>
          <w:szCs w:val="22"/>
        </w:rPr>
      </w:pPr>
      <w:r w:rsidRPr="009238C3">
        <w:rPr>
          <w:sz w:val="22"/>
          <w:szCs w:val="22"/>
        </w:rPr>
        <w:t>V čase plynutia Záručnej doby Zhotoviteľ zabezpečí v zmysle „Právnych predpisov“ na zariadeniach, ktoré si vyžadujú (napr. zabezpečovacie zariadenie, silnoprúdové zariadenia, výťah, zariadenie trakčného vedenia, zariadenie napájacích a spínacích staníc a pod.) výkon plánovanej periodickej údržby, revízií a z nich vyplývajúce opravné práce na vlastné náklady.</w:t>
      </w:r>
    </w:p>
    <w:p w14:paraId="37B4A69A" w14:textId="77777777" w:rsidR="004530EE" w:rsidRDefault="000829E8" w:rsidP="000829E8">
      <w:pPr>
        <w:tabs>
          <w:tab w:val="left" w:pos="5280"/>
        </w:tabs>
        <w:spacing w:before="120"/>
        <w:jc w:val="both"/>
        <w:rPr>
          <w:sz w:val="22"/>
          <w:szCs w:val="22"/>
        </w:rPr>
      </w:pPr>
      <w:r w:rsidRPr="009238C3">
        <w:rPr>
          <w:sz w:val="22"/>
          <w:szCs w:val="22"/>
        </w:rPr>
        <w:t xml:space="preserve">V prípade, že v čase plynutia Záručnej doby vznikne porucha majúca dosah na bezpečnosť a plynulosť železničnej prevádzky a bude nutný výkon okamžitej opravy zložkami údržby Objednávateľa, Zhotoviteľ nebude považovať tento výkon za porušenie záručných podmienok, pokiaľ tieto zásahy budú v súlade s ním stanovenými technickými podmienkami pre údržbu a opravy. Počas plynutia Záručnej doby výkony okamžitých opráv, vykonané zložkami údržby Objednávateľa budú účtované Zhotoviteľovi podľa platných taríf </w:t>
      </w:r>
      <w:r w:rsidR="00D6027F" w:rsidRPr="001A5A5F">
        <w:rPr>
          <w:sz w:val="22"/>
          <w:szCs w:val="22"/>
        </w:rPr>
        <w:t xml:space="preserve">Objednávateľa za predpokladu, že pôjde o opravy, na ktoré sa vzťahuje záruka. Potrebné náhradné diely pri takýchto opravách dodá </w:t>
      </w:r>
      <w:r w:rsidR="00D6027F" w:rsidRPr="001A5A5F">
        <w:rPr>
          <w:sz w:val="22"/>
          <w:szCs w:val="22"/>
        </w:rPr>
        <w:lastRenderedPageBreak/>
        <w:t>Zhotoviteľ Objednávateľovi bezplatne v lehote stanovenej Objednávateľom, resp. nahradí Objednávateľovi náklady na náhradné diely obstarané pri takýchto opravách samotným Objednávateľom.</w:t>
      </w:r>
      <w:r w:rsidR="00D6027F">
        <w:rPr>
          <w:sz w:val="22"/>
          <w:szCs w:val="22"/>
        </w:rPr>
        <w:t xml:space="preserve"> </w:t>
      </w:r>
    </w:p>
    <w:p w14:paraId="28683D36" w14:textId="77777777" w:rsidR="000829E8" w:rsidRPr="009238C3" w:rsidRDefault="000829E8" w:rsidP="000829E8">
      <w:pPr>
        <w:tabs>
          <w:tab w:val="left" w:pos="5280"/>
        </w:tabs>
        <w:spacing w:before="120"/>
        <w:jc w:val="both"/>
        <w:rPr>
          <w:sz w:val="22"/>
          <w:szCs w:val="22"/>
        </w:rPr>
      </w:pPr>
      <w:r w:rsidRPr="009238C3">
        <w:rPr>
          <w:sz w:val="22"/>
          <w:szCs w:val="22"/>
        </w:rPr>
        <w:t xml:space="preserve">V prípade vady, ktorá spôsobila zníženú funkčnosť alebo nefunkčnosť </w:t>
      </w:r>
      <w:r w:rsidR="004530EE">
        <w:rPr>
          <w:sz w:val="22"/>
          <w:szCs w:val="22"/>
        </w:rPr>
        <w:t>Diela, resp. jeho časti</w:t>
      </w:r>
      <w:r w:rsidRPr="009238C3">
        <w:rPr>
          <w:sz w:val="22"/>
          <w:szCs w:val="22"/>
        </w:rPr>
        <w:t xml:space="preserve">, sa Záručná doba predlžuje o dobu od oznámenia nároku na odstránenie vady až do jej odstránenia. V prípade výmeny veci, ktorá je súčasťou Diela, alebo jej časti za novú, začína plynúť nová Záručná doba ohľadom vymenenej veci v trvaní 5 rokov, prípadne v prípade technológií, zariadení a iných komponentov v trvaní záruky akú dáva výrobca zariadenia, najmenej však 24 mesiacov. Zhotoviteľ je povinný vydať Objednávateľovi písomné potvrdenie o tom, kedy Objednávateľ takýto nárok uplatnil, ako aj písomné potvrdenie o odstránení vady Diela, alebo jeho časti. </w:t>
      </w:r>
    </w:p>
    <w:p w14:paraId="4200FD3C" w14:textId="77777777" w:rsidR="000829E8" w:rsidRDefault="000829E8" w:rsidP="000829E8">
      <w:pPr>
        <w:tabs>
          <w:tab w:val="left" w:pos="5280"/>
        </w:tabs>
        <w:spacing w:before="120"/>
        <w:jc w:val="both"/>
        <w:rPr>
          <w:sz w:val="22"/>
          <w:szCs w:val="22"/>
        </w:rPr>
      </w:pPr>
      <w:r w:rsidRPr="009238C3">
        <w:rPr>
          <w:sz w:val="22"/>
          <w:szCs w:val="22"/>
        </w:rPr>
        <w:t>Ak Zhotoviteľ v primeranej lehote neodstráni vadu alebo poškodenie, ktoré bolo oznámené v Záručnej dobe, môže byť Objednávateľom (alebo v jeho mene) stanovený dátum, kedy alebo dokedy má byť vada alebo poškodenie odstránené. Zhotoviteľovi bude tento dátum oznámený Objednávateľom v primeranom predstihu.</w:t>
      </w:r>
    </w:p>
    <w:p w14:paraId="3AFFBE9D" w14:textId="77777777" w:rsidR="00D6027F" w:rsidRDefault="00D6027F" w:rsidP="00D6027F">
      <w:pPr>
        <w:keepNext/>
        <w:spacing w:before="120"/>
        <w:jc w:val="both"/>
        <w:outlineLvl w:val="2"/>
        <w:rPr>
          <w:b/>
          <w:bCs/>
          <w:sz w:val="22"/>
          <w:szCs w:val="22"/>
        </w:rPr>
      </w:pPr>
      <w:r>
        <w:rPr>
          <w:b/>
          <w:bCs/>
          <w:sz w:val="22"/>
          <w:szCs w:val="22"/>
        </w:rPr>
        <w:t>Podčlánok 11.2</w:t>
      </w:r>
      <w:r w:rsidRPr="00495FC5">
        <w:rPr>
          <w:b/>
          <w:bCs/>
          <w:sz w:val="22"/>
          <w:szCs w:val="22"/>
        </w:rPr>
        <w:t xml:space="preserve"> </w:t>
      </w:r>
      <w:r>
        <w:rPr>
          <w:b/>
          <w:bCs/>
          <w:sz w:val="22"/>
          <w:szCs w:val="22"/>
        </w:rPr>
        <w:t>Náklady na odstránenie vád</w:t>
      </w:r>
    </w:p>
    <w:p w14:paraId="00406262" w14:textId="77777777" w:rsidR="00D6027F" w:rsidRPr="005D10ED" w:rsidRDefault="00D6027F" w:rsidP="00D6027F">
      <w:pPr>
        <w:tabs>
          <w:tab w:val="left" w:pos="5280"/>
        </w:tabs>
        <w:jc w:val="both"/>
        <w:rPr>
          <w:bCs/>
          <w:sz w:val="22"/>
          <w:szCs w:val="22"/>
        </w:rPr>
      </w:pPr>
      <w:r w:rsidRPr="005D10ED">
        <w:rPr>
          <w:bCs/>
          <w:sz w:val="22"/>
          <w:szCs w:val="22"/>
        </w:rPr>
        <w:t>Na koniec</w:t>
      </w:r>
      <w:r w:rsidR="004530EE">
        <w:rPr>
          <w:bCs/>
          <w:sz w:val="22"/>
          <w:szCs w:val="22"/>
        </w:rPr>
        <w:t xml:space="preserve"> podčlánku</w:t>
      </w:r>
      <w:r w:rsidRPr="005D10ED">
        <w:rPr>
          <w:bCs/>
          <w:sz w:val="22"/>
          <w:szCs w:val="22"/>
        </w:rPr>
        <w:t xml:space="preserve"> sa pridáva text</w:t>
      </w:r>
      <w:r>
        <w:rPr>
          <w:bCs/>
          <w:sz w:val="22"/>
          <w:szCs w:val="22"/>
        </w:rPr>
        <w:t xml:space="preserve"> s nasledujúcim znením</w:t>
      </w:r>
      <w:r w:rsidRPr="005D10ED">
        <w:rPr>
          <w:bCs/>
          <w:sz w:val="22"/>
          <w:szCs w:val="22"/>
        </w:rPr>
        <w:t>:</w:t>
      </w:r>
    </w:p>
    <w:p w14:paraId="410AF8CF" w14:textId="77777777" w:rsidR="00D6027F" w:rsidRPr="009238C3" w:rsidRDefault="00D6027F" w:rsidP="000829E8">
      <w:pPr>
        <w:tabs>
          <w:tab w:val="left" w:pos="5280"/>
        </w:tabs>
        <w:spacing w:before="120"/>
        <w:jc w:val="both"/>
        <w:rPr>
          <w:sz w:val="22"/>
          <w:szCs w:val="22"/>
        </w:rPr>
      </w:pPr>
      <w:r w:rsidRPr="005D10ED">
        <w:rPr>
          <w:sz w:val="22"/>
          <w:szCs w:val="22"/>
        </w:rPr>
        <w:t>Ak prácu možno pripísať nejakej inej príčine a Objednávateľ rozhodne o nutnosti vykonania prác, pričom v zmysle ZVO ide o zmenu Zmluvy, ktorá vyžaduje vyhlásenie nového verejného obstarávania, Zhotoviteľ sa zaväzuje poskytnúť zhotoviteľovi nových prác a Objednávateľovi všetku potrebnú súčinnosť nevyhnutnú na vykonanie potrebných prác</w:t>
      </w:r>
      <w:r>
        <w:rPr>
          <w:sz w:val="22"/>
          <w:szCs w:val="22"/>
        </w:rPr>
        <w:t>.</w:t>
      </w:r>
    </w:p>
    <w:p w14:paraId="5CF7E14F" w14:textId="77777777" w:rsidR="000829E8" w:rsidRPr="00F57F0E" w:rsidRDefault="000829E8" w:rsidP="000829E8">
      <w:pPr>
        <w:keepNext/>
        <w:spacing w:before="120"/>
        <w:jc w:val="both"/>
        <w:outlineLvl w:val="2"/>
        <w:rPr>
          <w:b/>
          <w:bCs/>
          <w:sz w:val="22"/>
          <w:szCs w:val="22"/>
        </w:rPr>
      </w:pPr>
      <w:r w:rsidRPr="00F57F0E">
        <w:rPr>
          <w:b/>
          <w:bCs/>
          <w:sz w:val="22"/>
          <w:szCs w:val="22"/>
        </w:rPr>
        <w:t xml:space="preserve">Podčlánok 11.9 Protokol o vyhotovení Diela </w:t>
      </w:r>
    </w:p>
    <w:p w14:paraId="2C8B8032" w14:textId="77777777" w:rsidR="000829E8" w:rsidRPr="009238C3" w:rsidRDefault="000829E8" w:rsidP="000829E8">
      <w:pPr>
        <w:spacing w:after="120"/>
        <w:jc w:val="both"/>
        <w:rPr>
          <w:sz w:val="22"/>
          <w:szCs w:val="22"/>
        </w:rPr>
      </w:pPr>
      <w:r w:rsidRPr="00F57F0E">
        <w:rPr>
          <w:sz w:val="22"/>
          <w:szCs w:val="22"/>
        </w:rPr>
        <w:t>Druhý odstavec sa ruší a nahrádza sa nasledujúcim</w:t>
      </w:r>
      <w:r w:rsidRPr="009238C3">
        <w:rPr>
          <w:sz w:val="22"/>
          <w:szCs w:val="22"/>
        </w:rPr>
        <w:t xml:space="preserve"> znením:</w:t>
      </w:r>
    </w:p>
    <w:p w14:paraId="7EC1D899" w14:textId="77777777" w:rsidR="000829E8" w:rsidRPr="009238C3" w:rsidRDefault="000829E8" w:rsidP="00AA23E6">
      <w:pPr>
        <w:keepNext/>
        <w:spacing w:before="120"/>
        <w:jc w:val="both"/>
        <w:rPr>
          <w:sz w:val="22"/>
          <w:szCs w:val="22"/>
        </w:rPr>
      </w:pPr>
      <w:r w:rsidRPr="009238C3">
        <w:rPr>
          <w:sz w:val="22"/>
          <w:szCs w:val="22"/>
        </w:rPr>
        <w:t xml:space="preserve">Stavebný dozor vydá Protokol o vyhotovení Diela do 28 dní potom, čo </w:t>
      </w:r>
      <w:r w:rsidR="00D6027F">
        <w:rPr>
          <w:sz w:val="22"/>
          <w:szCs w:val="22"/>
        </w:rPr>
        <w:t>uplynie</w:t>
      </w:r>
      <w:r w:rsidR="00D6027F" w:rsidRPr="009238C3">
        <w:rPr>
          <w:sz w:val="22"/>
          <w:szCs w:val="22"/>
        </w:rPr>
        <w:t xml:space="preserve"> </w:t>
      </w:r>
      <w:r w:rsidRPr="009238C3">
        <w:rPr>
          <w:sz w:val="22"/>
          <w:szCs w:val="22"/>
        </w:rPr>
        <w:t xml:space="preserve">Lehota na oznámenie vád a čo najskôr potom, ako Zhotoviteľ poskytne celú Dokumentáciu Zhotoviteľa a dokončí a preskúša celé Dielo vrátane odstránenia všetkých vád. Jeden originál Protokolu o vyhotovení Diela si ponecháva Stavebný dozor, jeden originál doručí Zhotoviteľovi a jeden originál doručí Objednávateľovi. </w:t>
      </w:r>
      <w:r w:rsidRPr="009D5002">
        <w:rPr>
          <w:sz w:val="22"/>
          <w:szCs w:val="22"/>
        </w:rPr>
        <w:t>Protokol o vyhotovení Diela sa vydáva</w:t>
      </w:r>
      <w:r w:rsidR="00D6027F">
        <w:rPr>
          <w:sz w:val="22"/>
          <w:szCs w:val="22"/>
        </w:rPr>
        <w:t xml:space="preserve"> iba</w:t>
      </w:r>
      <w:r w:rsidRPr="009D5002">
        <w:rPr>
          <w:sz w:val="22"/>
          <w:szCs w:val="22"/>
        </w:rPr>
        <w:t xml:space="preserve"> pre celé Dielo.</w:t>
      </w:r>
    </w:p>
    <w:p w14:paraId="6D9F6F00" w14:textId="77777777" w:rsidR="000829E8" w:rsidRPr="009238C3" w:rsidRDefault="000829E8" w:rsidP="000829E8">
      <w:pPr>
        <w:keepNext/>
        <w:spacing w:before="120"/>
        <w:jc w:val="both"/>
        <w:outlineLvl w:val="2"/>
        <w:rPr>
          <w:b/>
          <w:bCs/>
          <w:sz w:val="22"/>
          <w:szCs w:val="22"/>
        </w:rPr>
      </w:pPr>
      <w:r w:rsidRPr="00F57F0E">
        <w:rPr>
          <w:b/>
          <w:bCs/>
          <w:sz w:val="22"/>
          <w:szCs w:val="22"/>
        </w:rPr>
        <w:t>Podčlánok 11.11 Vypratanie Staveniska</w:t>
      </w:r>
    </w:p>
    <w:p w14:paraId="187231F0" w14:textId="77777777" w:rsidR="000829E8" w:rsidRPr="009238C3" w:rsidRDefault="000829E8" w:rsidP="000829E8">
      <w:pPr>
        <w:spacing w:after="120"/>
        <w:jc w:val="both"/>
        <w:rPr>
          <w:sz w:val="22"/>
          <w:szCs w:val="22"/>
        </w:rPr>
      </w:pPr>
      <w:r w:rsidRPr="009238C3">
        <w:rPr>
          <w:sz w:val="22"/>
          <w:szCs w:val="22"/>
        </w:rPr>
        <w:t>Prvý odstavec sa ruší a nahrádza sa nasledujúcim znením:</w:t>
      </w:r>
    </w:p>
    <w:p w14:paraId="6FF27D0E" w14:textId="77777777" w:rsidR="000829E8" w:rsidRPr="009238C3" w:rsidRDefault="000829E8" w:rsidP="000829E8">
      <w:pPr>
        <w:spacing w:after="120"/>
        <w:jc w:val="both"/>
        <w:rPr>
          <w:sz w:val="22"/>
          <w:szCs w:val="22"/>
        </w:rPr>
      </w:pPr>
      <w:r w:rsidRPr="009238C3">
        <w:rPr>
          <w:sz w:val="22"/>
          <w:szCs w:val="22"/>
        </w:rPr>
        <w:t xml:space="preserve">Pokiaľ nie je v Preberacom protokole </w:t>
      </w:r>
      <w:r w:rsidRPr="009D5002">
        <w:rPr>
          <w:bCs/>
          <w:sz w:val="22"/>
          <w:szCs w:val="22"/>
        </w:rPr>
        <w:t xml:space="preserve">pre </w:t>
      </w:r>
      <w:r>
        <w:rPr>
          <w:bCs/>
          <w:sz w:val="22"/>
          <w:szCs w:val="22"/>
        </w:rPr>
        <w:t xml:space="preserve">Dielo </w:t>
      </w:r>
      <w:r w:rsidRPr="009238C3">
        <w:rPr>
          <w:sz w:val="22"/>
          <w:szCs w:val="22"/>
        </w:rPr>
        <w:t>potvrdené Stavebným dozorom uvedenie plôch do pôvodného stavu podľa podčlánku 10.4 (Plochy vyžadujúce uvedenie do pôvodného stavu), Zhotoviteľ je povinný odstrániť každé zostávajúce Zariadenie Zhotoviteľa, prebytočný Materiál, odpad, sutinu a Dočasné Dielo zo Staveniska a uviesť územie dotknuté výstavbou Diela do stavu zodpovedajúcemu pred začatím prác na Diele v lehote stanovenej v Preberacom protokole</w:t>
      </w:r>
      <w:r w:rsidRPr="009D5002">
        <w:rPr>
          <w:bCs/>
        </w:rPr>
        <w:t xml:space="preserve"> </w:t>
      </w:r>
      <w:r w:rsidRPr="009D5002">
        <w:rPr>
          <w:bCs/>
          <w:sz w:val="22"/>
          <w:szCs w:val="22"/>
        </w:rPr>
        <w:t xml:space="preserve">pre </w:t>
      </w:r>
      <w:r>
        <w:rPr>
          <w:bCs/>
          <w:sz w:val="22"/>
          <w:szCs w:val="22"/>
        </w:rPr>
        <w:t>Dielo</w:t>
      </w:r>
      <w:r w:rsidRPr="009238C3">
        <w:rPr>
          <w:sz w:val="22"/>
          <w:szCs w:val="22"/>
        </w:rPr>
        <w:t>.</w:t>
      </w:r>
    </w:p>
    <w:p w14:paraId="44B47D1E" w14:textId="77777777" w:rsidR="000829E8" w:rsidRPr="009238C3" w:rsidRDefault="000829E8" w:rsidP="000829E8">
      <w:pPr>
        <w:spacing w:after="120"/>
        <w:jc w:val="both"/>
        <w:rPr>
          <w:sz w:val="22"/>
          <w:szCs w:val="22"/>
        </w:rPr>
      </w:pPr>
      <w:r w:rsidRPr="009238C3">
        <w:rPr>
          <w:sz w:val="22"/>
          <w:szCs w:val="22"/>
        </w:rPr>
        <w:t xml:space="preserve">V podčlánku sa text prvej vety druhého odstavca ruší a nahrádza sa nasledujúcim </w:t>
      </w:r>
      <w:r w:rsidR="00D6027F">
        <w:rPr>
          <w:sz w:val="22"/>
          <w:szCs w:val="22"/>
        </w:rPr>
        <w:t>znením</w:t>
      </w:r>
      <w:r w:rsidRPr="009238C3">
        <w:rPr>
          <w:sz w:val="22"/>
          <w:szCs w:val="22"/>
        </w:rPr>
        <w:t>:</w:t>
      </w:r>
    </w:p>
    <w:p w14:paraId="5B30CBA0" w14:textId="77777777" w:rsidR="000829E8" w:rsidRPr="009238C3" w:rsidRDefault="000829E8" w:rsidP="000829E8">
      <w:pPr>
        <w:spacing w:before="120"/>
        <w:jc w:val="both"/>
        <w:rPr>
          <w:sz w:val="22"/>
          <w:szCs w:val="22"/>
        </w:rPr>
      </w:pPr>
      <w:r w:rsidRPr="009238C3">
        <w:rPr>
          <w:sz w:val="22"/>
          <w:szCs w:val="22"/>
        </w:rPr>
        <w:t>Ak všetky tieto položky neboli odstránené v lehote stanovenej v Preberacom protokole</w:t>
      </w:r>
      <w:r w:rsidRPr="009D5002">
        <w:rPr>
          <w:bCs/>
        </w:rPr>
        <w:t xml:space="preserve"> </w:t>
      </w:r>
      <w:r w:rsidRPr="009D5002">
        <w:rPr>
          <w:bCs/>
          <w:sz w:val="22"/>
          <w:szCs w:val="22"/>
        </w:rPr>
        <w:t xml:space="preserve">pre </w:t>
      </w:r>
      <w:r>
        <w:rPr>
          <w:bCs/>
          <w:sz w:val="22"/>
          <w:szCs w:val="22"/>
        </w:rPr>
        <w:t>Dielo</w:t>
      </w:r>
      <w:r w:rsidRPr="009238C3">
        <w:rPr>
          <w:sz w:val="22"/>
          <w:szCs w:val="22"/>
        </w:rPr>
        <w:t>, môže Objednávateľ všetky zostávajúce položky predať alebo s nimi naložiť inak.</w:t>
      </w:r>
      <w:r w:rsidRPr="009238C3" w:rsidDel="00B7002C">
        <w:rPr>
          <w:sz w:val="22"/>
          <w:szCs w:val="22"/>
        </w:rPr>
        <w:t xml:space="preserve"> </w:t>
      </w:r>
    </w:p>
    <w:p w14:paraId="7A00B042" w14:textId="77777777" w:rsidR="000829E8" w:rsidRPr="009238C3" w:rsidRDefault="000829E8" w:rsidP="000829E8">
      <w:pPr>
        <w:spacing w:before="120"/>
        <w:jc w:val="both"/>
        <w:rPr>
          <w:b/>
          <w:sz w:val="22"/>
          <w:szCs w:val="22"/>
        </w:rPr>
      </w:pPr>
      <w:r w:rsidRPr="009238C3">
        <w:rPr>
          <w:b/>
          <w:sz w:val="22"/>
          <w:szCs w:val="22"/>
        </w:rPr>
        <w:t>Pridáva sa nový podčlánok s nasledujúcim znením:</w:t>
      </w:r>
    </w:p>
    <w:p w14:paraId="0776CCD7" w14:textId="77777777" w:rsidR="000829E8" w:rsidRPr="009238C3" w:rsidRDefault="000829E8" w:rsidP="000829E8">
      <w:pPr>
        <w:keepNext/>
        <w:spacing w:before="120"/>
        <w:jc w:val="both"/>
        <w:outlineLvl w:val="2"/>
        <w:rPr>
          <w:b/>
          <w:bCs/>
          <w:sz w:val="22"/>
          <w:szCs w:val="22"/>
        </w:rPr>
      </w:pPr>
      <w:r w:rsidRPr="009238C3">
        <w:rPr>
          <w:b/>
          <w:bCs/>
          <w:sz w:val="22"/>
          <w:szCs w:val="22"/>
        </w:rPr>
        <w:t>Podčlánok 11.12 Zábezpeka na záručné opravy</w:t>
      </w:r>
    </w:p>
    <w:p w14:paraId="739D0721" w14:textId="77777777" w:rsidR="000829E8" w:rsidRPr="009238C3" w:rsidRDefault="000829E8" w:rsidP="000829E8">
      <w:pPr>
        <w:spacing w:before="120"/>
        <w:ind w:hanging="11"/>
        <w:jc w:val="both"/>
        <w:rPr>
          <w:sz w:val="22"/>
          <w:szCs w:val="22"/>
        </w:rPr>
      </w:pPr>
      <w:r w:rsidRPr="009238C3">
        <w:rPr>
          <w:sz w:val="22"/>
          <w:szCs w:val="22"/>
        </w:rPr>
        <w:t>Zhotoviteľ je povinný získať (na svoje náklady) Zábezpeku na záručné opravy</w:t>
      </w:r>
      <w:r>
        <w:rPr>
          <w:sz w:val="22"/>
          <w:szCs w:val="22"/>
        </w:rPr>
        <w:t xml:space="preserve"> </w:t>
      </w:r>
      <w:r w:rsidRPr="009238C3">
        <w:rPr>
          <w:sz w:val="22"/>
          <w:szCs w:val="22"/>
        </w:rPr>
        <w:t>(na splnenie záväzkov zo zodpovednosti za vady</w:t>
      </w:r>
      <w:r w:rsidR="00D6027F">
        <w:rPr>
          <w:sz w:val="22"/>
          <w:szCs w:val="22"/>
        </w:rPr>
        <w:t xml:space="preserve"> </w:t>
      </w:r>
      <w:r w:rsidRPr="009238C3">
        <w:rPr>
          <w:sz w:val="22"/>
          <w:szCs w:val="22"/>
        </w:rPr>
        <w:t xml:space="preserve">Diela v Záručnej dobe) v čiastke a v menách uvedených v Prílohe k ponuke. </w:t>
      </w:r>
    </w:p>
    <w:p w14:paraId="6A277193" w14:textId="77777777" w:rsidR="00D6027F" w:rsidRPr="00495FC5" w:rsidRDefault="00D6027F" w:rsidP="00AA23E6">
      <w:pPr>
        <w:keepNext/>
        <w:spacing w:before="120"/>
        <w:jc w:val="both"/>
        <w:rPr>
          <w:sz w:val="22"/>
          <w:szCs w:val="22"/>
        </w:rPr>
      </w:pPr>
      <w:r w:rsidRPr="00495FC5">
        <w:rPr>
          <w:sz w:val="22"/>
          <w:szCs w:val="22"/>
        </w:rPr>
        <w:t>Zhotoviteľ je povinný zaslať návrh textu Zábezpeky na záručné opravy Objednávateľovi na odsúhlasenie najneskôr do 14 dní odo dňa</w:t>
      </w:r>
      <w:r>
        <w:rPr>
          <w:sz w:val="22"/>
          <w:szCs w:val="22"/>
        </w:rPr>
        <w:t xml:space="preserve"> vydania Preberacieho protokolu pre Dielo Stavebným dozorom</w:t>
      </w:r>
      <w:r w:rsidRPr="00495FC5">
        <w:rPr>
          <w:sz w:val="22"/>
          <w:szCs w:val="22"/>
        </w:rPr>
        <w:t xml:space="preserve">. Objednávateľ sa k návrhu textu Zábezpeky na záručné opravy bez zbytočného odkladu vyjadrí. </w:t>
      </w:r>
    </w:p>
    <w:p w14:paraId="063D0686" w14:textId="77777777" w:rsidR="000829E8" w:rsidRPr="009238C3" w:rsidRDefault="000829E8" w:rsidP="000829E8">
      <w:pPr>
        <w:spacing w:before="120"/>
        <w:ind w:hanging="11"/>
        <w:jc w:val="both"/>
        <w:rPr>
          <w:sz w:val="22"/>
          <w:szCs w:val="22"/>
        </w:rPr>
      </w:pPr>
      <w:r w:rsidRPr="009238C3">
        <w:rPr>
          <w:sz w:val="22"/>
          <w:szCs w:val="22"/>
        </w:rPr>
        <w:t xml:space="preserve">Zhotoviteľ je povinný doručiť Objednávateľovi Zábezpeku na záručné opravy najneskôr do </w:t>
      </w:r>
      <w:r w:rsidR="00D6027F">
        <w:rPr>
          <w:sz w:val="22"/>
          <w:szCs w:val="22"/>
        </w:rPr>
        <w:t>10</w:t>
      </w:r>
      <w:r>
        <w:rPr>
          <w:sz w:val="22"/>
          <w:szCs w:val="22"/>
        </w:rPr>
        <w:t xml:space="preserve"> </w:t>
      </w:r>
      <w:r w:rsidRPr="009238C3">
        <w:rPr>
          <w:sz w:val="22"/>
          <w:szCs w:val="22"/>
        </w:rPr>
        <w:t xml:space="preserve">pracovných dní odo dňa odsúhlasenia návrhu textu Zábezpeky na záručné opravy Objednávateľom a zaslať jej kópiu Stavebnému dozorovi. Pokiaľ Objednávateľ neschváli Zhotoviteľovi predložený text návrhu Zábezpeky na záručné opravy, Zhotoviteľ je povinný odstrániť nedostatky textu návrhu v lehote stanovenej Objednávateľom. </w:t>
      </w:r>
    </w:p>
    <w:p w14:paraId="6E2FE84B" w14:textId="77777777" w:rsidR="00D6027F" w:rsidRPr="00861930" w:rsidRDefault="00D6027F" w:rsidP="00D6027F">
      <w:pPr>
        <w:spacing w:before="120"/>
        <w:ind w:hanging="11"/>
        <w:jc w:val="both"/>
        <w:rPr>
          <w:sz w:val="22"/>
          <w:szCs w:val="22"/>
        </w:rPr>
      </w:pPr>
      <w:r w:rsidRPr="00861930">
        <w:rPr>
          <w:sz w:val="22"/>
          <w:szCs w:val="22"/>
        </w:rPr>
        <w:t xml:space="preserve">Obsah Zábezpeky na záručné opravy musí vychádzať zo vzoru uvedeného v </w:t>
      </w:r>
      <w:r w:rsidRPr="00A814A0">
        <w:rPr>
          <w:sz w:val="22"/>
          <w:szCs w:val="22"/>
        </w:rPr>
        <w:t xml:space="preserve">Prílohe č. </w:t>
      </w:r>
      <w:r>
        <w:rPr>
          <w:sz w:val="22"/>
          <w:szCs w:val="22"/>
        </w:rPr>
        <w:t>6</w:t>
      </w:r>
      <w:r w:rsidRPr="00A814A0">
        <w:rPr>
          <w:sz w:val="22"/>
          <w:szCs w:val="22"/>
        </w:rPr>
        <w:t xml:space="preserve"> - Zábezpeka na záručné opravy (vzor).</w:t>
      </w:r>
    </w:p>
    <w:p w14:paraId="3EEF6621" w14:textId="77777777" w:rsidR="00D6027F" w:rsidRPr="00861930" w:rsidRDefault="00D6027F" w:rsidP="00D6027F">
      <w:pPr>
        <w:spacing w:before="120"/>
        <w:ind w:hanging="11"/>
        <w:jc w:val="both"/>
        <w:rPr>
          <w:bCs/>
          <w:sz w:val="22"/>
          <w:szCs w:val="22"/>
        </w:rPr>
      </w:pPr>
      <w:r w:rsidRPr="00861930">
        <w:rPr>
          <w:bCs/>
          <w:sz w:val="22"/>
          <w:szCs w:val="22"/>
        </w:rPr>
        <w:lastRenderedPageBreak/>
        <w:t xml:space="preserve">Pokiaľ je poskytnutie Zábezpeky na záručné opravy vo forme bankovej záruky, musí sa riadiť ustanoveniami § 313 a nasl. Obchodného zákonníka, resp. ekvivalentného všeobecne záväzného právneho predpisu členského štátu EÚ alebo tretej krajiny. </w:t>
      </w:r>
    </w:p>
    <w:p w14:paraId="012DD496" w14:textId="77777777" w:rsidR="00D6027F" w:rsidRPr="00861930" w:rsidRDefault="00D6027F" w:rsidP="00D6027F">
      <w:pPr>
        <w:spacing w:before="120"/>
        <w:ind w:hanging="11"/>
        <w:jc w:val="both"/>
        <w:rPr>
          <w:bCs/>
          <w:sz w:val="22"/>
          <w:szCs w:val="22"/>
        </w:rPr>
      </w:pPr>
      <w:r w:rsidRPr="00861930">
        <w:rPr>
          <w:bCs/>
          <w:sz w:val="22"/>
          <w:szCs w:val="22"/>
        </w:rPr>
        <w:t xml:space="preserve">Pokiaľ je poskytnutie Zábezpeky na záručné opravy vo forme poistenia záruky, musí sa riadiť ustanoveniami zákona č. 39/2015 Z. z. o poisťovníctve a o zmene a doplnení niektorých zákonov, resp. ekvivalentného všeobecne záväzného právneho predpisu členského štátu EÚ alebo tretej krajiny. </w:t>
      </w:r>
    </w:p>
    <w:p w14:paraId="564134BD" w14:textId="406E2FC7" w:rsidR="00D6027F" w:rsidRPr="00C52893" w:rsidRDefault="00D6027F" w:rsidP="00D6027F">
      <w:pPr>
        <w:spacing w:before="120"/>
        <w:ind w:hanging="11"/>
        <w:jc w:val="both"/>
        <w:rPr>
          <w:bCs/>
          <w:sz w:val="22"/>
          <w:szCs w:val="22"/>
        </w:rPr>
      </w:pPr>
      <w:r w:rsidRPr="00861930">
        <w:rPr>
          <w:bCs/>
          <w:sz w:val="22"/>
          <w:szCs w:val="22"/>
        </w:rPr>
        <w:t xml:space="preserve">Banková záruka, resp. poistenie záruky musí byť poskytnutá/é bankou, resp. poisťovňou so sídlom v </w:t>
      </w:r>
      <w:r w:rsidRPr="00C52893">
        <w:rPr>
          <w:bCs/>
          <w:sz w:val="22"/>
          <w:szCs w:val="22"/>
        </w:rPr>
        <w:t xml:space="preserve">Slovenskej republike alebo pobočkou zahraničnej banky, resp. poisťovne v Slovenskej republike, alebo zahraničnou bankou, resp. </w:t>
      </w:r>
      <w:r w:rsidR="000746EC">
        <w:rPr>
          <w:bCs/>
          <w:sz w:val="22"/>
          <w:szCs w:val="22"/>
        </w:rPr>
        <w:t xml:space="preserve">zahraničnou </w:t>
      </w:r>
      <w:r w:rsidRPr="00C52893">
        <w:rPr>
          <w:bCs/>
          <w:sz w:val="22"/>
          <w:szCs w:val="22"/>
        </w:rPr>
        <w:t xml:space="preserve">poisťovňou odsúhlasenou Objednávateľom. </w:t>
      </w:r>
      <w:r w:rsidR="0079004D" w:rsidRPr="008E3A52">
        <w:rPr>
          <w:bCs/>
          <w:sz w:val="22"/>
          <w:szCs w:val="22"/>
        </w:rPr>
        <w:t>Súhlas je Objednávateľ oprávnený odmietnuť udeliť len v prípade, ak sú dôvodné pochybnosti o schopnosti zahraničnej banky</w:t>
      </w:r>
      <w:r w:rsidR="00697FAD">
        <w:rPr>
          <w:bCs/>
          <w:sz w:val="22"/>
          <w:szCs w:val="22"/>
        </w:rPr>
        <w:t xml:space="preserve"> resp. zahraničnej poisťovne </w:t>
      </w:r>
      <w:r w:rsidR="0079004D" w:rsidRPr="008E3A52">
        <w:rPr>
          <w:bCs/>
          <w:sz w:val="22"/>
          <w:szCs w:val="22"/>
        </w:rPr>
        <w:t xml:space="preserve"> finančne kryť plnenia, ktoré majú byť zaručené Zábezpekou na </w:t>
      </w:r>
      <w:r w:rsidR="0079004D">
        <w:rPr>
          <w:bCs/>
          <w:sz w:val="22"/>
          <w:szCs w:val="22"/>
        </w:rPr>
        <w:t xml:space="preserve">záručné opravy. </w:t>
      </w:r>
      <w:r w:rsidRPr="00C52893">
        <w:rPr>
          <w:bCs/>
          <w:sz w:val="22"/>
          <w:szCs w:val="22"/>
        </w:rPr>
        <w:t xml:space="preserve">V prípade, že banková záruka, resp. poistenie záruky je vystavená/é v cudzom jazyku, spolu s bankovou zárukou, resp. poistením záruky musí byť predložený úradne </w:t>
      </w:r>
      <w:r w:rsidRPr="00C52893">
        <w:rPr>
          <w:sz w:val="22"/>
          <w:szCs w:val="22"/>
        </w:rPr>
        <w:t>osvedčený</w:t>
      </w:r>
      <w:r w:rsidRPr="00C52893">
        <w:rPr>
          <w:bCs/>
          <w:sz w:val="22"/>
          <w:szCs w:val="22"/>
        </w:rPr>
        <w:t xml:space="preserve"> preklad do slovenského jazyka. </w:t>
      </w:r>
    </w:p>
    <w:p w14:paraId="1E9123FC" w14:textId="77777777" w:rsidR="00D6027F" w:rsidRPr="00C52893" w:rsidRDefault="00D6027F" w:rsidP="00D6027F">
      <w:pPr>
        <w:spacing w:before="120"/>
        <w:ind w:hanging="11"/>
        <w:jc w:val="both"/>
        <w:rPr>
          <w:bCs/>
          <w:sz w:val="22"/>
          <w:szCs w:val="22"/>
        </w:rPr>
      </w:pPr>
      <w:r w:rsidRPr="00C52893">
        <w:rPr>
          <w:bCs/>
          <w:sz w:val="22"/>
          <w:szCs w:val="22"/>
        </w:rPr>
        <w:t>V Zábezpeke na záručné opravy musí banka, resp. poisťovňa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zo  všeobecne záväzných právnych predpisov v súvislosti s nesplnením záväzkov zo zodpovednosti za vady Diela v Záručnej dobe.</w:t>
      </w:r>
    </w:p>
    <w:p w14:paraId="411E3A03" w14:textId="77777777" w:rsidR="00D6027F" w:rsidRPr="00C52893" w:rsidRDefault="00D6027F" w:rsidP="00D6027F">
      <w:pPr>
        <w:spacing w:before="120" w:after="120"/>
        <w:ind w:hanging="11"/>
        <w:jc w:val="both"/>
        <w:rPr>
          <w:sz w:val="22"/>
          <w:szCs w:val="22"/>
        </w:rPr>
      </w:pPr>
      <w:r w:rsidRPr="00C52893">
        <w:rPr>
          <w:sz w:val="22"/>
          <w:szCs w:val="22"/>
        </w:rPr>
        <w:t xml:space="preserve">Zhotoviteľ musí zabezpečiť, aby Zábezpeka na záručné opravy bola platná a vymáhateľná až </w:t>
      </w:r>
      <w:r w:rsidRPr="00C52893">
        <w:rPr>
          <w:sz w:val="22"/>
          <w:szCs w:val="22"/>
        </w:rPr>
        <w:br/>
        <w:t xml:space="preserve">do uplynutia termínu platnosti Zábezpeky na záručné opravy, ktorý bude uvedený v predloženej Zábezpeke na záručné opravy ako predpokladaný dátum, a to 70. deň od predpokladaného uplynutia poslednej Záručnej doby </w:t>
      </w:r>
      <w:r w:rsidRPr="005B2047">
        <w:rPr>
          <w:sz w:val="22"/>
          <w:szCs w:val="22"/>
        </w:rPr>
        <w:t xml:space="preserve">(t. j. predpokladaný dátum = dátum dokončenia </w:t>
      </w:r>
      <w:r w:rsidR="00413610">
        <w:rPr>
          <w:sz w:val="22"/>
          <w:szCs w:val="22"/>
        </w:rPr>
        <w:t xml:space="preserve">poslednej časti </w:t>
      </w:r>
      <w:r w:rsidRPr="005B2047">
        <w:rPr>
          <w:sz w:val="22"/>
          <w:szCs w:val="22"/>
        </w:rPr>
        <w:t xml:space="preserve">Diela uvedený v </w:t>
      </w:r>
      <w:r w:rsidR="00413610" w:rsidRPr="008E3A52">
        <w:rPr>
          <w:sz w:val="22"/>
          <w:szCs w:val="22"/>
        </w:rPr>
        <w:t>Protokole o odovzdaní a prevzatí Stavby, (Diela) alebo jej dokončenej časti</w:t>
      </w:r>
      <w:r w:rsidR="00413610" w:rsidRPr="00861930">
        <w:rPr>
          <w:sz w:val="22"/>
          <w:szCs w:val="22"/>
        </w:rPr>
        <w:t xml:space="preserve"> </w:t>
      </w:r>
      <w:r w:rsidRPr="005B2047">
        <w:rPr>
          <w:sz w:val="22"/>
          <w:szCs w:val="22"/>
        </w:rPr>
        <w:t>+ Záručná doba 5 rokov + 70 dní).</w:t>
      </w:r>
    </w:p>
    <w:p w14:paraId="3FA45929" w14:textId="77777777" w:rsidR="000829E8" w:rsidRPr="009238C3" w:rsidRDefault="000829E8" w:rsidP="000829E8">
      <w:pPr>
        <w:jc w:val="both"/>
        <w:rPr>
          <w:b/>
          <w:sz w:val="22"/>
          <w:szCs w:val="22"/>
        </w:rPr>
      </w:pPr>
    </w:p>
    <w:p w14:paraId="1EFD4C18" w14:textId="77777777" w:rsidR="000829E8" w:rsidRDefault="000829E8" w:rsidP="000829E8">
      <w:pPr>
        <w:jc w:val="center"/>
        <w:rPr>
          <w:b/>
          <w:sz w:val="22"/>
          <w:szCs w:val="22"/>
        </w:rPr>
      </w:pPr>
      <w:r w:rsidRPr="009238C3">
        <w:rPr>
          <w:b/>
          <w:sz w:val="22"/>
          <w:szCs w:val="22"/>
        </w:rPr>
        <w:t>Článok  12  Meranie a</w:t>
      </w:r>
      <w:r>
        <w:rPr>
          <w:b/>
          <w:sz w:val="22"/>
          <w:szCs w:val="22"/>
        </w:rPr>
        <w:t> </w:t>
      </w:r>
      <w:r w:rsidRPr="009238C3">
        <w:rPr>
          <w:b/>
          <w:sz w:val="22"/>
          <w:szCs w:val="22"/>
        </w:rPr>
        <w:t>oceňovanie</w:t>
      </w:r>
    </w:p>
    <w:p w14:paraId="765CF228" w14:textId="77777777" w:rsidR="000829E8" w:rsidRDefault="000829E8" w:rsidP="000829E8">
      <w:pPr>
        <w:spacing w:before="120"/>
        <w:rPr>
          <w:b/>
          <w:bCs/>
          <w:sz w:val="22"/>
          <w:szCs w:val="22"/>
        </w:rPr>
      </w:pPr>
      <w:r w:rsidRPr="009238C3">
        <w:rPr>
          <w:b/>
          <w:bCs/>
          <w:sz w:val="22"/>
          <w:szCs w:val="22"/>
        </w:rPr>
        <w:t>Podčlánok 12.2 Metóda merania</w:t>
      </w:r>
    </w:p>
    <w:p w14:paraId="66C2E6A2" w14:textId="77777777" w:rsidR="000829E8" w:rsidRDefault="000829E8" w:rsidP="000829E8">
      <w:pPr>
        <w:spacing w:before="120"/>
        <w:rPr>
          <w:sz w:val="22"/>
          <w:szCs w:val="22"/>
        </w:rPr>
      </w:pPr>
      <w:r w:rsidRPr="009238C3">
        <w:rPr>
          <w:sz w:val="22"/>
          <w:szCs w:val="22"/>
        </w:rPr>
        <w:t xml:space="preserve">Na koniec podčlánku sa pridávajú odstavce s nasledujúcim znením: </w:t>
      </w:r>
    </w:p>
    <w:p w14:paraId="504CB60D" w14:textId="6FFA846B" w:rsidR="000829E8" w:rsidRDefault="000829E8" w:rsidP="000829E8">
      <w:pPr>
        <w:spacing w:before="120"/>
        <w:jc w:val="both"/>
        <w:rPr>
          <w:sz w:val="22"/>
          <w:szCs w:val="22"/>
        </w:rPr>
      </w:pPr>
      <w:r w:rsidRPr="009238C3">
        <w:rPr>
          <w:sz w:val="22"/>
          <w:szCs w:val="22"/>
        </w:rPr>
        <w:t>Pri položkách Oceneného výkazu výmer s mernou jednotkou kus sa bude aplikovať nasledovný postup:</w:t>
      </w:r>
      <w:r w:rsidR="000D6581">
        <w:rPr>
          <w:sz w:val="22"/>
          <w:szCs w:val="22"/>
        </w:rPr>
        <w:t xml:space="preserve"> </w:t>
      </w:r>
      <w:r w:rsidR="00A7714C">
        <w:rPr>
          <w:sz w:val="22"/>
          <w:szCs w:val="22"/>
        </w:rPr>
        <w:t xml:space="preserve">fakturované množstvo </w:t>
      </w:r>
      <w:r w:rsidR="000D6581" w:rsidRPr="003E6B94">
        <w:rPr>
          <w:sz w:val="22"/>
          <w:szCs w:val="22"/>
        </w:rPr>
        <w:t>položk</w:t>
      </w:r>
      <w:r w:rsidR="00A7714C">
        <w:rPr>
          <w:sz w:val="22"/>
          <w:szCs w:val="22"/>
        </w:rPr>
        <w:t>y</w:t>
      </w:r>
      <w:r w:rsidR="000D6581" w:rsidRPr="003E6B94">
        <w:rPr>
          <w:sz w:val="22"/>
          <w:szCs w:val="22"/>
        </w:rPr>
        <w:t xml:space="preserve"> musí byť uveden</w:t>
      </w:r>
      <w:r w:rsidR="00A7714C">
        <w:rPr>
          <w:sz w:val="22"/>
          <w:szCs w:val="22"/>
        </w:rPr>
        <w:t>é</w:t>
      </w:r>
      <w:r w:rsidR="000D6581" w:rsidRPr="003E6B94">
        <w:rPr>
          <w:sz w:val="22"/>
          <w:szCs w:val="22"/>
        </w:rPr>
        <w:t xml:space="preserve"> v celých číslach (množstvo na celé kusy)</w:t>
      </w:r>
      <w:r w:rsidR="000D6581">
        <w:rPr>
          <w:sz w:val="22"/>
          <w:szCs w:val="22"/>
        </w:rPr>
        <w:t xml:space="preserve"> s výnimkou prípadu, keď pre príslušn</w:t>
      </w:r>
      <w:r w:rsidR="004E4A12">
        <w:rPr>
          <w:sz w:val="22"/>
          <w:szCs w:val="22"/>
        </w:rPr>
        <w:t>ú</w:t>
      </w:r>
      <w:r w:rsidR="000D6581">
        <w:rPr>
          <w:sz w:val="22"/>
          <w:szCs w:val="22"/>
        </w:rPr>
        <w:t xml:space="preserve"> položku Zhotoviteľ priloží k faktúre </w:t>
      </w:r>
      <w:r w:rsidR="004E4A12">
        <w:rPr>
          <w:sz w:val="22"/>
          <w:szCs w:val="22"/>
        </w:rPr>
        <w:t xml:space="preserve">kópiu </w:t>
      </w:r>
      <w:r w:rsidR="000D6581">
        <w:rPr>
          <w:sz w:val="22"/>
          <w:szCs w:val="22"/>
        </w:rPr>
        <w:t>merac</w:t>
      </w:r>
      <w:r w:rsidR="004E4A12">
        <w:rPr>
          <w:sz w:val="22"/>
          <w:szCs w:val="22"/>
        </w:rPr>
        <w:t>ieho</w:t>
      </w:r>
      <w:r w:rsidR="000D6581">
        <w:rPr>
          <w:sz w:val="22"/>
          <w:szCs w:val="22"/>
        </w:rPr>
        <w:t xml:space="preserve"> protokol</w:t>
      </w:r>
      <w:r w:rsidR="004E4A12">
        <w:rPr>
          <w:sz w:val="22"/>
          <w:szCs w:val="22"/>
        </w:rPr>
        <w:t>u</w:t>
      </w:r>
      <w:r w:rsidR="000D6581">
        <w:rPr>
          <w:sz w:val="22"/>
          <w:szCs w:val="22"/>
        </w:rPr>
        <w:t xml:space="preserve"> potvrden</w:t>
      </w:r>
      <w:r w:rsidR="004E4A12">
        <w:rPr>
          <w:sz w:val="22"/>
          <w:szCs w:val="22"/>
        </w:rPr>
        <w:t>ého</w:t>
      </w:r>
      <w:r w:rsidR="000D6581">
        <w:rPr>
          <w:sz w:val="22"/>
          <w:szCs w:val="22"/>
        </w:rPr>
        <w:t xml:space="preserve"> Stavebným dozorom, v ktorom musí byť uveden</w:t>
      </w:r>
      <w:r w:rsidR="00A7714C">
        <w:rPr>
          <w:sz w:val="22"/>
          <w:szCs w:val="22"/>
        </w:rPr>
        <w:t>é</w:t>
      </w:r>
      <w:r w:rsidR="000D6581">
        <w:rPr>
          <w:sz w:val="22"/>
          <w:szCs w:val="22"/>
        </w:rPr>
        <w:t xml:space="preserve"> zdôvodnenie fakturácie </w:t>
      </w:r>
      <w:r w:rsidR="00EB2023">
        <w:rPr>
          <w:sz w:val="22"/>
          <w:szCs w:val="22"/>
        </w:rPr>
        <w:t xml:space="preserve">príslušnej </w:t>
      </w:r>
      <w:r w:rsidR="000D6581">
        <w:rPr>
          <w:sz w:val="22"/>
          <w:szCs w:val="22"/>
        </w:rPr>
        <w:t>položky na necelé kusy</w:t>
      </w:r>
      <w:r w:rsidR="00A7714C">
        <w:rPr>
          <w:sz w:val="22"/>
          <w:szCs w:val="22"/>
        </w:rPr>
        <w:t xml:space="preserve"> a</w:t>
      </w:r>
      <w:r w:rsidR="00A7714C" w:rsidRPr="00A7714C">
        <w:rPr>
          <w:sz w:val="22"/>
          <w:szCs w:val="22"/>
        </w:rPr>
        <w:t xml:space="preserve"> </w:t>
      </w:r>
      <w:r w:rsidR="00A7714C">
        <w:rPr>
          <w:sz w:val="22"/>
          <w:szCs w:val="22"/>
        </w:rPr>
        <w:t>spôsob výpočtu fakturovaného množstva</w:t>
      </w:r>
      <w:r w:rsidR="000D6581">
        <w:rPr>
          <w:sz w:val="22"/>
          <w:szCs w:val="22"/>
        </w:rPr>
        <w:t>.</w:t>
      </w:r>
    </w:p>
    <w:p w14:paraId="08C25B8A" w14:textId="77777777" w:rsidR="004E4A12" w:rsidRPr="004E4A12" w:rsidRDefault="004E4A12" w:rsidP="004E4A12">
      <w:pPr>
        <w:spacing w:before="120"/>
        <w:jc w:val="both"/>
        <w:rPr>
          <w:sz w:val="22"/>
          <w:szCs w:val="22"/>
        </w:rPr>
      </w:pPr>
      <w:r w:rsidRPr="004E4A12">
        <w:rPr>
          <w:iCs/>
          <w:sz w:val="22"/>
          <w:szCs w:val="22"/>
        </w:rPr>
        <w:t>V prípade, ak pri postupnej fakturácii vykonaných prác nastane vplyvom zaokrúhľovania situácia, keď:</w:t>
      </w:r>
    </w:p>
    <w:p w14:paraId="233E78A1" w14:textId="64F73D09" w:rsidR="004E4A12" w:rsidRPr="004E4A12" w:rsidRDefault="004E4A12" w:rsidP="004E4A12">
      <w:pPr>
        <w:tabs>
          <w:tab w:val="left" w:pos="284"/>
        </w:tabs>
        <w:spacing w:before="120"/>
        <w:ind w:left="284" w:hanging="284"/>
        <w:jc w:val="both"/>
        <w:rPr>
          <w:sz w:val="22"/>
          <w:szCs w:val="22"/>
        </w:rPr>
      </w:pPr>
      <w:r>
        <w:rPr>
          <w:sz w:val="22"/>
          <w:szCs w:val="22"/>
        </w:rPr>
        <w:t xml:space="preserve">a) </w:t>
      </w:r>
      <w:r>
        <w:rPr>
          <w:sz w:val="22"/>
          <w:szCs w:val="22"/>
        </w:rPr>
        <w:tab/>
      </w:r>
      <w:r w:rsidRPr="004E4A12">
        <w:rPr>
          <w:sz w:val="22"/>
          <w:szCs w:val="22"/>
        </w:rPr>
        <w:t xml:space="preserve">vyfakturovaná celková cena za danú položku by mala presiahnuť celkovú cenu za položku uvedenú v Prílohe č. 2 Zmluvy, Zhotoviteľ je oprávnený si vyfakturovať v rámci poslednej faktúry, ktorá bude obsahovať danú položku (t. j. ktorou dochádza k fakturácii posledných množstiev pre danú položku), maximálne sumu, ktorá po súčte s doteraz vyfakturovanou sumou za danú položku, neprekročí celkovú cenu za položku uvedenú v </w:t>
      </w:r>
      <w:r>
        <w:rPr>
          <w:sz w:val="22"/>
          <w:szCs w:val="22"/>
        </w:rPr>
        <w:t>Prílohe</w:t>
      </w:r>
      <w:r w:rsidRPr="004E4A12">
        <w:rPr>
          <w:sz w:val="22"/>
          <w:szCs w:val="22"/>
        </w:rPr>
        <w:t xml:space="preserve"> č. 2 Zmluvy, </w:t>
      </w:r>
    </w:p>
    <w:p w14:paraId="72BE44EB" w14:textId="636F2139" w:rsidR="004E4A12" w:rsidRPr="003E6B94" w:rsidRDefault="004E4A12" w:rsidP="00F23106">
      <w:pPr>
        <w:tabs>
          <w:tab w:val="left" w:pos="284"/>
        </w:tabs>
        <w:spacing w:before="120"/>
        <w:ind w:left="284" w:hanging="284"/>
        <w:jc w:val="both"/>
        <w:rPr>
          <w:sz w:val="22"/>
          <w:szCs w:val="22"/>
        </w:rPr>
      </w:pPr>
      <w:r>
        <w:rPr>
          <w:sz w:val="22"/>
          <w:szCs w:val="22"/>
        </w:rPr>
        <w:t xml:space="preserve">b) </w:t>
      </w:r>
      <w:r>
        <w:rPr>
          <w:sz w:val="22"/>
          <w:szCs w:val="22"/>
        </w:rPr>
        <w:tab/>
      </w:r>
      <w:r w:rsidRPr="004E4A12">
        <w:rPr>
          <w:sz w:val="22"/>
          <w:szCs w:val="22"/>
        </w:rPr>
        <w:t>vyfakturovaná celková cena za danú položku by mala byť nižšia ako celková cena za položku uvedená v Prílohe č. 2 Zmluvy, Zhotoviteľ je oprávnený si vyfakturovať v rámci poslednej faktúry, ktorá bude obsahovať danú položku (t. j. ktorou dochádza k fakturácii posledných množstiev pre danú položku) sumu, ktorá sa bude po súčte s doteraz vyfakturovanou sumou za danú položku, rovnať celkovej cene dohodnutej za danú položku v Prílohe č. 2 Zmluvy.</w:t>
      </w:r>
    </w:p>
    <w:p w14:paraId="29F1010B" w14:textId="77777777" w:rsidR="000829E8" w:rsidRDefault="000829E8" w:rsidP="000829E8">
      <w:pPr>
        <w:keepNext/>
        <w:spacing w:before="120"/>
        <w:jc w:val="both"/>
        <w:outlineLvl w:val="2"/>
        <w:rPr>
          <w:b/>
          <w:bCs/>
          <w:sz w:val="22"/>
          <w:szCs w:val="22"/>
        </w:rPr>
      </w:pPr>
      <w:r w:rsidRPr="009238C3">
        <w:rPr>
          <w:b/>
          <w:bCs/>
          <w:sz w:val="22"/>
          <w:szCs w:val="22"/>
        </w:rPr>
        <w:t xml:space="preserve">Podčlánok 12.3 Oceňovanie </w:t>
      </w:r>
    </w:p>
    <w:p w14:paraId="79093415" w14:textId="2CA5A549" w:rsidR="00472DF0" w:rsidRDefault="000829E8" w:rsidP="00F23106">
      <w:pPr>
        <w:jc w:val="both"/>
        <w:rPr>
          <w:sz w:val="22"/>
          <w:szCs w:val="22"/>
        </w:rPr>
      </w:pPr>
      <w:r>
        <w:rPr>
          <w:sz w:val="22"/>
          <w:szCs w:val="22"/>
        </w:rPr>
        <w:t>V</w:t>
      </w:r>
      <w:r w:rsidRPr="009238C3">
        <w:rPr>
          <w:sz w:val="22"/>
          <w:szCs w:val="22"/>
        </w:rPr>
        <w:t xml:space="preserve"> druh</w:t>
      </w:r>
      <w:r>
        <w:rPr>
          <w:sz w:val="22"/>
          <w:szCs w:val="22"/>
        </w:rPr>
        <w:t>om</w:t>
      </w:r>
      <w:r w:rsidRPr="009238C3">
        <w:rPr>
          <w:sz w:val="22"/>
          <w:szCs w:val="22"/>
        </w:rPr>
        <w:t xml:space="preserve"> odstavc</w:t>
      </w:r>
      <w:r>
        <w:rPr>
          <w:sz w:val="22"/>
          <w:szCs w:val="22"/>
        </w:rPr>
        <w:t>i</w:t>
      </w:r>
      <w:r w:rsidRPr="009238C3">
        <w:rPr>
          <w:sz w:val="22"/>
          <w:szCs w:val="22"/>
        </w:rPr>
        <w:t xml:space="preserve"> sa </w:t>
      </w:r>
      <w:r>
        <w:rPr>
          <w:sz w:val="22"/>
          <w:szCs w:val="22"/>
        </w:rPr>
        <w:t xml:space="preserve">za prvú vetu </w:t>
      </w:r>
      <w:r w:rsidRPr="009238C3">
        <w:rPr>
          <w:sz w:val="22"/>
          <w:szCs w:val="22"/>
        </w:rPr>
        <w:t>vkladá text</w:t>
      </w:r>
      <w:r w:rsidR="00A05C99">
        <w:rPr>
          <w:sz w:val="22"/>
          <w:szCs w:val="22"/>
        </w:rPr>
        <w:t xml:space="preserve"> s nasledujúcim znením</w:t>
      </w:r>
      <w:r w:rsidRPr="009238C3">
        <w:rPr>
          <w:sz w:val="22"/>
          <w:szCs w:val="22"/>
        </w:rPr>
        <w:t xml:space="preserve">: </w:t>
      </w:r>
    </w:p>
    <w:p w14:paraId="41C85806" w14:textId="3CC29DCA" w:rsidR="00887D26" w:rsidRDefault="00A379A2" w:rsidP="00C0388A">
      <w:pPr>
        <w:autoSpaceDE w:val="0"/>
        <w:autoSpaceDN w:val="0"/>
        <w:adjustRightInd w:val="0"/>
        <w:spacing w:before="120"/>
        <w:jc w:val="both"/>
        <w:rPr>
          <w:sz w:val="22"/>
          <w:szCs w:val="22"/>
        </w:rPr>
      </w:pPr>
      <w:r w:rsidRPr="00D418D7">
        <w:rPr>
          <w:sz w:val="22"/>
          <w:szCs w:val="22"/>
        </w:rPr>
        <w:t xml:space="preserve">Zhotoviteľ sa zaväzuje, že jednotková cena jednotlivých položiek </w:t>
      </w:r>
      <w:r>
        <w:rPr>
          <w:sz w:val="22"/>
          <w:szCs w:val="22"/>
        </w:rPr>
        <w:t>pri oceňovaní prípadnej zmeny Diela bude</w:t>
      </w:r>
      <w:r w:rsidRPr="00D418D7">
        <w:rPr>
          <w:sz w:val="22"/>
          <w:szCs w:val="22"/>
        </w:rPr>
        <w:t xml:space="preserve"> rovnaká ako jednotková cena položiek uvedených v </w:t>
      </w:r>
      <w:r w:rsidR="00A14C6E">
        <w:rPr>
          <w:sz w:val="22"/>
          <w:szCs w:val="22"/>
        </w:rPr>
        <w:t>O</w:t>
      </w:r>
      <w:r w:rsidRPr="00D418D7">
        <w:rPr>
          <w:sz w:val="22"/>
          <w:szCs w:val="22"/>
        </w:rPr>
        <w:t xml:space="preserve">cenenom výkaze výmer. V prípade, že sa v </w:t>
      </w:r>
      <w:r w:rsidR="00A14C6E">
        <w:rPr>
          <w:sz w:val="22"/>
          <w:szCs w:val="22"/>
        </w:rPr>
        <w:t>O</w:t>
      </w:r>
      <w:r w:rsidRPr="00D418D7">
        <w:rPr>
          <w:sz w:val="22"/>
          <w:szCs w:val="22"/>
        </w:rPr>
        <w:t xml:space="preserve">cenenom výkaze výmer nachádzajú položky s rovnakým textom a rôznou výškou jednotkovej ceny  použije Zhotoviteľ v </w:t>
      </w:r>
      <w:r w:rsidRPr="00D418D7">
        <w:rPr>
          <w:sz w:val="22"/>
          <w:szCs w:val="22"/>
        </w:rPr>
        <w:lastRenderedPageBreak/>
        <w:t>návrhu dodatku</w:t>
      </w:r>
      <w:r>
        <w:rPr>
          <w:sz w:val="22"/>
          <w:szCs w:val="22"/>
        </w:rPr>
        <w:t xml:space="preserve"> </w:t>
      </w:r>
      <w:r w:rsidRPr="007C5EFF">
        <w:rPr>
          <w:sz w:val="22"/>
          <w:szCs w:val="22"/>
        </w:rPr>
        <w:t xml:space="preserve">jednotkovú cenu položky uvedenú v dotknutom SO/PS v </w:t>
      </w:r>
      <w:r w:rsidR="00A14C6E">
        <w:rPr>
          <w:sz w:val="22"/>
          <w:szCs w:val="22"/>
        </w:rPr>
        <w:t>O</w:t>
      </w:r>
      <w:r w:rsidRPr="007C5EFF">
        <w:rPr>
          <w:sz w:val="22"/>
          <w:szCs w:val="22"/>
        </w:rPr>
        <w:t xml:space="preserve">cenenom výkaze výmer. Ak sa v </w:t>
      </w:r>
      <w:r w:rsidR="00A14C6E">
        <w:rPr>
          <w:sz w:val="22"/>
          <w:szCs w:val="22"/>
        </w:rPr>
        <w:t>O</w:t>
      </w:r>
      <w:r w:rsidRPr="007C5EFF">
        <w:rPr>
          <w:sz w:val="22"/>
          <w:szCs w:val="22"/>
        </w:rPr>
        <w:t>cenenom výkaze výmer dotknutého SO/PS dotknutá položka nenachádza, použije Zhotoviteľ</w:t>
      </w:r>
      <w:r w:rsidRPr="00D418D7">
        <w:rPr>
          <w:sz w:val="22"/>
          <w:szCs w:val="22"/>
        </w:rPr>
        <w:t xml:space="preserve"> najnižšiu jednotkovú cenu z rovnakých položiek </w:t>
      </w:r>
      <w:r w:rsidR="00A14C6E">
        <w:rPr>
          <w:sz w:val="22"/>
          <w:szCs w:val="22"/>
        </w:rPr>
        <w:t>O</w:t>
      </w:r>
      <w:r w:rsidRPr="00D418D7">
        <w:rPr>
          <w:sz w:val="22"/>
          <w:szCs w:val="22"/>
        </w:rPr>
        <w:t xml:space="preserve">ceneného výkazu výmer. </w:t>
      </w:r>
    </w:p>
    <w:p w14:paraId="6CE7E8C9" w14:textId="112C150B" w:rsidR="00887D26" w:rsidRDefault="00A379A2" w:rsidP="00C0388A">
      <w:pPr>
        <w:autoSpaceDE w:val="0"/>
        <w:autoSpaceDN w:val="0"/>
        <w:adjustRightInd w:val="0"/>
        <w:spacing w:before="120"/>
        <w:jc w:val="both"/>
        <w:rPr>
          <w:sz w:val="22"/>
          <w:szCs w:val="22"/>
        </w:rPr>
      </w:pPr>
      <w:r w:rsidRPr="00D418D7">
        <w:rPr>
          <w:sz w:val="22"/>
          <w:szCs w:val="22"/>
        </w:rPr>
        <w:t xml:space="preserve">Položky prác alebo materiálov, ktoré nie je možné identifikovať v </w:t>
      </w:r>
      <w:r w:rsidR="00A14C6E">
        <w:rPr>
          <w:sz w:val="22"/>
          <w:szCs w:val="22"/>
        </w:rPr>
        <w:t>O</w:t>
      </w:r>
      <w:r w:rsidRPr="00D418D7">
        <w:rPr>
          <w:sz w:val="22"/>
          <w:szCs w:val="22"/>
        </w:rPr>
        <w:t xml:space="preserve">cenenom výkaze výmer, budú považované za nové položky a budú ocenené novými </w:t>
      </w:r>
      <w:r>
        <w:rPr>
          <w:sz w:val="22"/>
          <w:szCs w:val="22"/>
        </w:rPr>
        <w:t xml:space="preserve">jednotkovými </w:t>
      </w:r>
      <w:r w:rsidRPr="00D418D7">
        <w:rPr>
          <w:sz w:val="22"/>
          <w:szCs w:val="22"/>
        </w:rPr>
        <w:t xml:space="preserve">cenami. Porovnávacím ekvivalentom pre výšku jednotkových cien nových položiek budú databázy cenníkov orientačných cien (napr. CENEKON, ODIS) platných v čase realizácie </w:t>
      </w:r>
      <w:r>
        <w:rPr>
          <w:sz w:val="22"/>
          <w:szCs w:val="22"/>
        </w:rPr>
        <w:t>zmeny Diela</w:t>
      </w:r>
      <w:r w:rsidRPr="00D418D7">
        <w:rPr>
          <w:sz w:val="22"/>
          <w:szCs w:val="22"/>
        </w:rPr>
        <w:t xml:space="preserve"> a verejne dostupné cenníky (napr. z internetových zdrojov) podľa času realizácie </w:t>
      </w:r>
      <w:r>
        <w:rPr>
          <w:sz w:val="22"/>
          <w:szCs w:val="22"/>
        </w:rPr>
        <w:t>zmeny Diela</w:t>
      </w:r>
      <w:r w:rsidRPr="00D418D7">
        <w:rPr>
          <w:sz w:val="22"/>
          <w:szCs w:val="22"/>
        </w:rPr>
        <w:t xml:space="preserve">. V prípade, že cena novej položky nebude mať porovnávací ekvivalent, je Zhotoviteľ povinný takúto cenu preukázať Objednávateľovi daňovým dokladom a čestným vyhlásením, že v cene položiek sú zahrnuté iba ekonomicky oprávnené náklady a primeraná zisková prirážka tak ako ich definuje zákon č. 18/1996 Z. z. o cenách v znení neskorších predpisov. </w:t>
      </w:r>
    </w:p>
    <w:p w14:paraId="6D2C74A2" w14:textId="755BFC7E" w:rsidR="00472DF0" w:rsidRDefault="00A379A2" w:rsidP="00021E72">
      <w:pPr>
        <w:autoSpaceDE w:val="0"/>
        <w:autoSpaceDN w:val="0"/>
        <w:adjustRightInd w:val="0"/>
        <w:spacing w:before="120" w:after="120"/>
        <w:jc w:val="both"/>
        <w:rPr>
          <w:sz w:val="22"/>
          <w:szCs w:val="22"/>
        </w:rPr>
      </w:pPr>
      <w:r w:rsidRPr="00B43A5F">
        <w:rPr>
          <w:sz w:val="22"/>
          <w:szCs w:val="22"/>
        </w:rPr>
        <w:t>Takýmto spôsobom získaná nová jednotková cena</w:t>
      </w:r>
      <w:r w:rsidR="00887D26">
        <w:rPr>
          <w:sz w:val="22"/>
          <w:szCs w:val="22"/>
        </w:rPr>
        <w:t xml:space="preserve"> </w:t>
      </w:r>
      <w:r w:rsidR="00C46701">
        <w:rPr>
          <w:sz w:val="22"/>
          <w:szCs w:val="22"/>
        </w:rPr>
        <w:t>(postupom podľa predchádzajúceho odstavca)</w:t>
      </w:r>
      <w:r w:rsidR="00887D26" w:rsidRPr="00887D26">
        <w:rPr>
          <w:sz w:val="22"/>
          <w:szCs w:val="22"/>
        </w:rPr>
        <w:t xml:space="preserve"> </w:t>
      </w:r>
      <w:r w:rsidRPr="00B43A5F">
        <w:rPr>
          <w:sz w:val="22"/>
          <w:szCs w:val="22"/>
        </w:rPr>
        <w:t xml:space="preserve">sa do dodatku prepočíta spätne na cenovú úroveň kvartálu, v ktorom uplynula lehota na predkladanie ponúk </w:t>
      </w:r>
      <w:r w:rsidRPr="00B43A5F">
        <w:rPr>
          <w:rFonts w:eastAsiaTheme="minorHAnsi"/>
          <w:sz w:val="22"/>
          <w:szCs w:val="22"/>
        </w:rPr>
        <w:t>vo verejnom obstarávaní</w:t>
      </w:r>
      <w:r w:rsidRPr="00B43A5F">
        <w:rPr>
          <w:sz w:val="22"/>
          <w:szCs w:val="22"/>
        </w:rPr>
        <w:t xml:space="preserve"> na uskutočnenie stavebných prác (t.j. v referenčnom </w:t>
      </w:r>
      <w:r w:rsidRPr="004951D1">
        <w:rPr>
          <w:sz w:val="22"/>
          <w:szCs w:val="22"/>
        </w:rPr>
        <w:t xml:space="preserve">období </w:t>
      </w:r>
      <m:oMath>
        <m:sSub>
          <m:sSubPr>
            <m:ctrlPr>
              <w:rPr>
                <w:rFonts w:ascii="Cambria Math" w:eastAsiaTheme="minorHAnsi" w:hAnsi="Cambria Math"/>
                <w:i/>
                <w:sz w:val="22"/>
                <w:szCs w:val="22"/>
                <w:lang w:eastAsia="en-US"/>
              </w:rPr>
            </m:ctrlPr>
          </m:sSubPr>
          <m:e>
            <m:r>
              <w:rPr>
                <w:rFonts w:ascii="Cambria Math" w:eastAsiaTheme="minorHAnsi" w:hAnsi="Cambria Math"/>
                <w:sz w:val="22"/>
                <w:szCs w:val="22"/>
                <w:lang w:eastAsia="en-US"/>
              </w:rPr>
              <m:t>t</m:t>
            </m:r>
          </m:e>
          <m:sub>
            <m:r>
              <w:rPr>
                <w:rFonts w:ascii="Cambria Math" w:eastAsiaTheme="minorHAnsi" w:hAnsi="Cambria Math"/>
                <w:sz w:val="22"/>
                <w:szCs w:val="22"/>
                <w:lang w:eastAsia="en-US"/>
              </w:rPr>
              <m:t>0</m:t>
            </m:r>
          </m:sub>
        </m:sSub>
      </m:oMath>
      <w:r w:rsidRPr="004951D1">
        <w:rPr>
          <w:sz w:val="22"/>
          <w:szCs w:val="22"/>
        </w:rPr>
        <w:t xml:space="preserve"> podľa</w:t>
      </w:r>
      <w:r w:rsidRPr="00B43A5F">
        <w:rPr>
          <w:sz w:val="22"/>
          <w:szCs w:val="22"/>
        </w:rPr>
        <w:t xml:space="preserve"> </w:t>
      </w:r>
      <w:r w:rsidR="003C657D" w:rsidRPr="007523D3">
        <w:rPr>
          <w:sz w:val="22"/>
          <w:szCs w:val="22"/>
          <w:lang w:eastAsia="en-US"/>
        </w:rPr>
        <w:t>Metodického pokynu Ministerstva dopravy a výstavby Slovenskej republiky č. 19/2022, ktorým sa stanovuje mechanizmus úpravy ceny v dôsledku zmien nákladov pri projektoch opravy a údržby, výstavby, modernizácie a rekonštrukcie inžinierskych stavieb a</w:t>
      </w:r>
      <w:r w:rsidR="003C657D">
        <w:rPr>
          <w:sz w:val="22"/>
          <w:szCs w:val="22"/>
          <w:lang w:eastAsia="en-US"/>
        </w:rPr>
        <w:t> </w:t>
      </w:r>
      <w:r w:rsidR="003C657D" w:rsidRPr="007523D3">
        <w:rPr>
          <w:sz w:val="22"/>
          <w:szCs w:val="22"/>
          <w:lang w:eastAsia="en-US"/>
        </w:rPr>
        <w:t>budov</w:t>
      </w:r>
      <w:r w:rsidR="003C657D">
        <w:rPr>
          <w:sz w:val="22"/>
          <w:szCs w:val="22"/>
          <w:lang w:eastAsia="en-US"/>
        </w:rPr>
        <w:t xml:space="preserve"> (ďalej len „</w:t>
      </w:r>
      <w:r w:rsidRPr="003C657D">
        <w:rPr>
          <w:b/>
          <w:sz w:val="22"/>
          <w:szCs w:val="22"/>
        </w:rPr>
        <w:t>MP č. 19/2022</w:t>
      </w:r>
      <w:r w:rsidR="003C657D">
        <w:rPr>
          <w:sz w:val="22"/>
          <w:szCs w:val="22"/>
        </w:rPr>
        <w:t>“</w:t>
      </w:r>
      <w:r w:rsidRPr="00B43A5F">
        <w:rPr>
          <w:sz w:val="22"/>
          <w:szCs w:val="22"/>
        </w:rPr>
        <w:t xml:space="preserve">). Následne sa na tieto nové položky bude uplatňovať mechanizmus indexácie v zmysle MP </w:t>
      </w:r>
      <w:r w:rsidRPr="00194E20">
        <w:rPr>
          <w:sz w:val="22"/>
          <w:szCs w:val="22"/>
        </w:rPr>
        <w:t xml:space="preserve">č. </w:t>
      </w:r>
      <w:r w:rsidRPr="006050C7">
        <w:rPr>
          <w:sz w:val="22"/>
          <w:szCs w:val="22"/>
        </w:rPr>
        <w:t>19/2022.</w:t>
      </w:r>
    </w:p>
    <w:p w14:paraId="51404D3E" w14:textId="45126153" w:rsidR="000829E8" w:rsidRDefault="00A379A2" w:rsidP="00C0388A">
      <w:pPr>
        <w:jc w:val="both"/>
        <w:rPr>
          <w:sz w:val="22"/>
          <w:szCs w:val="22"/>
        </w:rPr>
      </w:pPr>
      <w:r w:rsidRPr="00D418D7">
        <w:rPr>
          <w:sz w:val="22"/>
          <w:szCs w:val="22"/>
        </w:rPr>
        <w:t>Pre vylúčenie pochybností platí, že týmto ustanovením nie sú dotknuté platobné podmienky upravené v Zmluve.</w:t>
      </w:r>
    </w:p>
    <w:p w14:paraId="735D443F" w14:textId="655552E4" w:rsidR="005B2047" w:rsidRDefault="000829E8" w:rsidP="00C0388A">
      <w:pPr>
        <w:spacing w:before="120"/>
        <w:jc w:val="both"/>
        <w:rPr>
          <w:b/>
          <w:sz w:val="22"/>
          <w:szCs w:val="22"/>
        </w:rPr>
      </w:pPr>
      <w:r w:rsidRPr="009238C3">
        <w:rPr>
          <w:sz w:val="22"/>
          <w:szCs w:val="22"/>
        </w:rPr>
        <w:t xml:space="preserve">V podčlánku sa ruší posledný odstavec. </w:t>
      </w:r>
    </w:p>
    <w:p w14:paraId="5C101EA5" w14:textId="77777777" w:rsidR="000829E8" w:rsidRPr="009238C3" w:rsidRDefault="000829E8" w:rsidP="000829E8">
      <w:pPr>
        <w:spacing w:before="120"/>
        <w:jc w:val="center"/>
        <w:rPr>
          <w:b/>
          <w:sz w:val="22"/>
          <w:szCs w:val="22"/>
        </w:rPr>
      </w:pPr>
      <w:r w:rsidRPr="009238C3">
        <w:rPr>
          <w:b/>
          <w:sz w:val="22"/>
          <w:szCs w:val="22"/>
        </w:rPr>
        <w:t>Článok  13  Zmeny a úpravy</w:t>
      </w:r>
    </w:p>
    <w:p w14:paraId="71748039"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13.1 Právo na Zmenu </w:t>
      </w:r>
    </w:p>
    <w:p w14:paraId="1D67F435" w14:textId="77777777" w:rsidR="00A70E47" w:rsidRPr="00495FC5" w:rsidRDefault="00A70E47" w:rsidP="00A70E47">
      <w:pPr>
        <w:spacing w:after="120"/>
        <w:jc w:val="both"/>
        <w:rPr>
          <w:sz w:val="22"/>
          <w:szCs w:val="22"/>
        </w:rPr>
      </w:pPr>
      <w:r w:rsidRPr="00495FC5">
        <w:rPr>
          <w:sz w:val="22"/>
          <w:szCs w:val="22"/>
        </w:rPr>
        <w:t>Pododstavec (a) sa ruší a nahrádza sa nasledujúcim znením:</w:t>
      </w:r>
    </w:p>
    <w:p w14:paraId="38106581" w14:textId="77777777" w:rsidR="00A70E47" w:rsidRPr="00495FC5" w:rsidRDefault="00A70E47" w:rsidP="00F558E8">
      <w:pPr>
        <w:numPr>
          <w:ilvl w:val="0"/>
          <w:numId w:val="107"/>
        </w:numPr>
        <w:ind w:left="426" w:hanging="426"/>
        <w:jc w:val="both"/>
        <w:rPr>
          <w:sz w:val="22"/>
          <w:szCs w:val="22"/>
        </w:rPr>
      </w:pPr>
      <w:r w:rsidRPr="00495FC5">
        <w:rPr>
          <w:sz w:val="22"/>
          <w:szCs w:val="22"/>
        </w:rPr>
        <w:t>zmeny v množstvách ktorejkoľvek položky prác obsiahnutej v Zmluve.</w:t>
      </w:r>
    </w:p>
    <w:p w14:paraId="6812CDF1" w14:textId="77777777" w:rsidR="00A70E47" w:rsidRPr="00495FC5" w:rsidRDefault="00A70E47" w:rsidP="00A70E47">
      <w:pPr>
        <w:spacing w:before="120" w:after="120"/>
        <w:jc w:val="both"/>
        <w:rPr>
          <w:sz w:val="22"/>
          <w:szCs w:val="22"/>
        </w:rPr>
      </w:pPr>
      <w:r w:rsidRPr="00495FC5">
        <w:rPr>
          <w:sz w:val="22"/>
          <w:szCs w:val="22"/>
        </w:rPr>
        <w:t xml:space="preserve">Na koniec podčlánku sa pridáva </w:t>
      </w:r>
      <w:r w:rsidRPr="00A863A3">
        <w:rPr>
          <w:sz w:val="22"/>
          <w:szCs w:val="22"/>
        </w:rPr>
        <w:t>text s nasledujúcim znením</w:t>
      </w:r>
      <w:r w:rsidRPr="00495FC5">
        <w:rPr>
          <w:sz w:val="22"/>
          <w:szCs w:val="22"/>
        </w:rPr>
        <w:t>:</w:t>
      </w:r>
    </w:p>
    <w:p w14:paraId="34738CB7" w14:textId="77777777" w:rsidR="00A70E47" w:rsidRDefault="00A70E47" w:rsidP="00A70E47">
      <w:pPr>
        <w:spacing w:before="120"/>
        <w:jc w:val="both"/>
        <w:rPr>
          <w:sz w:val="22"/>
          <w:szCs w:val="22"/>
        </w:rPr>
      </w:pPr>
      <w:r>
        <w:rPr>
          <w:sz w:val="22"/>
          <w:szCs w:val="22"/>
        </w:rPr>
        <w:t>V prípade, ak Stavebný dozor nepožiada pred vydaním pokynu k Zmene o ponuku v súlade s podčlánkom 13.3 (Postup pri Zmenách), Zhotoviteľ je povinný vyplnený Identifikačný list predložiť do desať dní odo dňa vydania pokynu k Zmene zo strany Stavebného dozora.</w:t>
      </w:r>
    </w:p>
    <w:p w14:paraId="4FEA0D1D" w14:textId="2AB74B7B" w:rsidR="00A70E47" w:rsidRPr="00495FC5" w:rsidRDefault="00A70E47" w:rsidP="00A70E47">
      <w:pPr>
        <w:spacing w:before="120"/>
        <w:jc w:val="both"/>
        <w:rPr>
          <w:sz w:val="22"/>
          <w:szCs w:val="22"/>
        </w:rPr>
      </w:pPr>
      <w:r w:rsidRPr="00495FC5">
        <w:rPr>
          <w:sz w:val="22"/>
          <w:szCs w:val="22"/>
        </w:rPr>
        <w:t>Každá Zmena v zmysle tohto podčlánku (vrátane zmeny v</w:t>
      </w:r>
      <w:r w:rsidR="00076ED3">
        <w:rPr>
          <w:sz w:val="22"/>
          <w:szCs w:val="22"/>
        </w:rPr>
        <w:t> </w:t>
      </w:r>
      <w:r w:rsidRPr="00495FC5">
        <w:rPr>
          <w:sz w:val="22"/>
          <w:szCs w:val="22"/>
        </w:rPr>
        <w:t>množstvách</w:t>
      </w:r>
      <w:r w:rsidR="00076ED3">
        <w:rPr>
          <w:sz w:val="22"/>
          <w:szCs w:val="22"/>
        </w:rPr>
        <w:t>, ak skutočne vykonané množstvá sú vyššie ako odhadované množstvá podľa Oceneného výkazu výmer</w:t>
      </w:r>
      <w:r w:rsidRPr="00495FC5">
        <w:rPr>
          <w:sz w:val="22"/>
          <w:szCs w:val="22"/>
        </w:rPr>
        <w:t>), ktorá je zmenou Zmluvy, si vyžaduje uzatvorenie dodatku</w:t>
      </w:r>
      <w:r w:rsidR="00696EE1">
        <w:rPr>
          <w:sz w:val="22"/>
          <w:szCs w:val="22"/>
        </w:rPr>
        <w:t xml:space="preserve"> v súlade s § 18 ZVO</w:t>
      </w:r>
      <w:r w:rsidRPr="00495FC5">
        <w:rPr>
          <w:sz w:val="22"/>
          <w:szCs w:val="22"/>
        </w:rPr>
        <w:t>.</w:t>
      </w:r>
      <w:r w:rsidR="00076ED3">
        <w:rPr>
          <w:sz w:val="22"/>
          <w:szCs w:val="22"/>
        </w:rPr>
        <w:t xml:space="preserve"> Pre vylúčenie pochybností platí, že ak </w:t>
      </w:r>
      <w:r w:rsidR="00076ED3" w:rsidRPr="00076ED3">
        <w:rPr>
          <w:sz w:val="22"/>
          <w:szCs w:val="22"/>
        </w:rPr>
        <w:t xml:space="preserve">skutočne vykonané konečné množstvá sú nižšie ako odhadované množstvá podľa Oceneného výkazu výmer, </w:t>
      </w:r>
      <w:r w:rsidR="005D12C6">
        <w:rPr>
          <w:sz w:val="22"/>
          <w:szCs w:val="22"/>
        </w:rPr>
        <w:t>nevyžaduje sa uzatvorenie dodatku</w:t>
      </w:r>
      <w:r w:rsidR="008C456B">
        <w:rPr>
          <w:sz w:val="22"/>
          <w:szCs w:val="22"/>
        </w:rPr>
        <w:t>.</w:t>
      </w:r>
      <w:r w:rsidR="005D12C6">
        <w:rPr>
          <w:sz w:val="22"/>
          <w:szCs w:val="22"/>
        </w:rPr>
        <w:t xml:space="preserve"> </w:t>
      </w:r>
    </w:p>
    <w:p w14:paraId="6105FA0F" w14:textId="77777777" w:rsidR="00A70E47" w:rsidRPr="00495FC5" w:rsidRDefault="00A70E47" w:rsidP="00A70E47">
      <w:pPr>
        <w:spacing w:before="120"/>
        <w:jc w:val="both"/>
        <w:rPr>
          <w:sz w:val="22"/>
          <w:szCs w:val="22"/>
        </w:rPr>
      </w:pPr>
      <w:r w:rsidRPr="00495FC5">
        <w:rPr>
          <w:sz w:val="22"/>
          <w:szCs w:val="22"/>
        </w:rPr>
        <w:t xml:space="preserve">Ak Zhotoviteľ nedodrží odporúčané postupy navrhnuté projektantom a z tohto dôvodu bude potrebné upraviť alebo zmeniť Projektovú dokumentáciu, Zhotoviteľ si sám na vlastné náklady zabezpečí jej zmenu vrátane jej schválenia príslušnými zložkami Objednávateľa. </w:t>
      </w:r>
    </w:p>
    <w:p w14:paraId="3D56FA33" w14:textId="77777777" w:rsidR="00A70E47" w:rsidRPr="00495FC5" w:rsidRDefault="00A70E47" w:rsidP="00A70E47">
      <w:pPr>
        <w:spacing w:before="120"/>
        <w:jc w:val="both"/>
        <w:rPr>
          <w:sz w:val="22"/>
          <w:szCs w:val="22"/>
        </w:rPr>
      </w:pPr>
      <w:r w:rsidRPr="00495FC5">
        <w:rPr>
          <w:sz w:val="22"/>
          <w:szCs w:val="22"/>
        </w:rPr>
        <w:t>V prípade vzniku potreby uzatvorenia dodatku k Zmluve je Stavebný dozor zodpovedný za kompletizáciu všetkých dokumentov k dodatku, kontrolu ich vecnej a formálnej správnosti, úplnosť a za ich predloženie Objednávateľovi. Forma a obsah dodatku musia byť odsúhlasené Objednávateľom. Objednávateľ je oprávnený počas realizácie Zmluvy zmeniť formu, zmeniť, vynechať alebo pridať podporné dokumenty, ktoré budú prílohou dodatku,</w:t>
      </w:r>
      <w:r w:rsidRPr="00495FC5">
        <w:rPr>
          <w:rFonts w:eastAsia="Calibri"/>
          <w:sz w:val="22"/>
          <w:szCs w:val="22"/>
          <w:lang w:eastAsia="en-US"/>
        </w:rPr>
        <w:t xml:space="preserve"> pričom tieto zmeny nevyžadujú uzatvorenie dodatku.</w:t>
      </w:r>
    </w:p>
    <w:p w14:paraId="4CC94DD1" w14:textId="77777777" w:rsidR="00A70E47" w:rsidRDefault="00A70E47" w:rsidP="00A70E47">
      <w:pPr>
        <w:spacing w:before="120"/>
        <w:jc w:val="both"/>
        <w:rPr>
          <w:sz w:val="22"/>
          <w:szCs w:val="22"/>
        </w:rPr>
      </w:pPr>
      <w:r w:rsidRPr="00495FC5">
        <w:rPr>
          <w:sz w:val="22"/>
          <w:szCs w:val="22"/>
        </w:rPr>
        <w:t>Zhotoviteľ je povinný predložiť Stavebnému dozorovi všetky podporné dokumenty pre účely uzavretia dodatku v zmysle požiadaviek Stavebného dozora a Objednávateľa.</w:t>
      </w:r>
    </w:p>
    <w:p w14:paraId="61BB3C37" w14:textId="77777777" w:rsidR="00A70E47" w:rsidRPr="005763CE" w:rsidRDefault="00A70E47" w:rsidP="002E6471">
      <w:pPr>
        <w:keepNext/>
        <w:jc w:val="both"/>
        <w:rPr>
          <w:bCs/>
          <w:sz w:val="22"/>
          <w:szCs w:val="22"/>
        </w:rPr>
      </w:pPr>
    </w:p>
    <w:p w14:paraId="6701FC65" w14:textId="77777777" w:rsidR="003366B0" w:rsidRPr="00495FC5" w:rsidRDefault="003366B0" w:rsidP="003366B0">
      <w:pPr>
        <w:keepNext/>
        <w:spacing w:before="120"/>
        <w:jc w:val="both"/>
        <w:outlineLvl w:val="2"/>
        <w:rPr>
          <w:b/>
          <w:bCs/>
          <w:sz w:val="22"/>
          <w:szCs w:val="22"/>
        </w:rPr>
      </w:pPr>
      <w:r w:rsidRPr="00495FC5">
        <w:rPr>
          <w:b/>
          <w:bCs/>
          <w:sz w:val="22"/>
          <w:szCs w:val="22"/>
        </w:rPr>
        <w:t>Podčlánok 13.3 Postup pri Zmenách</w:t>
      </w:r>
    </w:p>
    <w:p w14:paraId="523C968B" w14:textId="77777777" w:rsidR="003366B0" w:rsidRDefault="003366B0" w:rsidP="003366B0">
      <w:pPr>
        <w:jc w:val="both"/>
        <w:rPr>
          <w:sz w:val="22"/>
          <w:szCs w:val="22"/>
        </w:rPr>
      </w:pPr>
      <w:r w:rsidRPr="00495FC5">
        <w:rPr>
          <w:sz w:val="22"/>
          <w:szCs w:val="22"/>
        </w:rPr>
        <w:t>Na koniec podčlánku sa pridávajú odstavce s nasledujúcim znením:</w:t>
      </w:r>
    </w:p>
    <w:p w14:paraId="796822E4" w14:textId="77777777" w:rsidR="003366B0" w:rsidRPr="00495FC5" w:rsidRDefault="003366B0" w:rsidP="003366B0">
      <w:pPr>
        <w:jc w:val="both"/>
        <w:rPr>
          <w:sz w:val="22"/>
          <w:szCs w:val="22"/>
        </w:rPr>
      </w:pPr>
    </w:p>
    <w:p w14:paraId="2B0F8136" w14:textId="77777777" w:rsidR="003366B0" w:rsidRPr="00347689" w:rsidRDefault="003366B0" w:rsidP="002E6471">
      <w:pPr>
        <w:keepNext/>
        <w:jc w:val="both"/>
        <w:rPr>
          <w:bCs/>
          <w:sz w:val="22"/>
          <w:szCs w:val="22"/>
        </w:rPr>
      </w:pPr>
      <w:r>
        <w:rPr>
          <w:bCs/>
          <w:sz w:val="22"/>
          <w:szCs w:val="22"/>
        </w:rPr>
        <w:lastRenderedPageBreak/>
        <w:t xml:space="preserve">Súčasťou ponuky Zhotoviteľa musí byť vyplnený Identifikačný list, ktorého vzor zaslal Objednávateľ Zhotoviteľovi po nadobudnutí účinnosti Zmluvy. </w:t>
      </w:r>
    </w:p>
    <w:p w14:paraId="0CDCBC2D" w14:textId="77777777" w:rsidR="003366B0" w:rsidRPr="00495FC5" w:rsidRDefault="003366B0" w:rsidP="003366B0">
      <w:pPr>
        <w:spacing w:before="120" w:after="120"/>
        <w:jc w:val="both"/>
        <w:rPr>
          <w:sz w:val="22"/>
          <w:szCs w:val="22"/>
        </w:rPr>
      </w:pPr>
      <w:r w:rsidRPr="00495FC5">
        <w:rPr>
          <w:sz w:val="22"/>
          <w:szCs w:val="22"/>
        </w:rPr>
        <w:t>Zmeny, ktoré sú predmetom dodatku, si Zhotoviteľ môže zahrnúť do Prehlásenia podľa podčlánku 14.3 (Žiadosť o Priebežné platobné potvrdenia), resp. Záverečného Prehlásenia podľa podčlánku 14.11 (Žiadosť o Záverečné platobné potvrdenie) až po vykonaní prác, ktoré sú predmetom príslušného dodatku a po nadobudnutí účinnosti príslušného dodatku.</w:t>
      </w:r>
    </w:p>
    <w:p w14:paraId="277CA92F" w14:textId="46368FBA" w:rsidR="003366B0" w:rsidRDefault="003366B0" w:rsidP="003366B0">
      <w:pPr>
        <w:jc w:val="both"/>
        <w:rPr>
          <w:sz w:val="22"/>
          <w:szCs w:val="22"/>
        </w:rPr>
      </w:pPr>
      <w:r>
        <w:rPr>
          <w:sz w:val="22"/>
          <w:szCs w:val="22"/>
        </w:rPr>
        <w:t>Prípadná akákoľvek zmena stavby, ktorá bude mať vplyv na zmenu Projektovej dokumentácie musí byť vopred prerokovaná a schválená Objednávateľom.</w:t>
      </w:r>
    </w:p>
    <w:p w14:paraId="74733E26" w14:textId="77777777" w:rsidR="003366B0" w:rsidRPr="00495FC5" w:rsidRDefault="003366B0" w:rsidP="003366B0">
      <w:pPr>
        <w:keepNext/>
        <w:spacing w:before="240"/>
        <w:jc w:val="both"/>
        <w:outlineLvl w:val="2"/>
        <w:rPr>
          <w:b/>
          <w:bCs/>
          <w:sz w:val="22"/>
          <w:szCs w:val="22"/>
        </w:rPr>
      </w:pPr>
      <w:r w:rsidRPr="00495FC5">
        <w:rPr>
          <w:b/>
          <w:bCs/>
          <w:sz w:val="22"/>
          <w:szCs w:val="22"/>
        </w:rPr>
        <w:t>Podčlánok 1</w:t>
      </w:r>
      <w:r>
        <w:rPr>
          <w:b/>
          <w:bCs/>
          <w:sz w:val="22"/>
          <w:szCs w:val="22"/>
        </w:rPr>
        <w:t>3</w:t>
      </w:r>
      <w:r w:rsidRPr="00495FC5">
        <w:rPr>
          <w:b/>
          <w:bCs/>
          <w:sz w:val="22"/>
          <w:szCs w:val="22"/>
        </w:rPr>
        <w:t>.</w:t>
      </w:r>
      <w:r>
        <w:rPr>
          <w:b/>
          <w:bCs/>
          <w:sz w:val="22"/>
          <w:szCs w:val="22"/>
        </w:rPr>
        <w:t>8</w:t>
      </w:r>
      <w:r w:rsidRPr="00495FC5">
        <w:rPr>
          <w:b/>
          <w:bCs/>
          <w:sz w:val="22"/>
          <w:szCs w:val="22"/>
        </w:rPr>
        <w:t xml:space="preserve"> </w:t>
      </w:r>
      <w:r w:rsidRPr="00B916A9">
        <w:rPr>
          <w:b/>
          <w:bCs/>
          <w:sz w:val="22"/>
          <w:szCs w:val="22"/>
        </w:rPr>
        <w:t>Úpravy v dôsledku zmien Nákladov</w:t>
      </w:r>
    </w:p>
    <w:p w14:paraId="04241BFD" w14:textId="77777777" w:rsidR="006228F4" w:rsidRDefault="006228F4" w:rsidP="006228F4">
      <w:pPr>
        <w:spacing w:after="120"/>
        <w:jc w:val="both"/>
        <w:rPr>
          <w:sz w:val="22"/>
          <w:szCs w:val="22"/>
        </w:rPr>
      </w:pPr>
      <w:r w:rsidRPr="00495FC5">
        <w:rPr>
          <w:sz w:val="22"/>
          <w:szCs w:val="22"/>
        </w:rPr>
        <w:t>Text podčlánku sa ruší a nahrádza sa nasledujúcim znením:</w:t>
      </w:r>
    </w:p>
    <w:p w14:paraId="785266D7" w14:textId="67064FDE" w:rsidR="006228F4" w:rsidRDefault="006228F4" w:rsidP="006228F4">
      <w:pPr>
        <w:spacing w:before="240"/>
        <w:jc w:val="both"/>
        <w:rPr>
          <w:sz w:val="22"/>
          <w:szCs w:val="22"/>
          <w:lang w:eastAsia="en-US"/>
        </w:rPr>
      </w:pPr>
      <w:r>
        <w:rPr>
          <w:sz w:val="22"/>
          <w:szCs w:val="22"/>
          <w:lang w:eastAsia="en-US"/>
        </w:rPr>
        <w:t>Na úpravy v dôsledku zmien Nákladov (ďalej aj „</w:t>
      </w:r>
      <w:r w:rsidRPr="007523D3">
        <w:rPr>
          <w:b/>
          <w:sz w:val="22"/>
          <w:szCs w:val="22"/>
          <w:lang w:eastAsia="en-US"/>
        </w:rPr>
        <w:t>indexácia</w:t>
      </w:r>
      <w:r>
        <w:rPr>
          <w:sz w:val="22"/>
          <w:szCs w:val="22"/>
          <w:lang w:eastAsia="en-US"/>
        </w:rPr>
        <w:t xml:space="preserve">“) sa uplatní </w:t>
      </w:r>
      <w:r w:rsidRPr="007523D3">
        <w:rPr>
          <w:sz w:val="22"/>
          <w:szCs w:val="22"/>
          <w:lang w:eastAsia="en-US"/>
        </w:rPr>
        <w:t>mechanizmu</w:t>
      </w:r>
      <w:r>
        <w:rPr>
          <w:sz w:val="22"/>
          <w:szCs w:val="22"/>
          <w:lang w:eastAsia="en-US"/>
        </w:rPr>
        <w:t>s</w:t>
      </w:r>
      <w:r w:rsidRPr="007523D3">
        <w:rPr>
          <w:sz w:val="22"/>
          <w:szCs w:val="22"/>
          <w:lang w:eastAsia="en-US"/>
        </w:rPr>
        <w:t xml:space="preserve"> na úpravu ceny v dôsledku zmien nákladov na realizáciu (ďalej len „</w:t>
      </w:r>
      <w:r w:rsidRPr="007523D3">
        <w:rPr>
          <w:b/>
          <w:sz w:val="22"/>
          <w:szCs w:val="22"/>
          <w:lang w:eastAsia="en-US"/>
        </w:rPr>
        <w:t>mechanizmus indexácie</w:t>
      </w:r>
      <w:r w:rsidRPr="007523D3">
        <w:rPr>
          <w:sz w:val="22"/>
          <w:szCs w:val="22"/>
          <w:lang w:eastAsia="en-US"/>
        </w:rPr>
        <w:t xml:space="preserve">“) v zmysle </w:t>
      </w:r>
      <w:r w:rsidR="0036012C">
        <w:rPr>
          <w:sz w:val="22"/>
          <w:szCs w:val="22"/>
          <w:lang w:eastAsia="en-US"/>
        </w:rPr>
        <w:t>MP</w:t>
      </w:r>
      <w:r w:rsidRPr="007523D3">
        <w:rPr>
          <w:sz w:val="22"/>
          <w:szCs w:val="22"/>
          <w:lang w:eastAsia="en-US"/>
        </w:rPr>
        <w:t xml:space="preserve"> č. 19/2022.</w:t>
      </w:r>
    </w:p>
    <w:p w14:paraId="0C402D36" w14:textId="77777777" w:rsidR="006228F4" w:rsidRPr="00B916A9" w:rsidRDefault="006228F4" w:rsidP="006228F4">
      <w:pPr>
        <w:spacing w:before="240"/>
        <w:jc w:val="both"/>
        <w:rPr>
          <w:sz w:val="22"/>
          <w:szCs w:val="22"/>
          <w:lang w:eastAsia="en-US"/>
        </w:rPr>
      </w:pPr>
      <w:r w:rsidRPr="00B916A9">
        <w:rPr>
          <w:sz w:val="22"/>
          <w:szCs w:val="22"/>
          <w:lang w:eastAsia="en-US"/>
        </w:rPr>
        <w:t>Čiastky splatné Zhotovite</w:t>
      </w:r>
      <w:r w:rsidRPr="00B916A9">
        <w:rPr>
          <w:rFonts w:hint="eastAsia"/>
          <w:sz w:val="22"/>
          <w:szCs w:val="22"/>
          <w:lang w:eastAsia="en-US"/>
        </w:rPr>
        <w:t>ľ</w:t>
      </w:r>
      <w:r w:rsidRPr="00B916A9">
        <w:rPr>
          <w:sz w:val="22"/>
          <w:szCs w:val="22"/>
          <w:lang w:eastAsia="en-US"/>
        </w:rPr>
        <w:t xml:space="preserve">ovi </w:t>
      </w:r>
      <w:r>
        <w:rPr>
          <w:sz w:val="22"/>
          <w:szCs w:val="22"/>
          <w:lang w:eastAsia="en-US"/>
        </w:rPr>
        <w:t xml:space="preserve">budú </w:t>
      </w:r>
      <w:r w:rsidRPr="00B916A9">
        <w:rPr>
          <w:sz w:val="22"/>
          <w:szCs w:val="22"/>
          <w:lang w:eastAsia="en-US"/>
        </w:rPr>
        <w:t>upravené kvôli zvýšeným alebo zníženým nákladom na pracovnú silu, Vybavenie a na iné vstupy do Diela tak, že sa pripo</w:t>
      </w:r>
      <w:r w:rsidRPr="00B916A9">
        <w:rPr>
          <w:rFonts w:hint="eastAsia"/>
          <w:sz w:val="22"/>
          <w:szCs w:val="22"/>
          <w:lang w:eastAsia="en-US"/>
        </w:rPr>
        <w:t>čí</w:t>
      </w:r>
      <w:r w:rsidRPr="00B916A9">
        <w:rPr>
          <w:sz w:val="22"/>
          <w:szCs w:val="22"/>
          <w:lang w:eastAsia="en-US"/>
        </w:rPr>
        <w:t>taj</w:t>
      </w:r>
      <w:r w:rsidRPr="00B916A9">
        <w:rPr>
          <w:rFonts w:hint="eastAsia"/>
          <w:sz w:val="22"/>
          <w:szCs w:val="22"/>
          <w:lang w:eastAsia="en-US"/>
        </w:rPr>
        <w:t>ú</w:t>
      </w:r>
      <w:r w:rsidRPr="00B916A9">
        <w:rPr>
          <w:sz w:val="22"/>
          <w:szCs w:val="22"/>
          <w:lang w:eastAsia="en-US"/>
        </w:rPr>
        <w:t xml:space="preserve"> alebo odpo</w:t>
      </w:r>
      <w:r w:rsidRPr="00B916A9">
        <w:rPr>
          <w:rFonts w:hint="eastAsia"/>
          <w:sz w:val="22"/>
          <w:szCs w:val="22"/>
          <w:lang w:eastAsia="en-US"/>
        </w:rPr>
        <w:t>čí</w:t>
      </w:r>
      <w:r w:rsidRPr="00B916A9">
        <w:rPr>
          <w:sz w:val="22"/>
          <w:szCs w:val="22"/>
          <w:lang w:eastAsia="en-US"/>
        </w:rPr>
        <w:t>taj</w:t>
      </w:r>
      <w:r w:rsidRPr="00B916A9">
        <w:rPr>
          <w:rFonts w:hint="eastAsia"/>
          <w:sz w:val="22"/>
          <w:szCs w:val="22"/>
          <w:lang w:eastAsia="en-US"/>
        </w:rPr>
        <w:t>ú</w:t>
      </w:r>
      <w:r w:rsidRPr="00B916A9">
        <w:rPr>
          <w:sz w:val="22"/>
          <w:szCs w:val="22"/>
          <w:lang w:eastAsia="en-US"/>
        </w:rPr>
        <w:t xml:space="preserve"> </w:t>
      </w:r>
      <w:r w:rsidRPr="00B916A9">
        <w:rPr>
          <w:rFonts w:hint="eastAsia"/>
          <w:sz w:val="22"/>
          <w:szCs w:val="22"/>
          <w:lang w:eastAsia="en-US"/>
        </w:rPr>
        <w:t>č</w:t>
      </w:r>
      <w:r w:rsidRPr="00B916A9">
        <w:rPr>
          <w:sz w:val="22"/>
          <w:szCs w:val="22"/>
          <w:lang w:eastAsia="en-US"/>
        </w:rPr>
        <w:t>iastky stanovené pod</w:t>
      </w:r>
      <w:r w:rsidRPr="00B916A9">
        <w:rPr>
          <w:rFonts w:hint="eastAsia"/>
          <w:sz w:val="22"/>
          <w:szCs w:val="22"/>
          <w:lang w:eastAsia="en-US"/>
        </w:rPr>
        <w:t>ľ</w:t>
      </w:r>
      <w:r w:rsidRPr="00B916A9">
        <w:rPr>
          <w:sz w:val="22"/>
          <w:szCs w:val="22"/>
          <w:lang w:eastAsia="en-US"/>
        </w:rPr>
        <w:t>a vzorca stanoveného v tomto pod</w:t>
      </w:r>
      <w:r w:rsidRPr="00B916A9">
        <w:rPr>
          <w:rFonts w:hint="eastAsia"/>
          <w:sz w:val="22"/>
          <w:szCs w:val="22"/>
          <w:lang w:eastAsia="en-US"/>
        </w:rPr>
        <w:t>č</w:t>
      </w:r>
      <w:r w:rsidRPr="00B916A9">
        <w:rPr>
          <w:sz w:val="22"/>
          <w:szCs w:val="22"/>
          <w:lang w:eastAsia="en-US"/>
        </w:rPr>
        <w:t>l</w:t>
      </w:r>
      <w:r w:rsidRPr="00B916A9">
        <w:rPr>
          <w:rFonts w:hint="eastAsia"/>
          <w:sz w:val="22"/>
          <w:szCs w:val="22"/>
          <w:lang w:eastAsia="en-US"/>
        </w:rPr>
        <w:t>á</w:t>
      </w:r>
      <w:r w:rsidRPr="00B916A9">
        <w:rPr>
          <w:sz w:val="22"/>
          <w:szCs w:val="22"/>
          <w:lang w:eastAsia="en-US"/>
        </w:rPr>
        <w:t xml:space="preserve">nku. Do tej miery, v ktorej plná kompenzácia za každé zvýšenie alebo zníženie Nákladov nie je pokrytá ustanoveniami tohto alebo iných </w:t>
      </w:r>
      <w:r w:rsidRPr="00B916A9">
        <w:rPr>
          <w:rFonts w:hint="eastAsia"/>
          <w:sz w:val="22"/>
          <w:szCs w:val="22"/>
          <w:lang w:eastAsia="en-US"/>
        </w:rPr>
        <w:t>č</w:t>
      </w:r>
      <w:r w:rsidRPr="00B916A9">
        <w:rPr>
          <w:sz w:val="22"/>
          <w:szCs w:val="22"/>
          <w:lang w:eastAsia="en-US"/>
        </w:rPr>
        <w:t>l</w:t>
      </w:r>
      <w:r w:rsidRPr="00B916A9">
        <w:rPr>
          <w:rFonts w:hint="eastAsia"/>
          <w:sz w:val="22"/>
          <w:szCs w:val="22"/>
          <w:lang w:eastAsia="en-US"/>
        </w:rPr>
        <w:t>á</w:t>
      </w:r>
      <w:r w:rsidRPr="00B916A9">
        <w:rPr>
          <w:sz w:val="22"/>
          <w:szCs w:val="22"/>
          <w:lang w:eastAsia="en-US"/>
        </w:rPr>
        <w:t>nkov bude sa ma</w:t>
      </w:r>
      <w:r w:rsidRPr="00B916A9">
        <w:rPr>
          <w:rFonts w:hint="eastAsia"/>
          <w:sz w:val="22"/>
          <w:szCs w:val="22"/>
          <w:lang w:eastAsia="en-US"/>
        </w:rPr>
        <w:t>ť</w:t>
      </w:r>
      <w:r w:rsidRPr="00B916A9">
        <w:rPr>
          <w:sz w:val="22"/>
          <w:szCs w:val="22"/>
          <w:lang w:eastAsia="en-US"/>
        </w:rPr>
        <w:t xml:space="preserve"> za to, že Akceptovaná zmluvná hodnota zahr</w:t>
      </w:r>
      <w:r w:rsidRPr="00B916A9">
        <w:rPr>
          <w:rFonts w:hint="eastAsia"/>
          <w:sz w:val="22"/>
          <w:szCs w:val="22"/>
          <w:lang w:eastAsia="en-US"/>
        </w:rPr>
        <w:t>ň</w:t>
      </w:r>
      <w:r w:rsidRPr="00B916A9">
        <w:rPr>
          <w:sz w:val="22"/>
          <w:szCs w:val="22"/>
          <w:lang w:eastAsia="en-US"/>
        </w:rPr>
        <w:t xml:space="preserve">uje </w:t>
      </w:r>
      <w:r w:rsidRPr="00B916A9">
        <w:rPr>
          <w:rFonts w:hint="eastAsia"/>
          <w:sz w:val="22"/>
          <w:szCs w:val="22"/>
          <w:lang w:eastAsia="en-US"/>
        </w:rPr>
        <w:t>č</w:t>
      </w:r>
      <w:r w:rsidRPr="00B916A9">
        <w:rPr>
          <w:sz w:val="22"/>
          <w:szCs w:val="22"/>
          <w:lang w:eastAsia="en-US"/>
        </w:rPr>
        <w:t xml:space="preserve">iastky, ktoré pokrývajú rezervu pre </w:t>
      </w:r>
      <w:r w:rsidRPr="00B916A9">
        <w:rPr>
          <w:rFonts w:hint="eastAsia"/>
          <w:sz w:val="22"/>
          <w:szCs w:val="22"/>
          <w:lang w:eastAsia="en-US"/>
        </w:rPr>
        <w:t>ď</w:t>
      </w:r>
      <w:r w:rsidRPr="00B916A9">
        <w:rPr>
          <w:sz w:val="22"/>
          <w:szCs w:val="22"/>
          <w:lang w:eastAsia="en-US"/>
        </w:rPr>
        <w:t>al</w:t>
      </w:r>
      <w:r w:rsidRPr="00B916A9">
        <w:rPr>
          <w:rFonts w:hint="eastAsia"/>
          <w:sz w:val="22"/>
          <w:szCs w:val="22"/>
          <w:lang w:eastAsia="en-US"/>
        </w:rPr>
        <w:t>š</w:t>
      </w:r>
      <w:r w:rsidRPr="00B916A9">
        <w:rPr>
          <w:sz w:val="22"/>
          <w:szCs w:val="22"/>
          <w:lang w:eastAsia="en-US"/>
        </w:rPr>
        <w:t>ie zvýšenie a zníženie nákladov.</w:t>
      </w:r>
    </w:p>
    <w:p w14:paraId="151321B3" w14:textId="77777777" w:rsidR="006228F4" w:rsidRPr="001C0D12" w:rsidRDefault="006228F4" w:rsidP="006228F4">
      <w:pPr>
        <w:spacing w:before="240"/>
        <w:jc w:val="both"/>
        <w:rPr>
          <w:sz w:val="22"/>
          <w:szCs w:val="22"/>
          <w:lang w:eastAsia="en-US"/>
        </w:rPr>
      </w:pPr>
      <w:r w:rsidRPr="00B916A9">
        <w:rPr>
          <w:sz w:val="22"/>
          <w:szCs w:val="22"/>
          <w:lang w:eastAsia="en-US"/>
        </w:rPr>
        <w:t xml:space="preserve">Úprava, ktorá sa použije na </w:t>
      </w:r>
      <w:r w:rsidRPr="00B916A9">
        <w:rPr>
          <w:rFonts w:hint="eastAsia"/>
          <w:sz w:val="22"/>
          <w:szCs w:val="22"/>
          <w:lang w:eastAsia="en-US"/>
        </w:rPr>
        <w:t>č</w:t>
      </w:r>
      <w:r w:rsidRPr="00B916A9">
        <w:rPr>
          <w:sz w:val="22"/>
          <w:szCs w:val="22"/>
          <w:lang w:eastAsia="en-US"/>
        </w:rPr>
        <w:t>iastku inak splatnú Zhotovite</w:t>
      </w:r>
      <w:r w:rsidRPr="00B916A9">
        <w:rPr>
          <w:rFonts w:hint="eastAsia"/>
          <w:sz w:val="22"/>
          <w:szCs w:val="22"/>
          <w:lang w:eastAsia="en-US"/>
        </w:rPr>
        <w:t>ľ</w:t>
      </w:r>
      <w:r w:rsidRPr="00B916A9">
        <w:rPr>
          <w:sz w:val="22"/>
          <w:szCs w:val="22"/>
          <w:lang w:eastAsia="en-US"/>
        </w:rPr>
        <w:t xml:space="preserve">ovi, tak ako bola ocenená v súlade </w:t>
      </w:r>
      <w:r w:rsidRPr="00A63E75">
        <w:rPr>
          <w:sz w:val="22"/>
          <w:szCs w:val="22"/>
          <w:lang w:eastAsia="en-US"/>
        </w:rPr>
        <w:t>s príslušným Formulárom a potvrdená v Priebežnom platobnom potvrdení</w:t>
      </w:r>
      <w:r w:rsidRPr="00B916A9">
        <w:rPr>
          <w:sz w:val="22"/>
          <w:szCs w:val="22"/>
          <w:lang w:eastAsia="en-US"/>
        </w:rPr>
        <w:t>,</w:t>
      </w:r>
      <w:r>
        <w:rPr>
          <w:sz w:val="22"/>
          <w:szCs w:val="22"/>
          <w:lang w:eastAsia="en-US"/>
        </w:rPr>
        <w:t xml:space="preserve"> resp. Záverečnom platobnom potvrdení</w:t>
      </w:r>
      <w:r w:rsidRPr="00B916A9">
        <w:rPr>
          <w:sz w:val="22"/>
          <w:szCs w:val="22"/>
          <w:lang w:eastAsia="en-US"/>
        </w:rPr>
        <w:t xml:space="preserve"> bude ur</w:t>
      </w:r>
      <w:r w:rsidRPr="00B916A9">
        <w:rPr>
          <w:rFonts w:hint="eastAsia"/>
          <w:sz w:val="22"/>
          <w:szCs w:val="22"/>
          <w:lang w:eastAsia="en-US"/>
        </w:rPr>
        <w:t>č</w:t>
      </w:r>
      <w:r w:rsidRPr="00B916A9">
        <w:rPr>
          <w:sz w:val="22"/>
          <w:szCs w:val="22"/>
          <w:lang w:eastAsia="en-US"/>
        </w:rPr>
        <w:t>en</w:t>
      </w:r>
      <w:r w:rsidRPr="00B916A9">
        <w:rPr>
          <w:rFonts w:hint="eastAsia"/>
          <w:sz w:val="22"/>
          <w:szCs w:val="22"/>
          <w:lang w:eastAsia="en-US"/>
        </w:rPr>
        <w:t>á</w:t>
      </w:r>
      <w:r w:rsidRPr="00B916A9">
        <w:rPr>
          <w:sz w:val="22"/>
          <w:szCs w:val="22"/>
          <w:lang w:eastAsia="en-US"/>
        </w:rPr>
        <w:t xml:space="preserve"> pod</w:t>
      </w:r>
      <w:r w:rsidRPr="00B916A9">
        <w:rPr>
          <w:rFonts w:hint="eastAsia"/>
          <w:sz w:val="22"/>
          <w:szCs w:val="22"/>
          <w:lang w:eastAsia="en-US"/>
        </w:rPr>
        <w:t>ľ</w:t>
      </w:r>
      <w:r w:rsidRPr="00B916A9">
        <w:rPr>
          <w:sz w:val="22"/>
          <w:szCs w:val="22"/>
          <w:lang w:eastAsia="en-US"/>
        </w:rPr>
        <w:t xml:space="preserve">a </w:t>
      </w:r>
      <w:r>
        <w:rPr>
          <w:sz w:val="22"/>
          <w:szCs w:val="22"/>
          <w:lang w:eastAsia="en-US"/>
        </w:rPr>
        <w:t>nasledovného vzorca:</w:t>
      </w:r>
      <w:r w:rsidRPr="001C0D12">
        <w:rPr>
          <w:sz w:val="22"/>
          <w:szCs w:val="22"/>
        </w:rPr>
        <w:t xml:space="preserve"> </w:t>
      </w:r>
    </w:p>
    <w:p w14:paraId="1A008288" w14:textId="77777777" w:rsidR="006228F4" w:rsidRPr="001C0D12" w:rsidRDefault="00D42F1D" w:rsidP="006228F4">
      <w:pPr>
        <w:spacing w:before="160"/>
        <w:jc w:val="both"/>
        <w:rPr>
          <w:rFonts w:eastAsiaTheme="minorEastAsia"/>
          <w:b/>
          <w:sz w:val="22"/>
          <w:szCs w:val="22"/>
        </w:rPr>
      </w:pPr>
      <m:oMathPara>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t</m:t>
              </m:r>
            </m:sub>
          </m:sSub>
          <m:r>
            <m:rPr>
              <m:sty m:val="bi"/>
            </m:rPr>
            <w:rPr>
              <w:rFonts w:ascii="Cambria Math" w:hAnsi="Cambria Math"/>
              <w:sz w:val="22"/>
              <w:szCs w:val="22"/>
            </w:rPr>
            <m:t>=0,10+0,20*</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HICP</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HICP</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r>
            <m:rPr>
              <m:sty m:val="bi"/>
            </m:rPr>
            <w:rPr>
              <w:rFonts w:ascii="Cambria Math" w:hAnsi="Cambria Math"/>
              <w:sz w:val="22"/>
              <w:szCs w:val="22"/>
            </w:rPr>
            <m:t>+0,08*</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D</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D</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r>
            <m:rPr>
              <m:sty m:val="bi"/>
            </m:rPr>
            <w:rPr>
              <w:rFonts w:ascii="Cambria Math" w:hAnsi="Cambria Math"/>
              <w:sz w:val="22"/>
              <w:szCs w:val="22"/>
            </w:rPr>
            <m:t>+0,62*</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CMI</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CMI</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oMath>
      </m:oMathPara>
    </w:p>
    <w:p w14:paraId="209C5F38" w14:textId="77777777" w:rsidR="006228F4" w:rsidRPr="00EF360A" w:rsidRDefault="006228F4" w:rsidP="006228F4">
      <w:pPr>
        <w:spacing w:before="160"/>
        <w:ind w:firstLine="567"/>
        <w:jc w:val="both"/>
        <w:rPr>
          <w:rFonts w:eastAsiaTheme="minorEastAsia"/>
          <w:sz w:val="22"/>
          <w:szCs w:val="22"/>
        </w:rPr>
      </w:pPr>
      <w:r w:rsidRPr="00A63E75">
        <w:rPr>
          <w:rFonts w:eastAsiaTheme="minorEastAsia"/>
          <w:sz w:val="22"/>
          <w:szCs w:val="22"/>
        </w:rPr>
        <w:t>Kde:</w:t>
      </w:r>
    </w:p>
    <w:p w14:paraId="29FDA995" w14:textId="77777777" w:rsidR="006228F4" w:rsidRPr="00010C06" w:rsidRDefault="00D42F1D" w:rsidP="006228F4">
      <w:pPr>
        <w:tabs>
          <w:tab w:val="left" w:pos="1560"/>
        </w:tabs>
        <w:spacing w:before="160"/>
        <w:ind w:left="1560" w:hanging="993"/>
        <w:jc w:val="both"/>
        <w:rPr>
          <w:rFonts w:eastAsiaTheme="minorEastAsia"/>
          <w:sz w:val="22"/>
          <w:szCs w:val="22"/>
        </w:rPr>
      </w:pPr>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t</m:t>
            </m:r>
          </m:sub>
        </m:sSub>
      </m:oMath>
      <w:r w:rsidR="006228F4" w:rsidRPr="001C0D12">
        <w:rPr>
          <w:rFonts w:eastAsiaTheme="minorEastAsia"/>
          <w:b/>
          <w:sz w:val="22"/>
          <w:szCs w:val="22"/>
        </w:rPr>
        <w:t xml:space="preserve"> </w:t>
      </w:r>
      <w:r w:rsidR="006228F4" w:rsidRPr="001C0D12">
        <w:rPr>
          <w:rFonts w:eastAsiaTheme="minorEastAsia"/>
          <w:sz w:val="22"/>
          <w:szCs w:val="22"/>
        </w:rPr>
        <w:t>:</w:t>
      </w:r>
      <w:r w:rsidR="006228F4" w:rsidRPr="001C0D12">
        <w:rPr>
          <w:rFonts w:eastAsiaTheme="minorEastAsia"/>
          <w:b/>
          <w:sz w:val="22"/>
          <w:szCs w:val="22"/>
        </w:rPr>
        <w:t xml:space="preserve"> </w:t>
      </w:r>
      <w:r w:rsidR="006228F4" w:rsidRPr="001C0D12">
        <w:rPr>
          <w:rFonts w:eastAsiaTheme="minorEastAsia"/>
          <w:b/>
          <w:sz w:val="22"/>
          <w:szCs w:val="22"/>
        </w:rPr>
        <w:tab/>
      </w:r>
      <w:r w:rsidR="006228F4" w:rsidRPr="00010C06">
        <w:rPr>
          <w:rFonts w:eastAsiaTheme="minorEastAsia"/>
          <w:sz w:val="22"/>
          <w:szCs w:val="22"/>
        </w:rPr>
        <w:t xml:space="preserve">násobiteľ úpravy (koeficient zmeny), ktorý bude použitý pre </w:t>
      </w:r>
      <w:r w:rsidR="006228F4" w:rsidRPr="00010C06">
        <w:rPr>
          <w:rFonts w:eastAsiaTheme="minorEastAsia"/>
          <w:sz w:val="22"/>
        </w:rPr>
        <w:t>odhadnutú zmluvnú hodnotu vykonanú</w:t>
      </w:r>
      <w:r w:rsidR="006228F4" w:rsidRPr="00010C06">
        <w:rPr>
          <w:rFonts w:eastAsiaTheme="minorEastAsia"/>
          <w:sz w:val="22"/>
          <w:szCs w:val="22"/>
        </w:rPr>
        <w:t xml:space="preserve"> za obdobie „</w:t>
      </w:r>
      <m:oMath>
        <m:r>
          <m:rPr>
            <m:sty m:val="bi"/>
          </m:rPr>
          <w:rPr>
            <w:rFonts w:ascii="Cambria Math" w:hAnsi="Cambria Math"/>
            <w:sz w:val="22"/>
            <w:szCs w:val="22"/>
          </w:rPr>
          <m:t>t</m:t>
        </m:r>
      </m:oMath>
      <w:r w:rsidR="006228F4" w:rsidRPr="00010C06">
        <w:rPr>
          <w:rFonts w:eastAsiaTheme="minorEastAsia"/>
          <w:sz w:val="22"/>
          <w:szCs w:val="22"/>
        </w:rPr>
        <w:t xml:space="preserve">“, pričom týmto obdobím je kvartál. Hodnota násobiteľa úpravy sa zaokrúhľuje matematicky na 3 desatinné miesta. </w:t>
      </w:r>
    </w:p>
    <w:p w14:paraId="035F827D" w14:textId="77777777" w:rsidR="006228F4" w:rsidRPr="001C0D12" w:rsidRDefault="006228F4" w:rsidP="006228F4">
      <w:pPr>
        <w:tabs>
          <w:tab w:val="left" w:pos="1560"/>
        </w:tabs>
        <w:spacing w:before="160"/>
        <w:ind w:left="1560" w:hanging="993"/>
        <w:jc w:val="both"/>
        <w:rPr>
          <w:rFonts w:eastAsiaTheme="minorEastAsia"/>
          <w:sz w:val="22"/>
          <w:szCs w:val="22"/>
        </w:rPr>
      </w:pPr>
      <m:oMath>
        <m:r>
          <m:rPr>
            <m:sty m:val="bi"/>
          </m:rPr>
          <w:rPr>
            <w:rFonts w:ascii="Cambria Math" w:hAnsi="Cambria Math"/>
            <w:sz w:val="22"/>
            <w:szCs w:val="22"/>
          </w:rPr>
          <m:t>t</m:t>
        </m:r>
      </m:oMath>
      <w:r w:rsidRPr="00010C06">
        <w:rPr>
          <w:rFonts w:eastAsiaTheme="minorEastAsia"/>
          <w:sz w:val="22"/>
          <w:szCs w:val="22"/>
        </w:rPr>
        <w:t xml:space="preserve"> : </w:t>
      </w:r>
      <w:r w:rsidRPr="00010C06">
        <w:rPr>
          <w:rFonts w:eastAsiaTheme="minorEastAsia"/>
          <w:sz w:val="22"/>
          <w:szCs w:val="22"/>
        </w:rPr>
        <w:tab/>
        <w:t>ukončený kvartál</w:t>
      </w:r>
      <w:r w:rsidRPr="001C0D12">
        <w:rPr>
          <w:rFonts w:eastAsiaTheme="minorEastAsia"/>
          <w:sz w:val="22"/>
          <w:szCs w:val="22"/>
        </w:rPr>
        <w:t xml:space="preserve"> (koncový) je rozhodujúce obdobie, za ktoré </w:t>
      </w:r>
      <w:r>
        <w:rPr>
          <w:rFonts w:eastAsiaTheme="minorEastAsia"/>
          <w:sz w:val="22"/>
          <w:szCs w:val="22"/>
        </w:rPr>
        <w:t>Zhotoviteľ</w:t>
      </w:r>
      <w:r w:rsidRPr="001C0D12">
        <w:rPr>
          <w:rFonts w:eastAsiaTheme="minorEastAsia"/>
          <w:sz w:val="22"/>
          <w:szCs w:val="22"/>
        </w:rPr>
        <w:t xml:space="preserve"> uplatňuje indexáciu.</w:t>
      </w:r>
    </w:p>
    <w:p w14:paraId="021DA239" w14:textId="77777777" w:rsidR="006228F4" w:rsidRPr="001C0D12" w:rsidRDefault="00D42F1D" w:rsidP="006228F4">
      <w:pPr>
        <w:tabs>
          <w:tab w:val="left" w:pos="1560"/>
        </w:tabs>
        <w:spacing w:before="160"/>
        <w:ind w:left="1560" w:hanging="993"/>
        <w:jc w:val="both"/>
        <w:rPr>
          <w:rFonts w:eastAsiaTheme="minorEastAsia"/>
          <w:sz w:val="22"/>
          <w:szCs w:val="22"/>
        </w:rPr>
      </w:pP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6228F4" w:rsidRPr="001C0D12">
        <w:rPr>
          <w:rFonts w:eastAsiaTheme="minorEastAsia"/>
          <w:sz w:val="22"/>
          <w:szCs w:val="22"/>
        </w:rPr>
        <w:t xml:space="preserve"> : </w:t>
      </w:r>
      <w:r w:rsidR="006228F4" w:rsidRPr="001C0D12">
        <w:rPr>
          <w:rFonts w:eastAsiaTheme="minorEastAsia"/>
          <w:sz w:val="22"/>
          <w:szCs w:val="22"/>
        </w:rPr>
        <w:tab/>
        <w:t>referenčné obdobie, kvartál do ktorého spadá kalendárny deň, v ktorý uplynula lehota na predkladanie ponúk</w:t>
      </w:r>
      <w:r w:rsidR="006228F4">
        <w:rPr>
          <w:rFonts w:eastAsiaTheme="minorEastAsia"/>
          <w:sz w:val="22"/>
          <w:szCs w:val="22"/>
        </w:rPr>
        <w:t xml:space="preserve"> vo verejnej súťaži</w:t>
      </w:r>
      <w:r w:rsidR="006228F4" w:rsidRPr="001C0D12">
        <w:rPr>
          <w:rFonts w:eastAsiaTheme="minorEastAsia"/>
          <w:sz w:val="22"/>
          <w:szCs w:val="22"/>
        </w:rPr>
        <w:t>.</w:t>
      </w:r>
    </w:p>
    <w:p w14:paraId="45E509A6" w14:textId="77777777" w:rsidR="006228F4" w:rsidRPr="001C0D12" w:rsidRDefault="006228F4" w:rsidP="006228F4">
      <w:pPr>
        <w:tabs>
          <w:tab w:val="left" w:pos="1560"/>
        </w:tabs>
        <w:spacing w:before="160"/>
        <w:ind w:left="1560" w:hanging="993"/>
        <w:jc w:val="both"/>
        <w:rPr>
          <w:sz w:val="22"/>
          <w:szCs w:val="22"/>
        </w:rPr>
      </w:pPr>
      <m:oMath>
        <m:r>
          <m:rPr>
            <m:sty m:val="b"/>
          </m:rPr>
          <w:rPr>
            <w:rFonts w:ascii="Cambria Math" w:hAnsi="Cambria Math"/>
            <w:sz w:val="22"/>
            <w:szCs w:val="22"/>
          </w:rPr>
          <m:t>0,10</m:t>
        </m:r>
      </m:oMath>
      <w:r w:rsidRPr="001C0D12">
        <w:rPr>
          <w:sz w:val="22"/>
          <w:szCs w:val="22"/>
        </w:rPr>
        <w:t xml:space="preserve"> : </w:t>
      </w:r>
      <w:r w:rsidRPr="001C0D12">
        <w:rPr>
          <w:sz w:val="22"/>
          <w:szCs w:val="22"/>
        </w:rPr>
        <w:tab/>
        <w:t>pevný koeficient 10 %, ktorý reprezentuje časť nákladov na stavebné činnosti a</w:t>
      </w:r>
      <w:r>
        <w:rPr>
          <w:sz w:val="22"/>
          <w:szCs w:val="22"/>
        </w:rPr>
        <w:t xml:space="preserve"> časti </w:t>
      </w:r>
      <w:r w:rsidRPr="001C0D12">
        <w:rPr>
          <w:sz w:val="22"/>
          <w:szCs w:val="22"/>
        </w:rPr>
        <w:t>stavby, ktoré nepodliehajú indexácii.</w:t>
      </w:r>
    </w:p>
    <w:p w14:paraId="7EAFEDD6" w14:textId="77777777" w:rsidR="006228F4" w:rsidRPr="001C0D12" w:rsidRDefault="006228F4" w:rsidP="006228F4">
      <w:pPr>
        <w:tabs>
          <w:tab w:val="left" w:pos="1560"/>
        </w:tabs>
        <w:spacing w:before="160"/>
        <w:ind w:left="1560" w:hanging="993"/>
        <w:jc w:val="both"/>
        <w:rPr>
          <w:rFonts w:eastAsiaTheme="minorEastAsia"/>
          <w:b/>
          <w:sz w:val="22"/>
          <w:szCs w:val="22"/>
        </w:rPr>
      </w:pPr>
      <m:oMath>
        <m:r>
          <m:rPr>
            <m:sty m:val="b"/>
          </m:rPr>
          <w:rPr>
            <w:rFonts w:ascii="Cambria Math" w:hAnsi="Cambria Math"/>
            <w:sz w:val="22"/>
            <w:szCs w:val="22"/>
          </w:rPr>
          <m:t>0,20</m:t>
        </m:r>
      </m:oMath>
      <w:r w:rsidRPr="001C0D12">
        <w:rPr>
          <w:sz w:val="22"/>
          <w:szCs w:val="22"/>
        </w:rPr>
        <w:t xml:space="preserve"> : </w:t>
      </w:r>
      <w:r w:rsidRPr="001C0D12">
        <w:rPr>
          <w:sz w:val="22"/>
          <w:szCs w:val="22"/>
        </w:rPr>
        <w:tab/>
        <w:t>koeficient 20 %, ktorý predstavuje časť nákladov za realizované stavebné činnosti a</w:t>
      </w:r>
      <w:r>
        <w:rPr>
          <w:sz w:val="22"/>
          <w:szCs w:val="22"/>
        </w:rPr>
        <w:t xml:space="preserve"> časti </w:t>
      </w:r>
      <w:r w:rsidRPr="001C0D12">
        <w:rPr>
          <w:sz w:val="22"/>
          <w:szCs w:val="22"/>
        </w:rPr>
        <w:t>stavby, ktoré podliehajú indexácii, a reprezentuje zmenu osobných nákladov resp. nákladov na pracovnú silu.</w:t>
      </w:r>
    </w:p>
    <w:p w14:paraId="3E4414FE" w14:textId="603C1597" w:rsidR="006228F4" w:rsidRPr="001C0D12" w:rsidRDefault="006228F4" w:rsidP="006228F4">
      <w:pPr>
        <w:tabs>
          <w:tab w:val="left" w:pos="1560"/>
        </w:tabs>
        <w:spacing w:before="160"/>
        <w:ind w:left="1560" w:hanging="993"/>
        <w:jc w:val="both"/>
        <w:rPr>
          <w:sz w:val="22"/>
          <w:szCs w:val="22"/>
        </w:rPr>
      </w:pPr>
      <m:oMath>
        <m:r>
          <m:rPr>
            <m:sty m:val="bi"/>
          </m:rPr>
          <w:rPr>
            <w:rFonts w:ascii="Cambria Math" w:hAnsi="Cambria Math"/>
            <w:sz w:val="22"/>
            <w:szCs w:val="22"/>
          </w:rPr>
          <m:t>HICP</m:t>
        </m:r>
      </m:oMath>
      <w:r w:rsidRPr="001C0D12">
        <w:rPr>
          <w:sz w:val="22"/>
          <w:szCs w:val="22"/>
        </w:rPr>
        <w:t xml:space="preserve"> : </w:t>
      </w:r>
      <w:r w:rsidRPr="001C0D12">
        <w:rPr>
          <w:sz w:val="22"/>
          <w:szCs w:val="22"/>
        </w:rPr>
        <w:tab/>
        <w:t>ukazovateľ Harmonizované indexy spotrebiteľských cien (priemer roka 2015=100) - mesačne [sp0017ms] – Spotrebiteľské ceny úhrnom</w:t>
      </w:r>
      <w:r w:rsidR="00177FD3">
        <w:rPr>
          <w:sz w:val="22"/>
          <w:szCs w:val="22"/>
        </w:rPr>
        <w:t xml:space="preserve"> </w:t>
      </w:r>
      <w:r w:rsidRPr="001C0D12">
        <w:rPr>
          <w:sz w:val="22"/>
          <w:szCs w:val="22"/>
        </w:rPr>
        <w:t>– (</w:t>
      </w:r>
      <w:proofErr w:type="spellStart"/>
      <w:r w:rsidRPr="001C0D12">
        <w:rPr>
          <w:sz w:val="22"/>
          <w:szCs w:val="22"/>
        </w:rPr>
        <w:t>Harmonized</w:t>
      </w:r>
      <w:proofErr w:type="spellEnd"/>
      <w:r w:rsidRPr="001C0D12">
        <w:rPr>
          <w:sz w:val="22"/>
          <w:szCs w:val="22"/>
        </w:rPr>
        <w:t xml:space="preserve"> </w:t>
      </w:r>
      <w:proofErr w:type="spellStart"/>
      <w:r w:rsidRPr="001C0D12">
        <w:rPr>
          <w:sz w:val="22"/>
          <w:szCs w:val="22"/>
        </w:rPr>
        <w:t>indices</w:t>
      </w:r>
      <w:proofErr w:type="spellEnd"/>
      <w:r w:rsidRPr="001C0D12">
        <w:rPr>
          <w:sz w:val="22"/>
          <w:szCs w:val="22"/>
        </w:rPr>
        <w:t xml:space="preserve"> of </w:t>
      </w:r>
      <w:proofErr w:type="spellStart"/>
      <w:r w:rsidRPr="001C0D12">
        <w:rPr>
          <w:sz w:val="22"/>
          <w:szCs w:val="22"/>
        </w:rPr>
        <w:t>consumer</w:t>
      </w:r>
      <w:proofErr w:type="spellEnd"/>
      <w:r w:rsidRPr="001C0D12">
        <w:rPr>
          <w:sz w:val="22"/>
          <w:szCs w:val="22"/>
        </w:rPr>
        <w:t xml:space="preserve"> </w:t>
      </w:r>
      <w:proofErr w:type="spellStart"/>
      <w:r w:rsidRPr="001C0D12">
        <w:rPr>
          <w:sz w:val="22"/>
          <w:szCs w:val="22"/>
        </w:rPr>
        <w:t>prices</w:t>
      </w:r>
      <w:proofErr w:type="spellEnd"/>
      <w:r w:rsidRPr="001C0D12">
        <w:rPr>
          <w:sz w:val="22"/>
          <w:szCs w:val="22"/>
        </w:rPr>
        <w:t>) na Slovensku publikovaný Štatistickým úradom Slovenskej republiky na jeho internetovej stránke www.statistics.sk.</w:t>
      </w:r>
    </w:p>
    <w:p w14:paraId="54E61DA1" w14:textId="77777777" w:rsidR="006228F4" w:rsidRPr="001C0D12" w:rsidRDefault="00D42F1D" w:rsidP="006228F4">
      <w:pPr>
        <w:tabs>
          <w:tab w:val="left" w:pos="1560"/>
        </w:tabs>
        <w:spacing w:before="160"/>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HICP</m:t>
            </m:r>
          </m:e>
          <m:sub>
            <m:r>
              <m:rPr>
                <m:sty m:val="bi"/>
              </m:rPr>
              <w:rPr>
                <w:rFonts w:ascii="Cambria Math" w:hAnsi="Cambria Math"/>
                <w:sz w:val="22"/>
                <w:szCs w:val="22"/>
              </w:rPr>
              <m:t>t</m:t>
            </m:r>
          </m:sub>
        </m:sSub>
      </m:oMath>
      <w:r w:rsidR="006228F4" w:rsidRPr="001C0D12">
        <w:rPr>
          <w:rFonts w:eastAsiaTheme="minorEastAsia"/>
          <w:b/>
          <w:sz w:val="22"/>
          <w:szCs w:val="22"/>
        </w:rPr>
        <w:t xml:space="preserve"> </w:t>
      </w:r>
      <w:r w:rsidR="006228F4" w:rsidRPr="001C0D12">
        <w:rPr>
          <w:sz w:val="22"/>
          <w:szCs w:val="22"/>
        </w:rPr>
        <w:t xml:space="preserve">: </w:t>
      </w:r>
      <w:r w:rsidR="006228F4" w:rsidRPr="001C0D12">
        <w:rPr>
          <w:sz w:val="22"/>
          <w:szCs w:val="22"/>
        </w:rPr>
        <w:tab/>
        <w:t>hodnota ukazovateľa Harmonizované indexy spotrebiteľských cien (priemer roka 2015=100) – mesačne [sp0017ms] – Spotrebiteľské ceny úhrnom – prepočítaná za kvartál, v období „</w:t>
      </w:r>
      <m:oMath>
        <m:r>
          <m:rPr>
            <m:sty m:val="bi"/>
          </m:rPr>
          <w:rPr>
            <w:rFonts w:ascii="Cambria Math" w:hAnsi="Cambria Math"/>
            <w:sz w:val="22"/>
            <w:szCs w:val="22"/>
          </w:rPr>
          <m:t>t</m:t>
        </m:r>
      </m:oMath>
      <w:r w:rsidR="006228F4" w:rsidRPr="001C0D12">
        <w:rPr>
          <w:sz w:val="22"/>
          <w:szCs w:val="22"/>
        </w:rPr>
        <w:t>“.</w:t>
      </w:r>
    </w:p>
    <w:p w14:paraId="1B0B7CA9" w14:textId="77777777" w:rsidR="006228F4" w:rsidRPr="001C0D12" w:rsidRDefault="00D42F1D" w:rsidP="006228F4">
      <w:pPr>
        <w:tabs>
          <w:tab w:val="left" w:pos="1560"/>
        </w:tabs>
        <w:spacing w:before="160"/>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HICP</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6228F4" w:rsidRPr="001C0D12">
        <w:rPr>
          <w:sz w:val="22"/>
          <w:szCs w:val="22"/>
        </w:rPr>
        <w:t xml:space="preserve"> : </w:t>
      </w:r>
      <w:r w:rsidR="006228F4" w:rsidRPr="001C0D12">
        <w:rPr>
          <w:sz w:val="22"/>
          <w:szCs w:val="22"/>
        </w:rPr>
        <w:tab/>
        <w:t>hodnota ukazovateľa Harmonizované indexy spotrebiteľských cien (priemer roka 2015=100) – mesačne [sp0017ms] – Spotrebiteľské ceny úhrnom– za referenčné obdobie (kvartál)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6228F4" w:rsidRPr="001C0D12">
        <w:rPr>
          <w:sz w:val="22"/>
          <w:szCs w:val="22"/>
        </w:rPr>
        <w:t>“, t. j. kvartál, v ktorý uplynula lehota na predk</w:t>
      </w:r>
      <w:proofErr w:type="spellStart"/>
      <w:r w:rsidR="006228F4" w:rsidRPr="001C0D12">
        <w:rPr>
          <w:sz w:val="22"/>
          <w:szCs w:val="22"/>
        </w:rPr>
        <w:t>ladanie</w:t>
      </w:r>
      <w:proofErr w:type="spellEnd"/>
      <w:r w:rsidR="006228F4" w:rsidRPr="001C0D12">
        <w:rPr>
          <w:sz w:val="22"/>
          <w:szCs w:val="22"/>
        </w:rPr>
        <w:t xml:space="preserve"> ponúk</w:t>
      </w:r>
      <w:r w:rsidR="006228F4">
        <w:rPr>
          <w:sz w:val="22"/>
          <w:szCs w:val="22"/>
        </w:rPr>
        <w:t xml:space="preserve"> vo verejnej súťaži</w:t>
      </w:r>
      <w:r w:rsidR="006228F4" w:rsidRPr="001C0D12">
        <w:rPr>
          <w:sz w:val="22"/>
          <w:szCs w:val="22"/>
        </w:rPr>
        <w:t>.</w:t>
      </w:r>
    </w:p>
    <w:p w14:paraId="22BA2AB3" w14:textId="77777777" w:rsidR="006228F4" w:rsidRPr="001C0D12" w:rsidRDefault="006228F4" w:rsidP="006228F4">
      <w:pPr>
        <w:tabs>
          <w:tab w:val="left" w:pos="1560"/>
        </w:tabs>
        <w:spacing w:before="160"/>
        <w:ind w:left="1560" w:hanging="993"/>
        <w:jc w:val="both"/>
        <w:rPr>
          <w:sz w:val="22"/>
          <w:szCs w:val="22"/>
        </w:rPr>
      </w:pPr>
      <m:oMath>
        <m:r>
          <m:rPr>
            <m:sty m:val="b"/>
          </m:rPr>
          <w:rPr>
            <w:rFonts w:ascii="Cambria Math" w:hAnsi="Cambria Math"/>
            <w:sz w:val="22"/>
            <w:szCs w:val="22"/>
          </w:rPr>
          <w:lastRenderedPageBreak/>
          <m:t>0,08</m:t>
        </m:r>
      </m:oMath>
      <w:r w:rsidRPr="001C0D12">
        <w:rPr>
          <w:sz w:val="22"/>
          <w:szCs w:val="22"/>
        </w:rPr>
        <w:t xml:space="preserve"> : </w:t>
      </w:r>
      <w:r w:rsidRPr="001C0D12">
        <w:rPr>
          <w:sz w:val="22"/>
          <w:szCs w:val="22"/>
        </w:rPr>
        <w:tab/>
        <w:t>koeficient 8 %, ktorý predstavuje časť nákladov za realizované stavebné činnosti a</w:t>
      </w:r>
      <w:r>
        <w:rPr>
          <w:sz w:val="22"/>
          <w:szCs w:val="22"/>
        </w:rPr>
        <w:t xml:space="preserve"> časti </w:t>
      </w:r>
      <w:r w:rsidRPr="001C0D12">
        <w:rPr>
          <w:sz w:val="22"/>
          <w:szCs w:val="22"/>
        </w:rPr>
        <w:t>stavby, ktoré podliehajú cenovej úprave a reprezentuje zmenu cien pohonných hmôt (motorovej nafty).</w:t>
      </w:r>
    </w:p>
    <w:p w14:paraId="5B04DD8E" w14:textId="77777777" w:rsidR="006228F4" w:rsidRPr="001C0D12" w:rsidRDefault="006228F4" w:rsidP="006228F4">
      <w:pPr>
        <w:tabs>
          <w:tab w:val="left" w:pos="1560"/>
        </w:tabs>
        <w:spacing w:before="160"/>
        <w:ind w:left="1560" w:hanging="993"/>
        <w:jc w:val="both"/>
        <w:rPr>
          <w:sz w:val="22"/>
          <w:szCs w:val="22"/>
        </w:rPr>
      </w:pPr>
      <m:oMath>
        <m:r>
          <m:rPr>
            <m:sty m:val="bi"/>
          </m:rPr>
          <w:rPr>
            <w:rFonts w:ascii="Cambria Math" w:hAnsi="Cambria Math"/>
            <w:sz w:val="22"/>
            <w:szCs w:val="22"/>
          </w:rPr>
          <m:t>D</m:t>
        </m:r>
      </m:oMath>
      <w:r w:rsidRPr="001C0D12">
        <w:rPr>
          <w:sz w:val="22"/>
          <w:szCs w:val="22"/>
        </w:rPr>
        <w:t xml:space="preserve"> : </w:t>
      </w:r>
      <w:r w:rsidRPr="001C0D12">
        <w:rPr>
          <w:sz w:val="22"/>
          <w:szCs w:val="22"/>
        </w:rPr>
        <w:tab/>
        <w:t>ukazovateľ Priemerné ceny pohonných látok v SR (Motorová nafta) – mesačne [sp0202ms] prepočítaný za kvartál, publikovaný Štatistickým úradom Slovenskej republiky na jeho internetovej stránke www.statistics.sk.</w:t>
      </w:r>
    </w:p>
    <w:p w14:paraId="64B48A31" w14:textId="77777777" w:rsidR="006228F4" w:rsidRPr="001C0D12" w:rsidRDefault="00D42F1D" w:rsidP="006228F4">
      <w:pPr>
        <w:tabs>
          <w:tab w:val="left" w:pos="1560"/>
        </w:tabs>
        <w:spacing w:before="160"/>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D</m:t>
            </m:r>
          </m:e>
          <m:sub>
            <m:r>
              <m:rPr>
                <m:sty m:val="bi"/>
              </m:rPr>
              <w:rPr>
                <w:rFonts w:ascii="Cambria Math" w:hAnsi="Cambria Math"/>
                <w:sz w:val="22"/>
                <w:szCs w:val="22"/>
              </w:rPr>
              <m:t>t</m:t>
            </m:r>
          </m:sub>
        </m:sSub>
      </m:oMath>
      <w:r w:rsidR="006228F4" w:rsidRPr="001C0D12">
        <w:rPr>
          <w:sz w:val="22"/>
          <w:szCs w:val="22"/>
        </w:rPr>
        <w:t xml:space="preserve"> : </w:t>
      </w:r>
      <w:r w:rsidR="006228F4" w:rsidRPr="001C0D12">
        <w:rPr>
          <w:sz w:val="22"/>
          <w:szCs w:val="22"/>
        </w:rPr>
        <w:tab/>
        <w:t>hodnota ukazovateľa Priemerné ceny pohonných látok v SR (Motorová nafta) – mesačne [sp0202ms] prepočítaná za kvartál, v období „</w:t>
      </w:r>
      <m:oMath>
        <m:r>
          <m:rPr>
            <m:sty m:val="bi"/>
          </m:rPr>
          <w:rPr>
            <w:rFonts w:ascii="Cambria Math" w:hAnsi="Cambria Math"/>
            <w:sz w:val="22"/>
            <w:szCs w:val="22"/>
          </w:rPr>
          <m:t>t</m:t>
        </m:r>
      </m:oMath>
      <w:r w:rsidR="006228F4" w:rsidRPr="001C0D12">
        <w:rPr>
          <w:sz w:val="22"/>
          <w:szCs w:val="22"/>
        </w:rPr>
        <w:t>“</w:t>
      </w:r>
    </w:p>
    <w:p w14:paraId="7D26726F" w14:textId="77777777" w:rsidR="006228F4" w:rsidRPr="001C0D12" w:rsidRDefault="00D42F1D" w:rsidP="006228F4">
      <w:pPr>
        <w:tabs>
          <w:tab w:val="left" w:pos="1560"/>
        </w:tabs>
        <w:spacing w:before="160"/>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D</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6228F4" w:rsidRPr="001C0D12">
        <w:rPr>
          <w:rFonts w:eastAsiaTheme="minorEastAsia"/>
          <w:b/>
          <w:sz w:val="22"/>
          <w:szCs w:val="22"/>
        </w:rPr>
        <w:t xml:space="preserve"> </w:t>
      </w:r>
      <w:r w:rsidR="006228F4" w:rsidRPr="001C0D12">
        <w:rPr>
          <w:sz w:val="22"/>
          <w:szCs w:val="22"/>
        </w:rPr>
        <w:t xml:space="preserve">: </w:t>
      </w:r>
      <w:r w:rsidR="006228F4" w:rsidRPr="001C0D12">
        <w:rPr>
          <w:sz w:val="22"/>
          <w:szCs w:val="22"/>
        </w:rPr>
        <w:tab/>
        <w:t>hodnota ukazovateľa Priemerné ceny pohonných látok v SR (Motorová nafta) – mesačne [sp0202ms] prepočítaná za kvartál,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6228F4" w:rsidRPr="001C0D12">
        <w:rPr>
          <w:sz w:val="22"/>
          <w:szCs w:val="22"/>
        </w:rPr>
        <w:t>“, t. j. kvartál, v ktorý uplynula lehota na predkladanie ponúk</w:t>
      </w:r>
      <w:r w:rsidR="006228F4">
        <w:rPr>
          <w:sz w:val="22"/>
          <w:szCs w:val="22"/>
        </w:rPr>
        <w:t xml:space="preserve"> vo verejnej súťaži</w:t>
      </w:r>
      <w:r w:rsidR="006228F4" w:rsidRPr="001C0D12">
        <w:rPr>
          <w:sz w:val="22"/>
          <w:szCs w:val="22"/>
        </w:rPr>
        <w:t>.</w:t>
      </w:r>
    </w:p>
    <w:p w14:paraId="4700F719" w14:textId="77777777" w:rsidR="006228F4" w:rsidRPr="001C0D12" w:rsidRDefault="006228F4" w:rsidP="006228F4">
      <w:pPr>
        <w:tabs>
          <w:tab w:val="left" w:pos="1560"/>
        </w:tabs>
        <w:spacing w:before="160"/>
        <w:ind w:left="1560" w:hanging="993"/>
        <w:jc w:val="both"/>
        <w:rPr>
          <w:sz w:val="22"/>
          <w:szCs w:val="22"/>
        </w:rPr>
      </w:pPr>
      <m:oMath>
        <m:r>
          <m:rPr>
            <m:sty m:val="bi"/>
          </m:rPr>
          <w:rPr>
            <w:rFonts w:ascii="Cambria Math" w:hAnsi="Cambria Math"/>
            <w:sz w:val="22"/>
            <w:szCs w:val="22"/>
          </w:rPr>
          <m:t>0,62</m:t>
        </m:r>
      </m:oMath>
      <w:r w:rsidRPr="001C0D12">
        <w:rPr>
          <w:sz w:val="22"/>
          <w:szCs w:val="22"/>
        </w:rPr>
        <w:t xml:space="preserve"> : </w:t>
      </w:r>
      <w:r w:rsidRPr="001C0D12">
        <w:rPr>
          <w:sz w:val="22"/>
          <w:szCs w:val="22"/>
        </w:rPr>
        <w:tab/>
        <w:t>koeficient 62 %, ktorý predstavuje časť nákladov za realizované stavebné činnosti a</w:t>
      </w:r>
      <w:r>
        <w:rPr>
          <w:sz w:val="22"/>
          <w:szCs w:val="22"/>
        </w:rPr>
        <w:t xml:space="preserve"> časti </w:t>
      </w:r>
      <w:r w:rsidRPr="001C0D12">
        <w:rPr>
          <w:sz w:val="22"/>
          <w:szCs w:val="22"/>
        </w:rPr>
        <w:t>stavby, ktoré podliehajú cenovej úprave a reprezentuje zmenu nákladov cien materiálov a výrobkov spotrebovávaných v stavebníctve S</w:t>
      </w:r>
      <w:r>
        <w:rPr>
          <w:sz w:val="22"/>
          <w:szCs w:val="22"/>
        </w:rPr>
        <w:t>lovenskej republiky</w:t>
      </w:r>
      <w:r w:rsidRPr="001C0D12">
        <w:rPr>
          <w:sz w:val="22"/>
          <w:szCs w:val="22"/>
        </w:rPr>
        <w:t>.</w:t>
      </w:r>
    </w:p>
    <w:p w14:paraId="0B144DC8" w14:textId="59155E96" w:rsidR="006228F4" w:rsidRPr="001C0D12" w:rsidRDefault="006228F4" w:rsidP="006228F4">
      <w:pPr>
        <w:tabs>
          <w:tab w:val="left" w:pos="1560"/>
        </w:tabs>
        <w:spacing w:before="160"/>
        <w:ind w:left="1560" w:hanging="993"/>
        <w:jc w:val="both"/>
        <w:rPr>
          <w:sz w:val="22"/>
          <w:szCs w:val="22"/>
        </w:rPr>
      </w:pPr>
      <m:oMath>
        <m:r>
          <m:rPr>
            <m:sty m:val="bi"/>
          </m:rPr>
          <w:rPr>
            <w:rFonts w:ascii="Cambria Math" w:hAnsi="Cambria Math"/>
            <w:sz w:val="22"/>
            <w:szCs w:val="22"/>
          </w:rPr>
          <m:t>CMI</m:t>
        </m:r>
      </m:oMath>
      <w:r w:rsidRPr="001C0D12">
        <w:rPr>
          <w:sz w:val="22"/>
          <w:szCs w:val="22"/>
        </w:rPr>
        <w:t xml:space="preserve"> : </w:t>
      </w:r>
      <w:r w:rsidRPr="001C0D12">
        <w:rPr>
          <w:sz w:val="22"/>
          <w:szCs w:val="22"/>
        </w:rPr>
        <w:tab/>
        <w:t xml:space="preserve">ukazovateľ </w:t>
      </w:r>
      <w:r w:rsidR="00A169C2" w:rsidRPr="00A169C2">
        <w:rPr>
          <w:sz w:val="22"/>
          <w:szCs w:val="22"/>
        </w:rPr>
        <w:t>Indexy cien stavebných prác, materiálov a výrobkov spotrebovaných v stavebníctve</w:t>
      </w:r>
      <w:r w:rsidRPr="001C0D12">
        <w:rPr>
          <w:sz w:val="22"/>
          <w:szCs w:val="22"/>
        </w:rPr>
        <w:t xml:space="preserve"> (20</w:t>
      </w:r>
      <w:r w:rsidR="00A169C2">
        <w:rPr>
          <w:sz w:val="22"/>
          <w:szCs w:val="22"/>
        </w:rPr>
        <w:t>21</w:t>
      </w:r>
      <w:r w:rsidRPr="001C0D12">
        <w:rPr>
          <w:sz w:val="22"/>
          <w:szCs w:val="22"/>
        </w:rPr>
        <w:t>=100) – štvrťročne [</w:t>
      </w:r>
      <w:r w:rsidR="00A169C2" w:rsidRPr="00A169C2">
        <w:rPr>
          <w:sz w:val="22"/>
          <w:szCs w:val="22"/>
        </w:rPr>
        <w:t>sp1010qs</w:t>
      </w:r>
      <w:r w:rsidRPr="001C0D12">
        <w:rPr>
          <w:sz w:val="22"/>
          <w:szCs w:val="22"/>
        </w:rPr>
        <w:t>] – Indexy stavebných materiálov (výrobné ceny) (</w:t>
      </w:r>
      <w:proofErr w:type="spellStart"/>
      <w:r w:rsidR="00177FD3" w:rsidRPr="00177FD3">
        <w:rPr>
          <w:sz w:val="22"/>
          <w:szCs w:val="22"/>
        </w:rPr>
        <w:t>Price</w:t>
      </w:r>
      <w:proofErr w:type="spellEnd"/>
      <w:r w:rsidR="00177FD3" w:rsidRPr="00177FD3">
        <w:rPr>
          <w:sz w:val="22"/>
          <w:szCs w:val="22"/>
        </w:rPr>
        <w:t xml:space="preserve"> </w:t>
      </w:r>
      <w:proofErr w:type="spellStart"/>
      <w:r w:rsidR="00177FD3" w:rsidRPr="00177FD3">
        <w:rPr>
          <w:sz w:val="22"/>
          <w:szCs w:val="22"/>
        </w:rPr>
        <w:t>indexes</w:t>
      </w:r>
      <w:proofErr w:type="spellEnd"/>
      <w:r w:rsidR="00177FD3" w:rsidRPr="00177FD3">
        <w:rPr>
          <w:sz w:val="22"/>
          <w:szCs w:val="22"/>
        </w:rPr>
        <w:t xml:space="preserve"> of </w:t>
      </w:r>
      <w:proofErr w:type="spellStart"/>
      <w:r w:rsidR="00177FD3" w:rsidRPr="00177FD3">
        <w:rPr>
          <w:sz w:val="22"/>
          <w:szCs w:val="22"/>
        </w:rPr>
        <w:t>constructions</w:t>
      </w:r>
      <w:proofErr w:type="spellEnd"/>
      <w:r w:rsidR="00177FD3" w:rsidRPr="00177FD3">
        <w:rPr>
          <w:sz w:val="22"/>
          <w:szCs w:val="22"/>
        </w:rPr>
        <w:t xml:space="preserve"> </w:t>
      </w:r>
      <w:proofErr w:type="spellStart"/>
      <w:r w:rsidR="00177FD3" w:rsidRPr="00177FD3">
        <w:rPr>
          <w:sz w:val="22"/>
          <w:szCs w:val="22"/>
        </w:rPr>
        <w:t>works</w:t>
      </w:r>
      <w:proofErr w:type="spellEnd"/>
      <w:r w:rsidR="00177FD3" w:rsidRPr="00177FD3">
        <w:rPr>
          <w:sz w:val="22"/>
          <w:szCs w:val="22"/>
        </w:rPr>
        <w:t xml:space="preserve">, </w:t>
      </w:r>
      <w:proofErr w:type="spellStart"/>
      <w:r w:rsidR="00177FD3" w:rsidRPr="00177FD3">
        <w:rPr>
          <w:sz w:val="22"/>
          <w:szCs w:val="22"/>
        </w:rPr>
        <w:t>materials</w:t>
      </w:r>
      <w:proofErr w:type="spellEnd"/>
      <w:r w:rsidR="00177FD3" w:rsidRPr="00177FD3">
        <w:rPr>
          <w:sz w:val="22"/>
          <w:szCs w:val="22"/>
        </w:rPr>
        <w:t xml:space="preserve"> and </w:t>
      </w:r>
      <w:proofErr w:type="spellStart"/>
      <w:r w:rsidR="00177FD3" w:rsidRPr="00177FD3">
        <w:rPr>
          <w:sz w:val="22"/>
          <w:szCs w:val="22"/>
        </w:rPr>
        <w:t>goods</w:t>
      </w:r>
      <w:proofErr w:type="spellEnd"/>
      <w:r w:rsidR="00177FD3" w:rsidRPr="00177FD3">
        <w:rPr>
          <w:sz w:val="22"/>
          <w:szCs w:val="22"/>
        </w:rPr>
        <w:t xml:space="preserve"> </w:t>
      </w:r>
      <w:proofErr w:type="spellStart"/>
      <w:r w:rsidR="00177FD3" w:rsidRPr="00177FD3">
        <w:rPr>
          <w:sz w:val="22"/>
          <w:szCs w:val="22"/>
        </w:rPr>
        <w:t>used</w:t>
      </w:r>
      <w:proofErr w:type="spellEnd"/>
      <w:r w:rsidR="00177FD3" w:rsidRPr="00177FD3">
        <w:rPr>
          <w:sz w:val="22"/>
          <w:szCs w:val="22"/>
        </w:rPr>
        <w:t xml:space="preserve"> in </w:t>
      </w:r>
      <w:proofErr w:type="spellStart"/>
      <w:r w:rsidR="00177FD3" w:rsidRPr="00177FD3">
        <w:rPr>
          <w:sz w:val="22"/>
          <w:szCs w:val="22"/>
        </w:rPr>
        <w:t>construction</w:t>
      </w:r>
      <w:proofErr w:type="spellEnd"/>
      <w:r w:rsidR="00177FD3" w:rsidRPr="00177FD3">
        <w:rPr>
          <w:sz w:val="22"/>
          <w:szCs w:val="22"/>
        </w:rPr>
        <w:t xml:space="preserve"> </w:t>
      </w:r>
      <w:proofErr w:type="spellStart"/>
      <w:r w:rsidR="00177FD3" w:rsidRPr="00177FD3">
        <w:rPr>
          <w:sz w:val="22"/>
          <w:szCs w:val="22"/>
        </w:rPr>
        <w:t>industry</w:t>
      </w:r>
      <w:proofErr w:type="spellEnd"/>
      <w:r w:rsidRPr="001C0D12">
        <w:rPr>
          <w:sz w:val="22"/>
          <w:szCs w:val="22"/>
        </w:rPr>
        <w:t>) za štvrťrok, ktorý je publikovaný Štatistickým úradom Slovenskej republiky na jeho internetovej stránke www.statistics.sk.</w:t>
      </w:r>
    </w:p>
    <w:p w14:paraId="24F8A103" w14:textId="58A6A2C4" w:rsidR="006228F4" w:rsidRPr="001C0D12" w:rsidRDefault="00D42F1D" w:rsidP="006228F4">
      <w:pPr>
        <w:tabs>
          <w:tab w:val="left" w:pos="1560"/>
        </w:tabs>
        <w:spacing w:before="160"/>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CMI</m:t>
            </m:r>
          </m:e>
          <m:sub>
            <m:r>
              <m:rPr>
                <m:sty m:val="bi"/>
              </m:rPr>
              <w:rPr>
                <w:rFonts w:ascii="Cambria Math" w:hAnsi="Cambria Math"/>
                <w:sz w:val="22"/>
                <w:szCs w:val="22"/>
              </w:rPr>
              <m:t>t</m:t>
            </m:r>
          </m:sub>
        </m:sSub>
      </m:oMath>
      <w:r w:rsidR="006228F4" w:rsidRPr="001C0D12">
        <w:rPr>
          <w:sz w:val="22"/>
          <w:szCs w:val="22"/>
        </w:rPr>
        <w:t xml:space="preserve"> : </w:t>
      </w:r>
      <w:r w:rsidR="006228F4" w:rsidRPr="001C0D12">
        <w:rPr>
          <w:sz w:val="22"/>
          <w:szCs w:val="22"/>
        </w:rPr>
        <w:tab/>
        <w:t xml:space="preserve">hodnota ukazovateľa </w:t>
      </w:r>
      <w:r w:rsidR="00A169C2" w:rsidRPr="00A169C2">
        <w:rPr>
          <w:sz w:val="22"/>
          <w:szCs w:val="22"/>
        </w:rPr>
        <w:t>Indexy cien stavebných prác, materiálov a výrobkov spotrebovaných v stavebníctve</w:t>
      </w:r>
      <w:r w:rsidR="006228F4" w:rsidRPr="001C0D12">
        <w:rPr>
          <w:sz w:val="22"/>
          <w:szCs w:val="22"/>
        </w:rPr>
        <w:t xml:space="preserve"> (20</w:t>
      </w:r>
      <w:r w:rsidR="00A169C2">
        <w:rPr>
          <w:sz w:val="22"/>
          <w:szCs w:val="22"/>
        </w:rPr>
        <w:t>21</w:t>
      </w:r>
      <w:r w:rsidR="006228F4" w:rsidRPr="001C0D12">
        <w:rPr>
          <w:sz w:val="22"/>
          <w:szCs w:val="22"/>
        </w:rPr>
        <w:t>=100) – štvrťročne [</w:t>
      </w:r>
      <w:r w:rsidR="00A169C2" w:rsidRPr="00A169C2">
        <w:rPr>
          <w:sz w:val="22"/>
          <w:szCs w:val="22"/>
        </w:rPr>
        <w:t>sp1010qs</w:t>
      </w:r>
      <w:r w:rsidR="006228F4" w:rsidRPr="001C0D12">
        <w:rPr>
          <w:sz w:val="22"/>
          <w:szCs w:val="22"/>
        </w:rPr>
        <w:t>] – Indexy stavebných materiálov (výrobné ceny) v období „</w:t>
      </w:r>
      <m:oMath>
        <m:r>
          <m:rPr>
            <m:sty m:val="bi"/>
          </m:rPr>
          <w:rPr>
            <w:rFonts w:ascii="Cambria Math" w:hAnsi="Cambria Math"/>
            <w:sz w:val="22"/>
            <w:szCs w:val="22"/>
          </w:rPr>
          <m:t>t</m:t>
        </m:r>
      </m:oMath>
      <w:r w:rsidR="006228F4" w:rsidRPr="001C0D12">
        <w:rPr>
          <w:sz w:val="22"/>
          <w:szCs w:val="22"/>
        </w:rPr>
        <w:t>“.</w:t>
      </w:r>
    </w:p>
    <w:p w14:paraId="7145C222" w14:textId="7C0DB33F" w:rsidR="006228F4" w:rsidRDefault="00D42F1D" w:rsidP="006228F4">
      <w:pPr>
        <w:tabs>
          <w:tab w:val="left" w:pos="1560"/>
        </w:tabs>
        <w:spacing w:before="160"/>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CMI</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6228F4" w:rsidRPr="001C0D12">
        <w:rPr>
          <w:sz w:val="22"/>
          <w:szCs w:val="22"/>
        </w:rPr>
        <w:t xml:space="preserve"> : </w:t>
      </w:r>
      <w:r w:rsidR="006228F4" w:rsidRPr="001C0D12">
        <w:rPr>
          <w:sz w:val="22"/>
          <w:szCs w:val="22"/>
        </w:rPr>
        <w:tab/>
        <w:t xml:space="preserve">hodnota ukazovateľa </w:t>
      </w:r>
      <w:r w:rsidR="00A169C2" w:rsidRPr="00A169C2">
        <w:rPr>
          <w:sz w:val="22"/>
          <w:szCs w:val="22"/>
        </w:rPr>
        <w:t>Indexy cien stavebných prác, materiálov a výrobkov spotrebovaných v stavebníctve</w:t>
      </w:r>
      <w:r w:rsidR="006228F4" w:rsidRPr="001C0D12">
        <w:rPr>
          <w:sz w:val="22"/>
          <w:szCs w:val="22"/>
        </w:rPr>
        <w:t xml:space="preserve"> (20</w:t>
      </w:r>
      <w:r w:rsidR="00A169C2">
        <w:rPr>
          <w:sz w:val="22"/>
          <w:szCs w:val="22"/>
        </w:rPr>
        <w:t>21</w:t>
      </w:r>
      <w:r w:rsidR="006228F4" w:rsidRPr="001C0D12">
        <w:rPr>
          <w:sz w:val="22"/>
          <w:szCs w:val="22"/>
        </w:rPr>
        <w:t>=100) – štvrťročne [</w:t>
      </w:r>
      <w:r w:rsidR="00A169C2" w:rsidRPr="00A169C2">
        <w:rPr>
          <w:sz w:val="22"/>
          <w:szCs w:val="22"/>
        </w:rPr>
        <w:t>sp1010qs</w:t>
      </w:r>
      <w:r w:rsidR="006228F4" w:rsidRPr="001C0D12">
        <w:rPr>
          <w:sz w:val="22"/>
          <w:szCs w:val="22"/>
        </w:rPr>
        <w:t>] – Indexy stavebných materiálov (výrobné ceny)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6228F4" w:rsidRPr="001C0D12">
        <w:rPr>
          <w:sz w:val="22"/>
          <w:szCs w:val="22"/>
        </w:rPr>
        <w:t>“.</w:t>
      </w:r>
    </w:p>
    <w:p w14:paraId="1C358E96" w14:textId="77777777" w:rsidR="006228F4" w:rsidRPr="005B2047" w:rsidRDefault="006228F4" w:rsidP="006228F4">
      <w:pPr>
        <w:tabs>
          <w:tab w:val="left" w:pos="1560"/>
        </w:tabs>
        <w:spacing w:before="160"/>
        <w:ind w:left="1560" w:hanging="1560"/>
        <w:jc w:val="both"/>
        <w:rPr>
          <w:sz w:val="22"/>
          <w:szCs w:val="22"/>
        </w:rPr>
      </w:pPr>
      <w:r w:rsidRPr="00FB55DC">
        <w:rPr>
          <w:sz w:val="22"/>
          <w:szCs w:val="22"/>
        </w:rPr>
        <w:t xml:space="preserve">Pre </w:t>
      </w:r>
      <w:r w:rsidRPr="005B2047">
        <w:rPr>
          <w:sz w:val="22"/>
          <w:szCs w:val="22"/>
        </w:rPr>
        <w:t>vylúčenie pochybností platí, že za kvartál sa považuje príslušný kalendárny štvrťrok.</w:t>
      </w:r>
    </w:p>
    <w:p w14:paraId="527B47E7" w14:textId="06DF684A" w:rsidR="006228F4" w:rsidRPr="005B2047" w:rsidRDefault="006228F4" w:rsidP="006228F4">
      <w:pPr>
        <w:spacing w:before="240"/>
        <w:jc w:val="both"/>
        <w:rPr>
          <w:sz w:val="22"/>
          <w:szCs w:val="22"/>
          <w:lang w:eastAsia="en-US"/>
        </w:rPr>
      </w:pPr>
      <w:r w:rsidRPr="005B2047">
        <w:rPr>
          <w:sz w:val="22"/>
        </w:rPr>
        <w:t>Pre vylúčenie pochybností platí, že úprave cien v zmysle tohto podčlánku nepodliehajú platby za Technologické zariadenie a Materiály v súlade s podčlánkom 14.5 (Technologické zariadenie a Materiály určené pre Dielo).</w:t>
      </w:r>
    </w:p>
    <w:p w14:paraId="5E824168" w14:textId="77777777" w:rsidR="006228F4" w:rsidRPr="005B2047" w:rsidRDefault="006228F4" w:rsidP="006228F4">
      <w:pPr>
        <w:spacing w:before="120"/>
        <w:jc w:val="both"/>
        <w:rPr>
          <w:sz w:val="22"/>
          <w:szCs w:val="22"/>
        </w:rPr>
      </w:pPr>
      <w:r w:rsidRPr="005B2047">
        <w:rPr>
          <w:sz w:val="22"/>
          <w:szCs w:val="22"/>
        </w:rPr>
        <w:t xml:space="preserve">K prvému uplatneniu mechanizmu indexácie dochádza najskôr po dvoch kvartáloch nasledujúcich po kvartáli, </w:t>
      </w:r>
      <w:r w:rsidRPr="005B2047">
        <w:rPr>
          <w:sz w:val="22"/>
          <w:szCs w:val="22"/>
        </w:rPr>
        <w:br/>
        <w:t>v ktorom uplynula lehota na predkladanie ponúk vo verejnej súťaži. Pre vylúčenie pochybností platí, že v čase uplatnenia mechanizmu indexácie musí byť Zmluva platná a účinná.</w:t>
      </w:r>
    </w:p>
    <w:p w14:paraId="4614207A" w14:textId="77777777" w:rsidR="006228F4" w:rsidRPr="0011527A" w:rsidRDefault="006228F4" w:rsidP="006228F4">
      <w:pPr>
        <w:spacing w:before="120"/>
        <w:jc w:val="both"/>
        <w:rPr>
          <w:sz w:val="22"/>
          <w:szCs w:val="22"/>
        </w:rPr>
      </w:pPr>
      <w:r w:rsidRPr="005B2047">
        <w:rPr>
          <w:sz w:val="22"/>
          <w:szCs w:val="22"/>
        </w:rPr>
        <w:t>Základným predpokladom pre uplatnenie mechanizmu indexácie je pre Zhotoviteľa dodržiavanie zmluvne stanoveného a schváleného harmonogramu prác vrátane Lehoty výstavby. Pre aplikáciu mechanizmu indexácie je rozhodujúcim obdobím kvartál, pričom:</w:t>
      </w:r>
      <w:r w:rsidRPr="00FA0121">
        <w:rPr>
          <w:sz w:val="22"/>
          <w:szCs w:val="22"/>
        </w:rPr>
        <w:t xml:space="preserve"> </w:t>
      </w:r>
    </w:p>
    <w:p w14:paraId="0D2EBF2A" w14:textId="77777777" w:rsidR="006228F4" w:rsidRPr="00CE7879" w:rsidRDefault="006228F4" w:rsidP="00F558E8">
      <w:pPr>
        <w:pStyle w:val="Odsekzoznamu"/>
        <w:numPr>
          <w:ilvl w:val="1"/>
          <w:numId w:val="138"/>
        </w:numPr>
        <w:spacing w:after="0" w:line="240" w:lineRule="auto"/>
        <w:ind w:left="567" w:hanging="567"/>
        <w:jc w:val="both"/>
        <w:rPr>
          <w:rFonts w:ascii="Times New Roman" w:eastAsiaTheme="minorHAnsi" w:hAnsi="Times New Roman"/>
        </w:rPr>
      </w:pPr>
      <w:r w:rsidRPr="00CE7879">
        <w:rPr>
          <w:rFonts w:ascii="Times New Roman" w:eastAsiaTheme="minorHAnsi" w:hAnsi="Times New Roman"/>
        </w:rPr>
        <w:t>referenčným obdobím (označené ako obdobie „</w:t>
      </w:r>
      <m:oMath>
        <m:sSub>
          <m:sSubPr>
            <m:ctrlPr>
              <w:rPr>
                <w:rFonts w:ascii="Cambria Math" w:eastAsiaTheme="minorHAnsi" w:hAnsi="Cambria Math"/>
                <w:i/>
              </w:rPr>
            </m:ctrlPr>
          </m:sSubPr>
          <m:e>
            <m:r>
              <w:rPr>
                <w:rFonts w:ascii="Cambria Math" w:eastAsiaTheme="minorHAnsi" w:hAnsi="Cambria Math"/>
              </w:rPr>
              <m:t>t</m:t>
            </m:r>
          </m:e>
          <m:sub>
            <m:r>
              <w:rPr>
                <w:rFonts w:ascii="Cambria Math" w:eastAsiaTheme="minorHAnsi" w:hAnsi="Cambria Math"/>
              </w:rPr>
              <m:t>0</m:t>
            </m:r>
          </m:sub>
        </m:sSub>
      </m:oMath>
      <w:r w:rsidRPr="00CE7879">
        <w:rPr>
          <w:rFonts w:ascii="Times New Roman" w:eastAsiaTheme="minorHAnsi" w:hAnsi="Times New Roman"/>
        </w:rPr>
        <w:t>“) je kvartál, do ktorého spadá kalendárny deň, v ktorý uplynula lehota na predkladanie ponúk</w:t>
      </w:r>
      <w:r>
        <w:rPr>
          <w:rFonts w:ascii="Times New Roman" w:eastAsiaTheme="minorHAnsi" w:hAnsi="Times New Roman"/>
        </w:rPr>
        <w:t xml:space="preserve"> vo verejnej súťaži</w:t>
      </w:r>
      <w:r w:rsidRPr="00CE7879">
        <w:rPr>
          <w:rFonts w:ascii="Times New Roman" w:eastAsiaTheme="minorHAnsi" w:hAnsi="Times New Roman"/>
        </w:rPr>
        <w:t>;</w:t>
      </w:r>
    </w:p>
    <w:p w14:paraId="556875BD" w14:textId="77777777" w:rsidR="006228F4" w:rsidRPr="00CE7879" w:rsidRDefault="006228F4" w:rsidP="00F558E8">
      <w:pPr>
        <w:numPr>
          <w:ilvl w:val="1"/>
          <w:numId w:val="138"/>
        </w:numPr>
        <w:ind w:left="567" w:hanging="567"/>
        <w:jc w:val="both"/>
        <w:rPr>
          <w:rFonts w:eastAsiaTheme="minorHAnsi"/>
          <w:sz w:val="22"/>
          <w:szCs w:val="22"/>
          <w:lang w:eastAsia="en-US"/>
        </w:rPr>
      </w:pPr>
      <w:r w:rsidRPr="00CE7879">
        <w:rPr>
          <w:rFonts w:eastAsiaTheme="minorHAnsi"/>
          <w:sz w:val="22"/>
          <w:szCs w:val="22"/>
        </w:rPr>
        <w:t>rozhodujúcim obdobím (označené ako obdobie „</w:t>
      </w:r>
      <m:oMath>
        <m:r>
          <w:rPr>
            <w:rFonts w:ascii="Cambria Math" w:eastAsiaTheme="minorHAnsi" w:hAnsi="Cambria Math"/>
            <w:sz w:val="22"/>
            <w:szCs w:val="22"/>
          </w:rPr>
          <m:t>t</m:t>
        </m:r>
      </m:oMath>
      <w:r w:rsidRPr="00CE7879">
        <w:rPr>
          <w:rFonts w:eastAsiaTheme="minorHAnsi"/>
          <w:sz w:val="22"/>
          <w:szCs w:val="22"/>
        </w:rPr>
        <w:t>“), je obdobie (kvartál), za ktoré si Zhotoviteľ uplatňuje indexáciu.</w:t>
      </w:r>
    </w:p>
    <w:p w14:paraId="2379B871" w14:textId="77777777" w:rsidR="006228F4" w:rsidRPr="000C518C" w:rsidRDefault="006228F4" w:rsidP="006228F4">
      <w:pPr>
        <w:spacing w:before="120"/>
        <w:jc w:val="both"/>
        <w:rPr>
          <w:sz w:val="22"/>
          <w:szCs w:val="22"/>
        </w:rPr>
      </w:pPr>
      <w:r w:rsidRPr="000C518C">
        <w:rPr>
          <w:sz w:val="22"/>
          <w:szCs w:val="22"/>
        </w:rPr>
        <w:t xml:space="preserve">V prípade, ak pri realizácii stavby nedôjde k </w:t>
      </w:r>
      <w:r w:rsidRPr="00CE7879">
        <w:rPr>
          <w:sz w:val="22"/>
          <w:szCs w:val="22"/>
        </w:rPr>
        <w:t xml:space="preserve">predĺženiu </w:t>
      </w:r>
      <w:r>
        <w:rPr>
          <w:sz w:val="22"/>
          <w:szCs w:val="22"/>
        </w:rPr>
        <w:t>L</w:t>
      </w:r>
      <w:r w:rsidRPr="00CE7879">
        <w:rPr>
          <w:sz w:val="22"/>
          <w:szCs w:val="22"/>
        </w:rPr>
        <w:t>ehoty výstavby</w:t>
      </w:r>
      <w:r w:rsidRPr="000C518C">
        <w:rPr>
          <w:sz w:val="22"/>
          <w:szCs w:val="22"/>
        </w:rPr>
        <w:t xml:space="preserve">, pre mechanizmus indexácie sa použije referenčné obdobie </w:t>
      </w:r>
      <w:r w:rsidRPr="00CE7879">
        <w:rPr>
          <w:sz w:val="22"/>
          <w:szCs w:val="22"/>
        </w:rPr>
        <w:t xml:space="preserve">podľa </w:t>
      </w:r>
      <w:r>
        <w:rPr>
          <w:sz w:val="22"/>
          <w:szCs w:val="22"/>
        </w:rPr>
        <w:t>pododstavca</w:t>
      </w:r>
      <w:r w:rsidRPr="00CE7879">
        <w:rPr>
          <w:sz w:val="22"/>
          <w:szCs w:val="22"/>
        </w:rPr>
        <w:t xml:space="preserve"> </w:t>
      </w:r>
      <w:r>
        <w:rPr>
          <w:sz w:val="22"/>
          <w:szCs w:val="22"/>
        </w:rPr>
        <w:t>(</w:t>
      </w:r>
      <w:r w:rsidRPr="00CE7879">
        <w:rPr>
          <w:sz w:val="22"/>
          <w:szCs w:val="22"/>
        </w:rPr>
        <w:t>a)</w:t>
      </w:r>
      <w:r>
        <w:rPr>
          <w:sz w:val="22"/>
          <w:szCs w:val="22"/>
        </w:rPr>
        <w:t xml:space="preserve"> vyššie </w:t>
      </w:r>
      <w:r w:rsidRPr="000C518C">
        <w:rPr>
          <w:sz w:val="22"/>
          <w:szCs w:val="22"/>
        </w:rPr>
        <w:t xml:space="preserve">a rozhodujúce obdobie podľa </w:t>
      </w:r>
      <w:r>
        <w:rPr>
          <w:sz w:val="22"/>
          <w:szCs w:val="22"/>
        </w:rPr>
        <w:t>pododstavca (b) vyššie</w:t>
      </w:r>
      <w:r w:rsidRPr="000C518C">
        <w:rPr>
          <w:sz w:val="22"/>
          <w:szCs w:val="22"/>
        </w:rPr>
        <w:t>.</w:t>
      </w:r>
    </w:p>
    <w:p w14:paraId="0FA5864B" w14:textId="77777777" w:rsidR="006228F4" w:rsidRPr="000C518C" w:rsidRDefault="006228F4" w:rsidP="006228F4">
      <w:pPr>
        <w:spacing w:before="120"/>
        <w:jc w:val="both"/>
        <w:rPr>
          <w:sz w:val="22"/>
          <w:szCs w:val="22"/>
        </w:rPr>
      </w:pPr>
      <w:r w:rsidRPr="000C518C">
        <w:rPr>
          <w:sz w:val="22"/>
          <w:szCs w:val="22"/>
        </w:rPr>
        <w:t xml:space="preserve">V prípade, ak pri realizácii stavby dôjde k </w:t>
      </w:r>
      <w:r w:rsidRPr="00CE7879">
        <w:rPr>
          <w:sz w:val="22"/>
          <w:szCs w:val="22"/>
        </w:rPr>
        <w:t xml:space="preserve">predĺženiu </w:t>
      </w:r>
      <w:r>
        <w:rPr>
          <w:sz w:val="22"/>
          <w:szCs w:val="22"/>
        </w:rPr>
        <w:t>L</w:t>
      </w:r>
      <w:r w:rsidRPr="00CE7879">
        <w:rPr>
          <w:sz w:val="22"/>
          <w:szCs w:val="22"/>
        </w:rPr>
        <w:t xml:space="preserve">ehoty výstavby </w:t>
      </w:r>
      <w:r w:rsidRPr="000C518C">
        <w:rPr>
          <w:sz w:val="22"/>
          <w:szCs w:val="22"/>
        </w:rPr>
        <w:t xml:space="preserve">alebo </w:t>
      </w:r>
      <w:r w:rsidRPr="0000169E">
        <w:rPr>
          <w:sz w:val="22"/>
          <w:szCs w:val="22"/>
        </w:rPr>
        <w:t>zmene harmonogramu prác v čase podpisu Zmluvy (harmonogramu prác v zmysle pododstavca (A) podčlánku 8.3 (Harmonogram prác)), n</w:t>
      </w:r>
      <w:r w:rsidRPr="000C518C">
        <w:rPr>
          <w:sz w:val="22"/>
          <w:szCs w:val="22"/>
        </w:rPr>
        <w:t>a základe udalostí,</w:t>
      </w:r>
      <w:r>
        <w:rPr>
          <w:sz w:val="22"/>
          <w:szCs w:val="22"/>
        </w:rPr>
        <w:t xml:space="preserve"> ktoré preukázateľne zo strany Z</w:t>
      </w:r>
      <w:r w:rsidRPr="000C518C">
        <w:rPr>
          <w:sz w:val="22"/>
          <w:szCs w:val="22"/>
        </w:rPr>
        <w:t xml:space="preserve">hotoviteľa nebolo možné vopred predpokladať a zároveň </w:t>
      </w:r>
      <w:r>
        <w:rPr>
          <w:sz w:val="22"/>
          <w:szCs w:val="22"/>
        </w:rPr>
        <w:t>Z</w:t>
      </w:r>
      <w:r w:rsidRPr="000C518C">
        <w:rPr>
          <w:sz w:val="22"/>
          <w:szCs w:val="22"/>
        </w:rPr>
        <w:t xml:space="preserve">hotoviteľ vykonal všetky adekvátne úkony k zabráneniu </w:t>
      </w:r>
      <w:r w:rsidRPr="00CE7879">
        <w:rPr>
          <w:sz w:val="22"/>
          <w:szCs w:val="22"/>
        </w:rPr>
        <w:t xml:space="preserve">predĺženia </w:t>
      </w:r>
      <w:r>
        <w:rPr>
          <w:sz w:val="22"/>
          <w:szCs w:val="22"/>
        </w:rPr>
        <w:t>L</w:t>
      </w:r>
      <w:r w:rsidRPr="00CE7879">
        <w:rPr>
          <w:sz w:val="22"/>
          <w:szCs w:val="22"/>
        </w:rPr>
        <w:t xml:space="preserve">ehoty výstavby, pre </w:t>
      </w:r>
      <w:r w:rsidRPr="000C518C">
        <w:rPr>
          <w:sz w:val="22"/>
          <w:szCs w:val="22"/>
        </w:rPr>
        <w:t xml:space="preserve">mechanizmus indexácie sa použije referenčné obdobie </w:t>
      </w:r>
      <w:r w:rsidRPr="00CE7879">
        <w:rPr>
          <w:sz w:val="22"/>
          <w:szCs w:val="22"/>
        </w:rPr>
        <w:t xml:space="preserve">podľa </w:t>
      </w:r>
      <w:r>
        <w:rPr>
          <w:sz w:val="22"/>
          <w:szCs w:val="22"/>
        </w:rPr>
        <w:t>pododstavca</w:t>
      </w:r>
      <w:r w:rsidRPr="00CE7879">
        <w:rPr>
          <w:sz w:val="22"/>
          <w:szCs w:val="22"/>
        </w:rPr>
        <w:t xml:space="preserve"> </w:t>
      </w:r>
      <w:r>
        <w:rPr>
          <w:sz w:val="22"/>
          <w:szCs w:val="22"/>
        </w:rPr>
        <w:t>(</w:t>
      </w:r>
      <w:r w:rsidRPr="00CE7879">
        <w:rPr>
          <w:sz w:val="22"/>
          <w:szCs w:val="22"/>
        </w:rPr>
        <w:t>a)</w:t>
      </w:r>
      <w:r>
        <w:rPr>
          <w:sz w:val="22"/>
          <w:szCs w:val="22"/>
        </w:rPr>
        <w:t xml:space="preserve"> vyššie </w:t>
      </w:r>
      <w:r w:rsidRPr="000C518C">
        <w:rPr>
          <w:sz w:val="22"/>
          <w:szCs w:val="22"/>
        </w:rPr>
        <w:t xml:space="preserve">a rozhodujúce obdobie podľa </w:t>
      </w:r>
      <w:r>
        <w:rPr>
          <w:sz w:val="22"/>
          <w:szCs w:val="22"/>
        </w:rPr>
        <w:t>pododstavca (b) vyššie.</w:t>
      </w:r>
    </w:p>
    <w:p w14:paraId="5C1DAA69" w14:textId="77777777" w:rsidR="006228F4" w:rsidRPr="000C518C" w:rsidRDefault="006228F4" w:rsidP="006228F4">
      <w:pPr>
        <w:spacing w:before="120"/>
        <w:jc w:val="both"/>
        <w:rPr>
          <w:sz w:val="22"/>
          <w:szCs w:val="22"/>
        </w:rPr>
      </w:pPr>
      <w:r w:rsidRPr="000C518C">
        <w:rPr>
          <w:sz w:val="22"/>
          <w:szCs w:val="22"/>
        </w:rPr>
        <w:lastRenderedPageBreak/>
        <w:t xml:space="preserve">V prípade, ak pri realizácii stavby dôjde k predĺženiu </w:t>
      </w:r>
      <w:r>
        <w:rPr>
          <w:sz w:val="22"/>
          <w:szCs w:val="22"/>
        </w:rPr>
        <w:t>L</w:t>
      </w:r>
      <w:r w:rsidRPr="00CE7879">
        <w:rPr>
          <w:sz w:val="22"/>
          <w:szCs w:val="22"/>
        </w:rPr>
        <w:t xml:space="preserve">ehoty výstavby z dôvodov </w:t>
      </w:r>
      <w:r w:rsidRPr="000C518C">
        <w:rPr>
          <w:sz w:val="22"/>
          <w:szCs w:val="22"/>
        </w:rPr>
        <w:t xml:space="preserve">na strane </w:t>
      </w:r>
      <w:r>
        <w:rPr>
          <w:sz w:val="22"/>
          <w:szCs w:val="22"/>
        </w:rPr>
        <w:t>Z</w:t>
      </w:r>
      <w:r w:rsidRPr="000C518C">
        <w:rPr>
          <w:sz w:val="22"/>
          <w:szCs w:val="22"/>
        </w:rPr>
        <w:t>hotoviteľa, pre mechanizmus indexácie za</w:t>
      </w:r>
      <w:r>
        <w:rPr>
          <w:sz w:val="22"/>
          <w:szCs w:val="22"/>
        </w:rPr>
        <w:t xml:space="preserve"> práce realizované po pôvodnej L</w:t>
      </w:r>
      <w:r w:rsidRPr="000C518C">
        <w:rPr>
          <w:sz w:val="22"/>
          <w:szCs w:val="22"/>
        </w:rPr>
        <w:t xml:space="preserve">ehote výstavby bude rozhodujúcim obdobím kvartál </w:t>
      </w:r>
      <w:r w:rsidRPr="00CE7879">
        <w:rPr>
          <w:sz w:val="22"/>
          <w:szCs w:val="22"/>
        </w:rPr>
        <w:t xml:space="preserve">pôvodnej </w:t>
      </w:r>
      <w:r>
        <w:rPr>
          <w:sz w:val="22"/>
          <w:szCs w:val="22"/>
        </w:rPr>
        <w:t>L</w:t>
      </w:r>
      <w:r w:rsidRPr="00CE7879">
        <w:rPr>
          <w:sz w:val="22"/>
          <w:szCs w:val="22"/>
        </w:rPr>
        <w:t>ehoty výstavby</w:t>
      </w:r>
      <w:r w:rsidRPr="000C518C">
        <w:rPr>
          <w:sz w:val="22"/>
          <w:szCs w:val="22"/>
        </w:rPr>
        <w:t xml:space="preserve">. </w:t>
      </w:r>
    </w:p>
    <w:p w14:paraId="791F5CB3" w14:textId="4DB57A9B" w:rsidR="006228F4" w:rsidRPr="000C518C" w:rsidRDefault="006228F4" w:rsidP="006228F4">
      <w:pPr>
        <w:spacing w:before="120"/>
        <w:jc w:val="both"/>
        <w:rPr>
          <w:sz w:val="22"/>
          <w:szCs w:val="22"/>
        </w:rPr>
      </w:pPr>
      <w:r w:rsidRPr="000C518C">
        <w:rPr>
          <w:sz w:val="22"/>
          <w:szCs w:val="22"/>
        </w:rPr>
        <w:t xml:space="preserve">V stanovenom vzorci pre výpočet indexácie, podľa </w:t>
      </w:r>
      <w:r>
        <w:rPr>
          <w:sz w:val="22"/>
          <w:szCs w:val="22"/>
        </w:rPr>
        <w:t>tohto podčlánku</w:t>
      </w:r>
      <w:r w:rsidRPr="000C518C">
        <w:rPr>
          <w:sz w:val="22"/>
          <w:szCs w:val="22"/>
        </w:rPr>
        <w:t xml:space="preserve">, je fixná časť nákladov realizovanej stavby, ktoré nepodliehajú indexácii, stanovená vo výške 10 % a hodnota nákladov, ktorá podlieha indexácii, je stanovená vo výške 90 % z celkovej realizovanej stavby. Zdrojmi vstupov pre výpočet násobiteľa úpravy (koeficientu zmeny) pre mechanizmus indexácie sú ukazovatele Harmonizované indexy spotrebiteľských cien (priemer roka 2015=100) - mesačne [sp0017ms], Priemerné ceny pohonných látok v SR - mesačne [sp0202ms], a </w:t>
      </w:r>
      <w:r w:rsidR="00072CE9" w:rsidRPr="00072CE9">
        <w:rPr>
          <w:sz w:val="22"/>
          <w:szCs w:val="22"/>
        </w:rPr>
        <w:t>Indexy cien stavebných prác, materiálov a výrobkov spotrebovaných v stavebníctve</w:t>
      </w:r>
      <w:r w:rsidRPr="000C518C">
        <w:rPr>
          <w:sz w:val="22"/>
          <w:szCs w:val="22"/>
        </w:rPr>
        <w:t xml:space="preserve"> (20</w:t>
      </w:r>
      <w:r w:rsidR="00072CE9">
        <w:rPr>
          <w:sz w:val="22"/>
          <w:szCs w:val="22"/>
        </w:rPr>
        <w:t>21</w:t>
      </w:r>
      <w:r w:rsidRPr="000C518C">
        <w:rPr>
          <w:sz w:val="22"/>
          <w:szCs w:val="22"/>
        </w:rPr>
        <w:t>=100) - štvrťročne [</w:t>
      </w:r>
      <w:r w:rsidR="00072CE9" w:rsidRPr="00072CE9">
        <w:rPr>
          <w:sz w:val="22"/>
          <w:szCs w:val="22"/>
        </w:rPr>
        <w:t>sp1010qs</w:t>
      </w:r>
      <w:r w:rsidRPr="000C518C">
        <w:rPr>
          <w:sz w:val="22"/>
          <w:szCs w:val="22"/>
        </w:rPr>
        <w:t xml:space="preserve">], ktoré sú publikované Štatistickým úradom Slovenskej republiky na jeho webovom sídle www.statistics.sk. </w:t>
      </w:r>
    </w:p>
    <w:p w14:paraId="43344812" w14:textId="0B75EE0E" w:rsidR="006228F4" w:rsidRPr="008774D3" w:rsidRDefault="006228F4" w:rsidP="006228F4">
      <w:pPr>
        <w:spacing w:before="120"/>
        <w:jc w:val="both"/>
        <w:rPr>
          <w:color w:val="000000"/>
          <w:sz w:val="22"/>
          <w:szCs w:val="22"/>
        </w:rPr>
      </w:pPr>
      <w:r w:rsidRPr="008774D3">
        <w:rPr>
          <w:color w:val="000000"/>
          <w:sz w:val="22"/>
          <w:szCs w:val="22"/>
        </w:rPr>
        <w:t xml:space="preserve">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m:oMath>
        <m:sSub>
          <m:sSubPr>
            <m:ctrlPr>
              <w:rPr>
                <w:rFonts w:ascii="Cambria Math" w:hAnsi="Cambria Math"/>
                <w:b/>
                <w:i/>
                <w:color w:val="000000"/>
                <w:sz w:val="22"/>
                <w:szCs w:val="22"/>
              </w:rPr>
            </m:ctrlPr>
          </m:sSubPr>
          <m:e>
            <m:r>
              <m:rPr>
                <m:sty m:val="bi"/>
              </m:rPr>
              <w:rPr>
                <w:rFonts w:ascii="Cambria Math" w:hAnsi="Cambria Math"/>
                <w:color w:val="000000"/>
                <w:sz w:val="22"/>
                <w:szCs w:val="22"/>
              </w:rPr>
              <m:t>t</m:t>
            </m:r>
          </m:e>
          <m:sub>
            <m:r>
              <m:rPr>
                <m:sty m:val="bi"/>
              </m:rPr>
              <w:rPr>
                <w:rFonts w:ascii="Cambria Math" w:hAnsi="Cambria Math"/>
                <w:color w:val="000000"/>
                <w:sz w:val="22"/>
                <w:szCs w:val="22"/>
              </w:rPr>
              <m:t>0</m:t>
            </m:r>
          </m:sub>
        </m:sSub>
      </m:oMath>
      <w:r w:rsidRPr="008774D3">
        <w:rPr>
          <w:color w:val="000000"/>
          <w:sz w:val="22"/>
          <w:szCs w:val="22"/>
        </w:rPr>
        <w:t xml:space="preserve"> a </w:t>
      </w:r>
      <m:oMath>
        <m:r>
          <m:rPr>
            <m:sty m:val="bi"/>
          </m:rPr>
          <w:rPr>
            <w:rFonts w:ascii="Cambria Math" w:hAnsi="Cambria Math"/>
            <w:color w:val="000000"/>
            <w:sz w:val="22"/>
            <w:szCs w:val="22"/>
          </w:rPr>
          <m:t>t</m:t>
        </m:r>
      </m:oMath>
      <w:r w:rsidRPr="008774D3">
        <w:rPr>
          <w:color w:val="000000"/>
          <w:sz w:val="22"/>
          <w:szCs w:val="22"/>
        </w:rPr>
        <w:t xml:space="preserve"> tak, že sa vypočíta aritmetický priemer vykazovaných hodnôt za 3 relevantné mesiace prislú</w:t>
      </w:r>
      <w:proofErr w:type="spellStart"/>
      <w:r w:rsidRPr="008774D3">
        <w:rPr>
          <w:color w:val="000000"/>
          <w:sz w:val="22"/>
          <w:szCs w:val="22"/>
        </w:rPr>
        <w:t>chajúce</w:t>
      </w:r>
      <w:proofErr w:type="spellEnd"/>
      <w:r w:rsidRPr="008774D3">
        <w:rPr>
          <w:color w:val="000000"/>
          <w:sz w:val="22"/>
          <w:szCs w:val="22"/>
        </w:rPr>
        <w:t xml:space="preserve"> k obdobiu </w:t>
      </w:r>
      <m:oMath>
        <m:sSub>
          <m:sSubPr>
            <m:ctrlPr>
              <w:rPr>
                <w:rFonts w:ascii="Cambria Math" w:hAnsi="Cambria Math"/>
                <w:b/>
                <w:i/>
                <w:color w:val="000000"/>
                <w:sz w:val="22"/>
                <w:szCs w:val="22"/>
              </w:rPr>
            </m:ctrlPr>
          </m:sSubPr>
          <m:e>
            <m:r>
              <m:rPr>
                <m:sty m:val="bi"/>
              </m:rPr>
              <w:rPr>
                <w:rFonts w:ascii="Cambria Math" w:hAnsi="Cambria Math"/>
                <w:color w:val="000000"/>
                <w:sz w:val="22"/>
                <w:szCs w:val="22"/>
              </w:rPr>
              <m:t>t</m:t>
            </m:r>
          </m:e>
          <m:sub>
            <m:r>
              <m:rPr>
                <m:sty m:val="bi"/>
              </m:rPr>
              <w:rPr>
                <w:rFonts w:ascii="Cambria Math" w:hAnsi="Cambria Math"/>
                <w:color w:val="000000"/>
                <w:sz w:val="22"/>
                <w:szCs w:val="22"/>
              </w:rPr>
              <m:t>0</m:t>
            </m:r>
          </m:sub>
        </m:sSub>
      </m:oMath>
      <w:r w:rsidRPr="008774D3">
        <w:rPr>
          <w:color w:val="000000"/>
          <w:sz w:val="22"/>
          <w:szCs w:val="22"/>
        </w:rPr>
        <w:t xml:space="preserve"> a </w:t>
      </w:r>
      <m:oMath>
        <m:r>
          <m:rPr>
            <m:sty m:val="bi"/>
          </m:rPr>
          <w:rPr>
            <w:rFonts w:ascii="Cambria Math" w:hAnsi="Cambria Math"/>
            <w:color w:val="000000"/>
            <w:sz w:val="22"/>
            <w:szCs w:val="22"/>
          </w:rPr>
          <m:t>t</m:t>
        </m:r>
      </m:oMath>
      <w:r w:rsidRPr="008774D3">
        <w:rPr>
          <w:color w:val="000000"/>
          <w:sz w:val="22"/>
          <w:szCs w:val="22"/>
        </w:rPr>
        <w:t xml:space="preserve">. Vypočítané aritmetické priemery sa matematicky zaokrúhľujú na 3 desatinné miesta. Hodnota použitá z ukazovateľa </w:t>
      </w:r>
      <w:r w:rsidR="00072CE9" w:rsidRPr="00072CE9">
        <w:rPr>
          <w:color w:val="000000"/>
          <w:sz w:val="22"/>
          <w:szCs w:val="22"/>
        </w:rPr>
        <w:t>Indexy cien stavebných prác, materiálov a výrobkov spotrebovaných v stavebníctve</w:t>
      </w:r>
      <w:r w:rsidRPr="008774D3">
        <w:rPr>
          <w:color w:val="000000"/>
          <w:sz w:val="22"/>
          <w:szCs w:val="22"/>
        </w:rPr>
        <w:t xml:space="preserve"> (20</w:t>
      </w:r>
      <w:r w:rsidR="00072CE9">
        <w:rPr>
          <w:color w:val="000000"/>
          <w:sz w:val="22"/>
          <w:szCs w:val="22"/>
        </w:rPr>
        <w:t>21</w:t>
      </w:r>
      <w:r w:rsidRPr="008774D3">
        <w:rPr>
          <w:color w:val="000000"/>
          <w:sz w:val="22"/>
          <w:szCs w:val="22"/>
        </w:rPr>
        <w:t>=100) - štvrťročne [</w:t>
      </w:r>
      <w:r w:rsidR="00072CE9" w:rsidRPr="00072CE9">
        <w:rPr>
          <w:color w:val="000000"/>
          <w:sz w:val="22"/>
          <w:szCs w:val="22"/>
        </w:rPr>
        <w:t>sp1010qs</w:t>
      </w:r>
      <w:r w:rsidRPr="008774D3">
        <w:rPr>
          <w:color w:val="000000"/>
          <w:sz w:val="22"/>
          <w:szCs w:val="22"/>
        </w:rPr>
        <w:t>] – Indexy stavebných materiálov (výrobné ceny) je už uvádzaná za štvrťrok a má povahu indexu k bázickému obdobiu priemer roka 20</w:t>
      </w:r>
      <w:r w:rsidR="00177FD3">
        <w:rPr>
          <w:color w:val="000000"/>
          <w:sz w:val="22"/>
          <w:szCs w:val="22"/>
        </w:rPr>
        <w:t>21</w:t>
      </w:r>
      <w:r w:rsidRPr="008774D3">
        <w:rPr>
          <w:color w:val="000000"/>
          <w:sz w:val="22"/>
          <w:szCs w:val="22"/>
        </w:rPr>
        <w:t>, t. j. index priemer 20</w:t>
      </w:r>
      <w:r w:rsidR="00177FD3">
        <w:rPr>
          <w:color w:val="000000"/>
          <w:sz w:val="22"/>
          <w:szCs w:val="22"/>
        </w:rPr>
        <w:t>21</w:t>
      </w:r>
      <w:r w:rsidRPr="008774D3">
        <w:rPr>
          <w:color w:val="000000"/>
          <w:sz w:val="22"/>
          <w:szCs w:val="22"/>
        </w:rPr>
        <w:t xml:space="preserve">=100. Podiely každého z 3 (troch) ukazovateľov sa matematicky zaokrúhľujú na 3 desatinné miesta. </w:t>
      </w:r>
    </w:p>
    <w:p w14:paraId="47BDBCEB" w14:textId="77777777" w:rsidR="006228F4" w:rsidRPr="001C0D12" w:rsidRDefault="006228F4" w:rsidP="006228F4">
      <w:pPr>
        <w:spacing w:before="120"/>
        <w:jc w:val="both"/>
        <w:rPr>
          <w:sz w:val="22"/>
          <w:szCs w:val="22"/>
        </w:rPr>
      </w:pPr>
      <w:r w:rsidRPr="001C0D12">
        <w:rPr>
          <w:sz w:val="22"/>
          <w:szCs w:val="22"/>
        </w:rPr>
        <w:t xml:space="preserve">Výsledná hodnota násobiteľa úpravy môže dosahovať hodnoty: </w:t>
      </w:r>
    </w:p>
    <w:p w14:paraId="5505702A" w14:textId="77777777" w:rsidR="006228F4" w:rsidRPr="001C0D12" w:rsidRDefault="006228F4" w:rsidP="006228F4">
      <w:pPr>
        <w:tabs>
          <w:tab w:val="left" w:pos="567"/>
        </w:tabs>
        <w:autoSpaceDE w:val="0"/>
        <w:autoSpaceDN w:val="0"/>
        <w:adjustRightInd w:val="0"/>
        <w:spacing w:after="27"/>
        <w:ind w:left="567" w:hanging="425"/>
        <w:jc w:val="both"/>
        <w:rPr>
          <w:color w:val="000000"/>
          <w:sz w:val="22"/>
          <w:szCs w:val="22"/>
        </w:rPr>
      </w:pPr>
      <w:r>
        <w:rPr>
          <w:color w:val="000000"/>
          <w:sz w:val="23"/>
          <w:szCs w:val="23"/>
        </w:rPr>
        <w:t>(i</w:t>
      </w:r>
      <w:r w:rsidRPr="00FA6E22">
        <w:rPr>
          <w:color w:val="000000"/>
          <w:sz w:val="23"/>
          <w:szCs w:val="23"/>
        </w:rPr>
        <w:t xml:space="preserve">) </w:t>
      </w:r>
      <w:r>
        <w:rPr>
          <w:color w:val="000000"/>
          <w:sz w:val="23"/>
          <w:szCs w:val="23"/>
        </w:rPr>
        <w:tab/>
      </w:r>
      <w:r w:rsidRPr="001C0D12">
        <w:rPr>
          <w:color w:val="000000"/>
          <w:sz w:val="22"/>
          <w:szCs w:val="22"/>
        </w:rPr>
        <w:t>Hodnota násobiteľa úpravy (koeficientu zmeny) väčšia ako číslo 1 znamená dodatočné finančné</w:t>
      </w:r>
      <w:r>
        <w:rPr>
          <w:color w:val="000000"/>
          <w:sz w:val="22"/>
          <w:szCs w:val="22"/>
        </w:rPr>
        <w:t xml:space="preserve"> </w:t>
      </w:r>
      <w:r w:rsidRPr="001C0D12">
        <w:rPr>
          <w:color w:val="000000"/>
          <w:sz w:val="22"/>
          <w:szCs w:val="22"/>
        </w:rPr>
        <w:t xml:space="preserve">nároky. </w:t>
      </w:r>
    </w:p>
    <w:p w14:paraId="4CACF192" w14:textId="77777777" w:rsidR="006228F4" w:rsidRPr="001C0D12" w:rsidRDefault="006228F4" w:rsidP="006228F4">
      <w:pPr>
        <w:tabs>
          <w:tab w:val="left" w:pos="567"/>
        </w:tabs>
        <w:autoSpaceDE w:val="0"/>
        <w:autoSpaceDN w:val="0"/>
        <w:adjustRightInd w:val="0"/>
        <w:spacing w:after="27"/>
        <w:ind w:left="567" w:hanging="425"/>
        <w:jc w:val="both"/>
        <w:rPr>
          <w:color w:val="000000"/>
          <w:sz w:val="22"/>
          <w:szCs w:val="22"/>
        </w:rPr>
      </w:pPr>
      <w:r>
        <w:rPr>
          <w:color w:val="000000"/>
          <w:sz w:val="22"/>
          <w:szCs w:val="22"/>
        </w:rPr>
        <w:t>(ii)</w:t>
      </w:r>
      <w:r w:rsidRPr="001C0D12">
        <w:rPr>
          <w:color w:val="000000"/>
          <w:sz w:val="22"/>
          <w:szCs w:val="22"/>
        </w:rPr>
        <w:t xml:space="preserve"> </w:t>
      </w:r>
      <w:r w:rsidRPr="001C0D12">
        <w:rPr>
          <w:color w:val="000000"/>
          <w:sz w:val="22"/>
          <w:szCs w:val="22"/>
        </w:rPr>
        <w:tab/>
        <w:t xml:space="preserve">Hodnota násobiteľa úpravy (koeficientu zmeny) nižšia ako číslo 1 znamená zníženie finančných nárokov. </w:t>
      </w:r>
    </w:p>
    <w:p w14:paraId="21BC409D" w14:textId="77777777" w:rsidR="006228F4" w:rsidRPr="001C0D12" w:rsidRDefault="006228F4" w:rsidP="006228F4">
      <w:pPr>
        <w:tabs>
          <w:tab w:val="left" w:pos="567"/>
        </w:tabs>
        <w:autoSpaceDE w:val="0"/>
        <w:autoSpaceDN w:val="0"/>
        <w:adjustRightInd w:val="0"/>
        <w:ind w:left="567" w:hanging="425"/>
        <w:jc w:val="both"/>
        <w:rPr>
          <w:color w:val="000000"/>
          <w:sz w:val="22"/>
          <w:szCs w:val="22"/>
        </w:rPr>
      </w:pPr>
      <w:r>
        <w:rPr>
          <w:color w:val="000000"/>
          <w:sz w:val="22"/>
          <w:szCs w:val="22"/>
        </w:rPr>
        <w:t>(iii</w:t>
      </w:r>
      <w:r w:rsidRPr="001C0D12">
        <w:rPr>
          <w:color w:val="000000"/>
          <w:sz w:val="22"/>
          <w:szCs w:val="22"/>
        </w:rPr>
        <w:t xml:space="preserve">) </w:t>
      </w:r>
      <w:r w:rsidRPr="001C0D12">
        <w:rPr>
          <w:color w:val="000000"/>
          <w:sz w:val="22"/>
          <w:szCs w:val="22"/>
        </w:rPr>
        <w:tab/>
        <w:t xml:space="preserve">Hodnota násobiteľa úpravy (koeficientu zmeny) rovná číslu 1 je hodnotou bez zmeny vo finančných nárokoch. </w:t>
      </w:r>
    </w:p>
    <w:p w14:paraId="4E0780F4" w14:textId="77777777" w:rsidR="006228F4" w:rsidRDefault="006228F4" w:rsidP="006228F4">
      <w:pPr>
        <w:spacing w:before="240"/>
        <w:jc w:val="both"/>
        <w:rPr>
          <w:color w:val="000000"/>
          <w:sz w:val="22"/>
          <w:szCs w:val="22"/>
        </w:rPr>
      </w:pPr>
      <w:r>
        <w:rPr>
          <w:color w:val="000000"/>
          <w:sz w:val="22"/>
          <w:szCs w:val="22"/>
        </w:rPr>
        <w:t>V prípade, ak výsledná hodnota násobiteľa úpravy (koeficientu zmeny) je:</w:t>
      </w:r>
    </w:p>
    <w:p w14:paraId="10EAFA25" w14:textId="77777777" w:rsidR="006228F4" w:rsidRDefault="006228F4" w:rsidP="006228F4">
      <w:pPr>
        <w:tabs>
          <w:tab w:val="left" w:pos="426"/>
        </w:tabs>
        <w:spacing w:before="240"/>
        <w:ind w:left="426" w:hanging="426"/>
        <w:jc w:val="both"/>
        <w:rPr>
          <w:color w:val="000000"/>
          <w:sz w:val="22"/>
          <w:szCs w:val="22"/>
        </w:rPr>
      </w:pPr>
      <w:r>
        <w:rPr>
          <w:color w:val="000000"/>
          <w:sz w:val="22"/>
          <w:szCs w:val="22"/>
        </w:rPr>
        <w:t xml:space="preserve">(A) </w:t>
      </w:r>
      <w:r>
        <w:rPr>
          <w:color w:val="000000"/>
          <w:sz w:val="22"/>
          <w:szCs w:val="22"/>
        </w:rPr>
        <w:tab/>
        <w:t xml:space="preserve">väčšia ako číslo 1, </w:t>
      </w:r>
      <w:r w:rsidRPr="00760338">
        <w:rPr>
          <w:color w:val="000000"/>
          <w:sz w:val="22"/>
          <w:szCs w:val="22"/>
        </w:rPr>
        <w:t>Zhotoviteľ je oprávnený po zverejnení indexov za príslušné obdobie (kvartál) Štatistickým úradom Slovenskej republiky na jeho internetovej stránke www.statistics.sk predložiť Objednávateľovi návrh dodatku k Zmluve, predmetom ktorého bude úprava ceny v dôsledku zmien nákladov na realizáciu určená podľa tohto podčlánku za skutočne zrealizované práce v príslušnom kvartáli (ďalej len „</w:t>
      </w:r>
      <w:r w:rsidRPr="00760338">
        <w:rPr>
          <w:b/>
          <w:color w:val="000000"/>
          <w:sz w:val="22"/>
          <w:szCs w:val="22"/>
        </w:rPr>
        <w:t>cena indexácie</w:t>
      </w:r>
      <w:r w:rsidRPr="00760338">
        <w:rPr>
          <w:color w:val="000000"/>
          <w:sz w:val="22"/>
          <w:szCs w:val="22"/>
        </w:rPr>
        <w:t>“). Zhotoviteľovi vznikne právo fakturovať cenu indexácie po nadobudnutí účinnosti dodatku, pričom nárok na úhradu ceny indexácie vznikne v zmysle podmienok uvedených v článku 14 (Zmluvná cena a platby).</w:t>
      </w:r>
    </w:p>
    <w:p w14:paraId="218B0754" w14:textId="77777777" w:rsidR="006228F4" w:rsidRDefault="006228F4" w:rsidP="005B2047">
      <w:pPr>
        <w:spacing w:before="240"/>
        <w:ind w:left="426" w:hanging="426"/>
        <w:jc w:val="both"/>
        <w:rPr>
          <w:color w:val="000000"/>
          <w:sz w:val="22"/>
          <w:szCs w:val="22"/>
        </w:rPr>
      </w:pPr>
      <w:r>
        <w:rPr>
          <w:color w:val="000000"/>
          <w:sz w:val="22"/>
          <w:szCs w:val="22"/>
        </w:rPr>
        <w:t xml:space="preserve">(B) </w:t>
      </w:r>
      <w:r>
        <w:rPr>
          <w:color w:val="000000"/>
          <w:sz w:val="22"/>
          <w:szCs w:val="22"/>
        </w:rPr>
        <w:tab/>
        <w:t xml:space="preserve">nižšia ako číslo 1, Objednávateľ predloží Zhotoviteľovi </w:t>
      </w:r>
      <w:r w:rsidRPr="00760338">
        <w:rPr>
          <w:color w:val="000000"/>
          <w:sz w:val="22"/>
          <w:szCs w:val="22"/>
        </w:rPr>
        <w:t xml:space="preserve">po zverejnení indexov za príslušné obdobie (kvartál) Štatistickým úradom Slovenskej republiky na jeho internetovej stránke </w:t>
      </w:r>
      <w:hyperlink r:id="rId14" w:history="1">
        <w:r w:rsidRPr="004330FC">
          <w:rPr>
            <w:rStyle w:val="Hypertextovprepojenie"/>
            <w:sz w:val="22"/>
            <w:szCs w:val="22"/>
          </w:rPr>
          <w:t>www.statistics.sk</w:t>
        </w:r>
      </w:hyperlink>
      <w:r>
        <w:rPr>
          <w:color w:val="000000"/>
          <w:sz w:val="22"/>
          <w:szCs w:val="22"/>
        </w:rPr>
        <w:t xml:space="preserve"> elektronicky návrh dodatku k Zmluve, </w:t>
      </w:r>
      <w:r w:rsidRPr="00760338">
        <w:rPr>
          <w:color w:val="000000"/>
          <w:sz w:val="22"/>
          <w:szCs w:val="22"/>
        </w:rPr>
        <w:t>predmetom ktorého bude cen</w:t>
      </w:r>
      <w:r>
        <w:rPr>
          <w:color w:val="000000"/>
          <w:sz w:val="22"/>
          <w:szCs w:val="22"/>
        </w:rPr>
        <w:t>a</w:t>
      </w:r>
      <w:r w:rsidRPr="00760338">
        <w:rPr>
          <w:color w:val="000000"/>
          <w:sz w:val="22"/>
          <w:szCs w:val="22"/>
        </w:rPr>
        <w:t xml:space="preserve"> </w:t>
      </w:r>
      <w:r w:rsidRPr="005C2867">
        <w:rPr>
          <w:color w:val="000000"/>
          <w:sz w:val="22"/>
          <w:szCs w:val="22"/>
        </w:rPr>
        <w:t>indexácie</w:t>
      </w:r>
      <w:r>
        <w:rPr>
          <w:color w:val="000000"/>
          <w:sz w:val="22"/>
          <w:szCs w:val="22"/>
        </w:rPr>
        <w:t xml:space="preserve">. Zhotoviteľ je povinný zabezpečiť, aby Zhotoviteľom podpísané originály dodatku boli v dispozícii Objednávateľa najneskôr do 15 dní odo dňa doručenia návrhu dodatku Objednávateľa Zhotoviteľovi podľa predchádzajúcej vety.  </w:t>
      </w:r>
      <w:r w:rsidRPr="005C2867">
        <w:rPr>
          <w:color w:val="000000"/>
          <w:sz w:val="22"/>
          <w:szCs w:val="22"/>
        </w:rPr>
        <w:t xml:space="preserve">Zhotoviteľovi vznikne povinnosť zahrnúť cenu indexácie do faktúry po nadobudnutí účinnosti dodatku, pričom nárok na úhradu ceny indexácie vznikne v zmysle podmienok uvedených v článku </w:t>
      </w:r>
      <w:r w:rsidR="002E0114">
        <w:rPr>
          <w:color w:val="000000"/>
          <w:sz w:val="22"/>
          <w:szCs w:val="22"/>
        </w:rPr>
        <w:t>14 (Zmluvná cena a platby)</w:t>
      </w:r>
      <w:r>
        <w:rPr>
          <w:color w:val="000000"/>
          <w:sz w:val="22"/>
          <w:szCs w:val="22"/>
        </w:rPr>
        <w:t>.</w:t>
      </w:r>
      <w:r w:rsidRPr="002158D1">
        <w:rPr>
          <w:rStyle w:val="Hypertextovprepojenie"/>
          <w:sz w:val="22"/>
        </w:rPr>
        <w:t xml:space="preserve"> </w:t>
      </w:r>
      <w:r w:rsidRPr="002158D1">
        <w:rPr>
          <w:rStyle w:val="Hypertextovprepojenie"/>
          <w:color w:val="000000" w:themeColor="text1"/>
          <w:sz w:val="22"/>
          <w:u w:val="none"/>
        </w:rPr>
        <w:t>Objednávateľovi vznikne právo na zaplatenie ceny indexácie na nasledujúci deň po uplynutí lehoty 15 dní podľa predchádzajúcej vety</w:t>
      </w:r>
      <w:r w:rsidRPr="00293052">
        <w:rPr>
          <w:rStyle w:val="Hypertextovprepojenie"/>
          <w:color w:val="000000" w:themeColor="text1"/>
          <w:sz w:val="22"/>
          <w:szCs w:val="22"/>
          <w:u w:val="none"/>
        </w:rPr>
        <w:t>,</w:t>
      </w:r>
      <w:r w:rsidRPr="002158D1">
        <w:rPr>
          <w:rStyle w:val="Hypertextovprepojenie"/>
          <w:color w:val="000000" w:themeColor="text1"/>
          <w:sz w:val="22"/>
          <w:u w:val="none"/>
        </w:rPr>
        <w:t xml:space="preserve"> bez ohľadu na to, či došlo k uzavretiu dodatku (dodatok má len deklaratórny charakter</w:t>
      </w:r>
      <w:r w:rsidRPr="00293052">
        <w:rPr>
          <w:rStyle w:val="Hypertextovprepojenie"/>
          <w:color w:val="000000" w:themeColor="text1"/>
          <w:sz w:val="22"/>
          <w:szCs w:val="22"/>
          <w:u w:val="none"/>
        </w:rPr>
        <w:t>).</w:t>
      </w:r>
    </w:p>
    <w:p w14:paraId="6DA4E998" w14:textId="77777777" w:rsidR="00A05C99" w:rsidRDefault="006228F4" w:rsidP="002E6471">
      <w:pPr>
        <w:spacing w:before="240"/>
        <w:jc w:val="both"/>
        <w:rPr>
          <w:sz w:val="22"/>
          <w:szCs w:val="22"/>
        </w:rPr>
      </w:pPr>
      <w:r>
        <w:rPr>
          <w:color w:val="000000"/>
          <w:sz w:val="22"/>
          <w:szCs w:val="22"/>
        </w:rPr>
        <w:t>Zmluvné strany sa dohodli, že v prípade uplatnenia mechanizmu indexácie bude uzavretý samostatný dodatok, ktorého vzor je uvedený v Prílohe č. 8 – Vzor dodatku pre uplatnenie mechanizmu indexácie (ďalej len „</w:t>
      </w:r>
      <w:r>
        <w:rPr>
          <w:b/>
          <w:color w:val="000000"/>
          <w:sz w:val="22"/>
          <w:szCs w:val="22"/>
        </w:rPr>
        <w:t>P</w:t>
      </w:r>
      <w:r w:rsidRPr="00891E5E">
        <w:rPr>
          <w:b/>
          <w:color w:val="000000"/>
          <w:sz w:val="22"/>
          <w:szCs w:val="22"/>
        </w:rPr>
        <w:t xml:space="preserve">ríloha č. </w:t>
      </w:r>
      <w:r>
        <w:rPr>
          <w:b/>
          <w:color w:val="000000"/>
          <w:sz w:val="22"/>
          <w:szCs w:val="22"/>
        </w:rPr>
        <w:t>8</w:t>
      </w:r>
      <w:r>
        <w:rPr>
          <w:color w:val="000000"/>
          <w:sz w:val="22"/>
          <w:szCs w:val="22"/>
        </w:rPr>
        <w:t>“)  a so znením ktorého obe zmluvné strany vyja</w:t>
      </w:r>
      <w:r w:rsidR="002E0114">
        <w:rPr>
          <w:color w:val="000000"/>
          <w:sz w:val="22"/>
          <w:szCs w:val="22"/>
        </w:rPr>
        <w:t>d</w:t>
      </w:r>
      <w:r>
        <w:rPr>
          <w:color w:val="000000"/>
          <w:sz w:val="22"/>
          <w:szCs w:val="22"/>
        </w:rPr>
        <w:t>rili podpisom tejto Zmluvy</w:t>
      </w:r>
      <w:r w:rsidRPr="00891E5E">
        <w:rPr>
          <w:color w:val="000000"/>
          <w:sz w:val="22"/>
          <w:szCs w:val="22"/>
        </w:rPr>
        <w:t xml:space="preserve"> </w:t>
      </w:r>
      <w:r>
        <w:rPr>
          <w:color w:val="000000"/>
          <w:sz w:val="22"/>
          <w:szCs w:val="22"/>
        </w:rPr>
        <w:t>súhlas.</w:t>
      </w:r>
    </w:p>
    <w:p w14:paraId="6AA26261" w14:textId="77777777" w:rsidR="008B7F2A" w:rsidRPr="00EF721B" w:rsidRDefault="008B7F2A" w:rsidP="008B7F2A">
      <w:pPr>
        <w:spacing w:before="240"/>
        <w:jc w:val="both"/>
        <w:rPr>
          <w:b/>
          <w:sz w:val="22"/>
          <w:szCs w:val="22"/>
        </w:rPr>
      </w:pPr>
      <w:r w:rsidRPr="00EF721B">
        <w:rPr>
          <w:b/>
          <w:sz w:val="22"/>
          <w:szCs w:val="22"/>
        </w:rPr>
        <w:t xml:space="preserve">Pridáva sa nový podčlánok s nasledujúcim </w:t>
      </w:r>
      <w:r>
        <w:rPr>
          <w:b/>
          <w:sz w:val="22"/>
          <w:szCs w:val="22"/>
        </w:rPr>
        <w:t>znením</w:t>
      </w:r>
      <w:r w:rsidRPr="00EF721B">
        <w:rPr>
          <w:b/>
          <w:sz w:val="22"/>
          <w:szCs w:val="22"/>
        </w:rPr>
        <w:t>:</w:t>
      </w:r>
    </w:p>
    <w:p w14:paraId="72A50E4F" w14:textId="77777777" w:rsidR="006C4007" w:rsidRPr="00630BA5" w:rsidRDefault="006C4007" w:rsidP="006C4007">
      <w:pPr>
        <w:spacing w:before="120" w:after="120"/>
        <w:jc w:val="both"/>
        <w:rPr>
          <w:b/>
          <w:bCs/>
          <w:sz w:val="22"/>
          <w:szCs w:val="22"/>
        </w:rPr>
      </w:pPr>
      <w:r w:rsidRPr="00630BA5">
        <w:rPr>
          <w:b/>
          <w:bCs/>
          <w:sz w:val="22"/>
          <w:szCs w:val="22"/>
        </w:rPr>
        <w:t>Podčlánok 13.9 Podmienky zmeny materiálu resp. technológie</w:t>
      </w:r>
    </w:p>
    <w:p w14:paraId="4122DC31" w14:textId="77777777" w:rsidR="006C4007" w:rsidRPr="00630BA5" w:rsidRDefault="006C4007" w:rsidP="006C4007">
      <w:pPr>
        <w:spacing w:after="200"/>
        <w:jc w:val="both"/>
        <w:rPr>
          <w:sz w:val="22"/>
          <w:szCs w:val="22"/>
        </w:rPr>
      </w:pPr>
      <w:r w:rsidRPr="00630BA5">
        <w:rPr>
          <w:sz w:val="22"/>
          <w:szCs w:val="22"/>
        </w:rPr>
        <w:lastRenderedPageBreak/>
        <w:t xml:space="preserve">V prípade, ak Zhotoviteľ (ako uchádzač) neuviedol vo svojej ponuke vo výkaze výmer do stĺpca s názvom „Špecifikácia (materiál/technológia)“ ekvivalentné riešenie (konkrétny druh materiálu resp. technológie), je povinný zabudovať materiál resp. technológiu, ktoré sú uvedené v popise položky alebo v Projektovej dokumentácii, okrem prípadu ak dôjde k zmene materiálu resp. technológie v súlade s nasledujúcimi odstavcami tohto podčlánku. </w:t>
      </w:r>
    </w:p>
    <w:p w14:paraId="7166286D" w14:textId="77777777" w:rsidR="006C4007" w:rsidRPr="00630BA5" w:rsidRDefault="006C4007" w:rsidP="006C4007">
      <w:pPr>
        <w:spacing w:after="200"/>
        <w:jc w:val="both"/>
        <w:rPr>
          <w:sz w:val="22"/>
          <w:szCs w:val="22"/>
        </w:rPr>
      </w:pPr>
      <w:r w:rsidRPr="00630BA5">
        <w:rPr>
          <w:sz w:val="22"/>
          <w:szCs w:val="22"/>
        </w:rPr>
        <w:t xml:space="preserve">V prípade, ak Zhotoviteľ (ako uchádzač) (i) neuviedol v ponuke iný materiál resp. technológiu ako sú uvedené v popise položky alebo v Projektovej dokumentácii, avšak má v úmysle iný materiál resp. technológiu použiť, alebo (ii) v ponuke uviedol iný materiál resp. technológiu, avšak tento materiál resp. technológiu nemá v úmysle použiť, môže Zhotoviteľ pristúpiť k zmene materiálu resp. technológie len v prípade, ak Objednávateľ zmenu schváli. </w:t>
      </w:r>
    </w:p>
    <w:p w14:paraId="7729DBA0" w14:textId="77777777" w:rsidR="006C4007" w:rsidRPr="00630BA5" w:rsidRDefault="006C4007" w:rsidP="006C4007">
      <w:pPr>
        <w:jc w:val="both"/>
        <w:rPr>
          <w:sz w:val="22"/>
          <w:szCs w:val="22"/>
        </w:rPr>
      </w:pPr>
      <w:r w:rsidRPr="00630BA5">
        <w:rPr>
          <w:sz w:val="22"/>
          <w:szCs w:val="22"/>
        </w:rPr>
        <w:t>Zhotoviteľ je povinný požiadať Objednávateľa o zmenu materiálu resp. technológie písomne e-mailom na e-mailovej adrese uvedenej v záhlaví Zmluvy, príp. listom zaslaným na Adresu pre doručovanie písomností uvedenú záhlaví Zmluvy. V písomnej žiadosti je Zhotoviteľ povinný uviesť konkrétny a technicky zadefinovaný druh materiálu/technológie a výrobcu materiálu/technológie, ako aj porovnanie parametrov pôvodného materiálu resp. pôvodnej technológie s navrhovaným materiálom/navrhovanou technológiou. Povinnosť preukázať, že navrhovaný materiál/navrhovaná technológia má rovnaké, resp. lepšie parametre ako pôvodný materiál/pôvodná technológia, je povinnosťou Zhotoviteľa. Objednávateľ je oprávnený žiadosti o zmenu materiálu/technológie nevyhovieť najmä v nasledovných prípadoch:</w:t>
      </w:r>
    </w:p>
    <w:p w14:paraId="1BDB770C" w14:textId="77777777" w:rsidR="006C4007" w:rsidRPr="00630BA5" w:rsidRDefault="006C4007" w:rsidP="006C4007">
      <w:pPr>
        <w:tabs>
          <w:tab w:val="left" w:pos="284"/>
        </w:tabs>
        <w:ind w:left="284" w:hanging="284"/>
        <w:jc w:val="both"/>
        <w:rPr>
          <w:sz w:val="22"/>
          <w:szCs w:val="22"/>
        </w:rPr>
      </w:pPr>
      <w:r w:rsidRPr="00630BA5">
        <w:rPr>
          <w:sz w:val="22"/>
          <w:szCs w:val="22"/>
        </w:rPr>
        <w:t xml:space="preserve">- </w:t>
      </w:r>
      <w:r w:rsidRPr="00630BA5">
        <w:rPr>
          <w:sz w:val="22"/>
          <w:szCs w:val="22"/>
        </w:rPr>
        <w:tab/>
        <w:t>ak Zhotoviteľ bude v dôsledku zmeny materiálu/technológie požadovať dodatočnú platbu alebo predĺženie Lehoty výstavby,</w:t>
      </w:r>
    </w:p>
    <w:p w14:paraId="4D72CCD1" w14:textId="77777777" w:rsidR="006C4007" w:rsidRPr="00630BA5" w:rsidRDefault="006C4007" w:rsidP="006C4007">
      <w:pPr>
        <w:tabs>
          <w:tab w:val="left" w:pos="284"/>
        </w:tabs>
        <w:ind w:left="284" w:hanging="284"/>
        <w:jc w:val="both"/>
        <w:rPr>
          <w:sz w:val="22"/>
          <w:szCs w:val="22"/>
        </w:rPr>
      </w:pPr>
      <w:r w:rsidRPr="00630BA5">
        <w:rPr>
          <w:sz w:val="22"/>
          <w:szCs w:val="22"/>
        </w:rPr>
        <w:t xml:space="preserve">- </w:t>
      </w:r>
      <w:r w:rsidRPr="00630BA5">
        <w:rPr>
          <w:sz w:val="22"/>
          <w:szCs w:val="22"/>
        </w:rPr>
        <w:tab/>
        <w:t xml:space="preserve">ak Zhotoviteľ dostatočne nepreukáže Objednávateľovi, že navrhovaný materiál/ navrhovaná technológia má rovnaké, príp. lepšie parametre ako pôvodný materiál/pôvodná technológia, </w:t>
      </w:r>
    </w:p>
    <w:p w14:paraId="48285660" w14:textId="77777777" w:rsidR="006C4007" w:rsidRPr="00630BA5" w:rsidRDefault="006C4007" w:rsidP="006C4007">
      <w:pPr>
        <w:tabs>
          <w:tab w:val="left" w:pos="284"/>
        </w:tabs>
        <w:spacing w:after="120"/>
        <w:ind w:left="284" w:hanging="284"/>
        <w:jc w:val="both"/>
        <w:rPr>
          <w:sz w:val="22"/>
          <w:szCs w:val="22"/>
        </w:rPr>
      </w:pPr>
      <w:r w:rsidRPr="00630BA5">
        <w:rPr>
          <w:sz w:val="22"/>
          <w:szCs w:val="22"/>
        </w:rPr>
        <w:t xml:space="preserve">- </w:t>
      </w:r>
      <w:r w:rsidRPr="00630BA5">
        <w:rPr>
          <w:sz w:val="22"/>
          <w:szCs w:val="22"/>
        </w:rPr>
        <w:tab/>
        <w:t xml:space="preserve">ak zmena materiálu/technológie bude mať vplyv na vydané stavebné povolenie (v prípade ak napriek tejto skutočnosti Objednávateľ použitie iného materiálu alebo technológie schváli, činnosti súvisiace s touto zmenou – napr. zmena Projektovej dokumentácie, zabezpečenie zmeny stavebného povolenia vrátane súvisiacich správnych a iných poplatkov, zabezpečí Zhotoviteľ na vlastné náklady, pričom </w:t>
      </w:r>
      <w:r w:rsidRPr="00630BA5">
        <w:rPr>
          <w:rFonts w:eastAsia="Calibri"/>
          <w:sz w:val="22"/>
          <w:szCs w:val="22"/>
          <w:lang w:eastAsia="en-US"/>
        </w:rPr>
        <w:t>prípadná akákoľvek zmena, ktorá bude mať vplyv na zmenu Projektovej dokumentácie musí byť vopred prerokovaná a schválená Objednávateľom</w:t>
      </w:r>
      <w:r w:rsidRPr="00630BA5">
        <w:rPr>
          <w:sz w:val="22"/>
          <w:szCs w:val="22"/>
        </w:rPr>
        <w:t xml:space="preserve">). </w:t>
      </w:r>
    </w:p>
    <w:p w14:paraId="4E8682A8" w14:textId="77777777" w:rsidR="006C4007" w:rsidRPr="00630BA5" w:rsidRDefault="006C4007" w:rsidP="006C4007">
      <w:pPr>
        <w:spacing w:after="200"/>
        <w:jc w:val="both"/>
        <w:rPr>
          <w:sz w:val="22"/>
          <w:szCs w:val="22"/>
        </w:rPr>
      </w:pPr>
      <w:r w:rsidRPr="00630BA5">
        <w:rPr>
          <w:sz w:val="22"/>
          <w:szCs w:val="22"/>
        </w:rPr>
        <w:t>Zhotoviteľ je oprávnený použiť nový materiál/novú technológiu už po doručení písomného súhlasu na použitie iného materiálu/inej technológie zo strany Objednávateľa Zhotoviteľovi. Zhotoviteľovi vznikne právo fakturovať nový materiál/novú technológiu až po nadobudnutí účinnosti dodatku, ktorého predmetom bude zmena materiálu/technológie.</w:t>
      </w:r>
    </w:p>
    <w:p w14:paraId="194F4272" w14:textId="77777777" w:rsidR="00A05C99" w:rsidRPr="009238C3" w:rsidRDefault="006C4007" w:rsidP="002E6471">
      <w:pPr>
        <w:spacing w:before="120" w:after="120"/>
        <w:jc w:val="both"/>
        <w:rPr>
          <w:rFonts w:eastAsia="Calibri"/>
          <w:sz w:val="22"/>
          <w:szCs w:val="22"/>
        </w:rPr>
      </w:pPr>
      <w:r w:rsidRPr="00630BA5">
        <w:rPr>
          <w:sz w:val="22"/>
          <w:szCs w:val="22"/>
        </w:rPr>
        <w:t>Pre vylúčenie pochybností platí, že za zmenu s povinnosťou postupovať podľa predchádzajúcich ustanovení sa považuje aj prípad, ak Zhotoviteľ uviedol v ponuke iný materiál resp. technológiu ako sú uvedené v popise položky alebo v Projektovej dokumentácii, avšak Zhotoviteľ sa rozhodne použiť materiál resp. technológiu uvedenú v popise položky alebo v Projektovej dokumentácii.</w:t>
      </w:r>
    </w:p>
    <w:p w14:paraId="6D6A88BD" w14:textId="77777777" w:rsidR="00B87704" w:rsidRDefault="00B87704" w:rsidP="000829E8">
      <w:pPr>
        <w:spacing w:before="120"/>
        <w:jc w:val="center"/>
        <w:rPr>
          <w:b/>
          <w:sz w:val="22"/>
          <w:szCs w:val="22"/>
        </w:rPr>
      </w:pPr>
    </w:p>
    <w:p w14:paraId="169A9AAF" w14:textId="77777777" w:rsidR="00B87704" w:rsidRDefault="00B87704" w:rsidP="000829E8">
      <w:pPr>
        <w:spacing w:before="120"/>
        <w:jc w:val="center"/>
        <w:rPr>
          <w:b/>
          <w:sz w:val="22"/>
          <w:szCs w:val="22"/>
        </w:rPr>
      </w:pPr>
    </w:p>
    <w:p w14:paraId="10B4D9F9" w14:textId="71A308EF" w:rsidR="000829E8" w:rsidRPr="009238C3" w:rsidRDefault="000829E8" w:rsidP="000829E8">
      <w:pPr>
        <w:spacing w:before="120"/>
        <w:jc w:val="center"/>
        <w:rPr>
          <w:b/>
          <w:sz w:val="22"/>
          <w:szCs w:val="22"/>
        </w:rPr>
      </w:pPr>
      <w:r w:rsidRPr="009238C3">
        <w:rPr>
          <w:b/>
          <w:sz w:val="22"/>
          <w:szCs w:val="22"/>
        </w:rPr>
        <w:t>Článok  14  Zmluvná cena a platby</w:t>
      </w:r>
    </w:p>
    <w:p w14:paraId="051ACEAC" w14:textId="77777777" w:rsidR="000829E8" w:rsidRPr="009238C3" w:rsidRDefault="000829E8" w:rsidP="000829E8">
      <w:pPr>
        <w:keepNext/>
        <w:spacing w:before="120"/>
        <w:jc w:val="both"/>
        <w:outlineLvl w:val="2"/>
        <w:rPr>
          <w:b/>
          <w:bCs/>
          <w:sz w:val="22"/>
          <w:szCs w:val="22"/>
        </w:rPr>
      </w:pPr>
      <w:r w:rsidRPr="009238C3">
        <w:rPr>
          <w:b/>
          <w:bCs/>
          <w:sz w:val="22"/>
          <w:szCs w:val="22"/>
        </w:rPr>
        <w:t>Podčlánok 14.3 Žiadosť o Priebežné platobné potvrdenia</w:t>
      </w:r>
    </w:p>
    <w:p w14:paraId="70774C36" w14:textId="77777777" w:rsidR="000829E8" w:rsidRPr="009238C3" w:rsidRDefault="000829E8" w:rsidP="000829E8">
      <w:pPr>
        <w:spacing w:after="120"/>
        <w:jc w:val="both"/>
        <w:rPr>
          <w:sz w:val="22"/>
          <w:szCs w:val="22"/>
        </w:rPr>
      </w:pPr>
      <w:r w:rsidRPr="009238C3">
        <w:rPr>
          <w:sz w:val="22"/>
          <w:szCs w:val="22"/>
        </w:rPr>
        <w:t xml:space="preserve">Prvý odstavec sa ruší a nahrádza sa nasledujúcim znením: </w:t>
      </w:r>
    </w:p>
    <w:p w14:paraId="2BB3A882" w14:textId="38CF81AC" w:rsidR="004530EE" w:rsidRPr="004530EE" w:rsidRDefault="004530EE" w:rsidP="00010C06">
      <w:pPr>
        <w:keepNext/>
        <w:spacing w:before="120"/>
        <w:jc w:val="both"/>
        <w:rPr>
          <w:sz w:val="22"/>
          <w:szCs w:val="22"/>
          <w:lang w:eastAsia="cs-CZ"/>
        </w:rPr>
      </w:pPr>
      <w:r w:rsidRPr="004530EE">
        <w:rPr>
          <w:sz w:val="22"/>
          <w:szCs w:val="22"/>
          <w:lang w:eastAsia="cs-CZ"/>
        </w:rPr>
        <w:t xml:space="preserve">Zhotoviteľ je povinný predložiť Stavebnému dozorovi po skončení každého kalendárneho mesiaca v 5 vyhotoveniach Prehlásenie vo forme schválenej Stavebným dozorom a Objednávateľom, v ktorom podrobne uvedie čiastky, o ktorých sa Zhotoviteľ domnieva, že na </w:t>
      </w:r>
      <w:proofErr w:type="spellStart"/>
      <w:r w:rsidRPr="004530EE">
        <w:rPr>
          <w:sz w:val="22"/>
          <w:szCs w:val="22"/>
          <w:lang w:eastAsia="cs-CZ"/>
        </w:rPr>
        <w:t>ne</w:t>
      </w:r>
      <w:proofErr w:type="spellEnd"/>
      <w:r w:rsidRPr="004530EE">
        <w:rPr>
          <w:sz w:val="22"/>
          <w:szCs w:val="22"/>
          <w:lang w:eastAsia="cs-CZ"/>
        </w:rPr>
        <w:t xml:space="preserve"> má právo spolu s podpornými dokumentmi. </w:t>
      </w:r>
      <w:r w:rsidR="00EB2023">
        <w:rPr>
          <w:sz w:val="22"/>
          <w:szCs w:val="22"/>
          <w:lang w:eastAsia="cs-CZ"/>
        </w:rPr>
        <w:t xml:space="preserve">Pre vylúčenie pochybností platí, že </w:t>
      </w:r>
      <w:r w:rsidR="00B96364">
        <w:rPr>
          <w:sz w:val="22"/>
          <w:szCs w:val="22"/>
          <w:lang w:eastAsia="cs-CZ"/>
        </w:rPr>
        <w:t xml:space="preserve">(i) </w:t>
      </w:r>
      <w:r w:rsidR="00EB2023">
        <w:rPr>
          <w:sz w:val="22"/>
          <w:szCs w:val="22"/>
          <w:lang w:eastAsia="cs-CZ"/>
        </w:rPr>
        <w:t>za skončenie kalendárneho mesiaca sa považuje posledný kalendárny deň v</w:t>
      </w:r>
      <w:r w:rsidR="00C92B86">
        <w:rPr>
          <w:sz w:val="22"/>
          <w:szCs w:val="22"/>
          <w:lang w:eastAsia="cs-CZ"/>
        </w:rPr>
        <w:t> </w:t>
      </w:r>
      <w:r w:rsidR="00EB2023">
        <w:rPr>
          <w:sz w:val="22"/>
          <w:szCs w:val="22"/>
          <w:lang w:eastAsia="cs-CZ"/>
        </w:rPr>
        <w:t>mesiaci</w:t>
      </w:r>
      <w:r w:rsidR="00C92B86">
        <w:rPr>
          <w:sz w:val="22"/>
          <w:szCs w:val="22"/>
          <w:lang w:eastAsia="cs-CZ"/>
        </w:rPr>
        <w:t xml:space="preserve"> a </w:t>
      </w:r>
      <w:r w:rsidR="00B96364">
        <w:rPr>
          <w:sz w:val="22"/>
          <w:szCs w:val="22"/>
          <w:lang w:eastAsia="cs-CZ"/>
        </w:rPr>
        <w:t xml:space="preserve">(ii) </w:t>
      </w:r>
      <w:r w:rsidR="00C92B86">
        <w:rPr>
          <w:sz w:val="22"/>
          <w:szCs w:val="22"/>
          <w:lang w:eastAsia="cs-CZ"/>
        </w:rPr>
        <w:t>za príslušný kalendárny mesiac je Zhotoviteľ oprávnený predložiť iba jedno Prehlásenie</w:t>
      </w:r>
      <w:r w:rsidR="00EB2023">
        <w:rPr>
          <w:sz w:val="22"/>
          <w:szCs w:val="22"/>
          <w:lang w:eastAsia="cs-CZ"/>
        </w:rPr>
        <w:t>.</w:t>
      </w:r>
    </w:p>
    <w:p w14:paraId="2654447E" w14:textId="77777777" w:rsidR="004530EE" w:rsidRPr="004530EE" w:rsidRDefault="004530EE" w:rsidP="00756E84">
      <w:pPr>
        <w:spacing w:before="120"/>
        <w:jc w:val="both"/>
        <w:rPr>
          <w:sz w:val="22"/>
          <w:szCs w:val="22"/>
          <w:lang w:eastAsia="cs-CZ"/>
        </w:rPr>
      </w:pPr>
      <w:r w:rsidRPr="004530EE">
        <w:rPr>
          <w:sz w:val="22"/>
          <w:szCs w:val="22"/>
          <w:lang w:eastAsia="cs-CZ"/>
        </w:rPr>
        <w:t xml:space="preserve">Každé vyhotovenie musí byť rovnopis s originálnymi podpismi. Objednávateľ je oprávnený počas plnenia Zmluvy jednostranne zmeniť požadovaný počet vyhotovení, pričom táto zmena nevyžaduje uzatvorenie dodatku. </w:t>
      </w:r>
    </w:p>
    <w:p w14:paraId="09D45145" w14:textId="07B5D299" w:rsidR="004530EE" w:rsidRPr="00C9689C" w:rsidRDefault="004530EE" w:rsidP="00756E84">
      <w:pPr>
        <w:spacing w:before="120"/>
        <w:jc w:val="both"/>
        <w:rPr>
          <w:sz w:val="22"/>
          <w:szCs w:val="22"/>
          <w:lang w:eastAsia="cs-CZ"/>
        </w:rPr>
      </w:pPr>
      <w:r w:rsidRPr="00C9689C">
        <w:rPr>
          <w:sz w:val="22"/>
        </w:rPr>
        <w:lastRenderedPageBreak/>
        <w:t xml:space="preserve">Zhotoviteľovi vznikne právo zahrnúť položku </w:t>
      </w:r>
      <w:r w:rsidRPr="00C9689C">
        <w:rPr>
          <w:sz w:val="22"/>
          <w:szCs w:val="22"/>
          <w:lang w:eastAsia="cs-CZ"/>
        </w:rPr>
        <w:t>„Posúdenie</w:t>
      </w:r>
      <w:r w:rsidRPr="00C9689C">
        <w:rPr>
          <w:sz w:val="22"/>
        </w:rPr>
        <w:t xml:space="preserve"> TSI </w:t>
      </w:r>
      <w:r w:rsidR="00C5739C">
        <w:rPr>
          <w:sz w:val="22"/>
          <w:szCs w:val="22"/>
          <w:lang w:eastAsia="cs-CZ"/>
        </w:rPr>
        <w:t xml:space="preserve">stavby </w:t>
      </w:r>
      <w:r w:rsidRPr="00C9689C">
        <w:rPr>
          <w:sz w:val="22"/>
          <w:szCs w:val="22"/>
          <w:lang w:eastAsia="cs-CZ"/>
        </w:rPr>
        <w:t>(</w:t>
      </w:r>
      <w:proofErr w:type="spellStart"/>
      <w:r w:rsidRPr="00C9689C">
        <w:rPr>
          <w:sz w:val="22"/>
          <w:szCs w:val="22"/>
          <w:lang w:eastAsia="cs-CZ"/>
        </w:rPr>
        <w:t>porealizačné</w:t>
      </w:r>
      <w:proofErr w:type="spellEnd"/>
      <w:r w:rsidRPr="00C9689C">
        <w:rPr>
          <w:sz w:val="22"/>
          <w:szCs w:val="22"/>
          <w:lang w:eastAsia="cs-CZ"/>
        </w:rPr>
        <w:t xml:space="preserve"> posúdenie)“</w:t>
      </w:r>
      <w:r w:rsidRPr="00C9689C">
        <w:rPr>
          <w:sz w:val="22"/>
        </w:rPr>
        <w:t xml:space="preserve"> </w:t>
      </w:r>
      <w:r w:rsidR="00C5739C">
        <w:rPr>
          <w:rFonts w:eastAsia="Calibri"/>
          <w:sz w:val="22"/>
          <w:szCs w:val="22"/>
          <w:lang w:eastAsia="cs-CZ"/>
        </w:rPr>
        <w:t>uvedenú</w:t>
      </w:r>
      <w:r w:rsidR="00C5739C" w:rsidRPr="00C9689C">
        <w:rPr>
          <w:rFonts w:eastAsia="Calibri"/>
          <w:sz w:val="22"/>
          <w:szCs w:val="22"/>
          <w:lang w:eastAsia="cs-CZ"/>
        </w:rPr>
        <w:t xml:space="preserve"> </w:t>
      </w:r>
      <w:r w:rsidR="003D71A5">
        <w:rPr>
          <w:rFonts w:eastAsia="Calibri"/>
          <w:sz w:val="22"/>
          <w:szCs w:val="22"/>
          <w:lang w:eastAsia="cs-CZ"/>
        </w:rPr>
        <w:t>v</w:t>
      </w:r>
      <w:r w:rsidR="00A14C6E">
        <w:rPr>
          <w:rFonts w:eastAsia="Calibri"/>
          <w:sz w:val="22"/>
          <w:szCs w:val="22"/>
          <w:lang w:eastAsia="cs-CZ"/>
        </w:rPr>
        <w:t xml:space="preserve"> Ocenenom výkaze výmer </w:t>
      </w:r>
      <w:r w:rsidR="00C5739C" w:rsidRPr="00C9689C">
        <w:rPr>
          <w:rFonts w:eastAsia="Calibri"/>
          <w:sz w:val="22"/>
          <w:szCs w:val="22"/>
          <w:lang w:eastAsia="cs-CZ"/>
        </w:rPr>
        <w:t>v tabuľke „Všeobecné požiadavky“</w:t>
      </w:r>
      <w:r w:rsidR="00C5739C">
        <w:rPr>
          <w:rFonts w:eastAsia="Calibri"/>
          <w:sz w:val="22"/>
          <w:szCs w:val="22"/>
          <w:lang w:eastAsia="cs-CZ"/>
        </w:rPr>
        <w:t xml:space="preserve"> </w:t>
      </w:r>
      <w:r w:rsidRPr="00C9689C">
        <w:rPr>
          <w:sz w:val="22"/>
        </w:rPr>
        <w:t>do Prehlásenia</w:t>
      </w:r>
      <w:r w:rsidRPr="00C9689C">
        <w:rPr>
          <w:sz w:val="22"/>
          <w:szCs w:val="22"/>
          <w:lang w:eastAsia="cs-CZ"/>
        </w:rPr>
        <w:t>, resp. Záverečného prehlásenia</w:t>
      </w:r>
      <w:r w:rsidRPr="00C9689C">
        <w:rPr>
          <w:sz w:val="22"/>
        </w:rPr>
        <w:t xml:space="preserve"> po predložení </w:t>
      </w:r>
      <w:r w:rsidRPr="00C9689C">
        <w:rPr>
          <w:sz w:val="22"/>
          <w:szCs w:val="22"/>
          <w:lang w:eastAsia="cs-CZ"/>
        </w:rPr>
        <w:t>dokumentácie z porealizačného posúdenia.</w:t>
      </w:r>
    </w:p>
    <w:p w14:paraId="313E8016" w14:textId="7E988A2D" w:rsidR="00863974" w:rsidRPr="00C9689C" w:rsidRDefault="00863974" w:rsidP="00756E84">
      <w:pPr>
        <w:spacing w:before="120"/>
        <w:jc w:val="both"/>
        <w:rPr>
          <w:sz w:val="22"/>
        </w:rPr>
      </w:pPr>
      <w:r w:rsidRPr="00C9689C">
        <w:rPr>
          <w:sz w:val="22"/>
        </w:rPr>
        <w:t xml:space="preserve">Zhotoviteľovi vznikne právo zahrnúť položku </w:t>
      </w:r>
      <w:r w:rsidRPr="00C9689C">
        <w:rPr>
          <w:sz w:val="22"/>
          <w:szCs w:val="22"/>
          <w:lang w:eastAsia="cs-CZ"/>
        </w:rPr>
        <w:t>„Monitoring zložiek životného prostredia“</w:t>
      </w:r>
      <w:r w:rsidRPr="00C9689C">
        <w:rPr>
          <w:sz w:val="22"/>
        </w:rPr>
        <w:t xml:space="preserve"> </w:t>
      </w:r>
      <w:r w:rsidR="00C5739C">
        <w:rPr>
          <w:rFonts w:eastAsia="Calibri"/>
          <w:sz w:val="22"/>
          <w:szCs w:val="22"/>
          <w:lang w:eastAsia="cs-CZ"/>
        </w:rPr>
        <w:t>uvedenú</w:t>
      </w:r>
      <w:r w:rsidR="00C5739C" w:rsidRPr="00C9689C">
        <w:rPr>
          <w:rFonts w:eastAsia="Calibri"/>
          <w:sz w:val="22"/>
          <w:szCs w:val="22"/>
          <w:lang w:eastAsia="cs-CZ"/>
        </w:rPr>
        <w:t xml:space="preserve"> </w:t>
      </w:r>
      <w:r w:rsidR="00A14C6E">
        <w:rPr>
          <w:rFonts w:eastAsia="Calibri"/>
          <w:sz w:val="22"/>
          <w:szCs w:val="22"/>
          <w:lang w:eastAsia="cs-CZ"/>
        </w:rPr>
        <w:t xml:space="preserve">v Ocenenom výkaze výmer </w:t>
      </w:r>
      <w:r w:rsidR="00C5739C" w:rsidRPr="00C9689C">
        <w:rPr>
          <w:rFonts w:eastAsia="Calibri"/>
          <w:sz w:val="22"/>
          <w:szCs w:val="22"/>
          <w:lang w:eastAsia="cs-CZ"/>
        </w:rPr>
        <w:t>v tabuľke „Všeobecné požiadavky“</w:t>
      </w:r>
      <w:r w:rsidR="00C5739C">
        <w:rPr>
          <w:rFonts w:eastAsia="Calibri"/>
          <w:sz w:val="22"/>
          <w:szCs w:val="22"/>
          <w:lang w:eastAsia="cs-CZ"/>
        </w:rPr>
        <w:t xml:space="preserve"> </w:t>
      </w:r>
      <w:r w:rsidRPr="00C9689C">
        <w:rPr>
          <w:sz w:val="22"/>
        </w:rPr>
        <w:t>do Prehlásenia</w:t>
      </w:r>
      <w:r w:rsidRPr="00C9689C">
        <w:rPr>
          <w:sz w:val="22"/>
          <w:szCs w:val="22"/>
          <w:lang w:eastAsia="cs-CZ"/>
        </w:rPr>
        <w:t>, resp. Záverečného prehlásenia</w:t>
      </w:r>
      <w:r w:rsidRPr="00C9689C">
        <w:rPr>
          <w:sz w:val="22"/>
        </w:rPr>
        <w:t xml:space="preserve"> po dodaní záverečnej správy z monitoringu</w:t>
      </w:r>
      <w:r w:rsidRPr="00C9689C">
        <w:rPr>
          <w:sz w:val="22"/>
          <w:szCs w:val="22"/>
          <w:lang w:eastAsia="cs-CZ"/>
        </w:rPr>
        <w:t>.</w:t>
      </w:r>
    </w:p>
    <w:p w14:paraId="45C4926D" w14:textId="7C6E312C" w:rsidR="00863974" w:rsidRDefault="00863974" w:rsidP="00756E84">
      <w:pPr>
        <w:spacing w:before="120"/>
        <w:jc w:val="both"/>
        <w:rPr>
          <w:sz w:val="22"/>
          <w:szCs w:val="22"/>
          <w:lang w:eastAsia="cs-CZ"/>
        </w:rPr>
      </w:pPr>
      <w:r w:rsidRPr="00C9689C">
        <w:rPr>
          <w:sz w:val="22"/>
        </w:rPr>
        <w:t xml:space="preserve">Zhotoviteľovi vznikne právo zahrnúť položku </w:t>
      </w:r>
      <w:r w:rsidRPr="00C9689C">
        <w:rPr>
          <w:sz w:val="22"/>
          <w:szCs w:val="22"/>
          <w:lang w:eastAsia="cs-CZ"/>
        </w:rPr>
        <w:t>„Archeologický výskum“</w:t>
      </w:r>
      <w:r w:rsidRPr="00C9689C">
        <w:rPr>
          <w:sz w:val="22"/>
        </w:rPr>
        <w:t xml:space="preserve"> </w:t>
      </w:r>
      <w:r w:rsidR="00C5739C">
        <w:rPr>
          <w:rFonts w:eastAsia="Calibri"/>
          <w:sz w:val="22"/>
          <w:szCs w:val="22"/>
          <w:lang w:eastAsia="cs-CZ"/>
        </w:rPr>
        <w:t>uvedenú</w:t>
      </w:r>
      <w:r w:rsidR="00C5739C" w:rsidRPr="00C9689C">
        <w:rPr>
          <w:rFonts w:eastAsia="Calibri"/>
          <w:sz w:val="22"/>
          <w:szCs w:val="22"/>
          <w:lang w:eastAsia="cs-CZ"/>
        </w:rPr>
        <w:t xml:space="preserve"> </w:t>
      </w:r>
      <w:r w:rsidR="00A14C6E">
        <w:rPr>
          <w:rFonts w:eastAsia="Calibri"/>
          <w:sz w:val="22"/>
          <w:szCs w:val="22"/>
          <w:lang w:eastAsia="cs-CZ"/>
        </w:rPr>
        <w:t xml:space="preserve">v Ocenenom výkaze výmer </w:t>
      </w:r>
      <w:r w:rsidR="00C5739C" w:rsidRPr="00C9689C">
        <w:rPr>
          <w:rFonts w:eastAsia="Calibri"/>
          <w:sz w:val="22"/>
          <w:szCs w:val="22"/>
          <w:lang w:eastAsia="cs-CZ"/>
        </w:rPr>
        <w:t>v tabuľke „Všeobecné požiadavky“</w:t>
      </w:r>
      <w:r w:rsidR="00C5739C">
        <w:rPr>
          <w:rFonts w:eastAsia="Calibri"/>
          <w:sz w:val="22"/>
          <w:szCs w:val="22"/>
          <w:lang w:eastAsia="cs-CZ"/>
        </w:rPr>
        <w:t xml:space="preserve"> </w:t>
      </w:r>
      <w:r w:rsidRPr="00C9689C">
        <w:rPr>
          <w:sz w:val="22"/>
        </w:rPr>
        <w:t>do Prehlásenia</w:t>
      </w:r>
      <w:r w:rsidRPr="00C9689C">
        <w:rPr>
          <w:sz w:val="22"/>
          <w:szCs w:val="22"/>
          <w:lang w:eastAsia="cs-CZ"/>
        </w:rPr>
        <w:t>, resp. Záverečného prehlásenia</w:t>
      </w:r>
      <w:r w:rsidRPr="00C9689C">
        <w:rPr>
          <w:sz w:val="22"/>
        </w:rPr>
        <w:t xml:space="preserve"> po dodaní správy z archeologického výskumu</w:t>
      </w:r>
      <w:r w:rsidR="00645196">
        <w:rPr>
          <w:sz w:val="22"/>
        </w:rPr>
        <w:t xml:space="preserve"> (v prípade, ak bude správ viac, po dodaní poslednej z nich)</w:t>
      </w:r>
      <w:r w:rsidRPr="00C9689C">
        <w:rPr>
          <w:sz w:val="22"/>
          <w:szCs w:val="22"/>
          <w:lang w:eastAsia="cs-CZ"/>
        </w:rPr>
        <w:t>.</w:t>
      </w:r>
    </w:p>
    <w:p w14:paraId="0DA2CD04" w14:textId="58D990B2" w:rsidR="00007BDA" w:rsidRPr="00C9689C" w:rsidRDefault="00007BDA" w:rsidP="00756E84">
      <w:pPr>
        <w:spacing w:before="120"/>
        <w:jc w:val="both"/>
        <w:rPr>
          <w:sz w:val="22"/>
        </w:rPr>
      </w:pPr>
      <w:r w:rsidRPr="00C9689C">
        <w:rPr>
          <w:sz w:val="22"/>
        </w:rPr>
        <w:t xml:space="preserve">Zhotoviteľovi vznikne právo zahrnúť položku </w:t>
      </w:r>
      <w:r w:rsidRPr="00C9689C">
        <w:rPr>
          <w:sz w:val="22"/>
          <w:szCs w:val="22"/>
          <w:lang w:eastAsia="cs-CZ"/>
        </w:rPr>
        <w:t>„</w:t>
      </w:r>
      <w:r>
        <w:rPr>
          <w:sz w:val="22"/>
          <w:szCs w:val="22"/>
          <w:lang w:eastAsia="cs-CZ"/>
        </w:rPr>
        <w:t>Hluková štúdia po realizácii stavby</w:t>
      </w:r>
      <w:r w:rsidRPr="00C9689C">
        <w:rPr>
          <w:sz w:val="22"/>
          <w:szCs w:val="22"/>
          <w:lang w:eastAsia="cs-CZ"/>
        </w:rPr>
        <w:t>“</w:t>
      </w:r>
      <w:r w:rsidRPr="00C9689C">
        <w:rPr>
          <w:sz w:val="22"/>
        </w:rPr>
        <w:t xml:space="preserve"> </w:t>
      </w:r>
      <w:r w:rsidR="005023D4">
        <w:rPr>
          <w:rFonts w:eastAsia="Calibri"/>
          <w:sz w:val="22"/>
          <w:szCs w:val="22"/>
          <w:lang w:eastAsia="cs-CZ"/>
        </w:rPr>
        <w:t>uvedenú</w:t>
      </w:r>
      <w:r w:rsidR="005023D4" w:rsidRPr="00C9689C">
        <w:rPr>
          <w:rFonts w:eastAsia="Calibri"/>
          <w:sz w:val="22"/>
          <w:szCs w:val="22"/>
          <w:lang w:eastAsia="cs-CZ"/>
        </w:rPr>
        <w:t xml:space="preserve"> </w:t>
      </w:r>
      <w:r w:rsidR="00A14C6E">
        <w:rPr>
          <w:rFonts w:eastAsia="Calibri"/>
          <w:sz w:val="22"/>
          <w:szCs w:val="22"/>
          <w:lang w:eastAsia="cs-CZ"/>
        </w:rPr>
        <w:t xml:space="preserve">v Ocenenom výkaze výmer </w:t>
      </w:r>
      <w:r w:rsidR="005023D4" w:rsidRPr="00C9689C">
        <w:rPr>
          <w:rFonts w:eastAsia="Calibri"/>
          <w:sz w:val="22"/>
          <w:szCs w:val="22"/>
          <w:lang w:eastAsia="cs-CZ"/>
        </w:rPr>
        <w:t>v tabuľke „Všeobecné požiadavky“</w:t>
      </w:r>
      <w:r w:rsidR="005023D4">
        <w:rPr>
          <w:rFonts w:eastAsia="Calibri"/>
          <w:sz w:val="22"/>
          <w:szCs w:val="22"/>
          <w:lang w:eastAsia="cs-CZ"/>
        </w:rPr>
        <w:t xml:space="preserve"> </w:t>
      </w:r>
      <w:r w:rsidRPr="00C9689C">
        <w:rPr>
          <w:sz w:val="22"/>
        </w:rPr>
        <w:t>do Prehlásenia</w:t>
      </w:r>
      <w:r w:rsidRPr="00C9689C">
        <w:rPr>
          <w:sz w:val="22"/>
          <w:szCs w:val="22"/>
          <w:lang w:eastAsia="cs-CZ"/>
        </w:rPr>
        <w:t>, resp. Záverečného prehlásenia</w:t>
      </w:r>
      <w:r w:rsidRPr="00C9689C">
        <w:rPr>
          <w:sz w:val="22"/>
        </w:rPr>
        <w:t xml:space="preserve"> po dodaní </w:t>
      </w:r>
      <w:r>
        <w:rPr>
          <w:sz w:val="22"/>
        </w:rPr>
        <w:t>hlukovej štúdie</w:t>
      </w:r>
      <w:r w:rsidR="00C5739C">
        <w:rPr>
          <w:sz w:val="22"/>
        </w:rPr>
        <w:t>.</w:t>
      </w:r>
    </w:p>
    <w:p w14:paraId="6C38BC0E" w14:textId="579362F7" w:rsidR="009F21E0" w:rsidRDefault="009F21E0" w:rsidP="00756E84">
      <w:pPr>
        <w:spacing w:before="120"/>
        <w:jc w:val="both"/>
        <w:rPr>
          <w:rFonts w:eastAsia="Calibri"/>
          <w:sz w:val="22"/>
          <w:szCs w:val="22"/>
          <w:lang w:eastAsia="en-US"/>
        </w:rPr>
      </w:pPr>
      <w:r w:rsidRPr="008C456B">
        <w:rPr>
          <w:rFonts w:eastAsia="Calibri"/>
          <w:sz w:val="22"/>
          <w:szCs w:val="22"/>
          <w:lang w:eastAsia="en-US"/>
        </w:rPr>
        <w:t xml:space="preserve">Pre vylúčenie pochybností platí, že </w:t>
      </w:r>
      <w:r>
        <w:rPr>
          <w:rFonts w:eastAsia="Calibri"/>
          <w:sz w:val="22"/>
          <w:szCs w:val="22"/>
          <w:lang w:eastAsia="en-US"/>
        </w:rPr>
        <w:t>vyššie uvedené</w:t>
      </w:r>
      <w:r w:rsidRPr="008C456B">
        <w:rPr>
          <w:rFonts w:eastAsia="Calibri"/>
          <w:sz w:val="22"/>
          <w:szCs w:val="22"/>
          <w:lang w:eastAsia="en-US"/>
        </w:rPr>
        <w:t xml:space="preserve"> položk</w:t>
      </w:r>
      <w:r>
        <w:rPr>
          <w:rFonts w:eastAsia="Calibri"/>
          <w:sz w:val="22"/>
          <w:szCs w:val="22"/>
          <w:lang w:eastAsia="en-US"/>
        </w:rPr>
        <w:t>y</w:t>
      </w:r>
      <w:r w:rsidRPr="008C456B">
        <w:rPr>
          <w:rFonts w:eastAsia="Calibri"/>
          <w:sz w:val="22"/>
          <w:szCs w:val="22"/>
          <w:lang w:eastAsia="en-US"/>
        </w:rPr>
        <w:t xml:space="preserve"> je Zhotoviteľ oprávnený zahrnúť do faktúry najskôr za mesiac, v ktorom predložil, resp. dodal požadovanú dokumentáciu (príslušný výstup) Objednávateľovi</w:t>
      </w:r>
      <w:r>
        <w:rPr>
          <w:rFonts w:eastAsia="Calibri"/>
          <w:sz w:val="22"/>
          <w:szCs w:val="22"/>
          <w:lang w:eastAsia="en-US"/>
        </w:rPr>
        <w:t>.</w:t>
      </w:r>
    </w:p>
    <w:p w14:paraId="21322F8C" w14:textId="1AB45F23" w:rsidR="00C9689C" w:rsidRPr="00C9689C" w:rsidRDefault="00C9689C" w:rsidP="00756E84">
      <w:pPr>
        <w:spacing w:before="120"/>
        <w:jc w:val="both"/>
        <w:rPr>
          <w:rFonts w:eastAsia="Calibri"/>
          <w:sz w:val="22"/>
          <w:szCs w:val="22"/>
          <w:lang w:eastAsia="en-US"/>
        </w:rPr>
      </w:pPr>
      <w:r w:rsidRPr="00C9689C">
        <w:rPr>
          <w:rFonts w:eastAsia="Calibri"/>
          <w:sz w:val="22"/>
          <w:szCs w:val="22"/>
          <w:lang w:eastAsia="en-US"/>
        </w:rPr>
        <w:t>Zhotoviteľovi vznikne pr</w:t>
      </w:r>
      <w:r w:rsidR="00C21526">
        <w:rPr>
          <w:rFonts w:eastAsia="Calibri"/>
          <w:sz w:val="22"/>
          <w:szCs w:val="22"/>
          <w:lang w:eastAsia="en-US"/>
        </w:rPr>
        <w:t>ávo zahrnúť</w:t>
      </w:r>
      <w:r w:rsidR="00015C5B">
        <w:rPr>
          <w:rFonts w:eastAsia="Calibri"/>
          <w:sz w:val="22"/>
          <w:szCs w:val="22"/>
          <w:lang w:eastAsia="en-US"/>
        </w:rPr>
        <w:t xml:space="preserve"> príslušnú</w:t>
      </w:r>
      <w:r w:rsidR="00C21526">
        <w:rPr>
          <w:rFonts w:eastAsia="Calibri"/>
          <w:sz w:val="22"/>
          <w:szCs w:val="22"/>
          <w:lang w:eastAsia="en-US"/>
        </w:rPr>
        <w:t xml:space="preserve"> položku týkajúcu</w:t>
      </w:r>
      <w:r w:rsidRPr="00C9689C">
        <w:rPr>
          <w:rFonts w:eastAsia="Calibri"/>
          <w:sz w:val="22"/>
          <w:szCs w:val="22"/>
          <w:lang w:eastAsia="en-US"/>
        </w:rPr>
        <w:t xml:space="preserve"> sa </w:t>
      </w:r>
      <w:r w:rsidRPr="00C9689C">
        <w:rPr>
          <w:rFonts w:eastAsia="Calibri"/>
          <w:sz w:val="22"/>
          <w:szCs w:val="22"/>
          <w:lang w:eastAsia="cs-CZ"/>
        </w:rPr>
        <w:t>bludných prúdov</w:t>
      </w:r>
      <w:r w:rsidR="00C21526">
        <w:rPr>
          <w:rFonts w:eastAsia="Calibri"/>
          <w:sz w:val="22"/>
          <w:szCs w:val="22"/>
          <w:lang w:eastAsia="cs-CZ"/>
        </w:rPr>
        <w:t xml:space="preserve"> – </w:t>
      </w:r>
      <w:r w:rsidR="00C5739C">
        <w:rPr>
          <w:rFonts w:eastAsia="Calibri"/>
          <w:sz w:val="22"/>
          <w:szCs w:val="22"/>
          <w:lang w:eastAsia="cs-CZ"/>
        </w:rPr>
        <w:t>t.j. položku č. 5, 6, 7, 8 a 9</w:t>
      </w:r>
      <w:r w:rsidR="00C21526">
        <w:rPr>
          <w:rFonts w:eastAsia="Calibri"/>
          <w:sz w:val="22"/>
          <w:szCs w:val="22"/>
          <w:lang w:eastAsia="cs-CZ"/>
        </w:rPr>
        <w:t xml:space="preserve"> uvedenú</w:t>
      </w:r>
      <w:r w:rsidRPr="00C9689C">
        <w:rPr>
          <w:rFonts w:eastAsia="Calibri"/>
          <w:sz w:val="22"/>
          <w:szCs w:val="22"/>
          <w:lang w:eastAsia="cs-CZ"/>
        </w:rPr>
        <w:t xml:space="preserve"> </w:t>
      </w:r>
      <w:r w:rsidR="00A14C6E">
        <w:rPr>
          <w:rFonts w:eastAsia="Calibri"/>
          <w:sz w:val="22"/>
          <w:szCs w:val="22"/>
          <w:lang w:eastAsia="cs-CZ"/>
        </w:rPr>
        <w:t xml:space="preserve">v Ocenenom výkaze výmer </w:t>
      </w:r>
      <w:r w:rsidRPr="00C9689C">
        <w:rPr>
          <w:rFonts w:eastAsia="Calibri"/>
          <w:sz w:val="22"/>
          <w:szCs w:val="22"/>
          <w:lang w:eastAsia="cs-CZ"/>
        </w:rPr>
        <w:t xml:space="preserve">v tabuľke „Všeobecné požiadavky“ </w:t>
      </w:r>
      <w:r w:rsidRPr="00C9689C">
        <w:rPr>
          <w:rFonts w:eastAsia="Calibri"/>
          <w:sz w:val="22"/>
          <w:szCs w:val="22"/>
          <w:lang w:eastAsia="en-US"/>
        </w:rPr>
        <w:t>do Prehlásenia</w:t>
      </w:r>
      <w:r w:rsidRPr="00C9689C">
        <w:rPr>
          <w:rFonts w:eastAsia="Calibri"/>
          <w:sz w:val="22"/>
          <w:szCs w:val="22"/>
          <w:lang w:eastAsia="cs-CZ"/>
        </w:rPr>
        <w:t>, resp. Záverečného prehlásenia</w:t>
      </w:r>
      <w:r w:rsidRPr="00C9689C">
        <w:rPr>
          <w:rFonts w:eastAsia="Calibri"/>
          <w:sz w:val="22"/>
          <w:szCs w:val="22"/>
          <w:lang w:eastAsia="en-US"/>
        </w:rPr>
        <w:t xml:space="preserve"> po </w:t>
      </w:r>
      <w:r w:rsidR="00823714">
        <w:rPr>
          <w:rFonts w:eastAsia="Calibri"/>
          <w:sz w:val="22"/>
          <w:szCs w:val="22"/>
          <w:lang w:eastAsia="en-US"/>
        </w:rPr>
        <w:t>vykonaní prác</w:t>
      </w:r>
      <w:r w:rsidR="009F21E0">
        <w:rPr>
          <w:rFonts w:eastAsia="Calibri"/>
          <w:sz w:val="22"/>
          <w:szCs w:val="22"/>
          <w:lang w:eastAsia="en-US"/>
        </w:rPr>
        <w:t xml:space="preserve"> (príslušnej položky)</w:t>
      </w:r>
      <w:r w:rsidR="00823714">
        <w:rPr>
          <w:rFonts w:eastAsia="Calibri"/>
          <w:sz w:val="22"/>
          <w:szCs w:val="22"/>
          <w:lang w:eastAsia="en-US"/>
        </w:rPr>
        <w:t>.</w:t>
      </w:r>
    </w:p>
    <w:p w14:paraId="67E4D520" w14:textId="3A92A638" w:rsidR="008C456B" w:rsidRPr="00FC0EEA" w:rsidRDefault="008C456B" w:rsidP="00756E84">
      <w:pPr>
        <w:spacing w:before="120"/>
        <w:jc w:val="both"/>
        <w:rPr>
          <w:rFonts w:eastAsia="Calibri"/>
          <w:sz w:val="22"/>
          <w:szCs w:val="22"/>
          <w:lang w:eastAsia="en-US"/>
        </w:rPr>
      </w:pPr>
      <w:r w:rsidRPr="009A742F">
        <w:rPr>
          <w:sz w:val="22"/>
          <w:szCs w:val="22"/>
        </w:rPr>
        <w:t>Zhotoviteľovi vznik</w:t>
      </w:r>
      <w:r>
        <w:rPr>
          <w:sz w:val="22"/>
          <w:szCs w:val="22"/>
        </w:rPr>
        <w:t>ne právo zahrnúť cenu indexácie, Zmeny</w:t>
      </w:r>
      <w:r w:rsidR="004320AF">
        <w:rPr>
          <w:sz w:val="22"/>
          <w:szCs w:val="22"/>
        </w:rPr>
        <w:t>, dodatočnú platbu v zmysle podčlánku 20.1 (Nároky Zhotoviteľa)</w:t>
      </w:r>
      <w:r>
        <w:rPr>
          <w:sz w:val="22"/>
          <w:szCs w:val="22"/>
        </w:rPr>
        <w:t xml:space="preserve"> </w:t>
      </w:r>
      <w:r w:rsidRPr="009A742F">
        <w:rPr>
          <w:sz w:val="22"/>
          <w:szCs w:val="22"/>
        </w:rPr>
        <w:t xml:space="preserve">do faktúry za mesiac, v ktorom nadobudol účinnosť </w:t>
      </w:r>
      <w:r>
        <w:rPr>
          <w:sz w:val="22"/>
          <w:szCs w:val="22"/>
        </w:rPr>
        <w:t xml:space="preserve">príslušný </w:t>
      </w:r>
      <w:r w:rsidRPr="009A742F">
        <w:rPr>
          <w:sz w:val="22"/>
          <w:szCs w:val="22"/>
        </w:rPr>
        <w:t>dodatok.</w:t>
      </w:r>
    </w:p>
    <w:p w14:paraId="28ECBC3F" w14:textId="77777777" w:rsidR="00A05C99" w:rsidRDefault="00A05C99" w:rsidP="00A05C99">
      <w:pPr>
        <w:keepNext/>
        <w:spacing w:before="120"/>
        <w:jc w:val="both"/>
        <w:outlineLvl w:val="2"/>
        <w:rPr>
          <w:b/>
          <w:bCs/>
          <w:sz w:val="22"/>
          <w:szCs w:val="22"/>
        </w:rPr>
      </w:pPr>
      <w:r w:rsidRPr="00495FC5">
        <w:rPr>
          <w:b/>
          <w:bCs/>
          <w:sz w:val="22"/>
          <w:szCs w:val="22"/>
        </w:rPr>
        <w:t>Podčlánok 14.4 Harmonogram platieb</w:t>
      </w:r>
    </w:p>
    <w:p w14:paraId="1CFE8006" w14:textId="77777777" w:rsidR="00A05C99" w:rsidRPr="00C55926" w:rsidRDefault="00A05C99" w:rsidP="00010C06">
      <w:pPr>
        <w:keepNext/>
        <w:jc w:val="both"/>
        <w:rPr>
          <w:bCs/>
          <w:sz w:val="22"/>
          <w:szCs w:val="22"/>
        </w:rPr>
      </w:pPr>
      <w:r w:rsidRPr="00C55926">
        <w:rPr>
          <w:bCs/>
          <w:sz w:val="22"/>
          <w:szCs w:val="22"/>
        </w:rPr>
        <w:t>Text podčlánku sa ruší.</w:t>
      </w:r>
    </w:p>
    <w:p w14:paraId="6A82366D" w14:textId="77777777" w:rsidR="00A05C99" w:rsidRDefault="00A05C99" w:rsidP="00A05C99">
      <w:pPr>
        <w:keepNext/>
        <w:spacing w:before="120"/>
        <w:jc w:val="both"/>
        <w:outlineLvl w:val="2"/>
        <w:rPr>
          <w:b/>
          <w:bCs/>
          <w:sz w:val="22"/>
          <w:szCs w:val="22"/>
        </w:rPr>
      </w:pPr>
      <w:r>
        <w:rPr>
          <w:b/>
          <w:bCs/>
          <w:sz w:val="22"/>
          <w:szCs w:val="22"/>
        </w:rPr>
        <w:t>Podčlánok 14.5 Technologické zariadenie a Materiály určené pre Dielo</w:t>
      </w:r>
    </w:p>
    <w:p w14:paraId="206EE20B" w14:textId="77777777" w:rsidR="00A05C99" w:rsidRDefault="00A05C99" w:rsidP="00A05C99">
      <w:pPr>
        <w:jc w:val="both"/>
        <w:rPr>
          <w:sz w:val="22"/>
          <w:szCs w:val="22"/>
        </w:rPr>
      </w:pPr>
      <w:r>
        <w:rPr>
          <w:sz w:val="22"/>
          <w:szCs w:val="22"/>
        </w:rPr>
        <w:t>V podčlánku sa ruší pododstavec (a) (ii) a nahrádza sa nasledujúcim znením:</w:t>
      </w:r>
    </w:p>
    <w:p w14:paraId="58E28FCB" w14:textId="08931924" w:rsidR="00A05C99" w:rsidRDefault="00A05C99" w:rsidP="00F558E8">
      <w:pPr>
        <w:numPr>
          <w:ilvl w:val="0"/>
          <w:numId w:val="128"/>
        </w:numPr>
        <w:tabs>
          <w:tab w:val="clear" w:pos="720"/>
          <w:tab w:val="num" w:pos="426"/>
        </w:tabs>
        <w:ind w:left="426" w:hanging="426"/>
        <w:jc w:val="both"/>
        <w:rPr>
          <w:sz w:val="22"/>
          <w:szCs w:val="22"/>
        </w:rPr>
      </w:pPr>
      <w:r>
        <w:rPr>
          <w:sz w:val="22"/>
          <w:szCs w:val="22"/>
        </w:rPr>
        <w:t>predložil kópiu faktúry za získanie a dodávku Technologického zariadenia a Materiálov na Stavenisko, vystavenú na Zhotoviteľa. V prípade ak je faktúra vystavená v cudzom jazyku, spolu s kópiou faktúry je povinný Zhotoviteľ predložiť aj kópiu úradne osvedčeného prekladu predmetnej faktúry do slovenského jazyka.</w:t>
      </w:r>
      <w:r w:rsidR="00D73B35">
        <w:rPr>
          <w:sz w:val="22"/>
          <w:szCs w:val="22"/>
        </w:rPr>
        <w:t xml:space="preserve"> </w:t>
      </w:r>
    </w:p>
    <w:p w14:paraId="06B349BF" w14:textId="77777777" w:rsidR="00A05C99" w:rsidRDefault="00A05C99" w:rsidP="00A05C99">
      <w:pPr>
        <w:spacing w:before="120"/>
        <w:jc w:val="both"/>
        <w:rPr>
          <w:sz w:val="22"/>
          <w:szCs w:val="22"/>
        </w:rPr>
      </w:pPr>
      <w:r>
        <w:rPr>
          <w:sz w:val="22"/>
          <w:szCs w:val="22"/>
        </w:rPr>
        <w:t>V podčlánku sa ruší predposledný odstavec a nahrádza sa nasledujúcim znením:</w:t>
      </w:r>
    </w:p>
    <w:p w14:paraId="2720E68D" w14:textId="1CC9B5A1" w:rsidR="00A05C99" w:rsidRDefault="00A05C99" w:rsidP="00A05C99">
      <w:pPr>
        <w:spacing w:before="120" w:after="120"/>
        <w:jc w:val="both"/>
        <w:rPr>
          <w:sz w:val="22"/>
          <w:szCs w:val="22"/>
        </w:rPr>
      </w:pPr>
      <w:r>
        <w:rPr>
          <w:sz w:val="22"/>
          <w:szCs w:val="22"/>
        </w:rPr>
        <w:t xml:space="preserve">Dodatočná čiastka, ktorá bude potvrdená sa bude rovnať 80% z nákladov na Technologické zariadenie a Materiály na základe kópie faktúry predloženej podľa pododstavca (a) (ii), t.j. 80% z fakturovanej ceny Materiálu bez DPH uvedenej na predmetnej faktúre, pričom táto čiastka nesmie prekročiť 80% hodnoty položky uvedenej v Ocenenom výkaze výmer za príslušné Technologické zariadenia a Materiály pre daný SO, resp. PS. </w:t>
      </w:r>
    </w:p>
    <w:p w14:paraId="65406D54" w14:textId="528C9FFF" w:rsidR="005C7DE2" w:rsidRDefault="005C7DE2" w:rsidP="00A05C99">
      <w:pPr>
        <w:spacing w:before="120" w:after="120"/>
        <w:jc w:val="both"/>
        <w:rPr>
          <w:sz w:val="22"/>
          <w:szCs w:val="22"/>
        </w:rPr>
      </w:pPr>
      <w:r>
        <w:rPr>
          <w:sz w:val="22"/>
        </w:rPr>
        <w:t xml:space="preserve">Pre vylúčenie pochybností platí, že </w:t>
      </w:r>
      <w:r w:rsidRPr="00C9689C">
        <w:rPr>
          <w:sz w:val="22"/>
        </w:rPr>
        <w:t xml:space="preserve">Zhotoviteľovi vznikne právo zahrnúť </w:t>
      </w:r>
      <w:r>
        <w:rPr>
          <w:sz w:val="22"/>
        </w:rPr>
        <w:t xml:space="preserve">platbu za </w:t>
      </w:r>
      <w:r w:rsidRPr="005C7DE2">
        <w:rPr>
          <w:sz w:val="22"/>
        </w:rPr>
        <w:t xml:space="preserve">Technologické zariadenie a Materiály </w:t>
      </w:r>
      <w:r>
        <w:rPr>
          <w:sz w:val="22"/>
        </w:rPr>
        <w:t xml:space="preserve">v zmysle tohto podčlánku </w:t>
      </w:r>
      <w:r w:rsidRPr="00C9689C">
        <w:rPr>
          <w:sz w:val="22"/>
        </w:rPr>
        <w:t>do Prehlásenia</w:t>
      </w:r>
      <w:r w:rsidRPr="00C9689C">
        <w:rPr>
          <w:sz w:val="22"/>
          <w:szCs w:val="22"/>
          <w:lang w:eastAsia="cs-CZ"/>
        </w:rPr>
        <w:t>, resp. Záverečného prehlásenia</w:t>
      </w:r>
      <w:r w:rsidRPr="00C9689C">
        <w:rPr>
          <w:sz w:val="22"/>
        </w:rPr>
        <w:t xml:space="preserve"> </w:t>
      </w:r>
      <w:r>
        <w:rPr>
          <w:sz w:val="22"/>
        </w:rPr>
        <w:t xml:space="preserve">najskôr za </w:t>
      </w:r>
      <w:r w:rsidRPr="00C9689C">
        <w:rPr>
          <w:sz w:val="22"/>
          <w:szCs w:val="22"/>
          <w:lang w:eastAsia="cs-CZ"/>
        </w:rPr>
        <w:t xml:space="preserve"> </w:t>
      </w:r>
      <w:r>
        <w:rPr>
          <w:sz w:val="22"/>
          <w:szCs w:val="22"/>
          <w:lang w:eastAsia="cs-CZ"/>
        </w:rPr>
        <w:t xml:space="preserve">mesiac, v ktorom </w:t>
      </w:r>
      <w:r w:rsidR="00F00F7B">
        <w:rPr>
          <w:sz w:val="22"/>
          <w:szCs w:val="22"/>
          <w:lang w:eastAsia="cs-CZ"/>
        </w:rPr>
        <w:t xml:space="preserve">bolo dodané </w:t>
      </w:r>
      <w:r w:rsidR="00F00F7B" w:rsidRPr="00F00F7B">
        <w:rPr>
          <w:sz w:val="22"/>
          <w:szCs w:val="22"/>
          <w:lang w:eastAsia="cs-CZ"/>
        </w:rPr>
        <w:t>Technologické zariadeni</w:t>
      </w:r>
      <w:r w:rsidR="00F00F7B">
        <w:rPr>
          <w:sz w:val="22"/>
          <w:szCs w:val="22"/>
          <w:lang w:eastAsia="cs-CZ"/>
        </w:rPr>
        <w:t>e</w:t>
      </w:r>
      <w:r w:rsidR="00F00F7B" w:rsidRPr="00F00F7B">
        <w:rPr>
          <w:sz w:val="22"/>
          <w:szCs w:val="22"/>
          <w:lang w:eastAsia="cs-CZ"/>
        </w:rPr>
        <w:t xml:space="preserve"> a Materiálov na Stavenisko</w:t>
      </w:r>
      <w:r w:rsidR="00F00F7B">
        <w:rPr>
          <w:sz w:val="22"/>
          <w:szCs w:val="22"/>
          <w:lang w:eastAsia="cs-CZ"/>
        </w:rPr>
        <w:t xml:space="preserve">, a zároveň nie skôr ako za mesiac, v ktorom bola </w:t>
      </w:r>
      <w:r>
        <w:rPr>
          <w:sz w:val="22"/>
          <w:szCs w:val="22"/>
          <w:lang w:eastAsia="cs-CZ"/>
        </w:rPr>
        <w:t xml:space="preserve">vystavená faktúra </w:t>
      </w:r>
      <w:r w:rsidRPr="005C7DE2">
        <w:rPr>
          <w:sz w:val="22"/>
          <w:szCs w:val="22"/>
          <w:lang w:eastAsia="cs-CZ"/>
        </w:rPr>
        <w:t>za získanie a dodávku Technologického zariadenia a Materiálov na Stavenisko</w:t>
      </w:r>
      <w:r>
        <w:rPr>
          <w:sz w:val="22"/>
          <w:szCs w:val="22"/>
          <w:lang w:eastAsia="cs-CZ"/>
        </w:rPr>
        <w:t xml:space="preserve"> </w:t>
      </w:r>
      <w:r w:rsidRPr="005C7DE2">
        <w:rPr>
          <w:sz w:val="22"/>
          <w:szCs w:val="22"/>
          <w:lang w:eastAsia="cs-CZ"/>
        </w:rPr>
        <w:t>podľa pododstavca (a) (ii)</w:t>
      </w:r>
      <w:r>
        <w:rPr>
          <w:sz w:val="22"/>
          <w:szCs w:val="22"/>
          <w:lang w:eastAsia="cs-CZ"/>
        </w:rPr>
        <w:t xml:space="preserve">. </w:t>
      </w:r>
      <w:r>
        <w:rPr>
          <w:sz w:val="22"/>
        </w:rPr>
        <w:t xml:space="preserve">Pre vylúčenie pochybností platí, že </w:t>
      </w:r>
      <w:r w:rsidRPr="00C9689C">
        <w:rPr>
          <w:sz w:val="22"/>
        </w:rPr>
        <w:t xml:space="preserve">Zhotoviteľovi vznikne </w:t>
      </w:r>
      <w:r>
        <w:rPr>
          <w:sz w:val="22"/>
        </w:rPr>
        <w:t>povinnosť</w:t>
      </w:r>
      <w:r w:rsidRPr="00C9689C">
        <w:rPr>
          <w:sz w:val="22"/>
        </w:rPr>
        <w:t xml:space="preserve"> zahrnúť </w:t>
      </w:r>
      <w:r>
        <w:rPr>
          <w:sz w:val="22"/>
        </w:rPr>
        <w:t xml:space="preserve">odpočet za </w:t>
      </w:r>
      <w:r w:rsidRPr="005C7DE2">
        <w:rPr>
          <w:sz w:val="22"/>
        </w:rPr>
        <w:t xml:space="preserve">Technologické zariadenie a Materiály </w:t>
      </w:r>
      <w:r>
        <w:rPr>
          <w:sz w:val="22"/>
        </w:rPr>
        <w:t xml:space="preserve">v zmysle tohto podčlánku </w:t>
      </w:r>
      <w:r w:rsidRPr="00C9689C">
        <w:rPr>
          <w:sz w:val="22"/>
        </w:rPr>
        <w:t>do Prehlásenia</w:t>
      </w:r>
      <w:r w:rsidRPr="00C9689C">
        <w:rPr>
          <w:sz w:val="22"/>
          <w:szCs w:val="22"/>
          <w:lang w:eastAsia="cs-CZ"/>
        </w:rPr>
        <w:t>, resp. Záverečného prehlásenia</w:t>
      </w:r>
      <w:r w:rsidRPr="00C9689C">
        <w:rPr>
          <w:sz w:val="22"/>
        </w:rPr>
        <w:t xml:space="preserve"> </w:t>
      </w:r>
      <w:r>
        <w:rPr>
          <w:sz w:val="22"/>
        </w:rPr>
        <w:t xml:space="preserve">za </w:t>
      </w:r>
      <w:r>
        <w:rPr>
          <w:sz w:val="22"/>
          <w:szCs w:val="22"/>
          <w:lang w:eastAsia="cs-CZ"/>
        </w:rPr>
        <w:t xml:space="preserve">mesiac, v ktorom bolo príslušné </w:t>
      </w:r>
      <w:r w:rsidRPr="005C7DE2">
        <w:rPr>
          <w:sz w:val="22"/>
          <w:szCs w:val="22"/>
          <w:lang w:eastAsia="cs-CZ"/>
        </w:rPr>
        <w:t>Technologické zariadenie a Materiály v zmysle tohto podčlánku</w:t>
      </w:r>
      <w:r>
        <w:rPr>
          <w:sz w:val="22"/>
          <w:szCs w:val="22"/>
          <w:lang w:eastAsia="cs-CZ"/>
        </w:rPr>
        <w:t xml:space="preserve"> zabudované do Diela</w:t>
      </w:r>
      <w:r w:rsidR="00A819C6">
        <w:rPr>
          <w:sz w:val="22"/>
          <w:szCs w:val="22"/>
          <w:lang w:eastAsia="cs-CZ"/>
        </w:rPr>
        <w:t>.</w:t>
      </w:r>
      <w:r>
        <w:rPr>
          <w:sz w:val="22"/>
          <w:szCs w:val="22"/>
          <w:lang w:eastAsia="cs-CZ"/>
        </w:rPr>
        <w:t xml:space="preserve"> </w:t>
      </w:r>
    </w:p>
    <w:p w14:paraId="3439719C" w14:textId="77777777" w:rsidR="00A05C99" w:rsidRPr="00495FC5" w:rsidRDefault="00A05C99" w:rsidP="00A05C99">
      <w:pPr>
        <w:keepNext/>
        <w:spacing w:before="120"/>
        <w:jc w:val="both"/>
        <w:outlineLvl w:val="2"/>
        <w:rPr>
          <w:b/>
          <w:bCs/>
          <w:sz w:val="22"/>
          <w:szCs w:val="22"/>
        </w:rPr>
      </w:pPr>
      <w:r w:rsidRPr="00495FC5">
        <w:rPr>
          <w:b/>
          <w:bCs/>
          <w:sz w:val="22"/>
          <w:szCs w:val="22"/>
        </w:rPr>
        <w:t>Podčlánok 14.6 Vydanie Priebežných platobných potvrdení</w:t>
      </w:r>
    </w:p>
    <w:p w14:paraId="1AC844F7" w14:textId="77777777" w:rsidR="00A05C99" w:rsidRPr="00E05372" w:rsidRDefault="00A05C99" w:rsidP="00A05C99">
      <w:pPr>
        <w:jc w:val="both"/>
        <w:rPr>
          <w:sz w:val="22"/>
          <w:szCs w:val="22"/>
        </w:rPr>
      </w:pPr>
      <w:r w:rsidRPr="00E05372">
        <w:rPr>
          <w:sz w:val="22"/>
          <w:szCs w:val="22"/>
        </w:rPr>
        <w:t>V prvom odstavci sa v druhej vete ruší slovo „Objednávateľovi“ a nahrádza sa slovom „Zhotoviteľovi“.</w:t>
      </w:r>
    </w:p>
    <w:p w14:paraId="100A82A9" w14:textId="77777777" w:rsidR="00A05C99" w:rsidRPr="00495FC5" w:rsidRDefault="00A05C99" w:rsidP="00A05C99">
      <w:pPr>
        <w:spacing w:before="120" w:after="120"/>
        <w:jc w:val="both"/>
        <w:rPr>
          <w:sz w:val="22"/>
          <w:szCs w:val="22"/>
        </w:rPr>
      </w:pPr>
      <w:r w:rsidRPr="00495FC5">
        <w:rPr>
          <w:sz w:val="22"/>
          <w:szCs w:val="22"/>
        </w:rPr>
        <w:t>Na koniec</w:t>
      </w:r>
      <w:r w:rsidR="00FF7E1A">
        <w:rPr>
          <w:sz w:val="22"/>
          <w:szCs w:val="22"/>
        </w:rPr>
        <w:t xml:space="preserve"> podčlánku</w:t>
      </w:r>
      <w:r w:rsidRPr="00495FC5">
        <w:rPr>
          <w:sz w:val="22"/>
          <w:szCs w:val="22"/>
        </w:rPr>
        <w:t xml:space="preserve"> sa pridávajú nové odstavce s nasledujúcim znením:</w:t>
      </w:r>
    </w:p>
    <w:p w14:paraId="7E435971" w14:textId="77777777" w:rsidR="00A05C99" w:rsidRPr="002D2C9A" w:rsidRDefault="00A05C99" w:rsidP="00A05C99">
      <w:pPr>
        <w:spacing w:before="120" w:after="120"/>
        <w:jc w:val="both"/>
        <w:rPr>
          <w:sz w:val="22"/>
          <w:szCs w:val="22"/>
          <w:lang w:eastAsia="cs-CZ"/>
        </w:rPr>
      </w:pPr>
      <w:r w:rsidRPr="002D2C9A">
        <w:rPr>
          <w:sz w:val="22"/>
          <w:szCs w:val="22"/>
          <w:lang w:eastAsia="cs-CZ"/>
        </w:rPr>
        <w:t xml:space="preserve">Priebežné platobné potvrdenie Objednávateľ nepodpisuje. </w:t>
      </w:r>
    </w:p>
    <w:p w14:paraId="4359C8FA" w14:textId="2DEE0F95" w:rsidR="004B0927" w:rsidRDefault="00A05C99" w:rsidP="00A05C99">
      <w:pPr>
        <w:spacing w:before="120" w:after="120"/>
        <w:jc w:val="both"/>
        <w:rPr>
          <w:sz w:val="22"/>
          <w:szCs w:val="22"/>
        </w:rPr>
      </w:pPr>
      <w:r w:rsidRPr="002D2C9A">
        <w:rPr>
          <w:sz w:val="22"/>
          <w:szCs w:val="22"/>
        </w:rPr>
        <w:t xml:space="preserve">Po vydaní Priebežného platobného potvrdenia Stavebným dozorom je Zhotoviteľ oprávnený vystaviť faktúru na čiastku stanovenú v Priebežnom platobnom potvrdení a následne </w:t>
      </w:r>
      <w:r w:rsidR="004B0927" w:rsidRPr="004B0927">
        <w:rPr>
          <w:sz w:val="22"/>
          <w:szCs w:val="22"/>
        </w:rPr>
        <w:t xml:space="preserve">predložiť Stavebnému dozorovi na potvrdenie faktúru v </w:t>
      </w:r>
      <w:r w:rsidR="007F7630">
        <w:rPr>
          <w:sz w:val="22"/>
          <w:szCs w:val="22"/>
        </w:rPr>
        <w:t>5</w:t>
      </w:r>
      <w:r w:rsidR="004B0927" w:rsidRPr="004B0927">
        <w:rPr>
          <w:sz w:val="22"/>
          <w:szCs w:val="22"/>
        </w:rPr>
        <w:t xml:space="preserve"> vyhotoveniach. Stavebný dozor si po potvrdení faktúry ponechá 1 vyhotovenie faktúry, Priebežného platobného potvrdenia a</w:t>
      </w:r>
      <w:r w:rsidR="004B0927">
        <w:rPr>
          <w:sz w:val="22"/>
          <w:szCs w:val="22"/>
        </w:rPr>
        <w:t> </w:t>
      </w:r>
      <w:r w:rsidR="004B0927" w:rsidRPr="004B0927">
        <w:rPr>
          <w:sz w:val="22"/>
          <w:szCs w:val="22"/>
        </w:rPr>
        <w:t>Prehlásenia</w:t>
      </w:r>
      <w:r w:rsidR="004B0927">
        <w:rPr>
          <w:sz w:val="22"/>
          <w:szCs w:val="22"/>
        </w:rPr>
        <w:t>.</w:t>
      </w:r>
    </w:p>
    <w:p w14:paraId="78CB5243" w14:textId="1146C2EB" w:rsidR="00A05C99" w:rsidRPr="00495FC5" w:rsidRDefault="00A819C6" w:rsidP="00A05C99">
      <w:pPr>
        <w:spacing w:before="120" w:after="120"/>
        <w:jc w:val="both"/>
        <w:rPr>
          <w:sz w:val="22"/>
          <w:szCs w:val="22"/>
          <w:lang w:eastAsia="cs-CZ"/>
        </w:rPr>
      </w:pPr>
      <w:r>
        <w:rPr>
          <w:sz w:val="22"/>
          <w:szCs w:val="22"/>
        </w:rPr>
        <w:lastRenderedPageBreak/>
        <w:t xml:space="preserve">Pre vylúčenie pochybností platí, že </w:t>
      </w:r>
      <w:r w:rsidR="004B0927">
        <w:rPr>
          <w:sz w:val="22"/>
          <w:szCs w:val="22"/>
        </w:rPr>
        <w:t xml:space="preserve">(i) </w:t>
      </w:r>
      <w:r>
        <w:rPr>
          <w:sz w:val="22"/>
          <w:szCs w:val="22"/>
        </w:rPr>
        <w:t>Zhotoviteľovi vznikne právo vystaviť faktúru najskôr v posledný kalendárny deň v mesiaci s výnimkou poslednej faktúry</w:t>
      </w:r>
      <w:r w:rsidR="0070764A">
        <w:rPr>
          <w:sz w:val="22"/>
          <w:szCs w:val="22"/>
        </w:rPr>
        <w:t xml:space="preserve"> pre Dielo</w:t>
      </w:r>
      <w:r>
        <w:rPr>
          <w:sz w:val="22"/>
          <w:szCs w:val="22"/>
        </w:rPr>
        <w:t xml:space="preserve"> (po ktorej už Zhotoviteľ nebude fakturovať)</w:t>
      </w:r>
      <w:r w:rsidR="00C92B86">
        <w:rPr>
          <w:sz w:val="22"/>
          <w:szCs w:val="22"/>
        </w:rPr>
        <w:t xml:space="preserve"> a </w:t>
      </w:r>
      <w:r w:rsidR="004B0927">
        <w:rPr>
          <w:sz w:val="22"/>
          <w:szCs w:val="22"/>
        </w:rPr>
        <w:t xml:space="preserve">(ii) </w:t>
      </w:r>
      <w:r w:rsidR="00C92B86">
        <w:rPr>
          <w:sz w:val="22"/>
          <w:szCs w:val="22"/>
        </w:rPr>
        <w:t>Zhotoviteľ je oprávnený vystaviť za príslušný kalendárny mesiac iba jednu faktúru</w:t>
      </w:r>
      <w:r>
        <w:rPr>
          <w:sz w:val="22"/>
          <w:szCs w:val="22"/>
        </w:rPr>
        <w:t xml:space="preserve">. </w:t>
      </w:r>
    </w:p>
    <w:p w14:paraId="2B1FCB41" w14:textId="77777777" w:rsidR="00A05C99" w:rsidRPr="00CC2FC7" w:rsidRDefault="00A05C99" w:rsidP="00A05C99">
      <w:pPr>
        <w:spacing w:before="120" w:after="120"/>
        <w:jc w:val="both"/>
        <w:rPr>
          <w:sz w:val="22"/>
          <w:szCs w:val="22"/>
          <w:lang w:eastAsia="cs-CZ"/>
        </w:rPr>
      </w:pPr>
      <w:r w:rsidRPr="00A83DB7">
        <w:rPr>
          <w:sz w:val="22"/>
          <w:szCs w:val="22"/>
          <w:lang w:eastAsia="cs-CZ"/>
        </w:rPr>
        <w:t xml:space="preserve">Za deň dodania sa pre účely zákona o DPH považuje deň, kedy bolo </w:t>
      </w:r>
      <w:r>
        <w:rPr>
          <w:sz w:val="22"/>
          <w:szCs w:val="22"/>
          <w:lang w:eastAsia="cs-CZ"/>
        </w:rPr>
        <w:t>podpísané</w:t>
      </w:r>
      <w:r w:rsidRPr="00A83DB7">
        <w:rPr>
          <w:sz w:val="22"/>
          <w:szCs w:val="22"/>
          <w:lang w:eastAsia="cs-CZ"/>
        </w:rPr>
        <w:t xml:space="preserve"> Priebežné platobné potvrdenie Stavebným dozorom. </w:t>
      </w:r>
    </w:p>
    <w:p w14:paraId="7DC53A47" w14:textId="51BCA518" w:rsidR="00A05C99" w:rsidRPr="002D2C9A" w:rsidRDefault="0070764A" w:rsidP="00A05C99">
      <w:pPr>
        <w:spacing w:before="120"/>
        <w:jc w:val="both"/>
        <w:rPr>
          <w:sz w:val="22"/>
          <w:szCs w:val="22"/>
          <w:lang w:eastAsia="cs-CZ"/>
        </w:rPr>
      </w:pPr>
      <w:r w:rsidRPr="0070764A">
        <w:rPr>
          <w:sz w:val="22"/>
          <w:szCs w:val="22"/>
          <w:lang w:eastAsia="cs-CZ"/>
        </w:rPr>
        <w:t>Po potvrdení faktúry Stavebným dozorom je Zhotoviteľ povinný predložiť Objednávateľovi faktúru, Priebežné platobné potvrdenie a Prehlásenie v </w:t>
      </w:r>
      <w:r w:rsidR="007F7630">
        <w:rPr>
          <w:sz w:val="22"/>
          <w:szCs w:val="22"/>
          <w:lang w:eastAsia="cs-CZ"/>
        </w:rPr>
        <w:t>4</w:t>
      </w:r>
      <w:r w:rsidRPr="0070764A">
        <w:rPr>
          <w:sz w:val="22"/>
          <w:szCs w:val="22"/>
          <w:lang w:eastAsia="cs-CZ"/>
        </w:rPr>
        <w:t xml:space="preserve"> vyhotoveniach. Uvedená dokumentácia sa predkladá Objednávateľovi spolu so sprievodným listom Zhotoviteľa. </w:t>
      </w:r>
      <w:r w:rsidR="00A05C99" w:rsidRPr="002D2C9A">
        <w:rPr>
          <w:sz w:val="22"/>
          <w:szCs w:val="22"/>
          <w:lang w:eastAsia="cs-CZ"/>
        </w:rPr>
        <w:t>Každé vyhotovenie musí byť rovnopis s originálnymi podpismi. Faktúra a Prehlásenie (vrátane rekapitulácie</w:t>
      </w:r>
      <w:r w:rsidR="00B15CCB">
        <w:rPr>
          <w:sz w:val="22"/>
          <w:szCs w:val="22"/>
          <w:lang w:eastAsia="cs-CZ"/>
        </w:rPr>
        <w:t>,</w:t>
      </w:r>
      <w:r w:rsidR="00A05C99" w:rsidRPr="002D2C9A">
        <w:rPr>
          <w:sz w:val="22"/>
          <w:szCs w:val="22"/>
          <w:lang w:eastAsia="cs-CZ"/>
        </w:rPr>
        <w:t> súpisov vykonaných prác</w:t>
      </w:r>
      <w:r w:rsidR="00B15CCB">
        <w:rPr>
          <w:sz w:val="22"/>
          <w:szCs w:val="22"/>
          <w:lang w:eastAsia="cs-CZ"/>
        </w:rPr>
        <w:t xml:space="preserve"> a ostatných podporných dokumentov</w:t>
      </w:r>
      <w:r w:rsidR="00A05C99" w:rsidRPr="002D2C9A">
        <w:rPr>
          <w:sz w:val="22"/>
          <w:szCs w:val="22"/>
          <w:lang w:eastAsia="cs-CZ"/>
        </w:rPr>
        <w:t>) musí byť podpísané osobou/osobami uvedenými v zozname splnomocnených osôb, ktorý predložil Zhotoviteľ Objednávateľovi v zmysle tohto podčlánku.</w:t>
      </w:r>
      <w:r w:rsidR="00A05C99" w:rsidRPr="002D2C9A">
        <w:rPr>
          <w:rFonts w:eastAsia="Calibri"/>
          <w:sz w:val="22"/>
          <w:szCs w:val="22"/>
          <w:lang w:eastAsia="en-US"/>
        </w:rPr>
        <w:t xml:space="preserve"> </w:t>
      </w:r>
      <w:r w:rsidR="00A05C99" w:rsidRPr="002D2C9A">
        <w:rPr>
          <w:sz w:val="22"/>
          <w:szCs w:val="22"/>
          <w:lang w:eastAsia="cs-CZ"/>
        </w:rPr>
        <w:t>Objednávateľ je oprávnený počas plnenia Zmluvy jednostranne zmeniť požadovaný počet vyhotovení, pričom táto zmena nevyžaduje uzatvorenie dodatku.</w:t>
      </w:r>
    </w:p>
    <w:p w14:paraId="1259A271" w14:textId="6DBA04D8" w:rsidR="00A05C99" w:rsidRPr="002D2C9A" w:rsidRDefault="0070764A" w:rsidP="00A05C99">
      <w:pPr>
        <w:spacing w:before="120"/>
        <w:jc w:val="both"/>
        <w:rPr>
          <w:sz w:val="22"/>
          <w:szCs w:val="22"/>
          <w:lang w:eastAsia="cs-CZ"/>
        </w:rPr>
      </w:pPr>
      <w:r>
        <w:rPr>
          <w:sz w:val="22"/>
          <w:szCs w:val="22"/>
          <w:lang w:eastAsia="cs-CZ"/>
        </w:rPr>
        <w:t xml:space="preserve">Po </w:t>
      </w:r>
      <w:r w:rsidR="0048158E">
        <w:rPr>
          <w:sz w:val="22"/>
          <w:szCs w:val="22"/>
          <w:lang w:eastAsia="cs-CZ"/>
        </w:rPr>
        <w:t>doručení</w:t>
      </w:r>
      <w:r>
        <w:rPr>
          <w:sz w:val="22"/>
          <w:szCs w:val="22"/>
          <w:lang w:eastAsia="cs-CZ"/>
        </w:rPr>
        <w:t xml:space="preserve"> faktúry</w:t>
      </w:r>
      <w:r w:rsidR="00506800">
        <w:rPr>
          <w:sz w:val="22"/>
          <w:szCs w:val="22"/>
          <w:lang w:eastAsia="cs-CZ"/>
        </w:rPr>
        <w:t xml:space="preserve">, Priebežného </w:t>
      </w:r>
      <w:r w:rsidR="0048158E" w:rsidRPr="0048158E">
        <w:rPr>
          <w:sz w:val="22"/>
          <w:szCs w:val="22"/>
          <w:lang w:eastAsia="cs-CZ"/>
        </w:rPr>
        <w:t>platobné</w:t>
      </w:r>
      <w:r w:rsidR="0048158E">
        <w:rPr>
          <w:sz w:val="22"/>
          <w:szCs w:val="22"/>
          <w:lang w:eastAsia="cs-CZ"/>
        </w:rPr>
        <w:t>ho potvrdenia a Prehlásenia</w:t>
      </w:r>
      <w:r>
        <w:rPr>
          <w:sz w:val="22"/>
          <w:szCs w:val="22"/>
          <w:lang w:eastAsia="cs-CZ"/>
        </w:rPr>
        <w:t xml:space="preserve"> </w:t>
      </w:r>
      <w:r w:rsidR="0048158E" w:rsidRPr="0048158E">
        <w:rPr>
          <w:sz w:val="22"/>
          <w:szCs w:val="22"/>
          <w:lang w:eastAsia="cs-CZ"/>
        </w:rPr>
        <w:t>(vrátane rekapitulácie</w:t>
      </w:r>
      <w:r w:rsidR="00B15CCB">
        <w:rPr>
          <w:sz w:val="22"/>
          <w:szCs w:val="22"/>
          <w:lang w:eastAsia="cs-CZ"/>
        </w:rPr>
        <w:t>,</w:t>
      </w:r>
      <w:r w:rsidR="0048158E" w:rsidRPr="0048158E">
        <w:rPr>
          <w:sz w:val="22"/>
          <w:szCs w:val="22"/>
          <w:lang w:eastAsia="cs-CZ"/>
        </w:rPr>
        <w:t xml:space="preserve"> súpisov vykonaných prác</w:t>
      </w:r>
      <w:r w:rsidR="00B15CCB">
        <w:rPr>
          <w:sz w:val="22"/>
          <w:szCs w:val="22"/>
          <w:lang w:eastAsia="cs-CZ"/>
        </w:rPr>
        <w:t xml:space="preserve"> a ostatných podporných dokumentov</w:t>
      </w:r>
      <w:r w:rsidR="0048158E" w:rsidRPr="0048158E">
        <w:rPr>
          <w:sz w:val="22"/>
          <w:szCs w:val="22"/>
          <w:lang w:eastAsia="cs-CZ"/>
        </w:rPr>
        <w:t>)</w:t>
      </w:r>
      <w:r w:rsidR="0048158E">
        <w:rPr>
          <w:sz w:val="22"/>
          <w:szCs w:val="22"/>
          <w:lang w:eastAsia="cs-CZ"/>
        </w:rPr>
        <w:t xml:space="preserve"> v listinnej podobe je Zhotoviteľ povinný zaslať Objednávateľovi a Stavebnému dozorovi uvedené dokumenty aj v elektronickej podobe </w:t>
      </w:r>
      <w:r w:rsidR="0048158E" w:rsidRPr="0048158E">
        <w:rPr>
          <w:sz w:val="22"/>
          <w:szCs w:val="22"/>
          <w:lang w:eastAsia="cs-CZ"/>
        </w:rPr>
        <w:t xml:space="preserve">v otvorenom formáte </w:t>
      </w:r>
      <w:proofErr w:type="spellStart"/>
      <w:r w:rsidR="0048158E" w:rsidRPr="0048158E">
        <w:rPr>
          <w:sz w:val="22"/>
          <w:szCs w:val="22"/>
          <w:lang w:eastAsia="cs-CZ"/>
        </w:rPr>
        <w:t>xls</w:t>
      </w:r>
      <w:proofErr w:type="spellEnd"/>
      <w:r w:rsidR="0048158E" w:rsidRPr="0048158E">
        <w:rPr>
          <w:sz w:val="22"/>
          <w:szCs w:val="22"/>
          <w:lang w:eastAsia="cs-CZ"/>
        </w:rPr>
        <w:t>/</w:t>
      </w:r>
      <w:proofErr w:type="spellStart"/>
      <w:r w:rsidR="0048158E" w:rsidRPr="0048158E">
        <w:rPr>
          <w:sz w:val="22"/>
          <w:szCs w:val="22"/>
          <w:lang w:eastAsia="cs-CZ"/>
        </w:rPr>
        <w:t>xlsx</w:t>
      </w:r>
      <w:proofErr w:type="spellEnd"/>
      <w:r w:rsidR="00AC5D7F">
        <w:rPr>
          <w:sz w:val="22"/>
          <w:szCs w:val="22"/>
          <w:lang w:eastAsia="cs-CZ"/>
        </w:rPr>
        <w:t xml:space="preserve"> (okrem podporných dokumentov, ktoré nevystavuje Zhotoviteľ, ako napr. kópia faktúry k nezabudovanému materiálu, apod., ktoré zasiela vo formáte </w:t>
      </w:r>
      <w:proofErr w:type="spellStart"/>
      <w:r w:rsidR="00AC5D7F">
        <w:rPr>
          <w:sz w:val="22"/>
          <w:szCs w:val="22"/>
          <w:lang w:eastAsia="cs-CZ"/>
        </w:rPr>
        <w:t>pdf</w:t>
      </w:r>
      <w:proofErr w:type="spellEnd"/>
      <w:r w:rsidR="00AC5D7F">
        <w:rPr>
          <w:sz w:val="22"/>
          <w:szCs w:val="22"/>
          <w:lang w:eastAsia="cs-CZ"/>
        </w:rPr>
        <w:t xml:space="preserve">) </w:t>
      </w:r>
      <w:r w:rsidR="0048158E">
        <w:rPr>
          <w:sz w:val="22"/>
          <w:szCs w:val="22"/>
          <w:lang w:eastAsia="cs-CZ"/>
        </w:rPr>
        <w:t>na mailové adresy</w:t>
      </w:r>
      <w:r w:rsidR="00AC5D7F">
        <w:rPr>
          <w:sz w:val="22"/>
          <w:szCs w:val="22"/>
          <w:lang w:eastAsia="cs-CZ"/>
        </w:rPr>
        <w:t xml:space="preserve"> určené Objednávateľom.</w:t>
      </w:r>
    </w:p>
    <w:p w14:paraId="13B98B37" w14:textId="2D776F2A" w:rsidR="00A05C99" w:rsidRPr="002D2C9A" w:rsidRDefault="00A05C99" w:rsidP="00A05C99">
      <w:pPr>
        <w:spacing w:before="120"/>
        <w:jc w:val="both"/>
        <w:rPr>
          <w:sz w:val="22"/>
          <w:szCs w:val="22"/>
          <w:lang w:eastAsia="cs-CZ"/>
        </w:rPr>
      </w:pPr>
      <w:r w:rsidRPr="002D2C9A">
        <w:rPr>
          <w:rFonts w:eastAsia="Calibri"/>
          <w:color w:val="000000"/>
          <w:sz w:val="22"/>
          <w:szCs w:val="22"/>
          <w:lang w:eastAsia="en-US"/>
        </w:rPr>
        <w:t xml:space="preserve">Zhotoviteľ je povinný pred predložením prvej faktúry predložiť Objednávateľovi a v kópii Stavebnému dozoru zoznam splnomocnených osôb za Zhotoviteľa na podpisovanie resp. potvrdzovanie faktúry, Prehlásenia/Záverečného prehlásenia, rekapitulácie a súpisov vykonaných prác. Zoznam musí obsahovať pre každú splnomocnenú osobu minimálne nasledovné údaje: meno a priezvisko, zoznam dokumentov, ktoré môže daná osoba podpisovať a podpisový vzor. V prípade, ak bude zoznam obsahovať viacero splnomocnených osôb, je Zhotoviteľ povinný v zozname uviesť, či každá zo splnomocnených osôb môže podpisovať dokumenty samostatne alebo sa požaduje spoločné konanie dvoch (alebo viacerých) splnomocnených osôb. Zoznam bude podpísaný štatutárnym orgánom Zhotoviteľa. V prípade ak je Zhotoviteľom združenie, za účelom právnej istoty a vylúčenia akýchkoľvek pochybností, predložený bude jeden spoločný zoznam splnomocnených osôb (jeden dokument), ktorý bude podpísaný štatutárnym orgánom všetkých členov združenia. Zhotoviteľ je oprávnený </w:t>
      </w:r>
      <w:r w:rsidR="001B429D" w:rsidRPr="002D2C9A">
        <w:rPr>
          <w:rFonts w:eastAsia="Calibri"/>
          <w:color w:val="000000"/>
          <w:sz w:val="22"/>
          <w:szCs w:val="22"/>
          <w:lang w:eastAsia="en-US"/>
        </w:rPr>
        <w:t xml:space="preserve">v prípade zmeny splnomocnených osôb </w:t>
      </w:r>
      <w:r w:rsidRPr="002D2C9A">
        <w:rPr>
          <w:rFonts w:eastAsia="Calibri"/>
          <w:color w:val="000000"/>
          <w:sz w:val="22"/>
          <w:szCs w:val="22"/>
          <w:lang w:eastAsia="en-US"/>
        </w:rPr>
        <w:t>predložiť aktualizovaný zoznam</w:t>
      </w:r>
      <w:r w:rsidR="004B0927">
        <w:rPr>
          <w:rFonts w:eastAsia="Calibri"/>
          <w:color w:val="000000"/>
          <w:sz w:val="22"/>
          <w:szCs w:val="22"/>
          <w:lang w:eastAsia="en-US"/>
        </w:rPr>
        <w:t>, v ktorom je povinný uviesť, či aktualizovaný zoznam dopĺňa alebo v plnom rozsahu nahrádza predchádzajúci zoznam</w:t>
      </w:r>
      <w:r w:rsidRPr="002D2C9A">
        <w:rPr>
          <w:rFonts w:eastAsia="Calibri"/>
          <w:color w:val="000000"/>
          <w:sz w:val="22"/>
          <w:szCs w:val="22"/>
          <w:lang w:eastAsia="en-US"/>
        </w:rPr>
        <w:t>.</w:t>
      </w:r>
    </w:p>
    <w:p w14:paraId="501E7F5E" w14:textId="77777777" w:rsidR="00A05C99" w:rsidRPr="00495FC5" w:rsidRDefault="00A05C99" w:rsidP="00A05C99">
      <w:pPr>
        <w:keepNext/>
        <w:spacing w:before="120"/>
        <w:jc w:val="both"/>
        <w:outlineLvl w:val="2"/>
        <w:rPr>
          <w:b/>
          <w:bCs/>
          <w:sz w:val="22"/>
          <w:szCs w:val="22"/>
        </w:rPr>
      </w:pPr>
      <w:r w:rsidRPr="00495FC5">
        <w:rPr>
          <w:b/>
          <w:bCs/>
          <w:sz w:val="22"/>
          <w:szCs w:val="22"/>
        </w:rPr>
        <w:t>Podčlánok 14.7 Platba</w:t>
      </w:r>
    </w:p>
    <w:p w14:paraId="3D091071" w14:textId="77777777" w:rsidR="00A05C99" w:rsidRPr="00495FC5" w:rsidRDefault="00A05C99" w:rsidP="00A05C99">
      <w:pPr>
        <w:jc w:val="both"/>
        <w:rPr>
          <w:sz w:val="22"/>
          <w:szCs w:val="22"/>
        </w:rPr>
      </w:pPr>
      <w:r w:rsidRPr="00495FC5">
        <w:rPr>
          <w:sz w:val="22"/>
          <w:szCs w:val="22"/>
        </w:rPr>
        <w:t>Text podčlánku sa ruší a nahrádza sa nasledujúcim znením:</w:t>
      </w:r>
    </w:p>
    <w:p w14:paraId="1FC889FB" w14:textId="77777777" w:rsidR="00A05C99" w:rsidRPr="00495FC5" w:rsidRDefault="00A05C99" w:rsidP="00A05C99">
      <w:pPr>
        <w:spacing w:before="120"/>
        <w:jc w:val="both"/>
        <w:rPr>
          <w:sz w:val="22"/>
          <w:szCs w:val="22"/>
        </w:rPr>
      </w:pPr>
      <w:r w:rsidRPr="00495FC5">
        <w:rPr>
          <w:sz w:val="22"/>
          <w:szCs w:val="22"/>
        </w:rPr>
        <w:t>Objednávateľ je povinný zaplatiť Zhotoviteľovi:</w:t>
      </w:r>
    </w:p>
    <w:p w14:paraId="6B622E3C" w14:textId="77777777" w:rsidR="00A05C99" w:rsidRPr="00495FC5" w:rsidRDefault="00A05C99" w:rsidP="00F558E8">
      <w:pPr>
        <w:numPr>
          <w:ilvl w:val="0"/>
          <w:numId w:val="104"/>
        </w:numPr>
        <w:tabs>
          <w:tab w:val="clear" w:pos="720"/>
          <w:tab w:val="num" w:pos="426"/>
        </w:tabs>
        <w:ind w:left="426" w:hanging="426"/>
        <w:jc w:val="both"/>
        <w:rPr>
          <w:sz w:val="22"/>
          <w:szCs w:val="22"/>
        </w:rPr>
      </w:pPr>
      <w:r w:rsidRPr="00495FC5">
        <w:rPr>
          <w:sz w:val="22"/>
          <w:szCs w:val="22"/>
        </w:rPr>
        <w:t xml:space="preserve">čiastku potvrdenú v každom Priebežnom platobnom potvrdení do 60 dní od dátumu doručenia faktúry Objednávateľovi </w:t>
      </w:r>
    </w:p>
    <w:p w14:paraId="30949BA6" w14:textId="77777777" w:rsidR="00A05C99" w:rsidRPr="00495FC5" w:rsidRDefault="00A05C99" w:rsidP="00F558E8">
      <w:pPr>
        <w:numPr>
          <w:ilvl w:val="0"/>
          <w:numId w:val="104"/>
        </w:numPr>
        <w:tabs>
          <w:tab w:val="clear" w:pos="720"/>
          <w:tab w:val="num" w:pos="426"/>
        </w:tabs>
        <w:spacing w:after="120"/>
        <w:ind w:left="426" w:hanging="426"/>
        <w:jc w:val="both"/>
        <w:rPr>
          <w:sz w:val="22"/>
          <w:szCs w:val="22"/>
        </w:rPr>
      </w:pPr>
      <w:r w:rsidRPr="00495FC5">
        <w:rPr>
          <w:sz w:val="22"/>
          <w:szCs w:val="22"/>
        </w:rPr>
        <w:t>čiastku odsúhlasenú v Záverečnom platobnom potvrdení do 60 dní od dátumu doručenia faktúry Objednávateľovi</w:t>
      </w:r>
    </w:p>
    <w:p w14:paraId="5023FFDA" w14:textId="77777777" w:rsidR="00A05C99" w:rsidRPr="00F64B02" w:rsidRDefault="00A05C99" w:rsidP="00A05C99">
      <w:pPr>
        <w:spacing w:after="120"/>
        <w:jc w:val="both"/>
        <w:rPr>
          <w:sz w:val="22"/>
          <w:szCs w:val="22"/>
        </w:rPr>
      </w:pPr>
      <w:r w:rsidRPr="00F64B02">
        <w:rPr>
          <w:sz w:val="22"/>
          <w:szCs w:val="22"/>
        </w:rPr>
        <w:t xml:space="preserve">Nezávisle od podčlánku 14.9 </w:t>
      </w:r>
      <w:r w:rsidR="00D80882">
        <w:rPr>
          <w:sz w:val="22"/>
          <w:szCs w:val="22"/>
        </w:rPr>
        <w:t>(Platba zádržného)</w:t>
      </w:r>
      <w:r w:rsidRPr="00F64B02">
        <w:rPr>
          <w:sz w:val="22"/>
          <w:szCs w:val="22"/>
        </w:rPr>
        <w:t xml:space="preserve"> a pododstavca (c) podčlánku 14.3 </w:t>
      </w:r>
      <w:r w:rsidR="00D80882">
        <w:rPr>
          <w:sz w:val="22"/>
          <w:szCs w:val="22"/>
        </w:rPr>
        <w:t>(</w:t>
      </w:r>
      <w:r w:rsidR="00D80882" w:rsidRPr="003033A5">
        <w:rPr>
          <w:sz w:val="22"/>
          <w:szCs w:val="22"/>
        </w:rPr>
        <w:t>Žiadosť o Priebežné platobné potvrdenia</w:t>
      </w:r>
      <w:r w:rsidR="00D80882">
        <w:rPr>
          <w:sz w:val="22"/>
          <w:szCs w:val="22"/>
        </w:rPr>
        <w:t>)</w:t>
      </w:r>
      <w:r w:rsidRPr="00F64B02">
        <w:rPr>
          <w:sz w:val="22"/>
          <w:szCs w:val="22"/>
        </w:rPr>
        <w:t>, Objednávateľ si v zmysle § 12 ods. 1 písm. b) zákona o verejných prácach vyhradzuje právo nezaplatiť Zhotoviteľovi 5 % z dohodnutej ceny do doby preukázania splnenia kvalitatívnych parametrov pri odovzdávaní verejnej práce alebo jej ucelenej časti. V prípade uplatnenia tohto práva, Objednávateľ písomne oznámi Zhotoviteľovi výšku zadržanej čiastky v lehote splatnosti faktúry. V tomto prípade Zhotoviteľovi vznikne nárok na zaplatenie zadržanej čiastky po preukázaní splnenia kvalitatívnych parametrov pri odovzdávaní verejnej práce alebo jej ucelenej časti, ktoré bude potvrdené vydaním Preberacieho protokolu pre Dielo.</w:t>
      </w:r>
    </w:p>
    <w:p w14:paraId="101B3227" w14:textId="77777777" w:rsidR="00A05C99" w:rsidRPr="00F64B02" w:rsidRDefault="00A05C99" w:rsidP="00A05C99">
      <w:pPr>
        <w:spacing w:after="120"/>
        <w:jc w:val="both"/>
        <w:rPr>
          <w:sz w:val="22"/>
          <w:szCs w:val="22"/>
        </w:rPr>
      </w:pPr>
      <w:r w:rsidRPr="00F64B02">
        <w:rPr>
          <w:sz w:val="22"/>
          <w:szCs w:val="22"/>
        </w:rPr>
        <w:t>Zmluvné strany berú na vedomie, že dohodnutá lehota splatnosti (60 dní) nie je v hrubom nepomere k právam a povinnostiam vyplývajúcim zo záväzkového vzťahu pre Zhotoviteľa podľa § 369d Obchodného zákonníka, pričom takéto dojednanie odôvodňuje povaha predmetu plnenia.</w:t>
      </w:r>
    </w:p>
    <w:p w14:paraId="7E5FC17B" w14:textId="77777777" w:rsidR="00A05C99" w:rsidRPr="00F64B02" w:rsidRDefault="00A05C99" w:rsidP="00A05C99">
      <w:pPr>
        <w:spacing w:after="120"/>
        <w:jc w:val="both"/>
        <w:rPr>
          <w:sz w:val="22"/>
          <w:szCs w:val="22"/>
        </w:rPr>
      </w:pPr>
      <w:r w:rsidRPr="00F64B02">
        <w:rPr>
          <w:sz w:val="22"/>
          <w:szCs w:val="22"/>
        </w:rPr>
        <w:t>Pre účely pododstavcov (a) a (b) sa za dátum doručenia faktúry považuje dátum doručenia faktúry vrátane Priebežného/Záverečného platobného potvrdenia, Prehlásenia/Záverečného prehlásenia a všetkých ostatných požadovaných podporných dokumentov, ktoré sú správne po vecnej a formálnej stránke.</w:t>
      </w:r>
    </w:p>
    <w:p w14:paraId="3A8E782E" w14:textId="77777777" w:rsidR="00A05C99" w:rsidRPr="00F64B02" w:rsidRDefault="00A05C99" w:rsidP="00A05C99">
      <w:pPr>
        <w:spacing w:after="120"/>
        <w:jc w:val="both"/>
        <w:rPr>
          <w:sz w:val="22"/>
          <w:szCs w:val="22"/>
        </w:rPr>
      </w:pPr>
      <w:r w:rsidRPr="00F64B02">
        <w:rPr>
          <w:sz w:val="22"/>
          <w:szCs w:val="22"/>
        </w:rPr>
        <w:lastRenderedPageBreak/>
        <w:t xml:space="preserve">Objednávateľ má právo vrátiť Zhotoviteľovi faktúru v prípade, ak faktúra alebo ktorýkoľvek z požadovaných dokumentov nie je správny po vecnej alebo formálnej stránke, alebo obsahuje akékoľvek nezrovnalosti, </w:t>
      </w:r>
      <w:r w:rsidR="001361A6">
        <w:rPr>
          <w:sz w:val="22"/>
          <w:szCs w:val="22"/>
        </w:rPr>
        <w:t>nie je vyhotovený v slovenskom jazyku,</w:t>
      </w:r>
      <w:r w:rsidR="001361A6" w:rsidRPr="00F64B02">
        <w:rPr>
          <w:sz w:val="22"/>
          <w:szCs w:val="22"/>
        </w:rPr>
        <w:t xml:space="preserve"> </w:t>
      </w:r>
      <w:r w:rsidRPr="00F64B02">
        <w:rPr>
          <w:sz w:val="22"/>
          <w:szCs w:val="22"/>
        </w:rPr>
        <w:t>alebo nebol predložený</w:t>
      </w:r>
      <w:r w:rsidR="00550488">
        <w:rPr>
          <w:sz w:val="22"/>
          <w:szCs w:val="22"/>
        </w:rPr>
        <w:t xml:space="preserve"> alebo faktúra nebola podpísaná osobou, resp. osobami uvedenými v zozname splnomocnených osôb</w:t>
      </w:r>
      <w:r w:rsidRPr="00F64B02">
        <w:rPr>
          <w:sz w:val="22"/>
          <w:szCs w:val="22"/>
        </w:rPr>
        <w:t>. Zhotoviteľ je povinný vystaviť a predložiť opravenú faktúru vrátane Priebežného/Záverečného platobného potvrdenia, Prehlásenia/Záverečného prehlásenia a všetkých ostatných požadovaných podporných dokumentov. Dátum splatnosti začína plynúť odo dňa doručenia opravenej faktúry vrátane Priebežného/Záverečného platobného potvrdenia, Prehlásenia/Záverečného prehlásenia a všetkých ostatných požadovaných podporných dokumentov.</w:t>
      </w:r>
    </w:p>
    <w:p w14:paraId="08563617" w14:textId="1B9CAD11" w:rsidR="0096026C" w:rsidRDefault="0096026C" w:rsidP="00FF7E1A">
      <w:pPr>
        <w:spacing w:after="120"/>
        <w:jc w:val="both"/>
        <w:rPr>
          <w:sz w:val="22"/>
          <w:szCs w:val="22"/>
        </w:rPr>
      </w:pPr>
      <w:r w:rsidRPr="00AC142A">
        <w:rPr>
          <w:sz w:val="22"/>
          <w:szCs w:val="22"/>
        </w:rPr>
        <w:t>Ak je Zhotoviteľom združenie, člena združenia oprávňujúceho vystavovať faktúry uvedeného v záhlaví Zmluvy je možné zmeniť len na základe písomného dodatku uzatvoreného v súlade so Zmluvou.</w:t>
      </w:r>
    </w:p>
    <w:p w14:paraId="42C2DC82" w14:textId="0DA8306B" w:rsidR="00B15CCB" w:rsidRDefault="00FF7E1A" w:rsidP="00FF7E1A">
      <w:pPr>
        <w:spacing w:after="120"/>
        <w:jc w:val="both"/>
      </w:pPr>
      <w:r w:rsidRPr="00F64B02">
        <w:rPr>
          <w:sz w:val="22"/>
          <w:szCs w:val="22"/>
        </w:rPr>
        <w:t xml:space="preserve">Platba bude vykonaná </w:t>
      </w:r>
      <w:r w:rsidRPr="0093398F">
        <w:rPr>
          <w:sz w:val="22"/>
          <w:szCs w:val="22"/>
        </w:rPr>
        <w:t xml:space="preserve">prevodným príkazom </w:t>
      </w:r>
      <w:r w:rsidRPr="00F64B02">
        <w:rPr>
          <w:sz w:val="22"/>
          <w:szCs w:val="22"/>
        </w:rPr>
        <w:t>na bankový účet Zhotoviteľa uvedený v Zmluve. Zmena bankového účtu Zhotoviteľa uvedeného v Zmluve je možná iba na základe dodatku k Zmluve.</w:t>
      </w:r>
      <w:r w:rsidRPr="0093398F">
        <w:t xml:space="preserve"> </w:t>
      </w:r>
    </w:p>
    <w:p w14:paraId="06A55727" w14:textId="75FE95B9" w:rsidR="00FF7E1A" w:rsidRPr="00F64B02" w:rsidRDefault="00FF7E1A" w:rsidP="00FF7E1A">
      <w:pPr>
        <w:spacing w:after="120"/>
        <w:jc w:val="both"/>
        <w:rPr>
          <w:sz w:val="22"/>
          <w:szCs w:val="22"/>
        </w:rPr>
      </w:pPr>
      <w:r w:rsidRPr="0093398F">
        <w:rPr>
          <w:sz w:val="22"/>
          <w:szCs w:val="22"/>
        </w:rPr>
        <w:t xml:space="preserve">Zhotoviteľ je povinný zabezpečiť, aby účet uvedený v </w:t>
      </w:r>
      <w:r>
        <w:rPr>
          <w:sz w:val="22"/>
          <w:szCs w:val="22"/>
        </w:rPr>
        <w:t>Z</w:t>
      </w:r>
      <w:r w:rsidRPr="0093398F">
        <w:rPr>
          <w:sz w:val="22"/>
          <w:szCs w:val="22"/>
        </w:rPr>
        <w:t xml:space="preserve">mluve bol bankovým účtom v zmysle § 6 zákona o DPH. Pokiaľ účet uvedený v </w:t>
      </w:r>
      <w:r>
        <w:rPr>
          <w:sz w:val="22"/>
          <w:szCs w:val="22"/>
        </w:rPr>
        <w:t>Z</w:t>
      </w:r>
      <w:r w:rsidRPr="0093398F">
        <w:rPr>
          <w:sz w:val="22"/>
          <w:szCs w:val="22"/>
        </w:rPr>
        <w:t xml:space="preserve">mluve nie je bankovým účtom v zmysle § 6 zákona o DPH, je </w:t>
      </w:r>
      <w:r>
        <w:rPr>
          <w:sz w:val="22"/>
          <w:szCs w:val="22"/>
        </w:rPr>
        <w:t>O</w:t>
      </w:r>
      <w:r w:rsidRPr="0093398F">
        <w:rPr>
          <w:sz w:val="22"/>
          <w:szCs w:val="22"/>
        </w:rPr>
        <w:t xml:space="preserve">bjednávateľ oprávnený zrealizovať úhradu faktúry na iný účet Zhotoviteľa, ktorý je bankovým účtom v zmysle § 6 zákona o DPH. Pokiaľ Zhotoviteľ nemá žiadny bankový účet v zmysle § 6 zákona o DPH, nie je </w:t>
      </w:r>
      <w:r>
        <w:rPr>
          <w:sz w:val="22"/>
          <w:szCs w:val="22"/>
        </w:rPr>
        <w:t>O</w:t>
      </w:r>
      <w:r w:rsidRPr="0093398F">
        <w:rPr>
          <w:sz w:val="22"/>
          <w:szCs w:val="22"/>
        </w:rPr>
        <w:t>bjednávateľ povinný zrealizovať úhradu faktúry skôr ako na piaty pracovný deň po doručení písomného oznámenia Zhotoviteľa o tom, že má bankový účet v</w:t>
      </w:r>
      <w:r>
        <w:rPr>
          <w:sz w:val="22"/>
          <w:szCs w:val="22"/>
        </w:rPr>
        <w:t> </w:t>
      </w:r>
      <w:r w:rsidRPr="0093398F">
        <w:rPr>
          <w:sz w:val="22"/>
          <w:szCs w:val="22"/>
        </w:rPr>
        <w:t>zmysle</w:t>
      </w:r>
      <w:r>
        <w:rPr>
          <w:sz w:val="22"/>
          <w:szCs w:val="22"/>
        </w:rPr>
        <w:t xml:space="preserve"> </w:t>
      </w:r>
      <w:r w:rsidRPr="0093398F">
        <w:rPr>
          <w:sz w:val="22"/>
          <w:szCs w:val="22"/>
        </w:rPr>
        <w:t xml:space="preserve">§ 6 zákona o DPH s uvedením jeho čísla, za predpokladu, že účet uvedený v písomnom oznámení je bankovým účtom v zmysle § 6 zákona o DPH. Objednávateľ nebude v omeškaní v prípade, ak pri úhrade faktúry bude postupovať podľa tohto </w:t>
      </w:r>
      <w:r>
        <w:rPr>
          <w:sz w:val="22"/>
          <w:szCs w:val="22"/>
        </w:rPr>
        <w:t>odstavca</w:t>
      </w:r>
      <w:r w:rsidRPr="0093398F">
        <w:rPr>
          <w:sz w:val="22"/>
          <w:szCs w:val="22"/>
        </w:rPr>
        <w:t xml:space="preserve">. Uzavretie dodatku k </w:t>
      </w:r>
      <w:r>
        <w:rPr>
          <w:sz w:val="22"/>
          <w:szCs w:val="22"/>
        </w:rPr>
        <w:t>Z</w:t>
      </w:r>
      <w:r w:rsidRPr="0093398F">
        <w:rPr>
          <w:sz w:val="22"/>
          <w:szCs w:val="22"/>
        </w:rPr>
        <w:t>mluve, ktorého predmetom je zmena účtu, nie je v týchto prípadoch potrebné.</w:t>
      </w:r>
    </w:p>
    <w:p w14:paraId="100D2FDD" w14:textId="77777777" w:rsidR="00A05C99" w:rsidRPr="00F64B02" w:rsidRDefault="00A05C99" w:rsidP="00A05C99">
      <w:pPr>
        <w:spacing w:after="120"/>
        <w:jc w:val="both"/>
        <w:rPr>
          <w:sz w:val="22"/>
          <w:szCs w:val="22"/>
        </w:rPr>
      </w:pPr>
      <w:r w:rsidRPr="00F64B02">
        <w:rPr>
          <w:sz w:val="22"/>
          <w:szCs w:val="22"/>
        </w:rPr>
        <w:t>V prípade, že má Zhotoviteľ účet vedený pre účely Zmluvy v inej mene ako v EUR, alebo v zahraničnej banke, všetky náklady Zhotoviteľa aj Objednávateľa (bankové poplatky) spojené s úhradou platby znáša Zhotoviteľ.</w:t>
      </w:r>
    </w:p>
    <w:p w14:paraId="64F1E9B4" w14:textId="77777777" w:rsidR="00A05C99" w:rsidRPr="00F64B02" w:rsidRDefault="00A05C99" w:rsidP="00A05C99">
      <w:pPr>
        <w:spacing w:after="120"/>
        <w:jc w:val="both"/>
        <w:rPr>
          <w:sz w:val="22"/>
          <w:szCs w:val="22"/>
        </w:rPr>
      </w:pPr>
      <w:r w:rsidRPr="00F64B02">
        <w:rPr>
          <w:sz w:val="22"/>
          <w:szCs w:val="22"/>
        </w:rPr>
        <w:t>Zhotoviteľ nesmie bez predchádzajúceho súhlasu Objednávateľa postúpiť pohľadávky zo Zmluvy na tretiu osobu.</w:t>
      </w:r>
    </w:p>
    <w:p w14:paraId="2F9F95FA" w14:textId="77777777" w:rsidR="00A05C99" w:rsidRPr="00F64B02" w:rsidRDefault="00A05C99" w:rsidP="00A05C99">
      <w:pPr>
        <w:spacing w:after="120"/>
        <w:jc w:val="both"/>
        <w:rPr>
          <w:sz w:val="22"/>
          <w:szCs w:val="22"/>
        </w:rPr>
      </w:pPr>
      <w:r w:rsidRPr="00F64B02">
        <w:rPr>
          <w:sz w:val="22"/>
          <w:szCs w:val="22"/>
        </w:rPr>
        <w:t>Zhotoviteľ nie je oprávnený jednostranným úkonom započítať akékoľvek jeho nároky alebo záväzky vyplývajúce zo Zmluvy voči Objednávateľovi.</w:t>
      </w:r>
    </w:p>
    <w:p w14:paraId="18496DC4" w14:textId="0D9EFB3B" w:rsidR="00A05C99" w:rsidRPr="00F64B02" w:rsidRDefault="001D40B0" w:rsidP="001D40B0">
      <w:pPr>
        <w:spacing w:after="120"/>
        <w:jc w:val="both"/>
        <w:rPr>
          <w:sz w:val="22"/>
          <w:szCs w:val="22"/>
        </w:rPr>
      </w:pPr>
      <w:r w:rsidRPr="001D40B0">
        <w:rPr>
          <w:sz w:val="22"/>
          <w:szCs w:val="22"/>
        </w:rPr>
        <w:t>Za deň úhrady faktúry sa považuje deň odpísania platby z bankového účtu Objednávateľa</w:t>
      </w:r>
      <w:r>
        <w:rPr>
          <w:sz w:val="22"/>
          <w:szCs w:val="22"/>
        </w:rPr>
        <w:t xml:space="preserve"> v prospech bankového účtu Zhotoviteľa</w:t>
      </w:r>
      <w:r w:rsidRPr="001D40B0">
        <w:rPr>
          <w:sz w:val="22"/>
          <w:szCs w:val="22"/>
        </w:rPr>
        <w:t>.</w:t>
      </w:r>
    </w:p>
    <w:p w14:paraId="5404B8CA" w14:textId="77777777" w:rsidR="00A05C99" w:rsidRDefault="00A05C99" w:rsidP="00A05C99">
      <w:pPr>
        <w:spacing w:after="120"/>
        <w:jc w:val="both"/>
        <w:rPr>
          <w:sz w:val="22"/>
          <w:szCs w:val="22"/>
        </w:rPr>
      </w:pPr>
      <w:r w:rsidRPr="00F64B02">
        <w:rPr>
          <w:sz w:val="22"/>
          <w:szCs w:val="22"/>
        </w:rPr>
        <w:t>V prípade, že splatnosť faktúry pripadne na deň pracovného voľna alebo pracovného pokoja, bude sa za deň splatnosti považovať nasledujúci pracovný deň.</w:t>
      </w:r>
    </w:p>
    <w:p w14:paraId="54320D40" w14:textId="77777777" w:rsidR="00A05C99" w:rsidRPr="00495FC5" w:rsidRDefault="00A05C99" w:rsidP="00A05C99">
      <w:pPr>
        <w:keepNext/>
        <w:spacing w:before="120"/>
        <w:jc w:val="both"/>
        <w:outlineLvl w:val="2"/>
        <w:rPr>
          <w:b/>
          <w:bCs/>
          <w:sz w:val="22"/>
          <w:szCs w:val="22"/>
        </w:rPr>
      </w:pPr>
      <w:r w:rsidRPr="00495FC5">
        <w:rPr>
          <w:b/>
          <w:bCs/>
          <w:sz w:val="22"/>
          <w:szCs w:val="22"/>
        </w:rPr>
        <w:t xml:space="preserve">Podčlánok 14.8 Oneskorená platba </w:t>
      </w:r>
    </w:p>
    <w:p w14:paraId="1F33315C" w14:textId="77777777" w:rsidR="00A05C99" w:rsidRDefault="00A05C99" w:rsidP="00A05C99">
      <w:pPr>
        <w:spacing w:after="120"/>
        <w:jc w:val="both"/>
        <w:rPr>
          <w:sz w:val="22"/>
          <w:szCs w:val="22"/>
        </w:rPr>
      </w:pPr>
      <w:r>
        <w:rPr>
          <w:sz w:val="22"/>
          <w:szCs w:val="22"/>
        </w:rPr>
        <w:t>Text podčlánku sa ruší a nahrádza sa nasledujúcim znením:</w:t>
      </w:r>
    </w:p>
    <w:p w14:paraId="09F9597C" w14:textId="77777777" w:rsidR="00A05C99" w:rsidRDefault="00461ECD" w:rsidP="00A05C99">
      <w:pPr>
        <w:spacing w:before="120"/>
        <w:jc w:val="both"/>
        <w:rPr>
          <w:sz w:val="22"/>
          <w:szCs w:val="22"/>
        </w:rPr>
      </w:pPr>
      <w:r>
        <w:rPr>
          <w:sz w:val="22"/>
          <w:szCs w:val="22"/>
        </w:rPr>
        <w:t xml:space="preserve">Ak </w:t>
      </w:r>
      <w:r w:rsidR="00A05C99">
        <w:rPr>
          <w:sz w:val="22"/>
          <w:szCs w:val="22"/>
        </w:rPr>
        <w:t xml:space="preserve">Zhotoviteľ neobdrží platbu v súlade s podčlánkom 14.7 (Platba), má Zhotoviteľ právo uplatniť si úrok z omeškania v zmysle ustanovení Obchodného zákonníka. Úrok z omeškania je Objednávateľ povinný Zhotoviteľovi zaplatiť najneskôr do 30 dní odo dňa doručenia faktúry zo strany Zhotoviteľa. </w:t>
      </w:r>
    </w:p>
    <w:p w14:paraId="3DEAB354" w14:textId="77777777" w:rsidR="000829E8" w:rsidRPr="009238C3" w:rsidRDefault="000829E8" w:rsidP="000829E8">
      <w:pPr>
        <w:keepNext/>
        <w:spacing w:before="120"/>
        <w:jc w:val="both"/>
        <w:outlineLvl w:val="2"/>
        <w:rPr>
          <w:b/>
          <w:bCs/>
          <w:sz w:val="22"/>
          <w:szCs w:val="22"/>
        </w:rPr>
      </w:pPr>
      <w:r w:rsidRPr="009238C3">
        <w:rPr>
          <w:b/>
          <w:bCs/>
          <w:sz w:val="22"/>
          <w:szCs w:val="22"/>
        </w:rPr>
        <w:t>Podčlánok 14.9 Platba Zádržného</w:t>
      </w:r>
    </w:p>
    <w:p w14:paraId="6FEE69B7" w14:textId="77777777" w:rsidR="000829E8" w:rsidRPr="009238C3" w:rsidRDefault="000829E8" w:rsidP="000829E8">
      <w:pPr>
        <w:spacing w:after="120"/>
        <w:jc w:val="both"/>
        <w:rPr>
          <w:sz w:val="22"/>
          <w:szCs w:val="22"/>
        </w:rPr>
      </w:pPr>
      <w:r w:rsidRPr="009238C3">
        <w:rPr>
          <w:sz w:val="22"/>
          <w:szCs w:val="22"/>
        </w:rPr>
        <w:t>Text podčlánku sa ruší.</w:t>
      </w:r>
    </w:p>
    <w:p w14:paraId="285A8745" w14:textId="77777777" w:rsidR="000829E8" w:rsidRPr="009238C3" w:rsidRDefault="000829E8" w:rsidP="000829E8">
      <w:pPr>
        <w:keepNext/>
        <w:spacing w:before="120"/>
        <w:jc w:val="both"/>
        <w:outlineLvl w:val="2"/>
        <w:rPr>
          <w:b/>
          <w:bCs/>
          <w:sz w:val="22"/>
          <w:szCs w:val="22"/>
        </w:rPr>
      </w:pPr>
      <w:r w:rsidRPr="009238C3">
        <w:rPr>
          <w:b/>
          <w:bCs/>
          <w:sz w:val="22"/>
          <w:szCs w:val="22"/>
        </w:rPr>
        <w:t>Podčlánok 14.10 Prehlásenie o dokončení Diela</w:t>
      </w:r>
    </w:p>
    <w:p w14:paraId="34042A39" w14:textId="77777777" w:rsidR="000829E8" w:rsidRPr="009238C3" w:rsidRDefault="000829E8" w:rsidP="000829E8">
      <w:pPr>
        <w:jc w:val="both"/>
        <w:rPr>
          <w:sz w:val="22"/>
          <w:szCs w:val="22"/>
        </w:rPr>
      </w:pPr>
      <w:r w:rsidRPr="009238C3">
        <w:rPr>
          <w:sz w:val="22"/>
          <w:szCs w:val="22"/>
        </w:rPr>
        <w:t>Text podčlánku sa ruší.</w:t>
      </w:r>
    </w:p>
    <w:p w14:paraId="1ED4A37A" w14:textId="77777777" w:rsidR="00A05C99" w:rsidRPr="00495FC5" w:rsidRDefault="00A05C99" w:rsidP="00A05C99">
      <w:pPr>
        <w:keepNext/>
        <w:spacing w:before="120"/>
        <w:jc w:val="both"/>
        <w:outlineLvl w:val="2"/>
        <w:rPr>
          <w:b/>
          <w:bCs/>
          <w:sz w:val="22"/>
          <w:szCs w:val="22"/>
        </w:rPr>
      </w:pPr>
      <w:r w:rsidRPr="00495FC5">
        <w:rPr>
          <w:b/>
          <w:bCs/>
          <w:sz w:val="22"/>
          <w:szCs w:val="22"/>
        </w:rPr>
        <w:t xml:space="preserve">Podčlánok 14.11 Žiadosť o Záverečné platobné potvrdenie </w:t>
      </w:r>
    </w:p>
    <w:p w14:paraId="5E903FD5" w14:textId="77777777" w:rsidR="00A05C99" w:rsidRPr="00495FC5" w:rsidRDefault="00A05C99" w:rsidP="00A05C99">
      <w:pPr>
        <w:spacing w:after="120"/>
        <w:jc w:val="both"/>
        <w:rPr>
          <w:sz w:val="22"/>
          <w:szCs w:val="22"/>
        </w:rPr>
      </w:pPr>
      <w:r w:rsidRPr="00495FC5">
        <w:rPr>
          <w:sz w:val="22"/>
          <w:szCs w:val="22"/>
        </w:rPr>
        <w:t>Prvý a druhý odstavec sa rušia a nahrádzajú sa nasledujúcim znením:</w:t>
      </w:r>
    </w:p>
    <w:p w14:paraId="5EEDB747" w14:textId="77777777" w:rsidR="00A05C99" w:rsidRPr="00895018" w:rsidRDefault="00A05C99" w:rsidP="00A05C99">
      <w:pPr>
        <w:spacing w:after="120"/>
        <w:jc w:val="both"/>
        <w:rPr>
          <w:sz w:val="22"/>
          <w:szCs w:val="22"/>
        </w:rPr>
      </w:pPr>
      <w:r w:rsidRPr="00895018">
        <w:rPr>
          <w:sz w:val="22"/>
          <w:szCs w:val="22"/>
        </w:rPr>
        <w:t>Do 70 dní po obdržaní Preberacieho protokolu</w:t>
      </w:r>
      <w:r w:rsidRPr="00A05C99">
        <w:rPr>
          <w:sz w:val="22"/>
        </w:rPr>
        <w:t xml:space="preserve"> </w:t>
      </w:r>
      <w:r w:rsidRPr="00895018">
        <w:rPr>
          <w:sz w:val="22"/>
          <w:szCs w:val="22"/>
        </w:rPr>
        <w:t xml:space="preserve">pre Dielo odovzdá Zhotoviteľ Stavebnému dozorovi 5 vyhotovení návrhu záverečného prehlásenia s podpornými dokumentmi vo forme schválenej Stavebným dozorom a Objednávateľom, ktoré budú detailne vyjadrovať: </w:t>
      </w:r>
    </w:p>
    <w:p w14:paraId="609D0405" w14:textId="77777777" w:rsidR="00A05C99" w:rsidRPr="00495FC5" w:rsidRDefault="00A05C99" w:rsidP="00A05C99">
      <w:pPr>
        <w:spacing w:after="120"/>
        <w:jc w:val="both"/>
        <w:rPr>
          <w:sz w:val="22"/>
          <w:szCs w:val="22"/>
        </w:rPr>
      </w:pPr>
      <w:r w:rsidRPr="00495FC5">
        <w:rPr>
          <w:sz w:val="22"/>
          <w:szCs w:val="22"/>
        </w:rPr>
        <w:t xml:space="preserve">(a) </w:t>
      </w:r>
      <w:r w:rsidRPr="0069519F">
        <w:rPr>
          <w:sz w:val="22"/>
          <w:szCs w:val="22"/>
        </w:rPr>
        <w:t>hodnotu všetkých prác</w:t>
      </w:r>
      <w:r w:rsidRPr="00A05C99">
        <w:rPr>
          <w:sz w:val="22"/>
        </w:rPr>
        <w:t xml:space="preserve"> </w:t>
      </w:r>
      <w:r w:rsidRPr="0069519F">
        <w:rPr>
          <w:sz w:val="22"/>
          <w:szCs w:val="22"/>
        </w:rPr>
        <w:t>na Diele vykonaných v súlade so Zmluvou</w:t>
      </w:r>
      <w:r w:rsidRPr="00495FC5">
        <w:rPr>
          <w:sz w:val="22"/>
          <w:szCs w:val="22"/>
        </w:rPr>
        <w:t xml:space="preserve"> </w:t>
      </w:r>
    </w:p>
    <w:p w14:paraId="02B01CDF" w14:textId="77777777" w:rsidR="00A05C99" w:rsidRPr="00495FC5" w:rsidRDefault="00A05C99" w:rsidP="00A05C99">
      <w:pPr>
        <w:spacing w:after="120"/>
        <w:jc w:val="both"/>
        <w:rPr>
          <w:sz w:val="22"/>
          <w:szCs w:val="22"/>
        </w:rPr>
      </w:pPr>
      <w:r w:rsidRPr="00495FC5">
        <w:rPr>
          <w:sz w:val="22"/>
          <w:szCs w:val="22"/>
        </w:rPr>
        <w:t xml:space="preserve">(b) akékoľvek ďalšie sumy, ktoré Zhotoviteľ považuje za splatné pre </w:t>
      </w:r>
      <w:r w:rsidRPr="006C69EF">
        <w:rPr>
          <w:sz w:val="22"/>
          <w:szCs w:val="22"/>
        </w:rPr>
        <w:t xml:space="preserve">Dielo </w:t>
      </w:r>
      <w:r w:rsidRPr="00495FC5">
        <w:rPr>
          <w:sz w:val="22"/>
          <w:szCs w:val="22"/>
        </w:rPr>
        <w:t>podľa Zmluvy alebo inak.</w:t>
      </w:r>
    </w:p>
    <w:p w14:paraId="39503D73" w14:textId="77777777" w:rsidR="00A05C99" w:rsidRPr="00495FC5" w:rsidRDefault="00A05C99" w:rsidP="00A05C99">
      <w:pPr>
        <w:spacing w:after="120"/>
        <w:jc w:val="both"/>
        <w:rPr>
          <w:sz w:val="22"/>
          <w:szCs w:val="22"/>
        </w:rPr>
      </w:pPr>
      <w:r w:rsidRPr="00495FC5">
        <w:rPr>
          <w:sz w:val="22"/>
          <w:szCs w:val="22"/>
        </w:rPr>
        <w:lastRenderedPageBreak/>
        <w:t xml:space="preserve">Na koniec podčlánku sa pridáva nový odstavec s nasledujúcim znením: </w:t>
      </w:r>
    </w:p>
    <w:p w14:paraId="56524596" w14:textId="77777777" w:rsidR="00A05C99" w:rsidRPr="00495FC5" w:rsidRDefault="00A05C99" w:rsidP="00010C06">
      <w:pPr>
        <w:keepNext/>
        <w:spacing w:before="120"/>
        <w:jc w:val="both"/>
        <w:rPr>
          <w:sz w:val="22"/>
          <w:szCs w:val="22"/>
        </w:rPr>
      </w:pPr>
      <w:r w:rsidRPr="00495FC5">
        <w:rPr>
          <w:sz w:val="22"/>
          <w:szCs w:val="22"/>
        </w:rPr>
        <w:t xml:space="preserve">Objednávateľ je oprávnený počas plnenia Zmluvy jednostranne zmeniť požadovaný počet vyhotovení, pričom táto zmena nevyžaduje uzatvorenie dodatku. </w:t>
      </w:r>
    </w:p>
    <w:p w14:paraId="2D44700C" w14:textId="77777777" w:rsidR="00A05C99" w:rsidRPr="00495FC5" w:rsidRDefault="00A05C99" w:rsidP="00A05C99">
      <w:pPr>
        <w:keepNext/>
        <w:spacing w:before="120"/>
        <w:jc w:val="both"/>
        <w:outlineLvl w:val="2"/>
        <w:rPr>
          <w:b/>
          <w:bCs/>
          <w:sz w:val="22"/>
          <w:szCs w:val="22"/>
        </w:rPr>
      </w:pPr>
      <w:r w:rsidRPr="00495FC5">
        <w:rPr>
          <w:b/>
          <w:bCs/>
          <w:sz w:val="22"/>
          <w:szCs w:val="22"/>
        </w:rPr>
        <w:t xml:space="preserve">Podčlánok 14.12 Prehlásenie o splnení záväzkov </w:t>
      </w:r>
    </w:p>
    <w:p w14:paraId="358B4D0F" w14:textId="639F2E89" w:rsidR="00A05C99" w:rsidRDefault="00A05C99" w:rsidP="00A05C99">
      <w:pPr>
        <w:spacing w:after="120"/>
        <w:jc w:val="both"/>
        <w:rPr>
          <w:sz w:val="22"/>
          <w:szCs w:val="22"/>
        </w:rPr>
      </w:pPr>
      <w:r w:rsidRPr="00495FC5">
        <w:rPr>
          <w:sz w:val="22"/>
          <w:szCs w:val="22"/>
        </w:rPr>
        <w:t>Druhá veta podčlánku sa ruší.</w:t>
      </w:r>
    </w:p>
    <w:p w14:paraId="5C057AB8" w14:textId="77777777" w:rsidR="0096026C" w:rsidRPr="00AC142A" w:rsidRDefault="0096026C" w:rsidP="0096026C">
      <w:pPr>
        <w:spacing w:after="120"/>
        <w:jc w:val="both"/>
        <w:rPr>
          <w:sz w:val="22"/>
          <w:szCs w:val="22"/>
        </w:rPr>
      </w:pPr>
      <w:r w:rsidRPr="00AC142A">
        <w:rPr>
          <w:sz w:val="22"/>
          <w:szCs w:val="22"/>
        </w:rPr>
        <w:t>Na koniec podčlánku sa pridáva nový odstavec s nasledujúcim textom:</w:t>
      </w:r>
    </w:p>
    <w:p w14:paraId="6CC91BCD" w14:textId="2C96E47B" w:rsidR="0096026C" w:rsidRPr="00495FC5" w:rsidRDefault="0096026C" w:rsidP="00A05C99">
      <w:pPr>
        <w:spacing w:after="120"/>
        <w:jc w:val="both"/>
        <w:rPr>
          <w:sz w:val="22"/>
          <w:szCs w:val="22"/>
        </w:rPr>
      </w:pPr>
      <w:r w:rsidRPr="00AC142A">
        <w:rPr>
          <w:sz w:val="22"/>
          <w:szCs w:val="22"/>
        </w:rPr>
        <w:t>Prehlásenie o splnení záväzkov musí byť podpísané Predstaviteľom Zhotoviteľa alebo inou osobou oprávnenou konať v mene Zhotoviteľa.</w:t>
      </w:r>
    </w:p>
    <w:p w14:paraId="3C1803FA" w14:textId="77777777" w:rsidR="00A05C99" w:rsidRPr="00495FC5" w:rsidRDefault="00A05C99" w:rsidP="00A05C99">
      <w:pPr>
        <w:keepNext/>
        <w:spacing w:before="120"/>
        <w:jc w:val="both"/>
        <w:outlineLvl w:val="2"/>
        <w:rPr>
          <w:b/>
          <w:bCs/>
          <w:sz w:val="22"/>
          <w:szCs w:val="22"/>
        </w:rPr>
      </w:pPr>
      <w:r w:rsidRPr="00495FC5">
        <w:rPr>
          <w:b/>
          <w:bCs/>
          <w:sz w:val="22"/>
          <w:szCs w:val="22"/>
        </w:rPr>
        <w:t xml:space="preserve">Podčlánok 14.13 Vydanie Záverečného platobného potvrdenia </w:t>
      </w:r>
    </w:p>
    <w:p w14:paraId="005D6B43" w14:textId="77777777" w:rsidR="00A05C99" w:rsidRPr="00C320F0" w:rsidRDefault="00A05C99" w:rsidP="00A05C99">
      <w:pPr>
        <w:jc w:val="both"/>
        <w:rPr>
          <w:sz w:val="22"/>
          <w:szCs w:val="22"/>
          <w:lang w:eastAsia="cs-CZ"/>
        </w:rPr>
      </w:pPr>
      <w:r w:rsidRPr="00C320F0">
        <w:rPr>
          <w:sz w:val="22"/>
          <w:szCs w:val="22"/>
          <w:lang w:eastAsia="cs-CZ"/>
        </w:rPr>
        <w:t>V prvom odstavci sa v prvej vete ruší slovo „Objednávateľovi“ a nahrádza sa slovom „Zhotoviteľovi“.</w:t>
      </w:r>
    </w:p>
    <w:p w14:paraId="1AE889DC" w14:textId="77777777" w:rsidR="00A05C99" w:rsidRDefault="00A05C99" w:rsidP="00A05C99">
      <w:pPr>
        <w:jc w:val="both"/>
        <w:rPr>
          <w:sz w:val="22"/>
          <w:szCs w:val="22"/>
          <w:lang w:eastAsia="cs-CZ"/>
        </w:rPr>
      </w:pPr>
    </w:p>
    <w:p w14:paraId="65FD9051" w14:textId="77777777" w:rsidR="00A05C99" w:rsidRPr="000B54A0" w:rsidRDefault="00A05C99" w:rsidP="00A05C99">
      <w:pPr>
        <w:jc w:val="both"/>
        <w:rPr>
          <w:sz w:val="22"/>
          <w:szCs w:val="22"/>
          <w:lang w:eastAsia="cs-CZ"/>
        </w:rPr>
      </w:pPr>
      <w:r w:rsidRPr="000B54A0">
        <w:rPr>
          <w:sz w:val="22"/>
          <w:szCs w:val="22"/>
          <w:lang w:eastAsia="cs-CZ"/>
        </w:rPr>
        <w:t>Na koniec podčlánku sa pridávajú nové odstavce s nasledujúcim znením:</w:t>
      </w:r>
    </w:p>
    <w:p w14:paraId="53BF9AA2" w14:textId="1E4C1F7B" w:rsidR="0048158E" w:rsidRDefault="00A05C99" w:rsidP="0048158E">
      <w:pPr>
        <w:spacing w:before="120"/>
        <w:jc w:val="both"/>
        <w:rPr>
          <w:sz w:val="22"/>
          <w:szCs w:val="22"/>
          <w:lang w:eastAsia="cs-CZ"/>
        </w:rPr>
      </w:pPr>
      <w:r w:rsidRPr="000B54A0">
        <w:rPr>
          <w:sz w:val="22"/>
          <w:szCs w:val="22"/>
          <w:lang w:eastAsia="cs-CZ"/>
        </w:rPr>
        <w:t>Záverečné platobné potvrdenie Objednávateľ nepodpisuje.</w:t>
      </w:r>
    </w:p>
    <w:p w14:paraId="166096EB" w14:textId="79D6DA7C" w:rsidR="0048158E" w:rsidRPr="000B54A0" w:rsidRDefault="0048158E" w:rsidP="0048158E">
      <w:pPr>
        <w:spacing w:before="120"/>
        <w:jc w:val="both"/>
        <w:rPr>
          <w:sz w:val="22"/>
          <w:szCs w:val="22"/>
          <w:lang w:eastAsia="cs-CZ"/>
        </w:rPr>
      </w:pPr>
      <w:r w:rsidRPr="000B54A0">
        <w:rPr>
          <w:sz w:val="22"/>
          <w:szCs w:val="22"/>
          <w:lang w:eastAsia="cs-CZ"/>
        </w:rPr>
        <w:t xml:space="preserve">Po vydaní Záverečného platobného potvrdenia Stavebným dozorom je Zhotoviteľ oprávnený vystaviť konečnú faktúru na čiastku stanovenú v Záverečnom platobnom potvrdení a následne </w:t>
      </w:r>
      <w:r w:rsidRPr="00AC142A">
        <w:rPr>
          <w:sz w:val="22"/>
          <w:szCs w:val="22"/>
          <w:lang w:eastAsia="cs-CZ"/>
        </w:rPr>
        <w:t xml:space="preserve">predložiť Stavebnému dozorovi na potvrdenie konečnú faktúru v </w:t>
      </w:r>
      <w:r w:rsidR="007F7630">
        <w:rPr>
          <w:sz w:val="22"/>
          <w:szCs w:val="22"/>
          <w:lang w:eastAsia="cs-CZ"/>
        </w:rPr>
        <w:t>5</w:t>
      </w:r>
      <w:r w:rsidRPr="00AC142A">
        <w:rPr>
          <w:sz w:val="22"/>
          <w:szCs w:val="22"/>
          <w:lang w:eastAsia="cs-CZ"/>
        </w:rPr>
        <w:t xml:space="preserve"> vyhotoveniach. Stavebný dozor si po potvrdení konečnej faktúry ponechá 1 vyhotovenie konečnej faktúry, Záverečného platobného potvrdenia, Záverečného prehlásenia a prehlásenia o splnení záväzkov. </w:t>
      </w:r>
    </w:p>
    <w:p w14:paraId="66113D5A" w14:textId="77777777" w:rsidR="0096026C" w:rsidRDefault="0096026C" w:rsidP="00A05C99">
      <w:pPr>
        <w:spacing w:before="120"/>
        <w:jc w:val="both"/>
        <w:rPr>
          <w:sz w:val="22"/>
          <w:szCs w:val="22"/>
          <w:lang w:eastAsia="cs-CZ"/>
        </w:rPr>
      </w:pPr>
      <w:r w:rsidRPr="00A83DB7">
        <w:rPr>
          <w:sz w:val="22"/>
          <w:szCs w:val="22"/>
          <w:lang w:eastAsia="cs-CZ"/>
        </w:rPr>
        <w:t xml:space="preserve">Za deň dodania sa pre účely zákona o DPH považuje deň, kedy bolo </w:t>
      </w:r>
      <w:r>
        <w:rPr>
          <w:sz w:val="22"/>
          <w:szCs w:val="22"/>
          <w:lang w:eastAsia="cs-CZ"/>
        </w:rPr>
        <w:t>podpísané</w:t>
      </w:r>
      <w:r w:rsidRPr="00A83DB7">
        <w:rPr>
          <w:sz w:val="22"/>
          <w:szCs w:val="22"/>
          <w:lang w:eastAsia="cs-CZ"/>
        </w:rPr>
        <w:t xml:space="preserve"> </w:t>
      </w:r>
      <w:r>
        <w:rPr>
          <w:sz w:val="22"/>
          <w:szCs w:val="22"/>
          <w:lang w:eastAsia="cs-CZ"/>
        </w:rPr>
        <w:t>Záverečné</w:t>
      </w:r>
      <w:r w:rsidRPr="00A83DB7">
        <w:rPr>
          <w:sz w:val="22"/>
          <w:szCs w:val="22"/>
          <w:lang w:eastAsia="cs-CZ"/>
        </w:rPr>
        <w:t xml:space="preserve"> platobné potvrdenie Stavebným dozorom.</w:t>
      </w:r>
    </w:p>
    <w:p w14:paraId="27626429" w14:textId="7ED1925D" w:rsidR="0096026C" w:rsidRDefault="0096026C" w:rsidP="0096026C">
      <w:pPr>
        <w:spacing w:before="120"/>
        <w:jc w:val="both"/>
        <w:rPr>
          <w:sz w:val="22"/>
          <w:szCs w:val="22"/>
          <w:lang w:eastAsia="cs-CZ"/>
        </w:rPr>
      </w:pPr>
      <w:r w:rsidRPr="00AC142A">
        <w:rPr>
          <w:sz w:val="22"/>
          <w:szCs w:val="22"/>
          <w:lang w:eastAsia="cs-CZ"/>
        </w:rPr>
        <w:t>Po potvrdení konečnej faktúry Stavebným dozorom je Zhotoviteľ povinný predložiť Objednávateľovi konečnú faktúru spolu so Záverečným platobným potvrdením, Záverečným prehlásením a prehlásením o splnení záväzkov v </w:t>
      </w:r>
      <w:r w:rsidR="007F7630">
        <w:rPr>
          <w:sz w:val="22"/>
          <w:szCs w:val="22"/>
          <w:lang w:eastAsia="cs-CZ"/>
        </w:rPr>
        <w:t>4</w:t>
      </w:r>
      <w:r w:rsidRPr="00AC142A">
        <w:rPr>
          <w:sz w:val="22"/>
          <w:szCs w:val="22"/>
          <w:lang w:eastAsia="cs-CZ"/>
        </w:rPr>
        <w:t xml:space="preserve"> vyhotoveniach. Každé vyhotovenie musí byť rovnopis s originálnymi podpismi. Konečná faktúra a Záverečné prehlásenie (vrátane </w:t>
      </w:r>
      <w:r>
        <w:rPr>
          <w:sz w:val="22"/>
          <w:szCs w:val="22"/>
          <w:lang w:eastAsia="cs-CZ"/>
        </w:rPr>
        <w:t xml:space="preserve">všetkých </w:t>
      </w:r>
      <w:r w:rsidRPr="00AC142A">
        <w:rPr>
          <w:sz w:val="22"/>
          <w:szCs w:val="22"/>
          <w:lang w:eastAsia="cs-CZ"/>
        </w:rPr>
        <w:t>podporných dokumentov) musí byť podpísané osobou/osobami uvedenými v zozname splnomocnených osôb, ktorý predložil Zhotoviteľ Objednávateľovi v zmysle podčlánku 14.6 (Vydanie Priebežných platobných potvrdení). Objednávateľ je oprávnený počas plnenia Zmluvy jednostranne zmeniť požadovaný počet vyhotovení, pričom táto zmena nevyžaduje uzatvorenie dodatku</w:t>
      </w:r>
      <w:r>
        <w:rPr>
          <w:sz w:val="22"/>
          <w:szCs w:val="22"/>
          <w:lang w:eastAsia="cs-CZ"/>
        </w:rPr>
        <w:t>.</w:t>
      </w:r>
    </w:p>
    <w:p w14:paraId="25A8C881" w14:textId="375474E7" w:rsidR="00A05C99" w:rsidRPr="000B54A0" w:rsidRDefault="0096026C" w:rsidP="0048158E">
      <w:pPr>
        <w:spacing w:before="120"/>
        <w:jc w:val="both"/>
        <w:rPr>
          <w:sz w:val="22"/>
          <w:szCs w:val="22"/>
          <w:lang w:eastAsia="cs-CZ"/>
        </w:rPr>
      </w:pPr>
      <w:r w:rsidRPr="00AC142A">
        <w:rPr>
          <w:sz w:val="22"/>
          <w:szCs w:val="22"/>
          <w:lang w:eastAsia="cs-CZ"/>
        </w:rPr>
        <w:t>Na požiadanie Objednávateľa alebo Stavebného dozora je Zhotoviteľ povinný predložiť uvedené dokumenty aj v elektronickej podobe vo</w:t>
      </w:r>
      <w:r>
        <w:rPr>
          <w:sz w:val="22"/>
          <w:szCs w:val="22"/>
          <w:lang w:eastAsia="cs-CZ"/>
        </w:rPr>
        <w:t xml:space="preserve"> formáte určenom Objednávateľom</w:t>
      </w:r>
      <w:r w:rsidRPr="00AC142A">
        <w:rPr>
          <w:sz w:val="22"/>
          <w:szCs w:val="22"/>
          <w:lang w:eastAsia="cs-CZ"/>
        </w:rPr>
        <w:t>.</w:t>
      </w:r>
    </w:p>
    <w:p w14:paraId="5720B1E9" w14:textId="77777777" w:rsidR="00A05C99" w:rsidRPr="00495FC5" w:rsidRDefault="00A05C99" w:rsidP="00A05C99">
      <w:pPr>
        <w:keepNext/>
        <w:spacing w:before="120"/>
        <w:jc w:val="both"/>
        <w:outlineLvl w:val="2"/>
        <w:rPr>
          <w:b/>
          <w:bCs/>
          <w:sz w:val="22"/>
          <w:szCs w:val="22"/>
        </w:rPr>
      </w:pPr>
      <w:r w:rsidRPr="00495FC5">
        <w:rPr>
          <w:b/>
          <w:bCs/>
          <w:sz w:val="22"/>
          <w:szCs w:val="22"/>
        </w:rPr>
        <w:t xml:space="preserve">Podčlánok 14.14 Ukončenie záväzkov Objednávateľa </w:t>
      </w:r>
    </w:p>
    <w:p w14:paraId="1C562890" w14:textId="77777777" w:rsidR="00A05C99" w:rsidRPr="00495FC5" w:rsidRDefault="00A05C99" w:rsidP="00A05C99">
      <w:pPr>
        <w:spacing w:after="120"/>
        <w:jc w:val="both"/>
        <w:rPr>
          <w:sz w:val="22"/>
          <w:szCs w:val="22"/>
        </w:rPr>
      </w:pPr>
      <w:r w:rsidRPr="00495FC5">
        <w:rPr>
          <w:sz w:val="22"/>
          <w:szCs w:val="22"/>
        </w:rPr>
        <w:t>Text pododstavca (b) sa ruší a nahrádza sa nasledujúcim znením:</w:t>
      </w:r>
    </w:p>
    <w:p w14:paraId="305EEBE3" w14:textId="77777777" w:rsidR="00A05C99" w:rsidRPr="00495FC5" w:rsidRDefault="00A05C99" w:rsidP="00F558E8">
      <w:pPr>
        <w:numPr>
          <w:ilvl w:val="0"/>
          <w:numId w:val="110"/>
        </w:numPr>
        <w:tabs>
          <w:tab w:val="clear" w:pos="720"/>
          <w:tab w:val="num" w:pos="426"/>
        </w:tabs>
        <w:ind w:left="426" w:hanging="426"/>
        <w:jc w:val="both"/>
        <w:rPr>
          <w:sz w:val="22"/>
          <w:szCs w:val="22"/>
        </w:rPr>
      </w:pPr>
      <w:r w:rsidRPr="00495FC5">
        <w:rPr>
          <w:sz w:val="22"/>
          <w:szCs w:val="22"/>
        </w:rPr>
        <w:t>(s výnimkou záležitostí alebo vecí, ktoré sa vyskytli po vydaní Preberacieho protokolu pre Dielo) v záverečnom prehlásení popísanom v podčlánku 14.11 (Žiadosť o Záverečné platobné potvrdenie).</w:t>
      </w:r>
    </w:p>
    <w:p w14:paraId="448C398F" w14:textId="77777777" w:rsidR="00A05C99" w:rsidRPr="00495FC5" w:rsidRDefault="00A05C99" w:rsidP="00A05C99">
      <w:pPr>
        <w:spacing w:before="120"/>
        <w:jc w:val="both"/>
        <w:rPr>
          <w:b/>
          <w:sz w:val="22"/>
          <w:szCs w:val="22"/>
        </w:rPr>
      </w:pPr>
      <w:r w:rsidRPr="005710FD">
        <w:rPr>
          <w:b/>
          <w:sz w:val="22"/>
          <w:szCs w:val="22"/>
        </w:rPr>
        <w:t>Pridáva sa nový podčlánok s nasledujúcim znením:</w:t>
      </w:r>
    </w:p>
    <w:p w14:paraId="5288F179" w14:textId="77777777" w:rsidR="00A05C99" w:rsidRPr="00495FC5" w:rsidRDefault="00A05C99" w:rsidP="00A05C99">
      <w:pPr>
        <w:keepNext/>
        <w:spacing w:before="120"/>
        <w:jc w:val="both"/>
        <w:outlineLvl w:val="2"/>
        <w:rPr>
          <w:b/>
          <w:bCs/>
          <w:sz w:val="22"/>
          <w:szCs w:val="22"/>
        </w:rPr>
      </w:pPr>
      <w:r w:rsidRPr="00495FC5">
        <w:rPr>
          <w:b/>
          <w:bCs/>
          <w:sz w:val="22"/>
          <w:szCs w:val="22"/>
        </w:rPr>
        <w:t>Podčlánok 14.16  Zmluvné pokuty</w:t>
      </w:r>
    </w:p>
    <w:p w14:paraId="6AA49695" w14:textId="77777777" w:rsidR="00A05C99" w:rsidRPr="00495FC5" w:rsidRDefault="00A05C99" w:rsidP="007C46EA">
      <w:pPr>
        <w:autoSpaceDE w:val="0"/>
        <w:autoSpaceDN w:val="0"/>
        <w:adjustRightInd w:val="0"/>
        <w:spacing w:after="120"/>
        <w:jc w:val="both"/>
        <w:rPr>
          <w:color w:val="000000"/>
          <w:sz w:val="22"/>
          <w:szCs w:val="22"/>
        </w:rPr>
      </w:pPr>
      <w:r w:rsidRPr="00495FC5">
        <w:rPr>
          <w:color w:val="000000"/>
          <w:sz w:val="22"/>
          <w:szCs w:val="22"/>
        </w:rPr>
        <w:t xml:space="preserve">Za účelom zabezpečenia riadneho a včasného plnenia záväzkov Zhotoviteľa si Zmluvné strany dohodli nasledovné zmluvné pokuty: </w:t>
      </w:r>
    </w:p>
    <w:p w14:paraId="4731B3FC" w14:textId="007DDCB0" w:rsidR="00A05C99" w:rsidRPr="00A71C62" w:rsidRDefault="00A05C99" w:rsidP="00F558E8">
      <w:pPr>
        <w:numPr>
          <w:ilvl w:val="0"/>
          <w:numId w:val="100"/>
        </w:numPr>
        <w:autoSpaceDE w:val="0"/>
        <w:autoSpaceDN w:val="0"/>
        <w:adjustRightInd w:val="0"/>
        <w:spacing w:after="120"/>
        <w:jc w:val="both"/>
        <w:rPr>
          <w:color w:val="000000"/>
          <w:sz w:val="22"/>
          <w:szCs w:val="22"/>
        </w:rPr>
      </w:pPr>
      <w:r w:rsidRPr="00BC1AF9">
        <w:rPr>
          <w:color w:val="000000"/>
          <w:sz w:val="22"/>
          <w:szCs w:val="22"/>
        </w:rPr>
        <w:t xml:space="preserve">V prípade, že sa Zhotoviteľ dostane do omeškania s predložením poistnej zmluvy resp. poistných zmlúv </w:t>
      </w:r>
      <w:r w:rsidRPr="00935928">
        <w:rPr>
          <w:color w:val="000000"/>
          <w:sz w:val="22"/>
          <w:szCs w:val="22"/>
        </w:rPr>
        <w:t>alebo s predložením dôkazov o poistení v lehot</w:t>
      </w:r>
      <w:r w:rsidRPr="00A71C62">
        <w:rPr>
          <w:color w:val="000000"/>
          <w:sz w:val="22"/>
          <w:szCs w:val="22"/>
        </w:rPr>
        <w:t>e uvedenej v</w:t>
      </w:r>
      <w:r w:rsidR="00A04459">
        <w:rPr>
          <w:color w:val="000000"/>
          <w:sz w:val="22"/>
          <w:szCs w:val="22"/>
        </w:rPr>
        <w:t xml:space="preserve"> bode 4.1.1. alebo v </w:t>
      </w:r>
      <w:r w:rsidRPr="00A71C62">
        <w:rPr>
          <w:color w:val="000000"/>
          <w:sz w:val="22"/>
          <w:szCs w:val="22"/>
        </w:rPr>
        <w:t xml:space="preserve">Prílohe k ponuke, má Objednávateľ právo na zaplatenie zmluvnej pokuty vo výške </w:t>
      </w:r>
      <w:r w:rsidR="006747DE">
        <w:rPr>
          <w:color w:val="000000"/>
          <w:sz w:val="22"/>
          <w:szCs w:val="22"/>
        </w:rPr>
        <w:t>500</w:t>
      </w:r>
      <w:r w:rsidRPr="00A71C62">
        <w:rPr>
          <w:color w:val="000000"/>
          <w:sz w:val="22"/>
          <w:szCs w:val="22"/>
        </w:rPr>
        <w:t xml:space="preserve"> EUR za každý aj začatý deň omeškania. </w:t>
      </w:r>
    </w:p>
    <w:p w14:paraId="58D2ACED" w14:textId="38D511D3" w:rsidR="00A05C99" w:rsidRDefault="00A05C99" w:rsidP="00F558E8">
      <w:pPr>
        <w:numPr>
          <w:ilvl w:val="0"/>
          <w:numId w:val="100"/>
        </w:numPr>
        <w:autoSpaceDE w:val="0"/>
        <w:autoSpaceDN w:val="0"/>
        <w:adjustRightInd w:val="0"/>
        <w:spacing w:after="120"/>
        <w:jc w:val="both"/>
        <w:rPr>
          <w:color w:val="000000"/>
          <w:sz w:val="22"/>
          <w:szCs w:val="22"/>
        </w:rPr>
      </w:pPr>
      <w:r w:rsidRPr="00723989">
        <w:rPr>
          <w:color w:val="000000"/>
          <w:sz w:val="22"/>
          <w:szCs w:val="22"/>
        </w:rPr>
        <w:t>V prípade, že sa Zhotoviteľ dostane do omeškania s oznámením zmeny v zmysle Článku 5 bodu 5.</w:t>
      </w:r>
      <w:r w:rsidR="001A12E0">
        <w:rPr>
          <w:color w:val="000000"/>
          <w:sz w:val="22"/>
          <w:szCs w:val="22"/>
        </w:rPr>
        <w:t>1</w:t>
      </w:r>
      <w:r w:rsidRPr="00723989">
        <w:rPr>
          <w:color w:val="000000"/>
          <w:sz w:val="22"/>
          <w:szCs w:val="22"/>
        </w:rPr>
        <w:t xml:space="preserve">. textu Zmluvy, má Objednávateľ právo na zaplatenie zmluvnej pokuty vo výške </w:t>
      </w:r>
      <w:r w:rsidR="001A12E0">
        <w:rPr>
          <w:color w:val="000000"/>
          <w:sz w:val="22"/>
          <w:szCs w:val="22"/>
        </w:rPr>
        <w:t>100</w:t>
      </w:r>
      <w:r w:rsidRPr="00723989">
        <w:rPr>
          <w:color w:val="000000"/>
          <w:sz w:val="22"/>
          <w:szCs w:val="22"/>
        </w:rPr>
        <w:t xml:space="preserve"> EUR za každý aj začatý deň omeškania.</w:t>
      </w:r>
    </w:p>
    <w:p w14:paraId="2540ECE5" w14:textId="58366E2C" w:rsidR="00A05C99" w:rsidRPr="00495FC5" w:rsidRDefault="00A05C99" w:rsidP="00F558E8">
      <w:pPr>
        <w:numPr>
          <w:ilvl w:val="0"/>
          <w:numId w:val="100"/>
        </w:numPr>
        <w:autoSpaceDE w:val="0"/>
        <w:autoSpaceDN w:val="0"/>
        <w:adjustRightInd w:val="0"/>
        <w:spacing w:after="120"/>
        <w:jc w:val="both"/>
        <w:rPr>
          <w:color w:val="000000"/>
          <w:sz w:val="22"/>
          <w:szCs w:val="22"/>
        </w:rPr>
      </w:pPr>
      <w:r w:rsidRPr="00723989">
        <w:rPr>
          <w:color w:val="000000"/>
          <w:sz w:val="22"/>
          <w:szCs w:val="22"/>
        </w:rPr>
        <w:t xml:space="preserve">V prípade, že Zhotoviteľ nedodrží lehotu na odovzdanie zdrojových kódov a/alebo prevádzkovej dokumentácie k autorskému dielu Objednávateľovi v súlade s podčlánkom 1.10 (Užívanie Dokumentácie Zhotoviteľa Objednávateľom a ďalšie autorské práva), má Objednávateľ právo na zaplatenie zmluvnej pokuty vo výške </w:t>
      </w:r>
      <w:r w:rsidR="001A12E0">
        <w:rPr>
          <w:color w:val="000000"/>
          <w:sz w:val="22"/>
          <w:szCs w:val="22"/>
        </w:rPr>
        <w:t>1</w:t>
      </w:r>
      <w:r w:rsidRPr="00723989">
        <w:rPr>
          <w:color w:val="000000"/>
          <w:sz w:val="22"/>
          <w:szCs w:val="22"/>
        </w:rPr>
        <w:t xml:space="preserve"> 000 EUR za každý aj začatý deň omeškania.</w:t>
      </w:r>
    </w:p>
    <w:p w14:paraId="46CCDD24" w14:textId="4AF0440E" w:rsidR="00A05C99" w:rsidRDefault="00A05C99" w:rsidP="00F558E8">
      <w:pPr>
        <w:numPr>
          <w:ilvl w:val="0"/>
          <w:numId w:val="100"/>
        </w:numPr>
        <w:autoSpaceDE w:val="0"/>
        <w:autoSpaceDN w:val="0"/>
        <w:adjustRightInd w:val="0"/>
        <w:spacing w:after="120"/>
        <w:jc w:val="both"/>
        <w:rPr>
          <w:color w:val="000000"/>
          <w:sz w:val="22"/>
          <w:szCs w:val="22"/>
        </w:rPr>
      </w:pPr>
      <w:r w:rsidRPr="00495FC5">
        <w:rPr>
          <w:color w:val="000000"/>
          <w:sz w:val="22"/>
          <w:szCs w:val="22"/>
        </w:rPr>
        <w:lastRenderedPageBreak/>
        <w:t>V prípade, ak dôjde k porušeniu zákazu Konfliktu záujmov medzi Zhotoviteľom a Stavebným dozorom v zmysle podčlánku 1.15</w:t>
      </w:r>
      <w:r w:rsidR="005F1588">
        <w:rPr>
          <w:color w:val="000000"/>
          <w:sz w:val="22"/>
          <w:szCs w:val="22"/>
        </w:rPr>
        <w:t xml:space="preserve"> </w:t>
      </w:r>
      <w:r>
        <w:rPr>
          <w:color w:val="000000"/>
          <w:sz w:val="22"/>
          <w:szCs w:val="22"/>
        </w:rPr>
        <w:t>(Konflikt záujmov), má Objednávateľ právo na zaplatenie zmluvnej pokuty</w:t>
      </w:r>
      <w:r w:rsidRPr="00495FC5">
        <w:rPr>
          <w:color w:val="000000"/>
          <w:sz w:val="22"/>
          <w:szCs w:val="22"/>
        </w:rPr>
        <w:t xml:space="preserve"> vo výške 10 000 EUR za každý jednotlivý prípad. </w:t>
      </w:r>
    </w:p>
    <w:p w14:paraId="7E6FB036" w14:textId="7C4D3C1E" w:rsidR="00FC5194" w:rsidRDefault="00FC5194" w:rsidP="00F558E8">
      <w:pPr>
        <w:numPr>
          <w:ilvl w:val="0"/>
          <w:numId w:val="100"/>
        </w:numPr>
        <w:autoSpaceDE w:val="0"/>
        <w:autoSpaceDN w:val="0"/>
        <w:adjustRightInd w:val="0"/>
        <w:spacing w:after="120"/>
        <w:jc w:val="both"/>
        <w:rPr>
          <w:color w:val="000000"/>
          <w:sz w:val="22"/>
          <w:szCs w:val="22"/>
        </w:rPr>
      </w:pPr>
      <w:r>
        <w:rPr>
          <w:color w:val="000000"/>
          <w:sz w:val="22"/>
          <w:szCs w:val="22"/>
        </w:rPr>
        <w:t xml:space="preserve">V prípade, ak Zhotoviteľ neprevezme Stavenisko na základe pozvánky Objednávateľa, resp. zmarí odovzdanie a prevzatie Staveniska (napr. </w:t>
      </w:r>
      <w:r w:rsidR="00444166">
        <w:rPr>
          <w:color w:val="000000"/>
          <w:sz w:val="22"/>
          <w:szCs w:val="22"/>
        </w:rPr>
        <w:t xml:space="preserve">nepredloží </w:t>
      </w:r>
      <w:r w:rsidR="00444166" w:rsidRPr="00804FDC">
        <w:rPr>
          <w:sz w:val="22"/>
          <w:szCs w:val="22"/>
        </w:rPr>
        <w:t>jedno originálne vyhotovenie (alebo overenú fotokópiu takého vyhotovenia) Dohody o zaistení bezpečnosti a ochrane zdravia o</w:t>
      </w:r>
      <w:r w:rsidR="00444166">
        <w:rPr>
          <w:sz w:val="22"/>
          <w:szCs w:val="22"/>
        </w:rPr>
        <w:t>sôb pri práci v priestoroch ŽSR</w:t>
      </w:r>
      <w:r w:rsidR="007A611E">
        <w:rPr>
          <w:sz w:val="22"/>
          <w:szCs w:val="22"/>
        </w:rPr>
        <w:t xml:space="preserve"> a/alebo</w:t>
      </w:r>
      <w:r w:rsidR="00444166">
        <w:rPr>
          <w:sz w:val="22"/>
          <w:szCs w:val="22"/>
        </w:rPr>
        <w:t xml:space="preserve"> nepredloží </w:t>
      </w:r>
      <w:r w:rsidR="00444166" w:rsidRPr="00804FDC">
        <w:rPr>
          <w:sz w:val="22"/>
          <w:szCs w:val="22"/>
        </w:rPr>
        <w:t>zmluvu (resp. zmluvy) na odobratie odpadu podľa podčlánku 4.18a (Nakladanie s odpadom)</w:t>
      </w:r>
      <w:r w:rsidR="00444166">
        <w:rPr>
          <w:sz w:val="22"/>
          <w:szCs w:val="22"/>
        </w:rPr>
        <w:t xml:space="preserve">, </w:t>
      </w:r>
      <w:r w:rsidR="00444166" w:rsidRPr="00723989">
        <w:rPr>
          <w:color w:val="000000"/>
          <w:sz w:val="22"/>
          <w:szCs w:val="22"/>
        </w:rPr>
        <w:t xml:space="preserve">má Objednávateľ právo na zaplatenie zmluvnej pokuty vo výške </w:t>
      </w:r>
      <w:r w:rsidR="00444166">
        <w:rPr>
          <w:color w:val="000000"/>
          <w:sz w:val="22"/>
          <w:szCs w:val="22"/>
        </w:rPr>
        <w:t>1</w:t>
      </w:r>
      <w:r w:rsidR="00444166" w:rsidRPr="00723989">
        <w:rPr>
          <w:color w:val="000000"/>
          <w:sz w:val="22"/>
          <w:szCs w:val="22"/>
        </w:rPr>
        <w:t xml:space="preserve"> 000 EUR za každý aj začatý deň omeškania</w:t>
      </w:r>
      <w:r w:rsidR="00444166">
        <w:rPr>
          <w:color w:val="000000"/>
          <w:sz w:val="22"/>
          <w:szCs w:val="22"/>
        </w:rPr>
        <w:t xml:space="preserve"> s odovzdaním a prevzatím Staveniska.</w:t>
      </w:r>
    </w:p>
    <w:p w14:paraId="3C4C80A6" w14:textId="66B30A7D" w:rsidR="00A05C99" w:rsidRDefault="00A05C99" w:rsidP="00F558E8">
      <w:pPr>
        <w:numPr>
          <w:ilvl w:val="0"/>
          <w:numId w:val="100"/>
        </w:numPr>
        <w:autoSpaceDE w:val="0"/>
        <w:autoSpaceDN w:val="0"/>
        <w:adjustRightInd w:val="0"/>
        <w:spacing w:after="120"/>
        <w:jc w:val="both"/>
        <w:rPr>
          <w:color w:val="000000"/>
          <w:sz w:val="22"/>
          <w:szCs w:val="22"/>
        </w:rPr>
      </w:pPr>
      <w:r w:rsidRPr="00D7452D">
        <w:rPr>
          <w:color w:val="000000"/>
          <w:sz w:val="22"/>
          <w:szCs w:val="22"/>
        </w:rPr>
        <w:t>V prípade, že Zhotoviteľ nesplní povinnosť predložiť niektorý z dokladov uvedených v podčlánku 4.1 (Všeobecné povinnosti Zhotoviteľa) v stanovenej lehote,</w:t>
      </w:r>
      <w:r w:rsidRPr="00F61FF1">
        <w:rPr>
          <w:color w:val="000000"/>
          <w:sz w:val="22"/>
          <w:szCs w:val="22"/>
        </w:rPr>
        <w:t xml:space="preserve"> má Objednávateľ právo na zaplatenie zmluvnej pokuty vo výške </w:t>
      </w:r>
      <w:r w:rsidR="00396E02">
        <w:rPr>
          <w:color w:val="000000"/>
          <w:sz w:val="22"/>
          <w:szCs w:val="22"/>
        </w:rPr>
        <w:t>25</w:t>
      </w:r>
      <w:r w:rsidR="00396E02" w:rsidRPr="00F61FF1">
        <w:rPr>
          <w:color w:val="000000"/>
          <w:sz w:val="22"/>
          <w:szCs w:val="22"/>
        </w:rPr>
        <w:t xml:space="preserve">0 </w:t>
      </w:r>
      <w:r w:rsidRPr="00F61FF1">
        <w:rPr>
          <w:color w:val="000000"/>
          <w:sz w:val="22"/>
          <w:szCs w:val="22"/>
        </w:rPr>
        <w:t xml:space="preserve">EUR za </w:t>
      </w:r>
      <w:r w:rsidRPr="008A7B18">
        <w:rPr>
          <w:color w:val="000000"/>
          <w:sz w:val="22"/>
          <w:szCs w:val="22"/>
        </w:rPr>
        <w:t>každý aj začatý deň omeškania s predložením ktoréhokoľvek z požadovaných dokladov.</w:t>
      </w:r>
    </w:p>
    <w:p w14:paraId="5DF04096" w14:textId="002BD4B0" w:rsidR="00A05C99" w:rsidRPr="00FA4F3B" w:rsidRDefault="00A05C99" w:rsidP="00F558E8">
      <w:pPr>
        <w:numPr>
          <w:ilvl w:val="0"/>
          <w:numId w:val="100"/>
        </w:numPr>
        <w:autoSpaceDE w:val="0"/>
        <w:autoSpaceDN w:val="0"/>
        <w:adjustRightInd w:val="0"/>
        <w:spacing w:after="120"/>
        <w:ind w:left="567" w:hanging="425"/>
        <w:jc w:val="both"/>
        <w:rPr>
          <w:color w:val="000000"/>
          <w:sz w:val="22"/>
          <w:szCs w:val="22"/>
        </w:rPr>
      </w:pPr>
      <w:r w:rsidRPr="00FA4F3B">
        <w:rPr>
          <w:color w:val="000000"/>
          <w:sz w:val="22"/>
          <w:szCs w:val="22"/>
        </w:rPr>
        <w:t xml:space="preserve">V prípade, že Zhotoviteľ plní príslušnú činnosť na Diele </w:t>
      </w:r>
      <w:r w:rsidRPr="0056703E">
        <w:rPr>
          <w:color w:val="000000"/>
          <w:sz w:val="22"/>
          <w:szCs w:val="22"/>
        </w:rPr>
        <w:t>(i)</w:t>
      </w:r>
      <w:r w:rsidRPr="00FA4F3B">
        <w:rPr>
          <w:color w:val="000000"/>
          <w:sz w:val="22"/>
          <w:szCs w:val="22"/>
        </w:rPr>
        <w:t xml:space="preserve"> prostredníctvom iného </w:t>
      </w:r>
      <w:r w:rsidR="00396E02">
        <w:rPr>
          <w:color w:val="000000"/>
          <w:sz w:val="22"/>
          <w:szCs w:val="22"/>
        </w:rPr>
        <w:t xml:space="preserve">odborného </w:t>
      </w:r>
      <w:r w:rsidRPr="00FA4F3B">
        <w:rPr>
          <w:color w:val="000000"/>
          <w:sz w:val="22"/>
          <w:szCs w:val="22"/>
        </w:rPr>
        <w:t xml:space="preserve">pracovníka, ako bol </w:t>
      </w:r>
      <w:r w:rsidR="00396E02">
        <w:rPr>
          <w:color w:val="000000"/>
          <w:sz w:val="22"/>
          <w:szCs w:val="22"/>
        </w:rPr>
        <w:t xml:space="preserve">odborný </w:t>
      </w:r>
      <w:r w:rsidRPr="00FA4F3B">
        <w:rPr>
          <w:color w:val="000000"/>
          <w:sz w:val="22"/>
          <w:szCs w:val="22"/>
        </w:rPr>
        <w:t>pracovník, ktorým preukazoval splnenie podmienok účasti vo verejnej súťaži</w:t>
      </w:r>
      <w:r w:rsidR="007A611E">
        <w:rPr>
          <w:color w:val="000000"/>
          <w:sz w:val="22"/>
          <w:szCs w:val="22"/>
        </w:rPr>
        <w:t>,</w:t>
      </w:r>
      <w:r w:rsidRPr="00FA4F3B">
        <w:rPr>
          <w:color w:val="000000"/>
          <w:sz w:val="22"/>
          <w:szCs w:val="22"/>
        </w:rPr>
        <w:t xml:space="preserve"> bez jeho predchádzajúceho schválenia v súlade s podčlánkom 4.1 (Všeobecné povinnosti Zhotoviteľa) alebo (ii) prostredníctvom </w:t>
      </w:r>
      <w:r w:rsidR="00396E02">
        <w:rPr>
          <w:color w:val="000000"/>
          <w:sz w:val="22"/>
          <w:szCs w:val="22"/>
        </w:rPr>
        <w:t xml:space="preserve">odborného </w:t>
      </w:r>
      <w:r w:rsidRPr="00FA4F3B">
        <w:rPr>
          <w:color w:val="000000"/>
          <w:sz w:val="22"/>
          <w:szCs w:val="22"/>
        </w:rPr>
        <w:t>pracovníka, ktorý nespĺňa kvalifikačné podmienky, ktoré boli požadované na preukázanie splnenia podmienok účasti vo verejnej súťaži a sú uvedené v </w:t>
      </w:r>
      <w:r w:rsidR="00396E02">
        <w:rPr>
          <w:color w:val="000000"/>
          <w:sz w:val="22"/>
          <w:szCs w:val="22"/>
        </w:rPr>
        <w:t>Súťažných podkladoch</w:t>
      </w:r>
      <w:r w:rsidRPr="00FA4F3B">
        <w:rPr>
          <w:color w:val="000000"/>
          <w:sz w:val="22"/>
          <w:szCs w:val="22"/>
        </w:rPr>
        <w:t xml:space="preserve">, má Objednávateľ právo na zaplatenie zmluvnej pokuty vo výške </w:t>
      </w:r>
      <w:r w:rsidR="007A611E">
        <w:rPr>
          <w:color w:val="000000"/>
          <w:sz w:val="22"/>
          <w:szCs w:val="22"/>
        </w:rPr>
        <w:t>10</w:t>
      </w:r>
      <w:r w:rsidRPr="00FA4F3B">
        <w:rPr>
          <w:color w:val="000000"/>
          <w:sz w:val="22"/>
          <w:szCs w:val="22"/>
        </w:rPr>
        <w:t> 000 EUR za každý jednotlivý prípad porušenia.</w:t>
      </w:r>
    </w:p>
    <w:p w14:paraId="64EAA3FD" w14:textId="4BB44701" w:rsidR="006C4007" w:rsidRPr="00361985" w:rsidRDefault="006C4007" w:rsidP="00F558E8">
      <w:pPr>
        <w:numPr>
          <w:ilvl w:val="0"/>
          <w:numId w:val="100"/>
        </w:numPr>
        <w:autoSpaceDE w:val="0"/>
        <w:autoSpaceDN w:val="0"/>
        <w:adjustRightInd w:val="0"/>
        <w:spacing w:after="120"/>
        <w:ind w:left="567" w:hanging="425"/>
        <w:jc w:val="both"/>
        <w:rPr>
          <w:sz w:val="22"/>
          <w:szCs w:val="22"/>
        </w:rPr>
      </w:pPr>
      <w:r w:rsidRPr="00361985">
        <w:rPr>
          <w:sz w:val="22"/>
          <w:szCs w:val="22"/>
        </w:rPr>
        <w:t xml:space="preserve">V prípade, že Zhotoviteľ poruší povinnosť vykonávať stavebné a montážne práce na železničnej infraštruktúre </w:t>
      </w:r>
      <w:r>
        <w:rPr>
          <w:sz w:val="22"/>
          <w:szCs w:val="22"/>
        </w:rPr>
        <w:t>v súlade s </w:t>
      </w:r>
      <w:r w:rsidR="00461ECD">
        <w:rPr>
          <w:sz w:val="22"/>
          <w:szCs w:val="22"/>
        </w:rPr>
        <w:t>rozkazom o výluke, súborným rozkazom o výluke alebo rozkazom prednostu stanice</w:t>
      </w:r>
      <w:r w:rsidR="00461ECD" w:rsidRPr="00361985">
        <w:rPr>
          <w:sz w:val="22"/>
          <w:szCs w:val="22"/>
        </w:rPr>
        <w:t>,</w:t>
      </w:r>
      <w:r w:rsidRPr="00361985">
        <w:rPr>
          <w:sz w:val="22"/>
          <w:szCs w:val="22"/>
        </w:rPr>
        <w:t xml:space="preserve"> má Objednávateľ právo na zaplatenie zmluvnej pokuty</w:t>
      </w:r>
      <w:r w:rsidRPr="00361985">
        <w:rPr>
          <w:bCs/>
          <w:sz w:val="22"/>
          <w:szCs w:val="22"/>
        </w:rPr>
        <w:t xml:space="preserve"> vo výške</w:t>
      </w:r>
      <w:r w:rsidRPr="00361985">
        <w:rPr>
          <w:sz w:val="22"/>
          <w:szCs w:val="22"/>
        </w:rPr>
        <w:t xml:space="preserve"> 750 EUR za každých začatých 30 minút nad rámec pôvodne schválenej výluky.</w:t>
      </w:r>
    </w:p>
    <w:p w14:paraId="18A21786" w14:textId="67EE37E2" w:rsidR="00A05C99" w:rsidRPr="006C4007" w:rsidRDefault="00A05C99" w:rsidP="00F558E8">
      <w:pPr>
        <w:numPr>
          <w:ilvl w:val="0"/>
          <w:numId w:val="100"/>
        </w:numPr>
        <w:spacing w:after="120"/>
        <w:ind w:left="567" w:hanging="425"/>
        <w:jc w:val="both"/>
        <w:rPr>
          <w:sz w:val="22"/>
          <w:szCs w:val="22"/>
        </w:rPr>
      </w:pPr>
      <w:r w:rsidRPr="00495FC5">
        <w:rPr>
          <w:sz w:val="22"/>
          <w:szCs w:val="22"/>
        </w:rPr>
        <w:t xml:space="preserve">V prípade, že Zhotoviteľ </w:t>
      </w:r>
      <w:r w:rsidR="00642843" w:rsidRPr="00495FC5">
        <w:rPr>
          <w:bCs/>
          <w:sz w:val="22"/>
          <w:szCs w:val="22"/>
        </w:rPr>
        <w:t>z dôvod</w:t>
      </w:r>
      <w:r w:rsidR="00642843">
        <w:rPr>
          <w:bCs/>
          <w:sz w:val="22"/>
          <w:szCs w:val="22"/>
        </w:rPr>
        <w:t>ov</w:t>
      </w:r>
      <w:r w:rsidR="00642843" w:rsidRPr="00495FC5">
        <w:rPr>
          <w:bCs/>
          <w:sz w:val="22"/>
          <w:szCs w:val="22"/>
        </w:rPr>
        <w:t xml:space="preserve"> na strane Zhotoviteľa </w:t>
      </w:r>
      <w:r w:rsidRPr="00495FC5">
        <w:rPr>
          <w:sz w:val="22"/>
          <w:szCs w:val="22"/>
        </w:rPr>
        <w:t>odriekne výluku zaradenú do schváleného týždenného plánu výluk</w:t>
      </w:r>
      <w:r w:rsidRPr="009D6C8B">
        <w:rPr>
          <w:sz w:val="22"/>
          <w:szCs w:val="22"/>
        </w:rPr>
        <w:t>, má Objednávateľ právo na zaplatenie zmluvnej pokuty</w:t>
      </w:r>
      <w:r w:rsidRPr="009D6C8B">
        <w:rPr>
          <w:bCs/>
          <w:sz w:val="22"/>
          <w:szCs w:val="22"/>
        </w:rPr>
        <w:t xml:space="preserve"> vo výške </w:t>
      </w:r>
      <w:r w:rsidR="00CA168F">
        <w:rPr>
          <w:bCs/>
          <w:sz w:val="22"/>
          <w:szCs w:val="22"/>
        </w:rPr>
        <w:t>5</w:t>
      </w:r>
      <w:r w:rsidR="00E96E00">
        <w:rPr>
          <w:bCs/>
          <w:sz w:val="22"/>
          <w:szCs w:val="22"/>
        </w:rPr>
        <w:t xml:space="preserve"> 000</w:t>
      </w:r>
      <w:r w:rsidR="00E96E00" w:rsidRPr="009D6C8B">
        <w:rPr>
          <w:bCs/>
          <w:sz w:val="22"/>
          <w:szCs w:val="22"/>
        </w:rPr>
        <w:t xml:space="preserve"> </w:t>
      </w:r>
      <w:r w:rsidRPr="009D6C8B">
        <w:rPr>
          <w:sz w:val="22"/>
          <w:szCs w:val="22"/>
        </w:rPr>
        <w:t xml:space="preserve">EUR </w:t>
      </w:r>
      <w:r w:rsidRPr="009D6C8B">
        <w:rPr>
          <w:bCs/>
          <w:sz w:val="22"/>
          <w:szCs w:val="22"/>
        </w:rPr>
        <w:t xml:space="preserve">za každú takto odrieknutú výluku a zároveň je Zhotoviteľ povinný </w:t>
      </w:r>
      <w:r w:rsidRPr="00B3039B">
        <w:rPr>
          <w:bCs/>
          <w:sz w:val="22"/>
          <w:szCs w:val="22"/>
        </w:rPr>
        <w:t>uhradiť Objednávateľovi všetky preukázateľne vynaložené náklady spojené s odvolaním výluky.</w:t>
      </w:r>
    </w:p>
    <w:p w14:paraId="1D6D37C3" w14:textId="569126DE" w:rsidR="006C4007" w:rsidRDefault="006C4007" w:rsidP="00F558E8">
      <w:pPr>
        <w:numPr>
          <w:ilvl w:val="0"/>
          <w:numId w:val="100"/>
        </w:numPr>
        <w:autoSpaceDE w:val="0"/>
        <w:autoSpaceDN w:val="0"/>
        <w:adjustRightInd w:val="0"/>
        <w:spacing w:after="120"/>
        <w:ind w:left="567" w:hanging="425"/>
        <w:jc w:val="both"/>
        <w:rPr>
          <w:sz w:val="22"/>
          <w:szCs w:val="22"/>
        </w:rPr>
      </w:pPr>
      <w:r w:rsidRPr="00D43B84">
        <w:rPr>
          <w:sz w:val="22"/>
          <w:szCs w:val="22"/>
        </w:rPr>
        <w:t xml:space="preserve">V prípade, ak Zhotoviteľ nesplní svoj záväzok vykonávať činnosti na UTZ osobami, ktoré disponujú príslušnými osvedčeniami uvedenými v podčlánku 4.1 </w:t>
      </w:r>
      <w:r>
        <w:rPr>
          <w:sz w:val="22"/>
          <w:szCs w:val="22"/>
        </w:rPr>
        <w:t>(</w:t>
      </w:r>
      <w:r w:rsidRPr="00D43B84">
        <w:rPr>
          <w:sz w:val="22"/>
          <w:szCs w:val="22"/>
        </w:rPr>
        <w:t>Všeobecné povinnosti Zhotoviteľa</w:t>
      </w:r>
      <w:r>
        <w:rPr>
          <w:sz w:val="22"/>
          <w:szCs w:val="22"/>
        </w:rPr>
        <w:t>)</w:t>
      </w:r>
      <w:r w:rsidRPr="00D43B84">
        <w:rPr>
          <w:sz w:val="22"/>
          <w:szCs w:val="22"/>
        </w:rPr>
        <w:t>, má Objednávateľ právo na zaplatenie zmluvnej pokuty vo výške 10 000 EUR za každý zistený prípad porušenia záväzku.</w:t>
      </w:r>
    </w:p>
    <w:p w14:paraId="198CEB24" w14:textId="2BAE3700" w:rsidR="00631262" w:rsidRPr="006C4007" w:rsidRDefault="00631262" w:rsidP="00F558E8">
      <w:pPr>
        <w:numPr>
          <w:ilvl w:val="0"/>
          <w:numId w:val="100"/>
        </w:numPr>
        <w:autoSpaceDE w:val="0"/>
        <w:autoSpaceDN w:val="0"/>
        <w:adjustRightInd w:val="0"/>
        <w:spacing w:after="120"/>
        <w:ind w:left="567" w:hanging="425"/>
        <w:jc w:val="both"/>
        <w:rPr>
          <w:sz w:val="22"/>
          <w:szCs w:val="22"/>
        </w:rPr>
      </w:pPr>
      <w:r w:rsidRPr="00495FC5">
        <w:rPr>
          <w:sz w:val="22"/>
          <w:szCs w:val="22"/>
        </w:rPr>
        <w:t>V prípade, že sa Zhotoviteľ dostane do omeškania s</w:t>
      </w:r>
      <w:r w:rsidR="00C35D7B">
        <w:rPr>
          <w:sz w:val="22"/>
          <w:szCs w:val="22"/>
        </w:rPr>
        <w:t> </w:t>
      </w:r>
      <w:r>
        <w:rPr>
          <w:sz w:val="22"/>
          <w:szCs w:val="22"/>
        </w:rPr>
        <w:t>predložením</w:t>
      </w:r>
      <w:r w:rsidR="00C35D7B">
        <w:rPr>
          <w:sz w:val="22"/>
          <w:szCs w:val="22"/>
        </w:rPr>
        <w:t xml:space="preserve"> niektorého dokumentu (napr. </w:t>
      </w:r>
      <w:r w:rsidR="00A5591C">
        <w:rPr>
          <w:sz w:val="22"/>
          <w:szCs w:val="22"/>
        </w:rPr>
        <w:t xml:space="preserve">environmentálna správa, monitoring </w:t>
      </w:r>
      <w:proofErr w:type="spellStart"/>
      <w:r w:rsidR="00A5591C">
        <w:rPr>
          <w:sz w:val="22"/>
          <w:szCs w:val="22"/>
        </w:rPr>
        <w:t>bioty</w:t>
      </w:r>
      <w:proofErr w:type="spellEnd"/>
      <w:r w:rsidR="00A5591C">
        <w:rPr>
          <w:sz w:val="22"/>
          <w:szCs w:val="22"/>
        </w:rPr>
        <w:t>, záverečná správa z monitoringu zložiek životného prostredia</w:t>
      </w:r>
      <w:r w:rsidR="002712F2">
        <w:rPr>
          <w:sz w:val="22"/>
          <w:szCs w:val="22"/>
        </w:rPr>
        <w:t>, hluková štúdia)</w:t>
      </w:r>
      <w:r w:rsidR="00C35D7B">
        <w:rPr>
          <w:sz w:val="22"/>
          <w:szCs w:val="22"/>
        </w:rPr>
        <w:t>, ktorý má Zhotoviteľ predložiť Objednávateľovi podľa podčlánku 4.1 (</w:t>
      </w:r>
      <w:r w:rsidR="00C35D7B" w:rsidRPr="00D43B84">
        <w:rPr>
          <w:sz w:val="22"/>
          <w:szCs w:val="22"/>
        </w:rPr>
        <w:t>Všeobecné povinnosti Zhotoviteľa</w:t>
      </w:r>
      <w:r w:rsidR="00C35D7B">
        <w:rPr>
          <w:sz w:val="22"/>
          <w:szCs w:val="22"/>
        </w:rPr>
        <w:t>)</w:t>
      </w:r>
      <w:r w:rsidR="002712F2">
        <w:rPr>
          <w:sz w:val="22"/>
          <w:szCs w:val="22"/>
        </w:rPr>
        <w:t xml:space="preserve">, </w:t>
      </w:r>
      <w:r w:rsidR="002712F2" w:rsidRPr="009D6C8B">
        <w:rPr>
          <w:sz w:val="22"/>
          <w:szCs w:val="22"/>
        </w:rPr>
        <w:t xml:space="preserve">má Objednávateľ právo na zaplatenie zmluvnej pokuty vo výške </w:t>
      </w:r>
      <w:r w:rsidR="002712F2">
        <w:rPr>
          <w:sz w:val="22"/>
          <w:szCs w:val="22"/>
        </w:rPr>
        <w:t>100</w:t>
      </w:r>
      <w:r w:rsidR="002712F2" w:rsidRPr="009D6C8B">
        <w:rPr>
          <w:sz w:val="22"/>
          <w:szCs w:val="22"/>
        </w:rPr>
        <w:t xml:space="preserve"> EUR za každý aj začatý deň omeškania so splnením tejto povinnosti</w:t>
      </w:r>
      <w:r w:rsidR="002712F2">
        <w:rPr>
          <w:sz w:val="22"/>
          <w:szCs w:val="22"/>
        </w:rPr>
        <w:t>.</w:t>
      </w:r>
    </w:p>
    <w:p w14:paraId="020103A5" w14:textId="780D6A96" w:rsidR="00A05C99" w:rsidRPr="009D6C8B" w:rsidRDefault="00A05C99" w:rsidP="00F558E8">
      <w:pPr>
        <w:numPr>
          <w:ilvl w:val="0"/>
          <w:numId w:val="100"/>
        </w:numPr>
        <w:spacing w:after="120"/>
        <w:ind w:left="567" w:hanging="425"/>
        <w:jc w:val="both"/>
        <w:rPr>
          <w:sz w:val="22"/>
          <w:szCs w:val="22"/>
        </w:rPr>
      </w:pPr>
      <w:r w:rsidRPr="00495FC5">
        <w:rPr>
          <w:sz w:val="22"/>
          <w:szCs w:val="22"/>
        </w:rPr>
        <w:t xml:space="preserve">V prípade, že sa Zhotoviteľ dostane do omeškania s doručením </w:t>
      </w:r>
      <w:r w:rsidR="00E96E00">
        <w:rPr>
          <w:sz w:val="22"/>
          <w:szCs w:val="22"/>
        </w:rPr>
        <w:t xml:space="preserve">(i) </w:t>
      </w:r>
      <w:r w:rsidRPr="00495FC5">
        <w:rPr>
          <w:sz w:val="22"/>
          <w:szCs w:val="22"/>
        </w:rPr>
        <w:t xml:space="preserve">návrhu textu Zábezpeky na vykonanie prác alebo </w:t>
      </w:r>
      <w:r w:rsidR="00E96E00">
        <w:rPr>
          <w:sz w:val="22"/>
          <w:szCs w:val="22"/>
        </w:rPr>
        <w:t xml:space="preserve">(ii) </w:t>
      </w:r>
      <w:r w:rsidRPr="00495FC5">
        <w:rPr>
          <w:sz w:val="22"/>
          <w:szCs w:val="22"/>
        </w:rPr>
        <w:t>s doručením samotnej Zábezpeky na vykonanie prác v znení schválenom Objednávateľom v stanovenej lehote podľa podčlánku 4.2 (Zábezpeka na vykonanie prác)</w:t>
      </w:r>
      <w:r w:rsidRPr="009D6C8B">
        <w:rPr>
          <w:sz w:val="22"/>
          <w:szCs w:val="22"/>
        </w:rPr>
        <w:t xml:space="preserve">, má Objednávateľ právo na zaplatenie zmluvnej pokuty vo výške </w:t>
      </w:r>
      <w:r w:rsidR="00E96E00">
        <w:rPr>
          <w:sz w:val="22"/>
          <w:szCs w:val="22"/>
        </w:rPr>
        <w:t>1</w:t>
      </w:r>
      <w:r w:rsidR="00E96E00" w:rsidRPr="009D6C8B">
        <w:rPr>
          <w:sz w:val="22"/>
          <w:szCs w:val="22"/>
        </w:rPr>
        <w:t xml:space="preserve"> </w:t>
      </w:r>
      <w:r w:rsidRPr="009D6C8B">
        <w:rPr>
          <w:sz w:val="22"/>
          <w:szCs w:val="22"/>
        </w:rPr>
        <w:t xml:space="preserve">000 EUR za každý aj začatý deň omeškania so splnením tejto povinnosti. </w:t>
      </w:r>
    </w:p>
    <w:p w14:paraId="7BF56F36" w14:textId="3A1D480E" w:rsidR="00A05C99" w:rsidRPr="00495FC5" w:rsidRDefault="00A05C99" w:rsidP="00F558E8">
      <w:pPr>
        <w:numPr>
          <w:ilvl w:val="0"/>
          <w:numId w:val="100"/>
        </w:numPr>
        <w:spacing w:after="120"/>
        <w:ind w:left="567" w:hanging="425"/>
        <w:jc w:val="both"/>
        <w:rPr>
          <w:sz w:val="22"/>
          <w:szCs w:val="22"/>
        </w:rPr>
      </w:pPr>
      <w:r w:rsidRPr="00495FC5">
        <w:rPr>
          <w:sz w:val="22"/>
          <w:szCs w:val="22"/>
        </w:rPr>
        <w:t xml:space="preserve">V prípade, že sa Zhotoviteľ dostane do omeškania s doručením predĺženej Zábezpeky na vykonanie prác alebo dodatku k pôvodnej zábezpeke podľa podčlánku 4.2 (Zábezpeka na vykonanie prác) alebo ak Zhotoviteľ nemal platnú Zábezpeku na vykonanie prác nepretržite až do doby vydania Protokolu o vyhotovení Diela, </w:t>
      </w:r>
      <w:r w:rsidRPr="009D6C8B">
        <w:rPr>
          <w:sz w:val="22"/>
          <w:szCs w:val="22"/>
        </w:rPr>
        <w:t>má Objednávateľ právo na zaplatenie zmluvnej pokuty vo výške  </w:t>
      </w:r>
      <w:r w:rsidR="00F644DF">
        <w:rPr>
          <w:sz w:val="22"/>
          <w:szCs w:val="22"/>
        </w:rPr>
        <w:t>1</w:t>
      </w:r>
      <w:r w:rsidR="00F644DF" w:rsidRPr="009D6C8B">
        <w:rPr>
          <w:sz w:val="22"/>
          <w:szCs w:val="22"/>
        </w:rPr>
        <w:t xml:space="preserve"> </w:t>
      </w:r>
      <w:r w:rsidRPr="009D6C8B">
        <w:rPr>
          <w:sz w:val="22"/>
          <w:szCs w:val="22"/>
        </w:rPr>
        <w:t>000 EUR za každý aj začatý deň omeškania so splnením povinnosti doručiť predĺženú Zábezpeku na vykonanie prác tzn. za každý deň kedy Zhotoviteľ nemal platnú Zábezpeku na vykonanie prác až do vydania Protokolu o vyhotovení Diela.</w:t>
      </w:r>
    </w:p>
    <w:p w14:paraId="11B85326" w14:textId="77777777" w:rsidR="006C4007" w:rsidRPr="00495FC5" w:rsidRDefault="006C4007" w:rsidP="00F558E8">
      <w:pPr>
        <w:numPr>
          <w:ilvl w:val="0"/>
          <w:numId w:val="100"/>
        </w:numPr>
        <w:spacing w:after="120"/>
        <w:ind w:left="567" w:hanging="425"/>
        <w:jc w:val="both"/>
        <w:rPr>
          <w:sz w:val="22"/>
          <w:szCs w:val="22"/>
        </w:rPr>
      </w:pPr>
      <w:r w:rsidRPr="00495FC5">
        <w:rPr>
          <w:sz w:val="22"/>
          <w:szCs w:val="22"/>
        </w:rPr>
        <w:lastRenderedPageBreak/>
        <w:t xml:space="preserve">V prípade, ak Zhotoviteľ porušil povinnosti týkajúce sa Podzhotoviteľov podľa podčlánku 4.4 (Podzhotovitelia), </w:t>
      </w:r>
      <w:r w:rsidRPr="009D6C8B">
        <w:rPr>
          <w:sz w:val="22"/>
          <w:szCs w:val="22"/>
        </w:rPr>
        <w:t>má Objednávateľ právo na zaplatenie zmluvnej pokuty:</w:t>
      </w:r>
    </w:p>
    <w:p w14:paraId="675A8BD4" w14:textId="2602E252" w:rsidR="006C4007" w:rsidRPr="00AC3259" w:rsidRDefault="006C4007" w:rsidP="00F558E8">
      <w:pPr>
        <w:pStyle w:val="Odsekzoznamu"/>
        <w:numPr>
          <w:ilvl w:val="1"/>
          <w:numId w:val="130"/>
        </w:numPr>
        <w:spacing w:after="120" w:line="240" w:lineRule="auto"/>
        <w:ind w:left="993" w:hanging="426"/>
        <w:jc w:val="both"/>
        <w:rPr>
          <w:rFonts w:ascii="Times New Roman" w:hAnsi="Times New Roman"/>
        </w:rPr>
      </w:pPr>
      <w:r w:rsidRPr="00AC3259">
        <w:rPr>
          <w:rFonts w:ascii="Times New Roman" w:hAnsi="Times New Roman"/>
        </w:rPr>
        <w:t>v prípade, že Zhotoviteľ poveril vykonaním Diela iného Podzhotoviteľa než toho, ktorý bol uvedený v Zozname Podzhotoviteľov (</w:t>
      </w:r>
      <w:r w:rsidR="00F644DF">
        <w:rPr>
          <w:rFonts w:ascii="Times New Roman" w:hAnsi="Times New Roman"/>
        </w:rPr>
        <w:t>P</w:t>
      </w:r>
      <w:r w:rsidRPr="00AC3259">
        <w:rPr>
          <w:rFonts w:ascii="Times New Roman" w:hAnsi="Times New Roman"/>
        </w:rPr>
        <w:t xml:space="preserve">rílohe č. 3 Zmluvy) bez predchádzajúceho písomného súhlasu Objednávateľa (resp. Stavebného dozora v prípade Podzhotoviteľa, ktorý má podľa zmluvy so Zhotoviteľom vykonať práce v hodnote nižšej ako 3% z Akceptovanej zmluvnej hodnoty bez DPH), vo výške </w:t>
      </w:r>
      <w:r w:rsidR="00F644DF" w:rsidRPr="00AC3259">
        <w:rPr>
          <w:rFonts w:ascii="Times New Roman" w:hAnsi="Times New Roman"/>
        </w:rPr>
        <w:t>1</w:t>
      </w:r>
      <w:r w:rsidR="00F644DF">
        <w:rPr>
          <w:rFonts w:ascii="Times New Roman" w:hAnsi="Times New Roman"/>
        </w:rPr>
        <w:t>0</w:t>
      </w:r>
      <w:r w:rsidR="00F644DF" w:rsidRPr="00AC3259">
        <w:rPr>
          <w:rFonts w:ascii="Times New Roman" w:hAnsi="Times New Roman"/>
        </w:rPr>
        <w:t> </w:t>
      </w:r>
      <w:r w:rsidRPr="00AC3259">
        <w:rPr>
          <w:rFonts w:ascii="Times New Roman" w:hAnsi="Times New Roman"/>
        </w:rPr>
        <w:t>000 EUR za každý prípad,</w:t>
      </w:r>
    </w:p>
    <w:p w14:paraId="17B3389B" w14:textId="77777777" w:rsidR="006C4007" w:rsidRPr="00AC3259" w:rsidRDefault="006C4007" w:rsidP="00F558E8">
      <w:pPr>
        <w:pStyle w:val="Odsekzoznamu"/>
        <w:numPr>
          <w:ilvl w:val="1"/>
          <w:numId w:val="130"/>
        </w:numPr>
        <w:spacing w:after="120" w:line="240" w:lineRule="auto"/>
        <w:ind w:left="993" w:hanging="426"/>
        <w:jc w:val="both"/>
        <w:rPr>
          <w:rFonts w:ascii="Times New Roman" w:hAnsi="Times New Roman"/>
        </w:rPr>
      </w:pPr>
      <w:r w:rsidRPr="00AC3259">
        <w:rPr>
          <w:rFonts w:ascii="Times New Roman" w:hAnsi="Times New Roman"/>
        </w:rPr>
        <w:t>v prípade, že Podzhotoviteľ zadal v celom rozsahu tretej osobe vyhotovenie časti Diela, na ktorú má so Zhotoviteľom zmluvný vzťah, vo výške 10 000 EUR za každý prípad,</w:t>
      </w:r>
    </w:p>
    <w:p w14:paraId="518F5E0F" w14:textId="77777777" w:rsidR="006C4007" w:rsidRPr="00AC3259" w:rsidRDefault="006C4007" w:rsidP="00F558E8">
      <w:pPr>
        <w:pStyle w:val="Odsekzoznamu"/>
        <w:numPr>
          <w:ilvl w:val="1"/>
          <w:numId w:val="130"/>
        </w:numPr>
        <w:spacing w:after="120" w:line="240" w:lineRule="auto"/>
        <w:ind w:left="993" w:hanging="426"/>
        <w:jc w:val="both"/>
        <w:rPr>
          <w:rFonts w:ascii="Times New Roman" w:hAnsi="Times New Roman"/>
        </w:rPr>
      </w:pPr>
      <w:r w:rsidRPr="00AC3259">
        <w:rPr>
          <w:rFonts w:ascii="Times New Roman" w:hAnsi="Times New Roman"/>
        </w:rPr>
        <w:t xml:space="preserve">v prípade omeškania Zhotoviteľa s predložením aktuálneho Zoznamu Podzhotoviteľov a/alebo predložením originálu príslušnej zmluvy alebo dokumentu o ukončení zmluvy s Podzhotoviteľom, vo výške </w:t>
      </w:r>
      <w:r w:rsidRPr="00501C67">
        <w:rPr>
          <w:rFonts w:ascii="Times New Roman" w:eastAsia="Times New Roman" w:hAnsi="Times New Roman"/>
          <w:lang w:eastAsia="sk-SK"/>
        </w:rPr>
        <w:t>200</w:t>
      </w:r>
      <w:r w:rsidRPr="00AC3259">
        <w:rPr>
          <w:rFonts w:ascii="Times New Roman" w:hAnsi="Times New Roman"/>
        </w:rPr>
        <w:t xml:space="preserve"> EUR za každý aj začatý deň omeškania, </w:t>
      </w:r>
    </w:p>
    <w:p w14:paraId="041857CB" w14:textId="5AB8ED5D" w:rsidR="006C4007" w:rsidRPr="00AC3259" w:rsidRDefault="006C4007" w:rsidP="00F558E8">
      <w:pPr>
        <w:pStyle w:val="Odsekzoznamu"/>
        <w:numPr>
          <w:ilvl w:val="1"/>
          <w:numId w:val="130"/>
        </w:numPr>
        <w:spacing w:after="120" w:line="240" w:lineRule="auto"/>
        <w:ind w:left="993" w:hanging="426"/>
        <w:jc w:val="both"/>
        <w:rPr>
          <w:rFonts w:ascii="Times New Roman" w:hAnsi="Times New Roman"/>
        </w:rPr>
      </w:pPr>
      <w:r w:rsidRPr="00AC3259">
        <w:rPr>
          <w:rFonts w:ascii="Times New Roman" w:hAnsi="Times New Roman"/>
        </w:rPr>
        <w:t xml:space="preserve">v prípade, že Zhotoviteľ neoznámil Objednávateľovi zmenu údajov o Podzhotoviteľovi v požadovanej lehote a v požadovanom rozsahu, vo výške </w:t>
      </w:r>
      <w:r w:rsidR="00F644DF">
        <w:rPr>
          <w:rFonts w:ascii="Times New Roman" w:hAnsi="Times New Roman"/>
        </w:rPr>
        <w:t>2</w:t>
      </w:r>
      <w:r w:rsidR="00F644DF" w:rsidRPr="00AC3259">
        <w:rPr>
          <w:rFonts w:ascii="Times New Roman" w:hAnsi="Times New Roman"/>
        </w:rPr>
        <w:t xml:space="preserve">00 </w:t>
      </w:r>
      <w:r w:rsidRPr="00AC3259">
        <w:rPr>
          <w:rFonts w:ascii="Times New Roman" w:hAnsi="Times New Roman"/>
        </w:rPr>
        <w:t>EUR za každý aj začatý deň omeškania,</w:t>
      </w:r>
    </w:p>
    <w:p w14:paraId="34ECC144" w14:textId="527BEAD1" w:rsidR="006C4007" w:rsidRPr="00050D2E" w:rsidRDefault="006C4007" w:rsidP="00F558E8">
      <w:pPr>
        <w:pStyle w:val="Odsekzoznamu"/>
        <w:numPr>
          <w:ilvl w:val="1"/>
          <w:numId w:val="130"/>
        </w:numPr>
        <w:spacing w:after="120" w:line="240" w:lineRule="auto"/>
        <w:ind w:left="993" w:hanging="426"/>
        <w:jc w:val="both"/>
      </w:pPr>
      <w:r w:rsidRPr="00AC3259">
        <w:rPr>
          <w:rFonts w:ascii="Times New Roman" w:hAnsi="Times New Roman"/>
        </w:rPr>
        <w:t>v</w:t>
      </w:r>
      <w:r>
        <w:rPr>
          <w:rFonts w:ascii="Times New Roman" w:eastAsia="Times New Roman" w:hAnsi="Times New Roman"/>
          <w:lang w:eastAsia="sk-SK"/>
        </w:rPr>
        <w:t xml:space="preserve"> prípade, </w:t>
      </w:r>
      <w:r w:rsidRPr="00AC3259">
        <w:rPr>
          <w:rFonts w:ascii="Times New Roman" w:hAnsi="Times New Roman"/>
        </w:rPr>
        <w:t xml:space="preserve">ak Zhotoviteľ </w:t>
      </w:r>
      <w:r>
        <w:rPr>
          <w:rFonts w:ascii="Times New Roman" w:eastAsia="Times New Roman" w:hAnsi="Times New Roman"/>
          <w:lang w:eastAsia="sk-SK"/>
        </w:rPr>
        <w:t xml:space="preserve">porušil povinnosť zabezpečiť, aby sa na plnení predmetu Zmluvy nepodieľal Podzhotoviteľ, </w:t>
      </w:r>
      <w:r w:rsidR="001E3129" w:rsidRPr="002E6471">
        <w:rPr>
          <w:rFonts w:ascii="Times New Roman" w:eastAsia="Times New Roman" w:hAnsi="Times New Roman"/>
          <w:lang w:eastAsia="sk-SK"/>
        </w:rPr>
        <w:t xml:space="preserve">ktorý má sídlo v treťom štáte, </w:t>
      </w:r>
      <w:r w:rsidR="00AE4B42" w:rsidRPr="00AE4B42">
        <w:rPr>
          <w:rFonts w:ascii="Times New Roman" w:eastAsia="Times New Roman" w:hAnsi="Times New Roman"/>
          <w:lang w:eastAsia="sk-SK"/>
        </w:rPr>
        <w:t>ktorý nie je zmluvnou stranou Dohody o vládnom obstarávaní alebo inej medzinárodnej zmluvy, ktorou je Európska únia viazaná a ktorá zaručuje</w:t>
      </w:r>
      <w:r w:rsidR="001E3129" w:rsidRPr="002E6471">
        <w:rPr>
          <w:rFonts w:ascii="Times New Roman" w:eastAsia="Times New Roman" w:hAnsi="Times New Roman"/>
          <w:lang w:eastAsia="sk-SK"/>
        </w:rPr>
        <w:t xml:space="preserve"> rovnaký a účinný prístup k verejnému obstarávaniu v tomto treťom štáte pre hospodárske subjekty so sídlom v Slovenskej republike</w:t>
      </w:r>
      <w:r w:rsidRPr="00AC3259">
        <w:rPr>
          <w:rFonts w:ascii="Times New Roman" w:hAnsi="Times New Roman"/>
        </w:rPr>
        <w:t xml:space="preserve">, vo výške </w:t>
      </w:r>
      <w:r>
        <w:rPr>
          <w:rFonts w:ascii="Times New Roman" w:eastAsia="Times New Roman" w:hAnsi="Times New Roman"/>
          <w:lang w:eastAsia="sk-SK"/>
        </w:rPr>
        <w:t>10</w:t>
      </w:r>
      <w:r w:rsidRPr="00501C67">
        <w:rPr>
          <w:rFonts w:ascii="Times New Roman" w:eastAsia="Times New Roman" w:hAnsi="Times New Roman"/>
          <w:lang w:eastAsia="sk-SK"/>
        </w:rPr>
        <w:t> </w:t>
      </w:r>
      <w:r w:rsidRPr="00AC3259">
        <w:rPr>
          <w:rFonts w:ascii="Times New Roman" w:hAnsi="Times New Roman"/>
        </w:rPr>
        <w:t>000</w:t>
      </w:r>
      <w:r w:rsidRPr="00501C67">
        <w:rPr>
          <w:rFonts w:ascii="Times New Roman" w:eastAsia="Times New Roman" w:hAnsi="Times New Roman"/>
          <w:lang w:eastAsia="sk-SK"/>
        </w:rPr>
        <w:t>,-</w:t>
      </w:r>
      <w:r w:rsidRPr="00AC3259">
        <w:rPr>
          <w:rFonts w:ascii="Times New Roman" w:hAnsi="Times New Roman"/>
        </w:rPr>
        <w:t xml:space="preserve"> EUR za každý </w:t>
      </w:r>
      <w:r w:rsidRPr="00501C67">
        <w:rPr>
          <w:rFonts w:ascii="Times New Roman" w:eastAsia="Times New Roman" w:hAnsi="Times New Roman"/>
          <w:lang w:eastAsia="sk-SK"/>
        </w:rPr>
        <w:t>jednotlivý prípad.</w:t>
      </w:r>
    </w:p>
    <w:p w14:paraId="79BF2238" w14:textId="42F1BEB7" w:rsidR="00A05C99" w:rsidRPr="00036768" w:rsidRDefault="00A05C99" w:rsidP="00F558E8">
      <w:pPr>
        <w:numPr>
          <w:ilvl w:val="0"/>
          <w:numId w:val="100"/>
        </w:numPr>
        <w:spacing w:after="120"/>
        <w:jc w:val="both"/>
        <w:rPr>
          <w:sz w:val="22"/>
          <w:szCs w:val="22"/>
        </w:rPr>
      </w:pPr>
      <w:r w:rsidRPr="00036768">
        <w:rPr>
          <w:sz w:val="22"/>
          <w:szCs w:val="22"/>
        </w:rPr>
        <w:t xml:space="preserve">Ak sa </w:t>
      </w:r>
      <w:r w:rsidR="006147B0">
        <w:rPr>
          <w:sz w:val="22"/>
          <w:szCs w:val="22"/>
        </w:rPr>
        <w:t xml:space="preserve">ktorékoľvek </w:t>
      </w:r>
      <w:r w:rsidRPr="00036768">
        <w:rPr>
          <w:sz w:val="22"/>
          <w:szCs w:val="22"/>
        </w:rPr>
        <w:t xml:space="preserve">vyhlásenie Zhotoviteľa podľa </w:t>
      </w:r>
      <w:r w:rsidR="006C4007">
        <w:rPr>
          <w:sz w:val="22"/>
          <w:szCs w:val="22"/>
        </w:rPr>
        <w:t>druhého</w:t>
      </w:r>
      <w:r w:rsidRPr="00036768">
        <w:rPr>
          <w:sz w:val="22"/>
          <w:szCs w:val="22"/>
        </w:rPr>
        <w:t xml:space="preserve"> odstavca podčlánku 4.4a (Povinnosti Zhotoviteľa v súvislosti s registrom partnerov verejného sektora) ukáže ako nepravdivé, má Objednávateľ právo na zaplatenie zmluvnej pokuty vo výške </w:t>
      </w:r>
      <w:r w:rsidR="00642843">
        <w:rPr>
          <w:sz w:val="22"/>
          <w:szCs w:val="22"/>
        </w:rPr>
        <w:t>10 000 EUR za každý jednotlivý prípad</w:t>
      </w:r>
      <w:r w:rsidR="006147B0">
        <w:rPr>
          <w:sz w:val="22"/>
          <w:szCs w:val="22"/>
        </w:rPr>
        <w:t xml:space="preserve"> nepravdivého vyhlásenia</w:t>
      </w:r>
      <w:r w:rsidRPr="00036768">
        <w:rPr>
          <w:sz w:val="22"/>
          <w:szCs w:val="22"/>
        </w:rPr>
        <w:t>.</w:t>
      </w:r>
    </w:p>
    <w:p w14:paraId="3490BA5A" w14:textId="44077255" w:rsidR="00FF7E1A" w:rsidRPr="00495FC5" w:rsidRDefault="00FF7E1A" w:rsidP="00F558E8">
      <w:pPr>
        <w:numPr>
          <w:ilvl w:val="0"/>
          <w:numId w:val="100"/>
        </w:numPr>
        <w:spacing w:after="120"/>
        <w:ind w:left="567" w:hanging="425"/>
        <w:jc w:val="both"/>
        <w:rPr>
          <w:sz w:val="22"/>
          <w:szCs w:val="22"/>
        </w:rPr>
      </w:pPr>
      <w:r w:rsidRPr="00495FC5">
        <w:rPr>
          <w:sz w:val="22"/>
          <w:szCs w:val="22"/>
        </w:rPr>
        <w:t>V prípade, ak Zhotoviteľ písomne neoznámi Objednávateľovi jeho výmaz z registra partnerov verejného sektora</w:t>
      </w:r>
      <w:r>
        <w:rPr>
          <w:sz w:val="22"/>
          <w:szCs w:val="22"/>
        </w:rPr>
        <w:t xml:space="preserve"> alebo</w:t>
      </w:r>
      <w:r w:rsidRPr="002E26C2">
        <w:rPr>
          <w:sz w:val="22"/>
          <w:szCs w:val="22"/>
        </w:rPr>
        <w:t xml:space="preserve">, že jeho konečným užívateľom výhod zapísaným v registri partnerov verejného sektora sa stala osoba uvedená v § 11 ods. 1 písm. c) </w:t>
      </w:r>
      <w:r>
        <w:rPr>
          <w:sz w:val="22"/>
          <w:szCs w:val="22"/>
        </w:rPr>
        <w:t>ZVO</w:t>
      </w:r>
      <w:r w:rsidRPr="002E26C2">
        <w:rPr>
          <w:sz w:val="22"/>
          <w:szCs w:val="22"/>
        </w:rPr>
        <w:t xml:space="preserve">, najneskôr do päť dní odo dňa vykonania výmazu v registri partnerov verejného sektora alebo okamihu, kedy sa jeho konečným užívateľom výhod stala osoba uvedená v § 11 ods. 1 písm. c) </w:t>
      </w:r>
      <w:r>
        <w:rPr>
          <w:sz w:val="22"/>
          <w:szCs w:val="22"/>
        </w:rPr>
        <w:t>ZVO</w:t>
      </w:r>
      <w:r w:rsidRPr="00495FC5">
        <w:rPr>
          <w:sz w:val="22"/>
          <w:szCs w:val="22"/>
        </w:rPr>
        <w:t xml:space="preserve"> podľa podčlánku 4.4a (Povinnosti Zhotoviteľa v súvislosti s registrom partnerov verejného sektora)</w:t>
      </w:r>
      <w:r w:rsidRPr="007565F7">
        <w:rPr>
          <w:sz w:val="22"/>
          <w:szCs w:val="22"/>
        </w:rPr>
        <w:t xml:space="preserve">, má Objednávateľ právo na zaplatenie zmluvnej pokuty vo výške </w:t>
      </w:r>
      <w:r w:rsidR="000C6D4C">
        <w:rPr>
          <w:sz w:val="22"/>
          <w:szCs w:val="22"/>
        </w:rPr>
        <w:t>5</w:t>
      </w:r>
      <w:r w:rsidRPr="007565F7">
        <w:rPr>
          <w:sz w:val="22"/>
          <w:szCs w:val="22"/>
        </w:rPr>
        <w:t>00 EUR za každý aj začatý deň omeškania.</w:t>
      </w:r>
    </w:p>
    <w:p w14:paraId="2F49D9DA" w14:textId="06CF5695" w:rsidR="00A05C99" w:rsidRPr="00495FC5" w:rsidRDefault="00A05C99" w:rsidP="00F558E8">
      <w:pPr>
        <w:numPr>
          <w:ilvl w:val="0"/>
          <w:numId w:val="100"/>
        </w:numPr>
        <w:spacing w:after="120"/>
        <w:jc w:val="both"/>
        <w:rPr>
          <w:sz w:val="22"/>
          <w:szCs w:val="22"/>
        </w:rPr>
      </w:pPr>
      <w:r w:rsidRPr="00495FC5">
        <w:rPr>
          <w:sz w:val="22"/>
          <w:szCs w:val="22"/>
        </w:rPr>
        <w:t xml:space="preserve">Ak Zhotoviteľ poruší svoju povinnosť podľa </w:t>
      </w:r>
      <w:r w:rsidR="00FF7E1A">
        <w:rPr>
          <w:sz w:val="22"/>
          <w:szCs w:val="22"/>
        </w:rPr>
        <w:t>piateho</w:t>
      </w:r>
      <w:r w:rsidR="00FF7E1A" w:rsidRPr="00495FC5">
        <w:rPr>
          <w:sz w:val="22"/>
          <w:szCs w:val="22"/>
        </w:rPr>
        <w:t xml:space="preserve"> </w:t>
      </w:r>
      <w:r w:rsidRPr="00495FC5">
        <w:rPr>
          <w:sz w:val="22"/>
          <w:szCs w:val="22"/>
        </w:rPr>
        <w:t>odstavca podčlánku 4.4a (Povinnosti Zhotoviteľa v súvislosti s registrom partnerov verejného sektora)</w:t>
      </w:r>
      <w:r w:rsidRPr="007565F7">
        <w:rPr>
          <w:sz w:val="22"/>
          <w:szCs w:val="22"/>
        </w:rPr>
        <w:t xml:space="preserve">, má Objednávateľ právo na zaplatenie zmluvnej pokuty vo výške 10 000 EUR za každý jednotlivý prípad. Zmluvnú pokutu možno za porušenie predmetnej povinnosti vo vzťahu k tomu istému </w:t>
      </w:r>
      <w:r w:rsidR="00FF7E1A">
        <w:rPr>
          <w:sz w:val="22"/>
          <w:szCs w:val="22"/>
        </w:rPr>
        <w:t>Podzhotoviteľovi, ktorý je partnerom verejného sektora</w:t>
      </w:r>
      <w:r w:rsidR="00A07660">
        <w:rPr>
          <w:sz w:val="22"/>
          <w:szCs w:val="22"/>
        </w:rPr>
        <w:t>,</w:t>
      </w:r>
      <w:r w:rsidR="00FF7E1A">
        <w:rPr>
          <w:sz w:val="22"/>
          <w:szCs w:val="22"/>
        </w:rPr>
        <w:t xml:space="preserve"> alebo P</w:t>
      </w:r>
      <w:r w:rsidR="00FF7E1A" w:rsidRPr="00495FC5">
        <w:rPr>
          <w:sz w:val="22"/>
          <w:szCs w:val="22"/>
        </w:rPr>
        <w:t>odzhotoviteľ</w:t>
      </w:r>
      <w:r w:rsidR="00FF7E1A">
        <w:rPr>
          <w:sz w:val="22"/>
          <w:szCs w:val="22"/>
        </w:rPr>
        <w:t>ovi</w:t>
      </w:r>
      <w:r w:rsidR="00FF7E1A" w:rsidRPr="00495FC5">
        <w:rPr>
          <w:sz w:val="22"/>
          <w:szCs w:val="22"/>
        </w:rPr>
        <w:t xml:space="preserve"> </w:t>
      </w:r>
      <w:r w:rsidR="00FF7E1A">
        <w:rPr>
          <w:sz w:val="22"/>
          <w:szCs w:val="22"/>
        </w:rPr>
        <w:t>v ktoromkoľvek</w:t>
      </w:r>
      <w:r w:rsidR="00FF7E1A" w:rsidRPr="00495FC5">
        <w:rPr>
          <w:sz w:val="22"/>
          <w:szCs w:val="22"/>
        </w:rPr>
        <w:t xml:space="preserve"> </w:t>
      </w:r>
      <w:r w:rsidR="00FF7E1A">
        <w:rPr>
          <w:sz w:val="22"/>
          <w:szCs w:val="22"/>
        </w:rPr>
        <w:t>rade</w:t>
      </w:r>
      <w:r w:rsidR="00FF7E1A" w:rsidRPr="007565F7" w:rsidDel="00F336F8">
        <w:rPr>
          <w:sz w:val="22"/>
          <w:szCs w:val="22"/>
        </w:rPr>
        <w:t xml:space="preserve"> </w:t>
      </w:r>
      <w:r w:rsidR="00FF7E1A" w:rsidRPr="007565F7">
        <w:rPr>
          <w:sz w:val="22"/>
          <w:szCs w:val="22"/>
        </w:rPr>
        <w:t xml:space="preserve">udeliť </w:t>
      </w:r>
      <w:r w:rsidRPr="007565F7">
        <w:rPr>
          <w:sz w:val="22"/>
          <w:szCs w:val="22"/>
        </w:rPr>
        <w:t>aj opakovane, maximálne však 1x za kalendárny mesiac.</w:t>
      </w:r>
    </w:p>
    <w:p w14:paraId="3F373ACA" w14:textId="77777777" w:rsidR="00A05C99" w:rsidRPr="00495FC5" w:rsidRDefault="00A05C99" w:rsidP="00F558E8">
      <w:pPr>
        <w:numPr>
          <w:ilvl w:val="0"/>
          <w:numId w:val="100"/>
        </w:numPr>
        <w:autoSpaceDE w:val="0"/>
        <w:autoSpaceDN w:val="0"/>
        <w:adjustRightInd w:val="0"/>
        <w:spacing w:after="120"/>
        <w:jc w:val="both"/>
        <w:rPr>
          <w:rFonts w:eastAsia="Calibri"/>
          <w:sz w:val="22"/>
          <w:szCs w:val="22"/>
        </w:rPr>
      </w:pPr>
      <w:r w:rsidRPr="00495FC5">
        <w:rPr>
          <w:rFonts w:eastAsia="Calibri"/>
          <w:sz w:val="22"/>
          <w:szCs w:val="22"/>
          <w:lang w:eastAsia="en-US"/>
        </w:rPr>
        <w:t>V prípade, ak Zhotoviteľ ne</w:t>
      </w:r>
      <w:r w:rsidRPr="00495FC5">
        <w:rPr>
          <w:sz w:val="22"/>
          <w:szCs w:val="22"/>
        </w:rPr>
        <w:t xml:space="preserve">dodržal majetkovú hranicu danú Zmluvou a jej odsúhlasenými Zmenami </w:t>
      </w:r>
      <w:r w:rsidRPr="00495FC5">
        <w:rPr>
          <w:rFonts w:eastAsia="Calibri"/>
          <w:sz w:val="22"/>
          <w:szCs w:val="22"/>
          <w:lang w:eastAsia="en-US"/>
        </w:rPr>
        <w:t>podľa podčlánku 4.7 (Vytyčovanie)</w:t>
      </w:r>
      <w:r w:rsidRPr="00D50C80">
        <w:rPr>
          <w:rFonts w:eastAsia="Calibri"/>
          <w:sz w:val="22"/>
          <w:szCs w:val="22"/>
          <w:lang w:eastAsia="en-US"/>
        </w:rPr>
        <w:t>, má Objednávateľ právo na zaplatenie zmluvnej pokuty vo výške 1 000 EUR za každé zistenie, v dôsledku ktorého vznikli náklady spojené s dodatočným majetkovoprávnym vysporiadaním, s geodetickým zameraním a vyhotovením geometrického plánu.</w:t>
      </w:r>
    </w:p>
    <w:p w14:paraId="44D732DF" w14:textId="77777777" w:rsidR="00A05C99" w:rsidRPr="00495FC5" w:rsidRDefault="00A05C99" w:rsidP="006B24B6">
      <w:pPr>
        <w:numPr>
          <w:ilvl w:val="0"/>
          <w:numId w:val="100"/>
        </w:numPr>
        <w:autoSpaceDE w:val="0"/>
        <w:autoSpaceDN w:val="0"/>
        <w:adjustRightInd w:val="0"/>
        <w:ind w:left="426" w:hanging="284"/>
        <w:jc w:val="both"/>
        <w:rPr>
          <w:rFonts w:eastAsia="Calibri"/>
          <w:sz w:val="22"/>
          <w:szCs w:val="22"/>
          <w:lang w:eastAsia="en-US"/>
        </w:rPr>
      </w:pPr>
      <w:r w:rsidRPr="00495FC5">
        <w:rPr>
          <w:sz w:val="22"/>
          <w:szCs w:val="22"/>
        </w:rPr>
        <w:t xml:space="preserve">V prípade, ak Zhotoviteľ porušil povinnosti pri nakladaní s odpadom podľa podčlánku </w:t>
      </w:r>
      <w:r w:rsidRPr="00495FC5">
        <w:rPr>
          <w:bCs/>
          <w:sz w:val="22"/>
          <w:szCs w:val="22"/>
        </w:rPr>
        <w:t>4.18a (Nakladanie s odpadom)</w:t>
      </w:r>
      <w:r w:rsidRPr="00B857EE">
        <w:rPr>
          <w:sz w:val="22"/>
          <w:szCs w:val="22"/>
        </w:rPr>
        <w:t>, má Objednávateľ právo na zaplatenie zmluvnej pokuty:</w:t>
      </w:r>
    </w:p>
    <w:p w14:paraId="0EC76689" w14:textId="6305E09F" w:rsidR="00A05C99" w:rsidRPr="00495FC5" w:rsidRDefault="00A05C99" w:rsidP="00F558E8">
      <w:pPr>
        <w:numPr>
          <w:ilvl w:val="1"/>
          <w:numId w:val="101"/>
        </w:numPr>
        <w:autoSpaceDE w:val="0"/>
        <w:autoSpaceDN w:val="0"/>
        <w:adjustRightInd w:val="0"/>
        <w:spacing w:after="120"/>
        <w:ind w:left="993" w:hanging="567"/>
        <w:contextualSpacing/>
        <w:jc w:val="both"/>
        <w:rPr>
          <w:rFonts w:eastAsia="Calibri"/>
          <w:sz w:val="22"/>
          <w:szCs w:val="22"/>
          <w:lang w:eastAsia="en-US"/>
        </w:rPr>
      </w:pPr>
      <w:r w:rsidRPr="00495FC5">
        <w:rPr>
          <w:rFonts w:eastAsia="Calibri"/>
          <w:sz w:val="22"/>
          <w:szCs w:val="22"/>
          <w:lang w:eastAsia="en-US"/>
        </w:rPr>
        <w:t>v prípade, že Zhotoviteľ nepredloži</w:t>
      </w:r>
      <w:r>
        <w:rPr>
          <w:rFonts w:eastAsia="Calibri"/>
          <w:sz w:val="22"/>
          <w:szCs w:val="22"/>
          <w:lang w:eastAsia="en-US"/>
        </w:rPr>
        <w:t>l</w:t>
      </w:r>
      <w:r w:rsidRPr="00495FC5">
        <w:rPr>
          <w:rFonts w:eastAsia="Calibri"/>
          <w:sz w:val="22"/>
          <w:szCs w:val="22"/>
          <w:lang w:eastAsia="en-US"/>
        </w:rPr>
        <w:t xml:space="preserve"> zmluvu (resp. zmluvy) na odobratie odpadu s odberateľom majúcim oprávnenie podľa podčlánku </w:t>
      </w:r>
      <w:r w:rsidRPr="00495FC5">
        <w:rPr>
          <w:rFonts w:eastAsia="Calibri"/>
          <w:bCs/>
          <w:sz w:val="22"/>
          <w:szCs w:val="22"/>
          <w:lang w:eastAsia="en-US"/>
        </w:rPr>
        <w:t>4.18a (Nakladanie s odpadom)</w:t>
      </w:r>
      <w:r w:rsidRPr="00A05C99">
        <w:t xml:space="preserve"> </w:t>
      </w:r>
      <w:r w:rsidRPr="00B857EE">
        <w:rPr>
          <w:rFonts w:eastAsia="Calibri"/>
          <w:sz w:val="22"/>
          <w:szCs w:val="22"/>
          <w:lang w:eastAsia="en-US"/>
        </w:rPr>
        <w:t>do odovzdania</w:t>
      </w:r>
      <w:r w:rsidR="00FF7E1A">
        <w:rPr>
          <w:rFonts w:eastAsia="Calibri"/>
          <w:sz w:val="22"/>
          <w:szCs w:val="22"/>
          <w:lang w:eastAsia="en-US"/>
        </w:rPr>
        <w:t xml:space="preserve"> prvého</w:t>
      </w:r>
      <w:r w:rsidRPr="00B857EE">
        <w:rPr>
          <w:rFonts w:eastAsia="Calibri"/>
          <w:sz w:val="22"/>
          <w:szCs w:val="22"/>
          <w:lang w:eastAsia="en-US"/>
        </w:rPr>
        <w:t xml:space="preserve"> Staveniska, vo výške </w:t>
      </w:r>
      <w:r w:rsidR="00053E09">
        <w:rPr>
          <w:rFonts w:eastAsia="Calibri"/>
          <w:sz w:val="22"/>
          <w:szCs w:val="22"/>
          <w:lang w:eastAsia="en-US"/>
        </w:rPr>
        <w:t>1</w:t>
      </w:r>
      <w:r w:rsidR="00053E09" w:rsidRPr="00B857EE">
        <w:rPr>
          <w:rFonts w:eastAsia="Calibri"/>
          <w:sz w:val="22"/>
          <w:szCs w:val="22"/>
          <w:lang w:eastAsia="en-US"/>
        </w:rPr>
        <w:t xml:space="preserve"> </w:t>
      </w:r>
      <w:r w:rsidRPr="00B857EE">
        <w:rPr>
          <w:rFonts w:eastAsia="Calibri"/>
          <w:sz w:val="22"/>
          <w:szCs w:val="22"/>
          <w:lang w:eastAsia="en-US"/>
        </w:rPr>
        <w:t>000 EUR za každý aj začatý deň omeškania</w:t>
      </w:r>
      <w:r w:rsidRPr="00495FC5">
        <w:rPr>
          <w:rFonts w:eastAsia="Calibri"/>
          <w:sz w:val="22"/>
          <w:szCs w:val="22"/>
          <w:lang w:eastAsia="en-US"/>
        </w:rPr>
        <w:t xml:space="preserve">,  </w:t>
      </w:r>
    </w:p>
    <w:p w14:paraId="79F5A260" w14:textId="4AAEFC7B" w:rsidR="00053E09" w:rsidRPr="00495FC5" w:rsidRDefault="00053E09" w:rsidP="00053E09">
      <w:pPr>
        <w:numPr>
          <w:ilvl w:val="1"/>
          <w:numId w:val="101"/>
        </w:numPr>
        <w:autoSpaceDE w:val="0"/>
        <w:autoSpaceDN w:val="0"/>
        <w:adjustRightInd w:val="0"/>
        <w:spacing w:after="120"/>
        <w:ind w:left="993" w:hanging="567"/>
        <w:contextualSpacing/>
        <w:jc w:val="both"/>
        <w:rPr>
          <w:rFonts w:eastAsia="Calibri"/>
          <w:sz w:val="22"/>
          <w:szCs w:val="22"/>
          <w:lang w:eastAsia="en-US"/>
        </w:rPr>
      </w:pPr>
      <w:r w:rsidRPr="00495FC5">
        <w:rPr>
          <w:rFonts w:eastAsia="Calibri"/>
          <w:sz w:val="22"/>
          <w:szCs w:val="22"/>
          <w:lang w:eastAsia="en-US"/>
        </w:rPr>
        <w:t>v prípade, že Zhotoviteľ porušil povinnosť odovzdať odpady osobe oprávnenej nakladať s odpadmi podľa zákona o</w:t>
      </w:r>
      <w:r>
        <w:rPr>
          <w:rFonts w:eastAsia="Calibri"/>
          <w:sz w:val="22"/>
          <w:szCs w:val="22"/>
          <w:lang w:eastAsia="en-US"/>
        </w:rPr>
        <w:t> </w:t>
      </w:r>
      <w:r w:rsidRPr="00495FC5">
        <w:rPr>
          <w:rFonts w:eastAsia="Calibri"/>
          <w:sz w:val="22"/>
          <w:szCs w:val="22"/>
          <w:lang w:eastAsia="en-US"/>
        </w:rPr>
        <w:t>odpadoch</w:t>
      </w:r>
      <w:r>
        <w:rPr>
          <w:rFonts w:eastAsia="Calibri"/>
          <w:sz w:val="22"/>
          <w:szCs w:val="22"/>
          <w:lang w:eastAsia="en-US"/>
        </w:rPr>
        <w:t>,</w:t>
      </w:r>
      <w:r w:rsidRPr="00495FC5">
        <w:rPr>
          <w:rFonts w:eastAsia="Calibri"/>
          <w:sz w:val="22"/>
          <w:szCs w:val="22"/>
          <w:lang w:eastAsia="en-US"/>
        </w:rPr>
        <w:t xml:space="preserve"> s ktorou má uzatvorenú zmluvu, podľa podčlánku </w:t>
      </w:r>
      <w:r w:rsidRPr="00495FC5">
        <w:rPr>
          <w:rFonts w:eastAsia="Calibri"/>
          <w:bCs/>
          <w:sz w:val="22"/>
          <w:szCs w:val="22"/>
          <w:lang w:eastAsia="en-US"/>
        </w:rPr>
        <w:t>4.18a (Nakladanie s odpadom)</w:t>
      </w:r>
      <w:r>
        <w:rPr>
          <w:rFonts w:eastAsia="Calibri"/>
          <w:bCs/>
          <w:sz w:val="22"/>
          <w:szCs w:val="22"/>
          <w:lang w:eastAsia="en-US"/>
        </w:rPr>
        <w:t>,</w:t>
      </w:r>
      <w:r w:rsidRPr="00495FC5">
        <w:rPr>
          <w:rFonts w:eastAsia="Calibri"/>
          <w:sz w:val="22"/>
          <w:szCs w:val="22"/>
          <w:lang w:eastAsia="en-US"/>
        </w:rPr>
        <w:t xml:space="preserve"> vo výške 20 000 EUR za každý jednotlivý prípad porušenia tejto svojej povinnosti,</w:t>
      </w:r>
    </w:p>
    <w:p w14:paraId="12B5613A" w14:textId="2F9054B8" w:rsidR="00A05C99" w:rsidRPr="00495FC5" w:rsidRDefault="00A05C99" w:rsidP="00F558E8">
      <w:pPr>
        <w:numPr>
          <w:ilvl w:val="1"/>
          <w:numId w:val="101"/>
        </w:numPr>
        <w:autoSpaceDE w:val="0"/>
        <w:autoSpaceDN w:val="0"/>
        <w:adjustRightInd w:val="0"/>
        <w:spacing w:after="120"/>
        <w:ind w:left="993" w:hanging="567"/>
        <w:contextualSpacing/>
        <w:jc w:val="both"/>
        <w:rPr>
          <w:rFonts w:eastAsia="Calibri"/>
          <w:sz w:val="22"/>
          <w:szCs w:val="22"/>
          <w:lang w:eastAsia="en-US"/>
        </w:rPr>
      </w:pPr>
      <w:r w:rsidRPr="00495FC5">
        <w:rPr>
          <w:rFonts w:eastAsia="Calibri"/>
          <w:sz w:val="22"/>
          <w:szCs w:val="22"/>
          <w:lang w:eastAsia="en-US"/>
        </w:rPr>
        <w:t xml:space="preserve">v prípade, že Zhotoviteľ porušil povinnosť vzniknuté odpady triediť podľa druhov a správne zaraďovať podľa Katalógu odpadov podľa podčlánku </w:t>
      </w:r>
      <w:r w:rsidRPr="00495FC5">
        <w:rPr>
          <w:rFonts w:eastAsia="Calibri"/>
          <w:bCs/>
          <w:sz w:val="22"/>
          <w:szCs w:val="22"/>
          <w:lang w:eastAsia="en-US"/>
        </w:rPr>
        <w:t>4.18a (Nakladanie s odpadom)</w:t>
      </w:r>
      <w:r>
        <w:rPr>
          <w:rFonts w:eastAsia="Calibri"/>
          <w:bCs/>
          <w:sz w:val="22"/>
          <w:szCs w:val="22"/>
          <w:lang w:eastAsia="en-US"/>
        </w:rPr>
        <w:t>,</w:t>
      </w:r>
      <w:r w:rsidRPr="00495FC5">
        <w:rPr>
          <w:rFonts w:eastAsia="Calibri"/>
          <w:sz w:val="22"/>
          <w:szCs w:val="22"/>
          <w:lang w:eastAsia="en-US"/>
        </w:rPr>
        <w:t xml:space="preserve"> vo výške 1 000 EUR za každý jednotlivý prípad porušenia tejto povinnosti,</w:t>
      </w:r>
    </w:p>
    <w:p w14:paraId="535F9E2C" w14:textId="43FC19AE" w:rsidR="00A05C99" w:rsidRPr="00495FC5" w:rsidRDefault="00A05C99" w:rsidP="00F558E8">
      <w:pPr>
        <w:numPr>
          <w:ilvl w:val="1"/>
          <w:numId w:val="101"/>
        </w:numPr>
        <w:autoSpaceDE w:val="0"/>
        <w:autoSpaceDN w:val="0"/>
        <w:adjustRightInd w:val="0"/>
        <w:spacing w:after="120"/>
        <w:ind w:left="993" w:hanging="567"/>
        <w:contextualSpacing/>
        <w:jc w:val="both"/>
        <w:rPr>
          <w:rFonts w:eastAsia="Calibri"/>
          <w:sz w:val="22"/>
          <w:szCs w:val="22"/>
          <w:lang w:eastAsia="en-US"/>
        </w:rPr>
      </w:pPr>
      <w:r w:rsidRPr="00495FC5">
        <w:rPr>
          <w:rFonts w:eastAsia="Calibri"/>
          <w:sz w:val="22"/>
          <w:szCs w:val="22"/>
          <w:lang w:eastAsia="en-US"/>
        </w:rPr>
        <w:t>v prípade, že Zhotoviteľ vzniknuté odpady nezabezpečil pred znehodnotením, odcudzením alebo iným nežiaducim únikom a</w:t>
      </w:r>
      <w:r>
        <w:rPr>
          <w:rFonts w:eastAsia="Calibri"/>
          <w:sz w:val="22"/>
          <w:szCs w:val="22"/>
          <w:lang w:eastAsia="en-US"/>
        </w:rPr>
        <w:t>lebo</w:t>
      </w:r>
      <w:r w:rsidRPr="00495FC5">
        <w:rPr>
          <w:rFonts w:eastAsia="Calibri"/>
          <w:sz w:val="22"/>
          <w:szCs w:val="22"/>
          <w:lang w:eastAsia="en-US"/>
        </w:rPr>
        <w:t xml:space="preserve"> nebezpečné odpady neoznačil ustanoveným spôsobom podľa </w:t>
      </w:r>
      <w:r w:rsidRPr="00495FC5">
        <w:rPr>
          <w:rFonts w:eastAsia="Calibri"/>
          <w:sz w:val="22"/>
          <w:szCs w:val="22"/>
          <w:lang w:eastAsia="en-US"/>
        </w:rPr>
        <w:lastRenderedPageBreak/>
        <w:t xml:space="preserve">podčlánku </w:t>
      </w:r>
      <w:r w:rsidRPr="00495FC5">
        <w:rPr>
          <w:rFonts w:eastAsia="Calibri"/>
          <w:bCs/>
          <w:sz w:val="22"/>
          <w:szCs w:val="22"/>
          <w:lang w:eastAsia="en-US"/>
        </w:rPr>
        <w:t>4.18a (Nakladanie s odpadom)</w:t>
      </w:r>
      <w:r>
        <w:rPr>
          <w:rFonts w:eastAsia="Calibri"/>
          <w:bCs/>
          <w:sz w:val="22"/>
          <w:szCs w:val="22"/>
          <w:lang w:eastAsia="en-US"/>
        </w:rPr>
        <w:t>,</w:t>
      </w:r>
      <w:r w:rsidRPr="00495FC5">
        <w:rPr>
          <w:rFonts w:eastAsia="Calibri"/>
          <w:sz w:val="22"/>
          <w:szCs w:val="22"/>
          <w:lang w:eastAsia="en-US"/>
        </w:rPr>
        <w:t xml:space="preserve"> vo výške 10 000 EUR za každý </w:t>
      </w:r>
      <w:r w:rsidRPr="00BA6ADA">
        <w:rPr>
          <w:rFonts w:eastAsia="Calibri"/>
          <w:sz w:val="22"/>
          <w:szCs w:val="22"/>
          <w:lang w:eastAsia="en-US"/>
        </w:rPr>
        <w:t>jednotlivý prípad porušenia tejto povinnosti</w:t>
      </w:r>
      <w:r w:rsidRPr="00495FC5">
        <w:rPr>
          <w:rFonts w:eastAsia="Calibri"/>
          <w:sz w:val="22"/>
          <w:szCs w:val="22"/>
          <w:lang w:eastAsia="en-US"/>
        </w:rPr>
        <w:t>,</w:t>
      </w:r>
    </w:p>
    <w:p w14:paraId="474222B7" w14:textId="1DC0F012" w:rsidR="00A05C99" w:rsidRDefault="00A05C99" w:rsidP="00F558E8">
      <w:pPr>
        <w:numPr>
          <w:ilvl w:val="1"/>
          <w:numId w:val="101"/>
        </w:numPr>
        <w:autoSpaceDE w:val="0"/>
        <w:autoSpaceDN w:val="0"/>
        <w:adjustRightInd w:val="0"/>
        <w:spacing w:after="120"/>
        <w:ind w:left="993" w:hanging="567"/>
        <w:contextualSpacing/>
        <w:jc w:val="both"/>
        <w:rPr>
          <w:rFonts w:eastAsia="Calibri"/>
          <w:sz w:val="22"/>
          <w:szCs w:val="22"/>
          <w:lang w:eastAsia="en-US"/>
        </w:rPr>
      </w:pPr>
      <w:r w:rsidRPr="00495FC5">
        <w:rPr>
          <w:rFonts w:eastAsia="Calibri"/>
          <w:sz w:val="22"/>
          <w:szCs w:val="22"/>
          <w:lang w:eastAsia="en-US"/>
        </w:rPr>
        <w:t xml:space="preserve">v prípade, že Zhotoviteľ porušil povinnosť viesť a/alebo uchovávať evidenciu o druhoch a množstve odpadov podľa podčlánku </w:t>
      </w:r>
      <w:r w:rsidRPr="00495FC5">
        <w:rPr>
          <w:rFonts w:eastAsia="Calibri"/>
          <w:bCs/>
          <w:sz w:val="22"/>
          <w:szCs w:val="22"/>
          <w:lang w:eastAsia="en-US"/>
        </w:rPr>
        <w:t>4.18a (Nakladanie s odpadom)</w:t>
      </w:r>
      <w:r>
        <w:rPr>
          <w:rFonts w:eastAsia="Calibri"/>
          <w:bCs/>
          <w:sz w:val="22"/>
          <w:szCs w:val="22"/>
          <w:lang w:eastAsia="en-US"/>
        </w:rPr>
        <w:t>,</w:t>
      </w:r>
      <w:r w:rsidRPr="00495FC5">
        <w:rPr>
          <w:rFonts w:eastAsia="Calibri"/>
          <w:sz w:val="22"/>
          <w:szCs w:val="22"/>
          <w:lang w:eastAsia="en-US"/>
        </w:rPr>
        <w:t xml:space="preserve"> vo výške 2 000 EUR za každý jeden nezaevidovaný záznam alebo neuchovaný záznam,</w:t>
      </w:r>
    </w:p>
    <w:p w14:paraId="27274F2C" w14:textId="14EE2DAA" w:rsidR="00053E09" w:rsidRPr="00495FC5" w:rsidRDefault="00053E09" w:rsidP="00F558E8">
      <w:pPr>
        <w:numPr>
          <w:ilvl w:val="1"/>
          <w:numId w:val="101"/>
        </w:numPr>
        <w:autoSpaceDE w:val="0"/>
        <w:autoSpaceDN w:val="0"/>
        <w:adjustRightInd w:val="0"/>
        <w:spacing w:after="120"/>
        <w:ind w:left="993" w:hanging="567"/>
        <w:contextualSpacing/>
        <w:jc w:val="both"/>
        <w:rPr>
          <w:rFonts w:eastAsia="Calibri"/>
          <w:sz w:val="22"/>
          <w:szCs w:val="22"/>
          <w:lang w:eastAsia="en-US"/>
        </w:rPr>
      </w:pPr>
      <w:r w:rsidRPr="00495FC5">
        <w:rPr>
          <w:rFonts w:eastAsia="Calibri"/>
          <w:sz w:val="22"/>
          <w:szCs w:val="22"/>
          <w:lang w:eastAsia="en-US"/>
        </w:rPr>
        <w:t>v prípade, že Zhotoviteľ porušil povinnosť</w:t>
      </w:r>
      <w:r>
        <w:rPr>
          <w:rFonts w:eastAsia="Calibri"/>
          <w:sz w:val="22"/>
          <w:szCs w:val="22"/>
          <w:lang w:eastAsia="en-US"/>
        </w:rPr>
        <w:t xml:space="preserve"> odovzdať Objednávateľovi evidenciu odpadov podľa podčlánku </w:t>
      </w:r>
      <w:r w:rsidRPr="00495FC5">
        <w:rPr>
          <w:rFonts w:eastAsia="Calibri"/>
          <w:bCs/>
          <w:sz w:val="22"/>
          <w:szCs w:val="22"/>
          <w:lang w:eastAsia="en-US"/>
        </w:rPr>
        <w:t>4.18a (Nakladanie s odpadom)</w:t>
      </w:r>
      <w:r>
        <w:rPr>
          <w:rFonts w:eastAsia="Calibri"/>
          <w:bCs/>
          <w:sz w:val="22"/>
          <w:szCs w:val="22"/>
          <w:lang w:eastAsia="en-US"/>
        </w:rPr>
        <w:t>, vo výške 1 000 EUR za každý aj začatý deň omeškani</w:t>
      </w:r>
      <w:r w:rsidR="00BF60DA">
        <w:rPr>
          <w:rFonts w:eastAsia="Calibri"/>
          <w:bCs/>
          <w:sz w:val="22"/>
          <w:szCs w:val="22"/>
          <w:lang w:eastAsia="en-US"/>
        </w:rPr>
        <w:t>a</w:t>
      </w:r>
      <w:r>
        <w:rPr>
          <w:rFonts w:eastAsia="Calibri"/>
          <w:bCs/>
          <w:sz w:val="22"/>
          <w:szCs w:val="22"/>
          <w:lang w:eastAsia="en-US"/>
        </w:rPr>
        <w:t>,</w:t>
      </w:r>
    </w:p>
    <w:p w14:paraId="66B590D2" w14:textId="6C8B7048" w:rsidR="00A05C99" w:rsidRPr="00293545" w:rsidRDefault="00A05C99" w:rsidP="00293545">
      <w:pPr>
        <w:numPr>
          <w:ilvl w:val="1"/>
          <w:numId w:val="101"/>
        </w:numPr>
        <w:autoSpaceDE w:val="0"/>
        <w:autoSpaceDN w:val="0"/>
        <w:adjustRightInd w:val="0"/>
        <w:spacing w:after="120"/>
        <w:ind w:left="992" w:hanging="567"/>
        <w:jc w:val="both"/>
        <w:rPr>
          <w:rFonts w:eastAsia="Calibri"/>
          <w:sz w:val="22"/>
          <w:szCs w:val="22"/>
          <w:lang w:eastAsia="en-US"/>
        </w:rPr>
      </w:pPr>
      <w:r w:rsidRPr="00495FC5">
        <w:rPr>
          <w:rFonts w:eastAsia="Calibri"/>
          <w:sz w:val="22"/>
          <w:szCs w:val="22"/>
          <w:lang w:eastAsia="en-US"/>
        </w:rPr>
        <w:t xml:space="preserve">v prípade, že Zhotoviteľ porušil povinnosť pri vzniku a preprave nebezpečných odpadov zabezpečiť tlačivá Sprievodný list nebezpečného odpadu, ich riadne vyplnenie a potvrdenie podľa podčlánku </w:t>
      </w:r>
      <w:r w:rsidRPr="00495FC5">
        <w:rPr>
          <w:rFonts w:eastAsia="Calibri"/>
          <w:bCs/>
          <w:sz w:val="22"/>
          <w:szCs w:val="22"/>
          <w:lang w:eastAsia="en-US"/>
        </w:rPr>
        <w:t>4.18a (Nakladanie s odpadom)</w:t>
      </w:r>
      <w:r>
        <w:rPr>
          <w:rFonts w:eastAsia="Calibri"/>
          <w:bCs/>
          <w:sz w:val="22"/>
          <w:szCs w:val="22"/>
          <w:lang w:eastAsia="en-US"/>
        </w:rPr>
        <w:t>,</w:t>
      </w:r>
      <w:r w:rsidRPr="00495FC5">
        <w:rPr>
          <w:rFonts w:eastAsia="Calibri"/>
          <w:sz w:val="22"/>
          <w:szCs w:val="22"/>
          <w:lang w:eastAsia="en-US"/>
        </w:rPr>
        <w:t xml:space="preserve"> </w:t>
      </w:r>
      <w:r w:rsidRPr="00BA6ADA">
        <w:rPr>
          <w:rFonts w:eastAsia="Calibri"/>
          <w:sz w:val="22"/>
          <w:szCs w:val="22"/>
          <w:lang w:eastAsia="en-US"/>
        </w:rPr>
        <w:t>vo výške 10 000 EUR za každý jednotlivý prípad porušenia tejto svojej povinnosti</w:t>
      </w:r>
      <w:r w:rsidR="00BF60DA">
        <w:rPr>
          <w:rFonts w:eastAsia="Calibri"/>
          <w:sz w:val="22"/>
          <w:szCs w:val="22"/>
          <w:lang w:eastAsia="en-US"/>
        </w:rPr>
        <w:t>.</w:t>
      </w:r>
    </w:p>
    <w:p w14:paraId="5E81C7F7" w14:textId="500FBDAE" w:rsidR="00A05C99" w:rsidRPr="00495FC5" w:rsidRDefault="00A05C99" w:rsidP="00F558E8">
      <w:pPr>
        <w:numPr>
          <w:ilvl w:val="0"/>
          <w:numId w:val="100"/>
        </w:numPr>
        <w:autoSpaceDE w:val="0"/>
        <w:autoSpaceDN w:val="0"/>
        <w:adjustRightInd w:val="0"/>
        <w:spacing w:after="120"/>
        <w:ind w:left="426" w:hanging="284"/>
        <w:jc w:val="both"/>
        <w:rPr>
          <w:rFonts w:eastAsia="Calibri"/>
          <w:sz w:val="22"/>
          <w:szCs w:val="22"/>
          <w:lang w:eastAsia="en-US"/>
        </w:rPr>
      </w:pPr>
      <w:r w:rsidRPr="00495FC5">
        <w:rPr>
          <w:sz w:val="22"/>
          <w:szCs w:val="22"/>
        </w:rPr>
        <w:t>V prípade, že Zhotoviteľ nedoručí v stanovenej lehote a v požadovanom rozsahu a formáte podľa podčlánku 4.21 (</w:t>
      </w:r>
      <w:r w:rsidRPr="00495FC5">
        <w:rPr>
          <w:bCs/>
          <w:sz w:val="22"/>
          <w:szCs w:val="22"/>
        </w:rPr>
        <w:t>Správy o postupe prác)</w:t>
      </w:r>
      <w:r w:rsidRPr="00495FC5">
        <w:rPr>
          <w:sz w:val="22"/>
          <w:szCs w:val="22"/>
        </w:rPr>
        <w:t xml:space="preserve"> Stavebnému dozorovi a</w:t>
      </w:r>
      <w:r w:rsidRPr="00495FC5">
        <w:rPr>
          <w:bCs/>
          <w:sz w:val="22"/>
          <w:szCs w:val="22"/>
        </w:rPr>
        <w:t xml:space="preserve"> Objednávateľovi požadované Správy o postupe prác (týždenná, mesačná), </w:t>
      </w:r>
      <w:r w:rsidRPr="003D70D8">
        <w:rPr>
          <w:sz w:val="22"/>
          <w:szCs w:val="22"/>
        </w:rPr>
        <w:t xml:space="preserve">má Objednávateľ právo na zaplatenie zmluvnej pokuty vo výške </w:t>
      </w:r>
      <w:r w:rsidR="00B37805">
        <w:rPr>
          <w:sz w:val="22"/>
          <w:szCs w:val="22"/>
        </w:rPr>
        <w:t>100</w:t>
      </w:r>
      <w:r w:rsidR="00B37805" w:rsidRPr="003D70D8">
        <w:rPr>
          <w:sz w:val="22"/>
          <w:szCs w:val="22"/>
        </w:rPr>
        <w:t xml:space="preserve"> </w:t>
      </w:r>
      <w:r w:rsidRPr="003D70D8">
        <w:rPr>
          <w:sz w:val="22"/>
          <w:szCs w:val="22"/>
        </w:rPr>
        <w:t>EUR za každý aj začatý deň omeškania</w:t>
      </w:r>
      <w:r w:rsidRPr="00495FC5">
        <w:rPr>
          <w:sz w:val="22"/>
          <w:szCs w:val="22"/>
        </w:rPr>
        <w:t>.</w:t>
      </w:r>
    </w:p>
    <w:p w14:paraId="33E13C5A" w14:textId="77ED49DC" w:rsidR="00A05C99" w:rsidRPr="005F4C11" w:rsidRDefault="00A05C99" w:rsidP="00F558E8">
      <w:pPr>
        <w:numPr>
          <w:ilvl w:val="0"/>
          <w:numId w:val="100"/>
        </w:numPr>
        <w:autoSpaceDE w:val="0"/>
        <w:autoSpaceDN w:val="0"/>
        <w:adjustRightInd w:val="0"/>
        <w:spacing w:after="120"/>
        <w:ind w:left="426" w:hanging="284"/>
        <w:jc w:val="both"/>
        <w:rPr>
          <w:sz w:val="22"/>
          <w:szCs w:val="22"/>
        </w:rPr>
      </w:pPr>
      <w:r w:rsidRPr="00495FC5">
        <w:rPr>
          <w:sz w:val="22"/>
          <w:szCs w:val="22"/>
        </w:rPr>
        <w:t>V prípade, že Zhotoviteľ poruší povinnosť zabezpečiť, aby bol Stavebný denník prístupný na Stavenisku počas celého výkonu Diela podľa podčlánku 4.26 (Stavebný denník) (tzn. Stavebný denník nie je z akýchkoľvek dôvodov na Stavenisku prístupný/dostupný</w:t>
      </w:r>
      <w:r>
        <w:rPr>
          <w:sz w:val="22"/>
          <w:szCs w:val="22"/>
        </w:rPr>
        <w:t>), má Objednávateľ právo na zaplatenie zmluvnej pokuty</w:t>
      </w:r>
      <w:r w:rsidRPr="005F4C11">
        <w:rPr>
          <w:sz w:val="22"/>
          <w:szCs w:val="22"/>
        </w:rPr>
        <w:t xml:space="preserve"> vo výške </w:t>
      </w:r>
      <w:r w:rsidR="00B37805">
        <w:rPr>
          <w:sz w:val="22"/>
          <w:szCs w:val="22"/>
        </w:rPr>
        <w:t>3</w:t>
      </w:r>
      <w:r w:rsidR="00B37805" w:rsidRPr="005F4C11">
        <w:rPr>
          <w:sz w:val="22"/>
          <w:szCs w:val="22"/>
        </w:rPr>
        <w:t> </w:t>
      </w:r>
      <w:r w:rsidRPr="005F4C11">
        <w:rPr>
          <w:sz w:val="22"/>
          <w:szCs w:val="22"/>
        </w:rPr>
        <w:t xml:space="preserve">000 EUR za každý </w:t>
      </w:r>
      <w:r>
        <w:rPr>
          <w:sz w:val="22"/>
          <w:szCs w:val="22"/>
        </w:rPr>
        <w:t xml:space="preserve">aj začatý </w:t>
      </w:r>
      <w:r w:rsidRPr="005F4C11">
        <w:rPr>
          <w:sz w:val="22"/>
          <w:szCs w:val="22"/>
        </w:rPr>
        <w:t xml:space="preserve">deň, v ktorom nie je Stavebný denník na Stavenisku prístupný/dostupný. </w:t>
      </w:r>
    </w:p>
    <w:p w14:paraId="62D51891" w14:textId="638477D4" w:rsidR="00A05C99" w:rsidRPr="00495FC5" w:rsidRDefault="00A05C99" w:rsidP="00F558E8">
      <w:pPr>
        <w:numPr>
          <w:ilvl w:val="0"/>
          <w:numId w:val="100"/>
        </w:numPr>
        <w:autoSpaceDE w:val="0"/>
        <w:autoSpaceDN w:val="0"/>
        <w:adjustRightInd w:val="0"/>
        <w:spacing w:after="120"/>
        <w:ind w:left="426" w:hanging="284"/>
        <w:jc w:val="both"/>
        <w:rPr>
          <w:sz w:val="22"/>
          <w:szCs w:val="22"/>
        </w:rPr>
      </w:pPr>
      <w:r w:rsidRPr="00495FC5">
        <w:rPr>
          <w:sz w:val="22"/>
          <w:szCs w:val="22"/>
        </w:rPr>
        <w:t xml:space="preserve">V prípade, že Zhotoviteľ nevedie Stavebný denník </w:t>
      </w:r>
      <w:r w:rsidRPr="00495FC5">
        <w:rPr>
          <w:rFonts w:eastAsia="Calibri"/>
          <w:sz w:val="22"/>
          <w:szCs w:val="22"/>
          <w:lang w:eastAsia="en-US"/>
        </w:rPr>
        <w:t>v súlade s p</w:t>
      </w:r>
      <w:r w:rsidRPr="00495FC5">
        <w:rPr>
          <w:sz w:val="22"/>
          <w:szCs w:val="22"/>
        </w:rPr>
        <w:t xml:space="preserve">odčlánkom 4.26 (Stavebný denník) v nadväznosti na podčlánok 1.3 (Komunikácia) a </w:t>
      </w:r>
      <w:r w:rsidRPr="00495FC5">
        <w:rPr>
          <w:rFonts w:eastAsia="Calibri"/>
          <w:sz w:val="22"/>
          <w:szCs w:val="22"/>
          <w:lang w:eastAsia="en-US"/>
        </w:rPr>
        <w:t>p</w:t>
      </w:r>
      <w:r w:rsidRPr="00495FC5">
        <w:rPr>
          <w:sz w:val="22"/>
          <w:szCs w:val="22"/>
        </w:rPr>
        <w:t>odčlánok 1.8 (Starostlivosť o dokumentáciu a jej dodanie)</w:t>
      </w:r>
      <w:r>
        <w:rPr>
          <w:sz w:val="22"/>
          <w:szCs w:val="22"/>
        </w:rPr>
        <w:t>,</w:t>
      </w:r>
      <w:r w:rsidRPr="00495FC5">
        <w:rPr>
          <w:sz w:val="22"/>
          <w:szCs w:val="22"/>
        </w:rPr>
        <w:t xml:space="preserve"> </w:t>
      </w:r>
      <w:r w:rsidRPr="001A6E48">
        <w:rPr>
          <w:sz w:val="22"/>
          <w:szCs w:val="22"/>
        </w:rPr>
        <w:t>má Objednávateľ právo na zaplatenie zmluvnej pokuty vo výške 5 000 EUR za každý jeden chýbajúci zápis v ktoromkoľvek Stavebnom denníku</w:t>
      </w:r>
      <w:r>
        <w:rPr>
          <w:sz w:val="22"/>
          <w:szCs w:val="22"/>
        </w:rPr>
        <w:t>.</w:t>
      </w:r>
      <w:r w:rsidRPr="001A6E48">
        <w:rPr>
          <w:sz w:val="22"/>
          <w:szCs w:val="22"/>
        </w:rPr>
        <w:t xml:space="preserve"> </w:t>
      </w:r>
    </w:p>
    <w:p w14:paraId="241C64A5" w14:textId="77777777" w:rsidR="00A05C99" w:rsidRPr="001A6E48" w:rsidRDefault="00A05C99" w:rsidP="00034BC7">
      <w:pPr>
        <w:numPr>
          <w:ilvl w:val="0"/>
          <w:numId w:val="100"/>
        </w:numPr>
        <w:autoSpaceDE w:val="0"/>
        <w:autoSpaceDN w:val="0"/>
        <w:adjustRightInd w:val="0"/>
        <w:ind w:left="567" w:hanging="425"/>
        <w:jc w:val="both"/>
        <w:rPr>
          <w:sz w:val="22"/>
          <w:szCs w:val="22"/>
        </w:rPr>
      </w:pPr>
      <w:r w:rsidRPr="00495FC5">
        <w:rPr>
          <w:sz w:val="22"/>
          <w:szCs w:val="22"/>
        </w:rPr>
        <w:t>V prípade, že Zhotoviteľ porušuje povinnosti v oblasti BOZP v súlade s </w:t>
      </w:r>
      <w:r w:rsidRPr="00495FC5">
        <w:rPr>
          <w:rFonts w:eastAsia="Calibri"/>
          <w:sz w:val="22"/>
          <w:szCs w:val="22"/>
          <w:lang w:eastAsia="en-US"/>
        </w:rPr>
        <w:t>p</w:t>
      </w:r>
      <w:r w:rsidRPr="00495FC5">
        <w:rPr>
          <w:sz w:val="22"/>
          <w:szCs w:val="22"/>
        </w:rPr>
        <w:t xml:space="preserve">odčlánkom </w:t>
      </w:r>
      <w:r w:rsidRPr="00495FC5">
        <w:rPr>
          <w:bCs/>
          <w:sz w:val="22"/>
          <w:szCs w:val="22"/>
        </w:rPr>
        <w:t>6.7 (Ochrana zdravia a bezpečnosť pri práci)</w:t>
      </w:r>
      <w:r>
        <w:rPr>
          <w:sz w:val="22"/>
          <w:szCs w:val="22"/>
        </w:rPr>
        <w:t xml:space="preserve">, </w:t>
      </w:r>
      <w:r w:rsidRPr="001A6E48">
        <w:rPr>
          <w:sz w:val="22"/>
          <w:szCs w:val="22"/>
        </w:rPr>
        <w:t>má Objednávateľ právo na zaplatenie zmluvnej pokuty:</w:t>
      </w:r>
    </w:p>
    <w:p w14:paraId="704DCBFB" w14:textId="77777777" w:rsidR="00A05C99" w:rsidRPr="00495FC5" w:rsidRDefault="00A05C99" w:rsidP="00F558E8">
      <w:pPr>
        <w:numPr>
          <w:ilvl w:val="1"/>
          <w:numId w:val="102"/>
        </w:numPr>
        <w:autoSpaceDE w:val="0"/>
        <w:autoSpaceDN w:val="0"/>
        <w:adjustRightInd w:val="0"/>
        <w:spacing w:before="120" w:after="120"/>
        <w:ind w:left="993" w:hanging="426"/>
        <w:contextualSpacing/>
        <w:jc w:val="both"/>
        <w:rPr>
          <w:rFonts w:eastAsia="Calibri"/>
          <w:sz w:val="22"/>
          <w:szCs w:val="22"/>
          <w:lang w:eastAsia="en-US"/>
        </w:rPr>
      </w:pPr>
      <w:r w:rsidRPr="00495FC5">
        <w:rPr>
          <w:rFonts w:eastAsia="Calibri"/>
          <w:sz w:val="22"/>
          <w:szCs w:val="22"/>
          <w:lang w:eastAsia="en-US"/>
        </w:rPr>
        <w:t>za porušenie povinnosti používania ochranných prilieb a iných osobných ochranných pracovných prostriedkov vo výške 1</w:t>
      </w:r>
      <w:r>
        <w:rPr>
          <w:rFonts w:eastAsia="Calibri"/>
          <w:sz w:val="22"/>
          <w:szCs w:val="22"/>
          <w:lang w:eastAsia="en-US"/>
        </w:rPr>
        <w:t xml:space="preserve"> </w:t>
      </w:r>
      <w:r w:rsidRPr="00495FC5">
        <w:rPr>
          <w:rFonts w:eastAsia="Calibri"/>
          <w:sz w:val="22"/>
          <w:szCs w:val="22"/>
          <w:lang w:eastAsia="en-US"/>
        </w:rPr>
        <w:t xml:space="preserve">000 EUR za každé jedno porušenie povinnosti každým jedným zamestnancom resp. pracovníkom Personálu Zhotoviteľa, </w:t>
      </w:r>
    </w:p>
    <w:p w14:paraId="7397454E" w14:textId="77777777" w:rsidR="00A05C99" w:rsidRPr="00495FC5" w:rsidRDefault="00A05C99" w:rsidP="00F558E8">
      <w:pPr>
        <w:numPr>
          <w:ilvl w:val="1"/>
          <w:numId w:val="102"/>
        </w:numPr>
        <w:autoSpaceDE w:val="0"/>
        <w:autoSpaceDN w:val="0"/>
        <w:adjustRightInd w:val="0"/>
        <w:spacing w:before="120" w:after="120"/>
        <w:ind w:left="993" w:hanging="426"/>
        <w:contextualSpacing/>
        <w:jc w:val="both"/>
        <w:rPr>
          <w:rFonts w:eastAsia="Calibri"/>
          <w:sz w:val="22"/>
          <w:szCs w:val="22"/>
          <w:lang w:eastAsia="en-US"/>
        </w:rPr>
      </w:pPr>
      <w:r w:rsidRPr="00495FC5">
        <w:rPr>
          <w:rFonts w:eastAsia="Calibri"/>
          <w:sz w:val="22"/>
          <w:szCs w:val="22"/>
          <w:lang w:eastAsia="en-US"/>
        </w:rPr>
        <w:t xml:space="preserve">za porušenie povinnosti zákazu požívania alkoholických nápojov alebo omamných látok alebo psychotropných látok a/alebo za porušenie povinnosti podrobiť sa skúške na prítomnosť alkoholu, omamnej látky alebo psychotropnej látky vo výške </w:t>
      </w:r>
      <w:r>
        <w:rPr>
          <w:rFonts w:eastAsia="Calibri"/>
          <w:sz w:val="22"/>
          <w:szCs w:val="22"/>
          <w:lang w:eastAsia="en-US"/>
        </w:rPr>
        <w:t>1 0</w:t>
      </w:r>
      <w:r w:rsidRPr="00495FC5">
        <w:rPr>
          <w:rFonts w:eastAsia="Calibri"/>
          <w:sz w:val="22"/>
          <w:szCs w:val="22"/>
          <w:lang w:eastAsia="en-US"/>
        </w:rPr>
        <w:t xml:space="preserve">00 EUR za každé jedno porušenie povinnosti každým jedným zamestnancom resp. pracovníkom Personálu Zhotoviteľa, </w:t>
      </w:r>
    </w:p>
    <w:p w14:paraId="0D4ABB8C" w14:textId="77777777" w:rsidR="00A05C99" w:rsidRPr="00495FC5" w:rsidRDefault="00A05C99" w:rsidP="00F558E8">
      <w:pPr>
        <w:numPr>
          <w:ilvl w:val="1"/>
          <w:numId w:val="102"/>
        </w:numPr>
        <w:autoSpaceDE w:val="0"/>
        <w:autoSpaceDN w:val="0"/>
        <w:adjustRightInd w:val="0"/>
        <w:spacing w:before="120" w:after="120"/>
        <w:ind w:left="993" w:hanging="426"/>
        <w:contextualSpacing/>
        <w:jc w:val="both"/>
        <w:rPr>
          <w:rFonts w:eastAsia="Calibri"/>
          <w:sz w:val="22"/>
          <w:szCs w:val="22"/>
          <w:lang w:eastAsia="en-US"/>
        </w:rPr>
      </w:pPr>
      <w:r w:rsidRPr="00495FC5">
        <w:rPr>
          <w:rFonts w:eastAsia="Calibri"/>
          <w:sz w:val="22"/>
          <w:szCs w:val="22"/>
          <w:lang w:eastAsia="en-US"/>
        </w:rPr>
        <w:t xml:space="preserve">za opätovné zaradenie zamestnanca resp. pracovníka Personálu Zhotoviteľa na práce po písomnom vykázaní zo stavby vo výške </w:t>
      </w:r>
      <w:r>
        <w:rPr>
          <w:rFonts w:eastAsia="Calibri"/>
          <w:sz w:val="22"/>
          <w:szCs w:val="22"/>
          <w:lang w:eastAsia="en-US"/>
        </w:rPr>
        <w:t>5</w:t>
      </w:r>
      <w:r w:rsidRPr="00495FC5">
        <w:rPr>
          <w:rFonts w:eastAsia="Calibri"/>
          <w:sz w:val="22"/>
          <w:szCs w:val="22"/>
          <w:lang w:eastAsia="en-US"/>
        </w:rPr>
        <w:t xml:space="preserve"> 000 EUR za každého takéhoto zamestnanca resp. pracovníka Personálu Zhotoviteľa, </w:t>
      </w:r>
    </w:p>
    <w:p w14:paraId="0709A73B" w14:textId="77777777" w:rsidR="00A05C99" w:rsidRPr="00495FC5" w:rsidRDefault="00A05C99" w:rsidP="00F558E8">
      <w:pPr>
        <w:numPr>
          <w:ilvl w:val="1"/>
          <w:numId w:val="102"/>
        </w:numPr>
        <w:autoSpaceDE w:val="0"/>
        <w:autoSpaceDN w:val="0"/>
        <w:adjustRightInd w:val="0"/>
        <w:spacing w:before="120" w:after="120"/>
        <w:ind w:left="993" w:hanging="426"/>
        <w:contextualSpacing/>
        <w:jc w:val="both"/>
        <w:rPr>
          <w:rFonts w:eastAsia="Calibri"/>
          <w:sz w:val="22"/>
          <w:szCs w:val="22"/>
          <w:lang w:eastAsia="en-US"/>
        </w:rPr>
      </w:pPr>
      <w:r w:rsidRPr="00495FC5">
        <w:rPr>
          <w:rFonts w:eastAsia="Calibri"/>
          <w:sz w:val="22"/>
          <w:szCs w:val="22"/>
          <w:lang w:eastAsia="en-US"/>
        </w:rPr>
        <w:t xml:space="preserve">za chýbajúce doklady a oprávnenia pracovníka Zhotoviteľa alebo za nepredloženie takéhoto dokladu alebo oprávnenia podľa podčlánku 6.7 </w:t>
      </w:r>
      <w:r w:rsidRPr="00332E72">
        <w:rPr>
          <w:rFonts w:eastAsia="Calibri"/>
          <w:sz w:val="22"/>
          <w:szCs w:val="22"/>
          <w:lang w:eastAsia="en-US"/>
        </w:rPr>
        <w:t xml:space="preserve">(Ochrana zdravia a bezpečnosť pri práci) </w:t>
      </w:r>
      <w:r w:rsidRPr="00495FC5">
        <w:rPr>
          <w:rFonts w:eastAsia="Calibri"/>
          <w:sz w:val="22"/>
          <w:szCs w:val="22"/>
          <w:lang w:eastAsia="en-US"/>
        </w:rPr>
        <w:t>vo výške 1</w:t>
      </w:r>
      <w:r>
        <w:rPr>
          <w:rFonts w:eastAsia="Calibri"/>
          <w:sz w:val="22"/>
          <w:szCs w:val="22"/>
          <w:lang w:eastAsia="en-US"/>
        </w:rPr>
        <w:t xml:space="preserve"> </w:t>
      </w:r>
      <w:r w:rsidRPr="00495FC5">
        <w:rPr>
          <w:rFonts w:eastAsia="Calibri"/>
          <w:sz w:val="22"/>
          <w:szCs w:val="22"/>
          <w:lang w:eastAsia="en-US"/>
        </w:rPr>
        <w:t xml:space="preserve">000 EUR za každého zamestnanca resp. pracovníka Personálu Zhotoviteľa, </w:t>
      </w:r>
    </w:p>
    <w:p w14:paraId="18612CD9" w14:textId="77777777" w:rsidR="00A05C99" w:rsidRPr="00495FC5" w:rsidRDefault="00A05C99" w:rsidP="008843F7">
      <w:pPr>
        <w:numPr>
          <w:ilvl w:val="1"/>
          <w:numId w:val="102"/>
        </w:numPr>
        <w:autoSpaceDE w:val="0"/>
        <w:autoSpaceDN w:val="0"/>
        <w:adjustRightInd w:val="0"/>
        <w:spacing w:before="120" w:after="120"/>
        <w:ind w:left="992" w:hanging="425"/>
        <w:jc w:val="both"/>
        <w:rPr>
          <w:rFonts w:eastAsia="Calibri"/>
          <w:sz w:val="22"/>
          <w:szCs w:val="22"/>
          <w:lang w:eastAsia="en-US"/>
        </w:rPr>
      </w:pPr>
      <w:r w:rsidRPr="00495FC5">
        <w:rPr>
          <w:rFonts w:eastAsia="Calibri"/>
          <w:sz w:val="22"/>
          <w:szCs w:val="22"/>
          <w:lang w:eastAsia="en-US"/>
        </w:rPr>
        <w:t xml:space="preserve">v prípade, ak Zhotoviteľ nesplní alebo poruší akúkoľvek povinnosť v zmysle platného (aktualizovaného) plánu BOZP ako aj platných predpisov BOZP, </w:t>
      </w:r>
      <w:r w:rsidRPr="00B60D28">
        <w:rPr>
          <w:rFonts w:eastAsia="Calibri"/>
          <w:sz w:val="22"/>
          <w:szCs w:val="22"/>
          <w:lang w:eastAsia="en-US"/>
        </w:rPr>
        <w:t>vo výške 500 EUR za každé porušenie povinnosti</w:t>
      </w:r>
      <w:r w:rsidRPr="00495FC5">
        <w:rPr>
          <w:rFonts w:eastAsia="Calibri"/>
          <w:sz w:val="22"/>
          <w:szCs w:val="22"/>
          <w:lang w:eastAsia="en-US"/>
        </w:rPr>
        <w:t>.</w:t>
      </w:r>
    </w:p>
    <w:p w14:paraId="63022CF7" w14:textId="77EE19B7" w:rsidR="00A05C99" w:rsidRPr="00495FC5" w:rsidRDefault="00A05C99" w:rsidP="00F558E8">
      <w:pPr>
        <w:keepNext/>
        <w:numPr>
          <w:ilvl w:val="0"/>
          <w:numId w:val="100"/>
        </w:numPr>
        <w:autoSpaceDE w:val="0"/>
        <w:autoSpaceDN w:val="0"/>
        <w:adjustRightInd w:val="0"/>
        <w:spacing w:after="120"/>
        <w:ind w:left="567" w:hanging="425"/>
        <w:jc w:val="both"/>
        <w:rPr>
          <w:bCs/>
          <w:sz w:val="22"/>
          <w:szCs w:val="22"/>
        </w:rPr>
      </w:pPr>
      <w:r w:rsidRPr="00495FC5">
        <w:rPr>
          <w:rFonts w:eastAsia="Calibri"/>
          <w:sz w:val="22"/>
          <w:szCs w:val="22"/>
          <w:lang w:eastAsia="en-US"/>
        </w:rPr>
        <w:t>V prípade, ak Zhotoviteľ nepredloží v súlade s podčlánkom 6.10 (</w:t>
      </w:r>
      <w:r w:rsidRPr="00495FC5">
        <w:rPr>
          <w:rFonts w:eastAsia="Calibri"/>
          <w:bCs/>
          <w:sz w:val="22"/>
          <w:szCs w:val="22"/>
          <w:lang w:eastAsia="en-US"/>
        </w:rPr>
        <w:t xml:space="preserve">Záznamy o Personáli a Zariadení Zhotoviteľa) </w:t>
      </w:r>
      <w:r w:rsidRPr="00495FC5">
        <w:rPr>
          <w:rFonts w:eastAsia="Calibri"/>
          <w:sz w:val="22"/>
          <w:szCs w:val="22"/>
          <w:lang w:eastAsia="en-US"/>
        </w:rPr>
        <w:t xml:space="preserve">„Zoznam všetkých </w:t>
      </w:r>
      <w:r>
        <w:rPr>
          <w:rFonts w:eastAsia="Calibri"/>
          <w:sz w:val="22"/>
          <w:szCs w:val="22"/>
          <w:lang w:eastAsia="en-US"/>
        </w:rPr>
        <w:t xml:space="preserve">jemu doteraz známych </w:t>
      </w:r>
      <w:r w:rsidRPr="00495FC5">
        <w:rPr>
          <w:rFonts w:eastAsia="Calibri"/>
          <w:sz w:val="22"/>
          <w:szCs w:val="22"/>
          <w:lang w:eastAsia="en-US"/>
        </w:rPr>
        <w:t>fyzických osôb - podnikateľov a právnických osôb, ktorí budú vykonávať práce na príslušnom PS alebo SO“</w:t>
      </w:r>
      <w:r>
        <w:rPr>
          <w:rFonts w:eastAsia="Calibri"/>
          <w:sz w:val="22"/>
          <w:szCs w:val="22"/>
          <w:lang w:eastAsia="en-US"/>
        </w:rPr>
        <w:t xml:space="preserve">, </w:t>
      </w:r>
      <w:r w:rsidRPr="002D5AEF">
        <w:rPr>
          <w:rFonts w:eastAsia="Calibri"/>
          <w:sz w:val="22"/>
          <w:szCs w:val="22"/>
          <w:lang w:eastAsia="en-US"/>
        </w:rPr>
        <w:t xml:space="preserve">má Objednávateľ právo na zaplatenie zmluvnej pokuty vo výške </w:t>
      </w:r>
      <w:r w:rsidR="008843F7">
        <w:rPr>
          <w:rFonts w:eastAsia="Calibri"/>
          <w:sz w:val="22"/>
          <w:szCs w:val="22"/>
          <w:lang w:eastAsia="en-US"/>
        </w:rPr>
        <w:t>1</w:t>
      </w:r>
      <w:r w:rsidR="008843F7" w:rsidRPr="002D5AEF">
        <w:rPr>
          <w:rFonts w:eastAsia="Calibri"/>
          <w:sz w:val="22"/>
          <w:szCs w:val="22"/>
          <w:lang w:eastAsia="en-US"/>
        </w:rPr>
        <w:t xml:space="preserve">00 </w:t>
      </w:r>
      <w:r w:rsidRPr="002D5AEF">
        <w:rPr>
          <w:rFonts w:eastAsia="Calibri"/>
          <w:sz w:val="22"/>
          <w:szCs w:val="22"/>
          <w:lang w:eastAsia="en-US"/>
        </w:rPr>
        <w:t>EUR za každý aj začatý deň omeškania s</w:t>
      </w:r>
      <w:r>
        <w:rPr>
          <w:rFonts w:eastAsia="Calibri"/>
          <w:sz w:val="22"/>
          <w:szCs w:val="22"/>
          <w:lang w:eastAsia="en-US"/>
        </w:rPr>
        <w:t>o</w:t>
      </w:r>
      <w:r w:rsidRPr="002D5AEF">
        <w:rPr>
          <w:rFonts w:eastAsia="Calibri"/>
          <w:sz w:val="22"/>
          <w:szCs w:val="22"/>
          <w:lang w:eastAsia="en-US"/>
        </w:rPr>
        <w:t> </w:t>
      </w:r>
      <w:r>
        <w:rPr>
          <w:rFonts w:eastAsia="Calibri"/>
          <w:sz w:val="22"/>
          <w:szCs w:val="22"/>
          <w:lang w:eastAsia="en-US"/>
        </w:rPr>
        <w:t>s</w:t>
      </w:r>
      <w:r w:rsidRPr="002D5AEF">
        <w:rPr>
          <w:rFonts w:eastAsia="Calibri"/>
          <w:sz w:val="22"/>
          <w:szCs w:val="22"/>
          <w:lang w:eastAsia="en-US"/>
        </w:rPr>
        <w:t>plnením tejto povinnosti</w:t>
      </w:r>
      <w:r w:rsidRPr="00495FC5">
        <w:rPr>
          <w:rFonts w:eastAsia="Calibri"/>
          <w:sz w:val="22"/>
          <w:szCs w:val="22"/>
          <w:lang w:eastAsia="en-US"/>
        </w:rPr>
        <w:t xml:space="preserve">. </w:t>
      </w:r>
    </w:p>
    <w:p w14:paraId="6583D90B" w14:textId="77777777" w:rsidR="00A05C99" w:rsidRPr="00495FC5" w:rsidRDefault="00A05C99" w:rsidP="00F558E8">
      <w:pPr>
        <w:numPr>
          <w:ilvl w:val="0"/>
          <w:numId w:val="100"/>
        </w:numPr>
        <w:spacing w:after="120"/>
        <w:jc w:val="both"/>
        <w:rPr>
          <w:sz w:val="22"/>
          <w:szCs w:val="22"/>
        </w:rPr>
      </w:pPr>
      <w:r w:rsidRPr="00495FC5">
        <w:rPr>
          <w:bCs/>
          <w:sz w:val="22"/>
          <w:szCs w:val="22"/>
        </w:rPr>
        <w:t xml:space="preserve">V prípade, že Zhotoviteľ nevydal oznámenie Stavebnému dozorovi podľa podčlánku 7.3 (Kontrola) týkajúce sa vykonaných prác, ktoré majú byť zakryté alebo ktoré budú pri preberacom konaní neprístupné, </w:t>
      </w:r>
      <w:r w:rsidRPr="00056A63">
        <w:rPr>
          <w:bCs/>
          <w:sz w:val="22"/>
          <w:szCs w:val="22"/>
        </w:rPr>
        <w:t>má Objednávateľ právo na zaplatenie zmluvnej pokuty vo výške 5 000 EUR za každý jednotlivý prípad</w:t>
      </w:r>
      <w:r w:rsidRPr="00495FC5">
        <w:rPr>
          <w:sz w:val="22"/>
          <w:szCs w:val="22"/>
        </w:rPr>
        <w:t>.</w:t>
      </w:r>
    </w:p>
    <w:p w14:paraId="0E2A689F" w14:textId="0B4D02A2" w:rsidR="00A05C99" w:rsidRPr="00495FC5" w:rsidRDefault="00A05C99" w:rsidP="00F558E8">
      <w:pPr>
        <w:numPr>
          <w:ilvl w:val="0"/>
          <w:numId w:val="100"/>
        </w:numPr>
        <w:autoSpaceDE w:val="0"/>
        <w:autoSpaceDN w:val="0"/>
        <w:adjustRightInd w:val="0"/>
        <w:spacing w:after="120"/>
        <w:jc w:val="both"/>
        <w:rPr>
          <w:rFonts w:eastAsia="Calibri"/>
          <w:sz w:val="22"/>
          <w:szCs w:val="22"/>
          <w:lang w:eastAsia="en-US"/>
        </w:rPr>
      </w:pPr>
      <w:r w:rsidRPr="00495FC5">
        <w:rPr>
          <w:rFonts w:eastAsia="Calibri"/>
          <w:sz w:val="22"/>
          <w:szCs w:val="22"/>
          <w:lang w:eastAsia="en-US"/>
        </w:rPr>
        <w:lastRenderedPageBreak/>
        <w:t>V prípade, že Zhotoviteľ nepredloží na odsúhlasenie Stavebnému dozorovi a Objednávateľovi „Kontrolný a skúšobný plán“ v súlade s podčlánkom 7.4 (Skúšky)</w:t>
      </w:r>
      <w:r w:rsidRPr="00CA7B0D">
        <w:rPr>
          <w:rFonts w:eastAsia="Calibri"/>
          <w:sz w:val="22"/>
          <w:szCs w:val="22"/>
          <w:lang w:eastAsia="en-US"/>
        </w:rPr>
        <w:t xml:space="preserve">, má Objednávateľ právo na zaplatenie zmluvnej pokuty vo výške </w:t>
      </w:r>
      <w:r w:rsidR="00D0382D">
        <w:rPr>
          <w:rFonts w:eastAsia="Calibri"/>
          <w:sz w:val="22"/>
          <w:szCs w:val="22"/>
          <w:lang w:eastAsia="en-US"/>
        </w:rPr>
        <w:t>25</w:t>
      </w:r>
      <w:r w:rsidR="00D0382D" w:rsidRPr="00CA7B0D">
        <w:rPr>
          <w:rFonts w:eastAsia="Calibri"/>
          <w:sz w:val="22"/>
          <w:szCs w:val="22"/>
          <w:lang w:eastAsia="en-US"/>
        </w:rPr>
        <w:t xml:space="preserve">0 </w:t>
      </w:r>
      <w:r w:rsidRPr="00CA7B0D">
        <w:rPr>
          <w:rFonts w:eastAsia="Calibri"/>
          <w:sz w:val="22"/>
          <w:szCs w:val="22"/>
          <w:lang w:eastAsia="en-US"/>
        </w:rPr>
        <w:t>EUR za každý aj začatý deň omeškania</w:t>
      </w:r>
      <w:r w:rsidRPr="00495FC5">
        <w:rPr>
          <w:rFonts w:eastAsia="Calibri"/>
          <w:sz w:val="22"/>
          <w:szCs w:val="22"/>
          <w:lang w:eastAsia="en-US"/>
        </w:rPr>
        <w:t xml:space="preserve">. </w:t>
      </w:r>
    </w:p>
    <w:p w14:paraId="0BFC4547" w14:textId="0444888C" w:rsidR="00A05C99" w:rsidRDefault="00A05C99" w:rsidP="00F558E8">
      <w:pPr>
        <w:numPr>
          <w:ilvl w:val="0"/>
          <w:numId w:val="100"/>
        </w:numPr>
        <w:autoSpaceDE w:val="0"/>
        <w:autoSpaceDN w:val="0"/>
        <w:adjustRightInd w:val="0"/>
        <w:spacing w:after="120"/>
        <w:jc w:val="both"/>
        <w:rPr>
          <w:rFonts w:eastAsia="Calibri"/>
          <w:sz w:val="22"/>
          <w:szCs w:val="22"/>
          <w:lang w:eastAsia="en-US"/>
        </w:rPr>
      </w:pPr>
      <w:r w:rsidRPr="00495FC5">
        <w:rPr>
          <w:rFonts w:eastAsia="Calibri"/>
          <w:sz w:val="22"/>
          <w:szCs w:val="22"/>
          <w:lang w:eastAsia="en-US"/>
        </w:rPr>
        <w:t xml:space="preserve">V prípade, že Zhotoviteľ nepredloží v stanovenej lehote Stavebnému dozorovi a Objednávateľovi </w:t>
      </w:r>
      <w:r w:rsidR="00FF7E1A">
        <w:rPr>
          <w:rFonts w:eastAsia="Calibri"/>
          <w:sz w:val="22"/>
          <w:szCs w:val="22"/>
          <w:lang w:eastAsia="en-US"/>
        </w:rPr>
        <w:t xml:space="preserve"> </w:t>
      </w:r>
      <w:r w:rsidR="00E8638A">
        <w:rPr>
          <w:rFonts w:eastAsia="Calibri"/>
          <w:sz w:val="22"/>
          <w:szCs w:val="22"/>
          <w:lang w:eastAsia="en-US"/>
        </w:rPr>
        <w:t xml:space="preserve">aktualizovaný </w:t>
      </w:r>
      <w:r w:rsidR="00FF7E1A">
        <w:rPr>
          <w:rFonts w:eastAsia="Calibri"/>
          <w:sz w:val="22"/>
          <w:szCs w:val="22"/>
          <w:lang w:eastAsia="en-US"/>
        </w:rPr>
        <w:t xml:space="preserve">podrobný </w:t>
      </w:r>
      <w:r w:rsidRPr="00495FC5">
        <w:rPr>
          <w:rFonts w:eastAsia="Calibri"/>
          <w:sz w:val="22"/>
          <w:szCs w:val="22"/>
          <w:lang w:eastAsia="en-US"/>
        </w:rPr>
        <w:t xml:space="preserve">harmonogram prác alebo </w:t>
      </w:r>
      <w:r w:rsidR="00FF7E1A">
        <w:rPr>
          <w:rFonts w:eastAsia="Calibri"/>
          <w:sz w:val="22"/>
          <w:szCs w:val="22"/>
          <w:lang w:eastAsia="en-US"/>
        </w:rPr>
        <w:t xml:space="preserve">revidovaný </w:t>
      </w:r>
      <w:r w:rsidRPr="00495FC5">
        <w:rPr>
          <w:rFonts w:eastAsia="Calibri"/>
          <w:sz w:val="22"/>
          <w:szCs w:val="22"/>
          <w:lang w:eastAsia="en-US"/>
        </w:rPr>
        <w:t xml:space="preserve">harmonogram prác v súlade s podčlánkom 8.3 (Harmonogram prác) </w:t>
      </w:r>
      <w:r w:rsidRPr="00725ED8">
        <w:rPr>
          <w:rFonts w:eastAsia="Calibri"/>
          <w:sz w:val="22"/>
          <w:szCs w:val="22"/>
          <w:lang w:eastAsia="en-US"/>
        </w:rPr>
        <w:t xml:space="preserve">alebo 8.6. (Postup prác), má Objednávateľ právo na zaplatenie zmluvnej pokuty vo výške </w:t>
      </w:r>
      <w:r w:rsidR="00E8638A">
        <w:rPr>
          <w:rFonts w:eastAsia="Calibri"/>
          <w:sz w:val="22"/>
          <w:szCs w:val="22"/>
          <w:lang w:eastAsia="en-US"/>
        </w:rPr>
        <w:t>5</w:t>
      </w:r>
      <w:r w:rsidRPr="00725ED8">
        <w:rPr>
          <w:rFonts w:eastAsia="Calibri"/>
          <w:sz w:val="22"/>
          <w:szCs w:val="22"/>
          <w:lang w:eastAsia="en-US"/>
        </w:rPr>
        <w:t>00 EUR za každý aj začatý deň omeškania až do splnenia tejto povinnosti</w:t>
      </w:r>
      <w:r w:rsidRPr="00495FC5">
        <w:rPr>
          <w:rFonts w:eastAsia="Calibri"/>
          <w:sz w:val="22"/>
          <w:szCs w:val="22"/>
          <w:lang w:eastAsia="en-US"/>
        </w:rPr>
        <w:t>.</w:t>
      </w:r>
    </w:p>
    <w:p w14:paraId="67FA5A08" w14:textId="0C48895D" w:rsidR="00A05C99" w:rsidRPr="00556A3B" w:rsidRDefault="00A05C99" w:rsidP="00F558E8">
      <w:pPr>
        <w:numPr>
          <w:ilvl w:val="0"/>
          <w:numId w:val="100"/>
        </w:numPr>
        <w:spacing w:after="120"/>
        <w:jc w:val="both"/>
        <w:rPr>
          <w:rFonts w:eastAsia="Calibri"/>
          <w:sz w:val="22"/>
          <w:szCs w:val="22"/>
          <w:lang w:eastAsia="en-US"/>
        </w:rPr>
      </w:pPr>
      <w:r w:rsidRPr="00144099">
        <w:rPr>
          <w:rFonts w:eastAsia="Calibri"/>
          <w:sz w:val="22"/>
          <w:szCs w:val="22"/>
          <w:lang w:eastAsia="en-US"/>
        </w:rPr>
        <w:t xml:space="preserve">V prípade, ak sa Zhotoviteľ dostal do omeškania so splnením niektorého sankcionovateľného míľnika podľa podčlánku 8.3 (Harmonogram prác), má Objednávateľ právo na zaplatenie zmluvnej pokuty vo výške </w:t>
      </w:r>
      <w:r w:rsidR="00E8638A">
        <w:rPr>
          <w:rFonts w:eastAsia="Calibri"/>
          <w:sz w:val="22"/>
          <w:szCs w:val="22"/>
          <w:lang w:eastAsia="en-US"/>
        </w:rPr>
        <w:t xml:space="preserve"> 500 </w:t>
      </w:r>
      <w:r w:rsidRPr="00144099">
        <w:rPr>
          <w:rFonts w:eastAsia="Calibri"/>
          <w:sz w:val="22"/>
          <w:szCs w:val="22"/>
          <w:lang w:eastAsia="en-US"/>
        </w:rPr>
        <w:t xml:space="preserve">EUR za každý aj začatý deň omeškania so splnením povinnosti. </w:t>
      </w:r>
    </w:p>
    <w:p w14:paraId="0A5CC950" w14:textId="7B3E9944" w:rsidR="00A05C99" w:rsidRPr="00495FC5" w:rsidRDefault="00A05C99" w:rsidP="00F558E8">
      <w:pPr>
        <w:numPr>
          <w:ilvl w:val="0"/>
          <w:numId w:val="100"/>
        </w:numPr>
        <w:autoSpaceDE w:val="0"/>
        <w:autoSpaceDN w:val="0"/>
        <w:adjustRightInd w:val="0"/>
        <w:spacing w:after="120"/>
        <w:jc w:val="both"/>
        <w:rPr>
          <w:rFonts w:eastAsia="Calibri"/>
          <w:sz w:val="22"/>
          <w:szCs w:val="22"/>
          <w:lang w:eastAsia="en-US"/>
        </w:rPr>
      </w:pPr>
      <w:r w:rsidRPr="00495FC5">
        <w:rPr>
          <w:rFonts w:eastAsia="Calibri"/>
          <w:sz w:val="22"/>
          <w:szCs w:val="22"/>
          <w:lang w:eastAsia="en-US"/>
        </w:rPr>
        <w:t>V prípade, že Zhotoviteľ ne</w:t>
      </w:r>
      <w:r w:rsidRPr="00495FC5">
        <w:rPr>
          <w:sz w:val="22"/>
          <w:szCs w:val="22"/>
        </w:rPr>
        <w:t xml:space="preserve">uvedie územie dotknuté výstavbou Diela </w:t>
      </w:r>
      <w:r w:rsidRPr="00495FC5">
        <w:rPr>
          <w:bCs/>
          <w:sz w:val="22"/>
          <w:szCs w:val="22"/>
        </w:rPr>
        <w:t>do pôvodného stavu</w:t>
      </w:r>
      <w:r w:rsidRPr="00495FC5">
        <w:rPr>
          <w:rFonts w:eastAsia="Calibri"/>
          <w:sz w:val="22"/>
          <w:szCs w:val="22"/>
          <w:lang w:eastAsia="en-US"/>
        </w:rPr>
        <w:t xml:space="preserve"> v súlade s podčlánkom </w:t>
      </w:r>
      <w:r w:rsidRPr="00495FC5">
        <w:rPr>
          <w:bCs/>
          <w:sz w:val="22"/>
          <w:szCs w:val="22"/>
        </w:rPr>
        <w:t>10.4 (Plochy vyžadujúce uvedenie do pôvodného stavu)</w:t>
      </w:r>
      <w:r w:rsidRPr="00274416">
        <w:rPr>
          <w:rFonts w:eastAsia="Calibri"/>
          <w:sz w:val="22"/>
          <w:szCs w:val="22"/>
          <w:lang w:eastAsia="en-US"/>
        </w:rPr>
        <w:t xml:space="preserve">, má Objednávateľ právo na zaplatenie zmluvnej pokuty vo výške </w:t>
      </w:r>
      <w:r w:rsidR="00440E0A">
        <w:rPr>
          <w:rFonts w:eastAsia="Calibri"/>
          <w:sz w:val="22"/>
          <w:szCs w:val="22"/>
          <w:lang w:eastAsia="en-US"/>
        </w:rPr>
        <w:t>5</w:t>
      </w:r>
      <w:r w:rsidRPr="00274416">
        <w:rPr>
          <w:rFonts w:eastAsia="Calibri"/>
          <w:sz w:val="22"/>
          <w:szCs w:val="22"/>
          <w:lang w:eastAsia="en-US"/>
        </w:rPr>
        <w:t>00 EUR za každý aj začatý deň omeškania</w:t>
      </w:r>
      <w:r w:rsidRPr="00495FC5">
        <w:rPr>
          <w:rFonts w:eastAsia="Calibri"/>
          <w:sz w:val="22"/>
          <w:szCs w:val="22"/>
          <w:lang w:eastAsia="en-US"/>
        </w:rPr>
        <w:t>.</w:t>
      </w:r>
    </w:p>
    <w:p w14:paraId="24A3C4D3" w14:textId="4AB22EBA" w:rsidR="00A05C99" w:rsidRPr="00495FC5" w:rsidRDefault="00A05C99" w:rsidP="00F558E8">
      <w:pPr>
        <w:numPr>
          <w:ilvl w:val="0"/>
          <w:numId w:val="100"/>
        </w:numPr>
        <w:spacing w:after="120"/>
        <w:jc w:val="both"/>
        <w:rPr>
          <w:sz w:val="22"/>
          <w:szCs w:val="22"/>
        </w:rPr>
      </w:pPr>
      <w:r w:rsidRPr="00495FC5">
        <w:rPr>
          <w:bCs/>
          <w:sz w:val="22"/>
          <w:szCs w:val="22"/>
        </w:rPr>
        <w:t xml:space="preserve">V prípade omeškania Zhotoviteľa so splnením povinnosti odstrániť </w:t>
      </w:r>
      <w:r w:rsidR="00CD666F">
        <w:rPr>
          <w:bCs/>
          <w:sz w:val="22"/>
          <w:szCs w:val="22"/>
        </w:rPr>
        <w:t xml:space="preserve">vady </w:t>
      </w:r>
      <w:r w:rsidRPr="00495FC5">
        <w:rPr>
          <w:bCs/>
          <w:sz w:val="22"/>
          <w:szCs w:val="22"/>
        </w:rPr>
        <w:t>v lehote stanovenej Objednávateľom pre odstránenie vád v súlade s podčlánkom 11.4 (Neodstránenie vád)</w:t>
      </w:r>
      <w:r w:rsidRPr="00B920C2">
        <w:rPr>
          <w:bCs/>
          <w:sz w:val="22"/>
          <w:szCs w:val="22"/>
        </w:rPr>
        <w:t>, má Objednávateľ právo na zaplatenie zmluvnej pokuty vo výške 0,5 % z hodnoty SO alebo PS, ktorého sa vada týka, za každý aj začatý deň omeškania</w:t>
      </w:r>
      <w:r w:rsidR="00E14E62">
        <w:rPr>
          <w:bCs/>
          <w:sz w:val="22"/>
          <w:szCs w:val="22"/>
        </w:rPr>
        <w:t xml:space="preserve"> (pre v</w:t>
      </w:r>
      <w:r w:rsidR="00440E0A">
        <w:rPr>
          <w:bCs/>
          <w:sz w:val="22"/>
          <w:szCs w:val="22"/>
        </w:rPr>
        <w:t>y</w:t>
      </w:r>
      <w:r w:rsidR="00E14E62">
        <w:rPr>
          <w:bCs/>
          <w:sz w:val="22"/>
          <w:szCs w:val="22"/>
        </w:rPr>
        <w:t>lúčenie pochybností sa hodnotou SO alebo PS rozumie konečná suma, ktorá bola za príslušný SO alebo PS Zhotoviteľovi uhradená)</w:t>
      </w:r>
      <w:r w:rsidRPr="00495FC5">
        <w:rPr>
          <w:sz w:val="22"/>
          <w:szCs w:val="22"/>
        </w:rPr>
        <w:t xml:space="preserve">. </w:t>
      </w:r>
    </w:p>
    <w:p w14:paraId="39C2A66C" w14:textId="3213A556" w:rsidR="00A05C99" w:rsidRPr="00495FC5" w:rsidRDefault="00A05C99" w:rsidP="00F558E8">
      <w:pPr>
        <w:numPr>
          <w:ilvl w:val="0"/>
          <w:numId w:val="100"/>
        </w:numPr>
        <w:spacing w:after="120"/>
        <w:jc w:val="both"/>
        <w:rPr>
          <w:sz w:val="22"/>
          <w:szCs w:val="22"/>
        </w:rPr>
      </w:pPr>
      <w:r w:rsidRPr="00495FC5">
        <w:rPr>
          <w:bCs/>
          <w:sz w:val="22"/>
          <w:szCs w:val="22"/>
        </w:rPr>
        <w:t>V prípade omeškania Zhotoviteľa s  uvoľnením Staveniska a jeho uveden</w:t>
      </w:r>
      <w:r>
        <w:rPr>
          <w:bCs/>
          <w:sz w:val="22"/>
          <w:szCs w:val="22"/>
        </w:rPr>
        <w:t>ím</w:t>
      </w:r>
      <w:r w:rsidRPr="00495FC5">
        <w:rPr>
          <w:bCs/>
          <w:sz w:val="22"/>
          <w:szCs w:val="22"/>
        </w:rPr>
        <w:t xml:space="preserve"> do pôvodného stavu v súlade s podčlánkom 11.11 (Vypratanie Staveniska), </w:t>
      </w:r>
      <w:r w:rsidRPr="00CF1651">
        <w:rPr>
          <w:bCs/>
          <w:sz w:val="22"/>
          <w:szCs w:val="22"/>
        </w:rPr>
        <w:t xml:space="preserve">má Objednávateľ právo na zaplatenie zmluvnej pokuty vo výške </w:t>
      </w:r>
      <w:r w:rsidR="00440E0A">
        <w:rPr>
          <w:bCs/>
          <w:sz w:val="22"/>
          <w:szCs w:val="22"/>
        </w:rPr>
        <w:t>5</w:t>
      </w:r>
      <w:r w:rsidRPr="00CF1651">
        <w:rPr>
          <w:bCs/>
          <w:sz w:val="22"/>
          <w:szCs w:val="22"/>
        </w:rPr>
        <w:t>00 EUR za každý aj začatý deň omeškania</w:t>
      </w:r>
      <w:r w:rsidRPr="00495FC5">
        <w:rPr>
          <w:sz w:val="22"/>
          <w:szCs w:val="22"/>
        </w:rPr>
        <w:t xml:space="preserve">. </w:t>
      </w:r>
    </w:p>
    <w:p w14:paraId="7B7759EB" w14:textId="71B15329" w:rsidR="005B2047" w:rsidRDefault="00A05C99" w:rsidP="00F558E8">
      <w:pPr>
        <w:numPr>
          <w:ilvl w:val="0"/>
          <w:numId w:val="100"/>
        </w:numPr>
        <w:autoSpaceDE w:val="0"/>
        <w:autoSpaceDN w:val="0"/>
        <w:adjustRightInd w:val="0"/>
        <w:spacing w:after="120"/>
        <w:jc w:val="both"/>
        <w:rPr>
          <w:rFonts w:eastAsia="Calibri"/>
          <w:sz w:val="22"/>
          <w:szCs w:val="22"/>
          <w:lang w:eastAsia="en-US"/>
        </w:rPr>
      </w:pPr>
      <w:r w:rsidRPr="00495FC5">
        <w:rPr>
          <w:sz w:val="22"/>
          <w:szCs w:val="22"/>
        </w:rPr>
        <w:t>V prípade, že sa Zhotoviteľ dostane do omeškania s doručením návrhu textu Zábezpeky na záručné opravy alebo s doručením samotnej Zábezpeky na záručné opravy v znení schválenom Objednávateľom v stanovenej lehote podľa podčlánku 11.12 (Zábezpeka na záručné opravy),</w:t>
      </w:r>
      <w:r w:rsidRPr="00CF1651">
        <w:rPr>
          <w:rFonts w:eastAsia="Calibri"/>
          <w:sz w:val="22"/>
          <w:szCs w:val="22"/>
          <w:lang w:eastAsia="en-US"/>
        </w:rPr>
        <w:t xml:space="preserve"> má Objednávateľ právo na zaplatenie zmluvnej pokuty vo výške 1</w:t>
      </w:r>
      <w:r w:rsidR="00C71AD0">
        <w:rPr>
          <w:rFonts w:eastAsia="Calibri"/>
          <w:sz w:val="22"/>
          <w:szCs w:val="22"/>
          <w:lang w:eastAsia="en-US"/>
        </w:rPr>
        <w:t xml:space="preserve"> </w:t>
      </w:r>
      <w:r w:rsidRPr="00CF1651">
        <w:rPr>
          <w:rFonts w:eastAsia="Calibri"/>
          <w:sz w:val="22"/>
          <w:szCs w:val="22"/>
          <w:lang w:eastAsia="en-US"/>
        </w:rPr>
        <w:t>000 EUR za každý aj začatý deň omeškania so splnením tejto povinnosti</w:t>
      </w:r>
      <w:r w:rsidRPr="00495FC5">
        <w:rPr>
          <w:rFonts w:eastAsia="Calibri"/>
          <w:sz w:val="22"/>
          <w:szCs w:val="22"/>
          <w:lang w:eastAsia="en-US"/>
        </w:rPr>
        <w:t xml:space="preserve">. </w:t>
      </w:r>
    </w:p>
    <w:p w14:paraId="2CC180A9" w14:textId="7FB9DDF2" w:rsidR="007C46EA" w:rsidRPr="007C46EA" w:rsidRDefault="00E14E62" w:rsidP="00F558E8">
      <w:pPr>
        <w:numPr>
          <w:ilvl w:val="0"/>
          <w:numId w:val="100"/>
        </w:numPr>
        <w:autoSpaceDE w:val="0"/>
        <w:autoSpaceDN w:val="0"/>
        <w:adjustRightInd w:val="0"/>
        <w:spacing w:after="120"/>
        <w:jc w:val="both"/>
        <w:rPr>
          <w:rFonts w:eastAsia="Calibri"/>
          <w:sz w:val="22"/>
          <w:szCs w:val="22"/>
          <w:lang w:eastAsia="en-US"/>
        </w:rPr>
      </w:pPr>
      <w:r w:rsidRPr="005B2047">
        <w:rPr>
          <w:sz w:val="22"/>
          <w:szCs w:val="22"/>
        </w:rPr>
        <w:t xml:space="preserve">V prípade, ak Zhotoviteľ ani na druhýkrát nepredložil Objednávateľovi návrh textu Zábezpeky na záručné opravy, ktorý by spĺňal podmienky podľa podčlánku 11.12 (Zábezpeka na záručné opravy) a z tohto dôvodu mu Objednávateľ text návrhu neodsúhlasil, má Objednávateľ právo na zaplatenie zmluvnej pokuty vo výške </w:t>
      </w:r>
      <w:r w:rsidR="00C71AD0">
        <w:rPr>
          <w:sz w:val="22"/>
          <w:szCs w:val="22"/>
        </w:rPr>
        <w:t>1</w:t>
      </w:r>
      <w:r w:rsidRPr="005B2047">
        <w:rPr>
          <w:sz w:val="22"/>
          <w:szCs w:val="22"/>
        </w:rPr>
        <w:t xml:space="preserve"> 000 EUR za každý aj začatý deň omeškania, počítajúc dňom kedy Zhotoviteľ prvýkrát predložil Objednávateľovi návrh textu Zábezpeky na záručné opravy, ktorý nespĺňal podmienky podľa podčlánku 11.12 (Zábezpeka na záručné opravy).</w:t>
      </w:r>
    </w:p>
    <w:p w14:paraId="2185AEAE" w14:textId="77777777" w:rsidR="00D45D97" w:rsidRPr="00050D2E" w:rsidRDefault="00D45D97" w:rsidP="00F558E8">
      <w:pPr>
        <w:numPr>
          <w:ilvl w:val="0"/>
          <w:numId w:val="100"/>
        </w:numPr>
        <w:autoSpaceDE w:val="0"/>
        <w:autoSpaceDN w:val="0"/>
        <w:adjustRightInd w:val="0"/>
        <w:spacing w:after="120"/>
        <w:ind w:left="567" w:hanging="425"/>
        <w:jc w:val="both"/>
        <w:rPr>
          <w:bCs/>
          <w:sz w:val="22"/>
          <w:szCs w:val="22"/>
        </w:rPr>
      </w:pPr>
      <w:r w:rsidRPr="00495FC5">
        <w:rPr>
          <w:sz w:val="22"/>
          <w:szCs w:val="22"/>
        </w:rPr>
        <w:t>V</w:t>
      </w:r>
      <w:r>
        <w:rPr>
          <w:sz w:val="22"/>
          <w:szCs w:val="22"/>
        </w:rPr>
        <w:t> </w:t>
      </w:r>
      <w:r w:rsidRPr="00495FC5">
        <w:rPr>
          <w:sz w:val="22"/>
          <w:szCs w:val="22"/>
        </w:rPr>
        <w:t>prípade</w:t>
      </w:r>
      <w:r>
        <w:rPr>
          <w:sz w:val="22"/>
          <w:szCs w:val="22"/>
        </w:rPr>
        <w:t>,</w:t>
      </w:r>
      <w:r w:rsidRPr="00495FC5">
        <w:rPr>
          <w:sz w:val="22"/>
          <w:szCs w:val="22"/>
        </w:rPr>
        <w:t xml:space="preserve"> ak Zhotoviteľ zabuduje do Diela in</w:t>
      </w:r>
      <w:r>
        <w:rPr>
          <w:sz w:val="22"/>
          <w:szCs w:val="22"/>
        </w:rPr>
        <w:t>ý</w:t>
      </w:r>
      <w:r w:rsidRPr="00495FC5">
        <w:rPr>
          <w:sz w:val="22"/>
          <w:szCs w:val="22"/>
        </w:rPr>
        <w:t xml:space="preserve"> </w:t>
      </w:r>
      <w:r>
        <w:rPr>
          <w:sz w:val="22"/>
          <w:szCs w:val="22"/>
        </w:rPr>
        <w:t>materiál resp. technológiu</w:t>
      </w:r>
      <w:r w:rsidRPr="00495FC5">
        <w:rPr>
          <w:sz w:val="22"/>
          <w:szCs w:val="22"/>
        </w:rPr>
        <w:t xml:space="preserve"> ako uviedol vo svojej ponuke alebo aké odsúhlasil Objednávateľ</w:t>
      </w:r>
      <w:r>
        <w:rPr>
          <w:sz w:val="22"/>
          <w:szCs w:val="22"/>
        </w:rPr>
        <w:t xml:space="preserve"> v súlade s podčlánkom 13.9 (Podmienky zmeny materiálu resp. technológie)</w:t>
      </w:r>
      <w:r w:rsidRPr="00F262D4">
        <w:rPr>
          <w:sz w:val="22"/>
          <w:szCs w:val="22"/>
        </w:rPr>
        <w:t>, má Objednávateľ právo na zaplatenie zmluvnej pokuty vo výške 10 000 EUR za každý jednotlivý prípad porušenia tejto povinnosti</w:t>
      </w:r>
      <w:r w:rsidRPr="00495FC5">
        <w:rPr>
          <w:rFonts w:eastAsia="Calibri"/>
          <w:sz w:val="22"/>
          <w:szCs w:val="22"/>
          <w:lang w:eastAsia="en-US"/>
        </w:rPr>
        <w:t xml:space="preserve">. </w:t>
      </w:r>
      <w:r w:rsidRPr="00347689">
        <w:rPr>
          <w:sz w:val="22"/>
          <w:szCs w:val="22"/>
        </w:rPr>
        <w:t xml:space="preserve"> </w:t>
      </w:r>
    </w:p>
    <w:p w14:paraId="3AFC8F71" w14:textId="60C23DAB" w:rsidR="00346E86" w:rsidRDefault="00A05C99" w:rsidP="00F558E8">
      <w:pPr>
        <w:numPr>
          <w:ilvl w:val="0"/>
          <w:numId w:val="100"/>
        </w:numPr>
        <w:spacing w:after="120"/>
        <w:ind w:left="567" w:hanging="425"/>
        <w:jc w:val="both"/>
        <w:rPr>
          <w:sz w:val="22"/>
          <w:szCs w:val="22"/>
        </w:rPr>
      </w:pPr>
      <w:r w:rsidRPr="00495FC5">
        <w:rPr>
          <w:bCs/>
          <w:sz w:val="22"/>
          <w:szCs w:val="22"/>
        </w:rPr>
        <w:t xml:space="preserve">V prípade, ak Zhotoviteľ </w:t>
      </w:r>
      <w:r w:rsidRPr="00495FC5">
        <w:rPr>
          <w:sz w:val="22"/>
          <w:szCs w:val="22"/>
        </w:rPr>
        <w:t>nesplní svoju povinnosť stanovenú Zmluvou udržovať v platnosti príslušnú poistnú zmluvu resp. poistné zmluvy po dohodnutú dobu v zmysle Článku 18 (Poistenie</w:t>
      </w:r>
      <w:r>
        <w:rPr>
          <w:sz w:val="22"/>
          <w:szCs w:val="22"/>
        </w:rPr>
        <w:t>)</w:t>
      </w:r>
      <w:r w:rsidRPr="00CC2353">
        <w:rPr>
          <w:sz w:val="22"/>
          <w:szCs w:val="22"/>
        </w:rPr>
        <w:t xml:space="preserve">, má Objednávateľ právo na zaplatenie zmluvnej pokuty vo výške </w:t>
      </w:r>
      <w:r w:rsidR="00FE3AF0">
        <w:rPr>
          <w:sz w:val="22"/>
          <w:szCs w:val="22"/>
        </w:rPr>
        <w:t>1</w:t>
      </w:r>
      <w:r w:rsidR="00FE3AF0" w:rsidRPr="00CC2353">
        <w:rPr>
          <w:sz w:val="22"/>
          <w:szCs w:val="22"/>
        </w:rPr>
        <w:t> </w:t>
      </w:r>
      <w:r w:rsidRPr="00CC2353">
        <w:rPr>
          <w:sz w:val="22"/>
          <w:szCs w:val="22"/>
        </w:rPr>
        <w:t>000 EUR za každý aj začatý deň omeškania so splnením tejto povinnosti, t.j. za každý deň kedy v rámci dohodnutej lehoty nebola príslušná poistná zmluva platná resp. poistné zmluvy platné</w:t>
      </w:r>
      <w:r w:rsidRPr="00495FC5">
        <w:rPr>
          <w:sz w:val="22"/>
          <w:szCs w:val="22"/>
        </w:rPr>
        <w:t xml:space="preserve">.  </w:t>
      </w:r>
    </w:p>
    <w:p w14:paraId="2700E408" w14:textId="7D130692" w:rsidR="00517C07" w:rsidRPr="00346E86" w:rsidRDefault="00517C07" w:rsidP="00517C07">
      <w:pPr>
        <w:numPr>
          <w:ilvl w:val="0"/>
          <w:numId w:val="100"/>
        </w:numPr>
        <w:spacing w:after="120"/>
        <w:ind w:left="567" w:hanging="425"/>
        <w:jc w:val="both"/>
        <w:rPr>
          <w:sz w:val="22"/>
          <w:szCs w:val="22"/>
        </w:rPr>
      </w:pPr>
      <w:r>
        <w:rPr>
          <w:sz w:val="22"/>
          <w:szCs w:val="22"/>
        </w:rPr>
        <w:t xml:space="preserve">V prípade, ak Zhotoviteľ poškodí kábel v správe ŽSR, </w:t>
      </w:r>
      <w:r w:rsidRPr="00346E86">
        <w:rPr>
          <w:sz w:val="22"/>
          <w:szCs w:val="22"/>
        </w:rPr>
        <w:t xml:space="preserve">je Objednávateľ oprávnený od Zhotoviteľa </w:t>
      </w:r>
      <w:r>
        <w:rPr>
          <w:sz w:val="22"/>
          <w:szCs w:val="22"/>
        </w:rPr>
        <w:t>po</w:t>
      </w:r>
      <w:r w:rsidRPr="00346E86">
        <w:rPr>
          <w:sz w:val="22"/>
          <w:szCs w:val="22"/>
        </w:rPr>
        <w:t xml:space="preserve">žadovať zaplatenie zmluvnej pokuty vo výške </w:t>
      </w:r>
      <w:r w:rsidR="00A70A50">
        <w:rPr>
          <w:sz w:val="22"/>
          <w:szCs w:val="22"/>
        </w:rPr>
        <w:t>5</w:t>
      </w:r>
      <w:r w:rsidRPr="00346E86">
        <w:rPr>
          <w:sz w:val="22"/>
          <w:szCs w:val="22"/>
        </w:rPr>
        <w:t xml:space="preserve"> 000 EUR za každý taký prípad.</w:t>
      </w:r>
      <w:r>
        <w:rPr>
          <w:sz w:val="22"/>
          <w:szCs w:val="22"/>
        </w:rPr>
        <w:t xml:space="preserve"> V prípade, ak v dôsledku poškodenia kábla je bezprostredne </w:t>
      </w:r>
      <w:r w:rsidR="00A70A50">
        <w:rPr>
          <w:sz w:val="22"/>
          <w:szCs w:val="22"/>
        </w:rPr>
        <w:t>ohrozená (obmedzená)</w:t>
      </w:r>
      <w:r>
        <w:rPr>
          <w:sz w:val="22"/>
          <w:szCs w:val="22"/>
        </w:rPr>
        <w:t xml:space="preserve"> bezpečnosť, </w:t>
      </w:r>
      <w:r w:rsidRPr="00346E86">
        <w:rPr>
          <w:sz w:val="22"/>
          <w:szCs w:val="22"/>
        </w:rPr>
        <w:t xml:space="preserve">je Objednávateľ oprávnený od Zhotoviteľa </w:t>
      </w:r>
      <w:r>
        <w:rPr>
          <w:sz w:val="22"/>
          <w:szCs w:val="22"/>
        </w:rPr>
        <w:t>po</w:t>
      </w:r>
      <w:r w:rsidRPr="00346E86">
        <w:rPr>
          <w:sz w:val="22"/>
          <w:szCs w:val="22"/>
        </w:rPr>
        <w:t xml:space="preserve">žadovať zaplatenie zmluvnej pokuty vo výške </w:t>
      </w:r>
      <w:r>
        <w:rPr>
          <w:sz w:val="22"/>
          <w:szCs w:val="22"/>
        </w:rPr>
        <w:t>10</w:t>
      </w:r>
      <w:r w:rsidRPr="00346E86">
        <w:rPr>
          <w:sz w:val="22"/>
          <w:szCs w:val="22"/>
        </w:rPr>
        <w:t xml:space="preserve"> 000 EUR za každý taký prípad</w:t>
      </w:r>
      <w:r>
        <w:rPr>
          <w:sz w:val="22"/>
          <w:szCs w:val="22"/>
        </w:rPr>
        <w:t>.</w:t>
      </w:r>
    </w:p>
    <w:p w14:paraId="208B023C" w14:textId="38D1E8D4" w:rsidR="00A05C99" w:rsidRDefault="00890C17" w:rsidP="00F558E8">
      <w:pPr>
        <w:numPr>
          <w:ilvl w:val="0"/>
          <w:numId w:val="100"/>
        </w:numPr>
        <w:spacing w:after="120"/>
        <w:ind w:left="567" w:hanging="425"/>
        <w:jc w:val="both"/>
        <w:rPr>
          <w:sz w:val="22"/>
          <w:szCs w:val="22"/>
        </w:rPr>
      </w:pPr>
      <w:r>
        <w:rPr>
          <w:sz w:val="22"/>
          <w:szCs w:val="22"/>
        </w:rPr>
        <w:t>V prípade, ak</w:t>
      </w:r>
      <w:r w:rsidR="00346E86" w:rsidRPr="00346E86">
        <w:rPr>
          <w:sz w:val="22"/>
          <w:szCs w:val="22"/>
        </w:rPr>
        <w:t xml:space="preserve"> Zhotoviteľ inak poruší svoje záväzky, ktoré uzavretím Zmluvy na seba prevzal alebo nesplní inú svoju povinnosť, je Objednávateľ oprávnený od Zhotoviteľa </w:t>
      </w:r>
      <w:r w:rsidR="00517C07">
        <w:rPr>
          <w:sz w:val="22"/>
          <w:szCs w:val="22"/>
        </w:rPr>
        <w:t>po</w:t>
      </w:r>
      <w:r w:rsidR="00346E86" w:rsidRPr="00346E86">
        <w:rPr>
          <w:sz w:val="22"/>
          <w:szCs w:val="22"/>
        </w:rPr>
        <w:t>žadovať zaplatenie zmluvnej pokuty vo výške 1 000 EUR za každý taký prípad.</w:t>
      </w:r>
      <w:r w:rsidR="00A05C99" w:rsidRPr="00346E86">
        <w:rPr>
          <w:sz w:val="22"/>
          <w:szCs w:val="22"/>
        </w:rPr>
        <w:t xml:space="preserve"> </w:t>
      </w:r>
    </w:p>
    <w:p w14:paraId="0FE1740B" w14:textId="77777777" w:rsidR="00A05C99" w:rsidRPr="00495FC5" w:rsidRDefault="00A05C99" w:rsidP="00A05C99">
      <w:pPr>
        <w:spacing w:before="120"/>
        <w:jc w:val="both"/>
        <w:rPr>
          <w:sz w:val="22"/>
          <w:szCs w:val="22"/>
        </w:rPr>
      </w:pPr>
      <w:r w:rsidRPr="00495FC5">
        <w:rPr>
          <w:sz w:val="22"/>
          <w:szCs w:val="22"/>
        </w:rPr>
        <w:lastRenderedPageBreak/>
        <w:t xml:space="preserve">Zaplatenie zmluvnej pokuty podľa tohto podčlánku 14.16 </w:t>
      </w:r>
      <w:r w:rsidR="00782736">
        <w:rPr>
          <w:sz w:val="22"/>
          <w:szCs w:val="22"/>
        </w:rPr>
        <w:t xml:space="preserve">(Zmluvné pokuty) </w:t>
      </w:r>
      <w:r w:rsidRPr="00495FC5">
        <w:rPr>
          <w:sz w:val="22"/>
          <w:szCs w:val="22"/>
        </w:rPr>
        <w:t xml:space="preserve">nemá vplyv na povinnosť Zhotoviteľa splniť povinnosť zabezpečenú zmluvnou pokutou. </w:t>
      </w:r>
    </w:p>
    <w:p w14:paraId="572D7EF8" w14:textId="77777777" w:rsidR="00A05C99" w:rsidRPr="00495FC5" w:rsidRDefault="00A05C99" w:rsidP="00A05C99">
      <w:pPr>
        <w:spacing w:before="120"/>
        <w:jc w:val="both"/>
        <w:rPr>
          <w:sz w:val="22"/>
          <w:szCs w:val="22"/>
        </w:rPr>
      </w:pPr>
      <w:r w:rsidRPr="00495FC5">
        <w:rPr>
          <w:sz w:val="22"/>
          <w:szCs w:val="22"/>
        </w:rPr>
        <w:t>Zmluvná pokuta sa bude uhrádzať na základe penalizačnej faktúry. Lehota splatnosti tejto faktúry je 30 dní odo dňa jej doručenia.</w:t>
      </w:r>
    </w:p>
    <w:p w14:paraId="076CDA0C" w14:textId="77777777" w:rsidR="00A05C99" w:rsidRPr="00495FC5" w:rsidRDefault="00A05C99" w:rsidP="00A05C99">
      <w:pPr>
        <w:tabs>
          <w:tab w:val="left" w:pos="993"/>
        </w:tabs>
        <w:spacing w:before="120"/>
        <w:jc w:val="both"/>
        <w:rPr>
          <w:bCs/>
          <w:sz w:val="22"/>
          <w:szCs w:val="22"/>
        </w:rPr>
      </w:pPr>
      <w:r w:rsidRPr="00495FC5">
        <w:rPr>
          <w:sz w:val="22"/>
          <w:szCs w:val="22"/>
        </w:rPr>
        <w:t>Zmluvné pokuty dohodnuté Zmluvou hradí povinná Strana nezávisle od toho, či a v akej výške vznikne druhej zmluvnej strane v tejto súvislosti škoda, ktorú možno vymáhať samostatne a v plnej výške.</w:t>
      </w:r>
    </w:p>
    <w:p w14:paraId="75F5ABB0" w14:textId="77777777" w:rsidR="00A05C99" w:rsidRPr="00495FC5" w:rsidRDefault="00A05C99" w:rsidP="00A05C99">
      <w:pPr>
        <w:tabs>
          <w:tab w:val="left" w:pos="993"/>
        </w:tabs>
        <w:spacing w:before="120"/>
        <w:jc w:val="both"/>
        <w:rPr>
          <w:bCs/>
          <w:sz w:val="22"/>
          <w:szCs w:val="22"/>
        </w:rPr>
      </w:pPr>
      <w:r w:rsidRPr="00495FC5">
        <w:rPr>
          <w:bCs/>
          <w:sz w:val="22"/>
          <w:szCs w:val="22"/>
        </w:rPr>
        <w:t>Tieto náklady sú náklady Zhotoviteľa a nie je možné ich zahrnúť do ceny Diela.</w:t>
      </w:r>
    </w:p>
    <w:p w14:paraId="6CC87B04" w14:textId="77777777" w:rsidR="00A05C99" w:rsidRDefault="00A05C99" w:rsidP="00A05C99">
      <w:pPr>
        <w:tabs>
          <w:tab w:val="left" w:pos="993"/>
        </w:tabs>
        <w:spacing w:before="120"/>
        <w:jc w:val="both"/>
        <w:rPr>
          <w:bCs/>
          <w:sz w:val="22"/>
          <w:szCs w:val="22"/>
        </w:rPr>
      </w:pPr>
      <w:r w:rsidRPr="00495FC5">
        <w:rPr>
          <w:bCs/>
          <w:sz w:val="22"/>
          <w:szCs w:val="22"/>
        </w:rPr>
        <w:t>V prípade porušenia povinnosti Zhotoviteľa zabezpečenej zmluvnou pokutou</w:t>
      </w:r>
      <w:r>
        <w:rPr>
          <w:bCs/>
          <w:sz w:val="22"/>
          <w:szCs w:val="22"/>
        </w:rPr>
        <w:t>,</w:t>
      </w:r>
      <w:r w:rsidRPr="00495FC5">
        <w:rPr>
          <w:bCs/>
          <w:sz w:val="22"/>
          <w:szCs w:val="22"/>
        </w:rPr>
        <w:t xml:space="preserve"> pre porušenie ktorej si Zmluvné strany dohodli aj odstúpenie od Zmluvy, je Objednávateľ oprávnený popri odstúpení od Zmluvy uplatniť si voči Zhotoviteľovi aj zmluvnú pokutu. </w:t>
      </w:r>
    </w:p>
    <w:p w14:paraId="622440DC" w14:textId="77777777" w:rsidR="00A05C99" w:rsidRDefault="00A05C99" w:rsidP="00A05C99">
      <w:pPr>
        <w:spacing w:before="120" w:line="276" w:lineRule="auto"/>
        <w:ind w:right="84"/>
        <w:jc w:val="both"/>
        <w:rPr>
          <w:b/>
          <w:sz w:val="22"/>
          <w:szCs w:val="22"/>
        </w:rPr>
      </w:pPr>
      <w:r>
        <w:rPr>
          <w:b/>
          <w:sz w:val="22"/>
          <w:szCs w:val="22"/>
        </w:rPr>
        <w:t>Pridáva sa nový podčlánok s nasledujúcim znením:</w:t>
      </w:r>
    </w:p>
    <w:p w14:paraId="23D9343B" w14:textId="77777777" w:rsidR="00A05C99" w:rsidRDefault="00A05C99" w:rsidP="00A05C99">
      <w:pPr>
        <w:spacing w:line="276" w:lineRule="auto"/>
        <w:ind w:right="84"/>
        <w:jc w:val="both"/>
        <w:rPr>
          <w:b/>
          <w:bCs/>
          <w:iCs/>
          <w:sz w:val="22"/>
          <w:szCs w:val="22"/>
          <w:lang w:eastAsia="cs-CZ"/>
        </w:rPr>
      </w:pPr>
      <w:r>
        <w:rPr>
          <w:b/>
          <w:sz w:val="22"/>
          <w:szCs w:val="22"/>
          <w:lang w:eastAsia="cs-CZ"/>
        </w:rPr>
        <w:t>Podčlánok</w:t>
      </w:r>
      <w:r>
        <w:rPr>
          <w:sz w:val="22"/>
          <w:szCs w:val="22"/>
          <w:lang w:eastAsia="cs-CZ"/>
        </w:rPr>
        <w:t xml:space="preserve"> </w:t>
      </w:r>
      <w:r>
        <w:rPr>
          <w:b/>
          <w:bCs/>
          <w:iCs/>
          <w:sz w:val="22"/>
          <w:szCs w:val="22"/>
          <w:lang w:eastAsia="cs-CZ"/>
        </w:rPr>
        <w:t>14.17 Finančný plán</w:t>
      </w:r>
    </w:p>
    <w:p w14:paraId="5EB57C05" w14:textId="77777777" w:rsidR="00A05C99" w:rsidRPr="00746C6E" w:rsidRDefault="00A05C99" w:rsidP="008B7F2A">
      <w:pPr>
        <w:spacing w:before="120" w:after="120"/>
        <w:ind w:right="85"/>
        <w:jc w:val="both"/>
        <w:rPr>
          <w:sz w:val="22"/>
          <w:szCs w:val="22"/>
          <w:lang w:eastAsia="cs-CZ"/>
        </w:rPr>
      </w:pPr>
      <w:r w:rsidRPr="00746C6E">
        <w:rPr>
          <w:sz w:val="22"/>
          <w:szCs w:val="22"/>
          <w:lang w:eastAsia="cs-CZ"/>
        </w:rPr>
        <w:t>Zhotoviteľ je povinný predkladať Objednávateľovi a Stavebnému dozorovi finančný plán na všetky predpokladané platby v mesačnom členení na obdobie od začiatku do konca plnenia Zmluvy v štruktúre požadovanej Objednávateľom v termínoch podľa tohto podčlánku. Požadovanú štruktúru finančného plánu (vzor) zašle Objednávateľ e-mailom Zhotoviteľovi do 42 dní od nadobudnutia účinnosti Zmluvy.</w:t>
      </w:r>
    </w:p>
    <w:p w14:paraId="7363BBAE" w14:textId="77777777" w:rsidR="00A05C99" w:rsidRPr="00746C6E" w:rsidRDefault="00A05C99" w:rsidP="008B7F2A">
      <w:pPr>
        <w:spacing w:before="120" w:after="120"/>
        <w:ind w:right="85"/>
        <w:jc w:val="both"/>
        <w:rPr>
          <w:sz w:val="22"/>
          <w:szCs w:val="22"/>
          <w:lang w:eastAsia="cs-CZ"/>
        </w:rPr>
      </w:pPr>
      <w:r w:rsidRPr="00746C6E">
        <w:rPr>
          <w:sz w:val="22"/>
          <w:szCs w:val="22"/>
          <w:lang w:eastAsia="cs-CZ"/>
        </w:rPr>
        <w:t xml:space="preserve">Prvý finančný plán je Zhotoviteľ povinný predložiť do 56 dní od nadobudnutia účinnosti Zmluvy. Zhotoviteľ je povinný predkladať aktualizovaný finančný plán najneskôr do </w:t>
      </w:r>
      <w:r w:rsidR="00110C2F">
        <w:rPr>
          <w:sz w:val="22"/>
          <w:szCs w:val="22"/>
          <w:lang w:eastAsia="cs-CZ"/>
        </w:rPr>
        <w:t>7</w:t>
      </w:r>
      <w:r w:rsidR="00110C2F" w:rsidRPr="00746C6E">
        <w:rPr>
          <w:sz w:val="22"/>
          <w:szCs w:val="22"/>
          <w:lang w:eastAsia="cs-CZ"/>
        </w:rPr>
        <w:t xml:space="preserve"> </w:t>
      </w:r>
      <w:r w:rsidRPr="00746C6E">
        <w:rPr>
          <w:sz w:val="22"/>
          <w:szCs w:val="22"/>
          <w:lang w:eastAsia="cs-CZ"/>
        </w:rPr>
        <w:t xml:space="preserve">pracovných dní od vystavenia faktúry. </w:t>
      </w:r>
    </w:p>
    <w:p w14:paraId="542409AE" w14:textId="77777777" w:rsidR="00A05C99" w:rsidRDefault="00A05C99" w:rsidP="008B7F2A">
      <w:pPr>
        <w:spacing w:before="120" w:after="120"/>
        <w:ind w:right="85"/>
        <w:jc w:val="both"/>
        <w:rPr>
          <w:sz w:val="22"/>
          <w:szCs w:val="22"/>
          <w:lang w:eastAsia="cs-CZ"/>
        </w:rPr>
      </w:pPr>
      <w:r w:rsidRPr="00746C6E">
        <w:rPr>
          <w:sz w:val="22"/>
          <w:szCs w:val="22"/>
          <w:lang w:eastAsia="cs-CZ"/>
        </w:rPr>
        <w:t xml:space="preserve">Do finančného plánu musí Zhotoviteľ zahrnúť hodnotu prác na Diele, Dokumentácie Zhotoviteľa a všetky ostatné čiastky splatné podľa Zmluvy v zmysle platobných podmienok ako aj odhad predpokladaných Zmien. Pri príprave musí zohľadniť všetky známe skutočnosti týkajúce sa realizácie Zmluvy, tak aby predložený finančný plán predstavoval reálny odhad nákladov. V prípade potreby spolupracuje so Stavebným dozorom. </w:t>
      </w:r>
    </w:p>
    <w:p w14:paraId="3401F9EA" w14:textId="0F50CC43" w:rsidR="00177FD3" w:rsidRPr="00970B60" w:rsidRDefault="00D45D97" w:rsidP="00970B60">
      <w:pPr>
        <w:tabs>
          <w:tab w:val="left" w:pos="993"/>
        </w:tabs>
        <w:spacing w:before="120" w:after="120"/>
        <w:ind w:right="85"/>
        <w:jc w:val="both"/>
        <w:rPr>
          <w:bCs/>
          <w:sz w:val="22"/>
          <w:szCs w:val="22"/>
        </w:rPr>
      </w:pPr>
      <w:r w:rsidRPr="00CD4810">
        <w:rPr>
          <w:bCs/>
          <w:sz w:val="22"/>
          <w:szCs w:val="22"/>
        </w:rPr>
        <w:t xml:space="preserve">V prípade, ak Objednávateľ zašle Zhotoviteľovi pripomienky k predloženému finančnému plánu, Zhotoviteľ je povinný predložiť opravený finančný plán do </w:t>
      </w:r>
      <w:r w:rsidR="004B72E8">
        <w:rPr>
          <w:bCs/>
          <w:sz w:val="22"/>
          <w:szCs w:val="22"/>
        </w:rPr>
        <w:t>troch</w:t>
      </w:r>
      <w:r w:rsidR="004B72E8" w:rsidRPr="00CD4810">
        <w:rPr>
          <w:bCs/>
          <w:sz w:val="22"/>
          <w:szCs w:val="22"/>
        </w:rPr>
        <w:t xml:space="preserve"> </w:t>
      </w:r>
      <w:r w:rsidRPr="00CD4810">
        <w:rPr>
          <w:bCs/>
          <w:sz w:val="22"/>
          <w:szCs w:val="22"/>
        </w:rPr>
        <w:t>pracovných dní od obdržania pripomienok Objednávateľa.</w:t>
      </w:r>
    </w:p>
    <w:p w14:paraId="3E173062" w14:textId="08B572CE" w:rsidR="00177FD3" w:rsidRPr="00A71475" w:rsidRDefault="00177FD3" w:rsidP="00177FD3">
      <w:pPr>
        <w:tabs>
          <w:tab w:val="left" w:pos="993"/>
        </w:tabs>
        <w:spacing w:before="120" w:after="120"/>
        <w:ind w:right="85"/>
        <w:jc w:val="both"/>
        <w:rPr>
          <w:bCs/>
          <w:sz w:val="22"/>
          <w:szCs w:val="22"/>
        </w:rPr>
      </w:pPr>
      <w:r w:rsidRPr="00BB2BCB">
        <w:rPr>
          <w:bCs/>
          <w:sz w:val="22"/>
          <w:szCs w:val="22"/>
        </w:rPr>
        <w:t xml:space="preserve">Finančný plán bude Stavebnému dozorovi a Objednávateľovi predkladaný v elektronickej podobe e-mailom (v otvorenom formáte </w:t>
      </w:r>
      <w:proofErr w:type="spellStart"/>
      <w:r w:rsidRPr="00BB2BCB">
        <w:rPr>
          <w:bCs/>
          <w:sz w:val="22"/>
          <w:szCs w:val="22"/>
        </w:rPr>
        <w:t>xls</w:t>
      </w:r>
      <w:proofErr w:type="spellEnd"/>
      <w:r w:rsidRPr="00BB2BCB">
        <w:rPr>
          <w:bCs/>
          <w:sz w:val="22"/>
          <w:szCs w:val="22"/>
        </w:rPr>
        <w:t>/</w:t>
      </w:r>
      <w:proofErr w:type="spellStart"/>
      <w:r w:rsidRPr="00BB2BCB">
        <w:rPr>
          <w:bCs/>
          <w:sz w:val="22"/>
          <w:szCs w:val="22"/>
        </w:rPr>
        <w:t>xlsx</w:t>
      </w:r>
      <w:proofErr w:type="spellEnd"/>
      <w:r w:rsidRPr="00BB2BCB">
        <w:rPr>
          <w:bCs/>
          <w:sz w:val="22"/>
          <w:szCs w:val="22"/>
        </w:rPr>
        <w:t xml:space="preserve"> a sken finančného plánu podpísaného Zhotoviteľom vo formáte </w:t>
      </w:r>
      <w:proofErr w:type="spellStart"/>
      <w:r w:rsidRPr="00BB2BCB">
        <w:rPr>
          <w:bCs/>
          <w:sz w:val="22"/>
          <w:szCs w:val="22"/>
        </w:rPr>
        <w:t>pdf</w:t>
      </w:r>
      <w:proofErr w:type="spellEnd"/>
      <w:r w:rsidRPr="00BB2BCB">
        <w:rPr>
          <w:bCs/>
          <w:sz w:val="22"/>
          <w:szCs w:val="22"/>
        </w:rPr>
        <w:t xml:space="preserve">).  </w:t>
      </w:r>
    </w:p>
    <w:p w14:paraId="43E48808" w14:textId="5A19D410" w:rsidR="00BD50C1" w:rsidRPr="008F6B7B" w:rsidRDefault="00177FD3" w:rsidP="008F6B7B">
      <w:pPr>
        <w:ind w:right="85"/>
        <w:jc w:val="both"/>
        <w:rPr>
          <w:bCs/>
          <w:sz w:val="22"/>
          <w:szCs w:val="22"/>
        </w:rPr>
      </w:pPr>
      <w:r w:rsidRPr="00A71475">
        <w:rPr>
          <w:sz w:val="22"/>
          <w:szCs w:val="22"/>
        </w:rPr>
        <w:t xml:space="preserve">Nezávisle od uvedeného je Zhotoviteľ povinný predložiť aktualizovaný finančný plán aj na základe operatívnej požiadavky Objednávateľa do </w:t>
      </w:r>
      <w:r>
        <w:rPr>
          <w:sz w:val="22"/>
          <w:szCs w:val="22"/>
        </w:rPr>
        <w:t>troch</w:t>
      </w:r>
      <w:r w:rsidRPr="00A71475">
        <w:rPr>
          <w:sz w:val="22"/>
          <w:szCs w:val="22"/>
        </w:rPr>
        <w:t xml:space="preserve"> pracovných dní od jej obdržania. </w:t>
      </w:r>
    </w:p>
    <w:p w14:paraId="31436310" w14:textId="77777777" w:rsidR="000829E8" w:rsidRPr="009238C3" w:rsidRDefault="000829E8" w:rsidP="000829E8">
      <w:pPr>
        <w:spacing w:before="120"/>
        <w:jc w:val="center"/>
        <w:rPr>
          <w:b/>
          <w:sz w:val="22"/>
          <w:szCs w:val="22"/>
        </w:rPr>
      </w:pPr>
      <w:r w:rsidRPr="009238C3">
        <w:rPr>
          <w:b/>
          <w:sz w:val="22"/>
          <w:szCs w:val="22"/>
        </w:rPr>
        <w:t>Článok  15  Odstúpenie od Zmluvy zo strany Objednávateľa</w:t>
      </w:r>
    </w:p>
    <w:p w14:paraId="013C3395" w14:textId="77777777" w:rsidR="00A05C99" w:rsidRPr="00495FC5" w:rsidRDefault="00A05C99" w:rsidP="00A05C99">
      <w:pPr>
        <w:keepNext/>
        <w:spacing w:before="120"/>
        <w:jc w:val="both"/>
        <w:outlineLvl w:val="2"/>
        <w:rPr>
          <w:b/>
          <w:bCs/>
          <w:sz w:val="22"/>
          <w:szCs w:val="22"/>
        </w:rPr>
      </w:pPr>
      <w:r w:rsidRPr="00495FC5">
        <w:rPr>
          <w:b/>
          <w:bCs/>
          <w:sz w:val="22"/>
          <w:szCs w:val="22"/>
        </w:rPr>
        <w:t xml:space="preserve">Podčlánok 15.2 Odstúpenie od Zmluvy zo strany Objednávateľa </w:t>
      </w:r>
    </w:p>
    <w:p w14:paraId="7D939BA4" w14:textId="77777777" w:rsidR="00A05C99" w:rsidRPr="00495FC5" w:rsidRDefault="00A05C99" w:rsidP="00A05C99">
      <w:pPr>
        <w:jc w:val="both"/>
        <w:rPr>
          <w:sz w:val="22"/>
          <w:szCs w:val="22"/>
        </w:rPr>
      </w:pPr>
      <w:r w:rsidRPr="00495FC5">
        <w:rPr>
          <w:sz w:val="22"/>
          <w:szCs w:val="22"/>
        </w:rPr>
        <w:t xml:space="preserve">V podčlánku sa za pododstavec (f) pridávajú nové pododstavce (g) </w:t>
      </w:r>
      <w:r w:rsidRPr="00FD3EB9">
        <w:rPr>
          <w:sz w:val="22"/>
          <w:szCs w:val="22"/>
        </w:rPr>
        <w:t>až (</w:t>
      </w:r>
      <w:r w:rsidR="00110C2F">
        <w:rPr>
          <w:sz w:val="22"/>
          <w:szCs w:val="22"/>
        </w:rPr>
        <w:t>x</w:t>
      </w:r>
      <w:r w:rsidRPr="00FD3EB9">
        <w:rPr>
          <w:sz w:val="22"/>
          <w:szCs w:val="22"/>
        </w:rPr>
        <w:t>)</w:t>
      </w:r>
      <w:r w:rsidRPr="00495FC5">
        <w:rPr>
          <w:sz w:val="22"/>
          <w:szCs w:val="22"/>
        </w:rPr>
        <w:t xml:space="preserve"> s nasledujúcim znením:</w:t>
      </w:r>
    </w:p>
    <w:p w14:paraId="22C6CB7B" w14:textId="77777777" w:rsidR="00C76FF5" w:rsidRDefault="00C76FF5" w:rsidP="00F558E8">
      <w:pPr>
        <w:numPr>
          <w:ilvl w:val="0"/>
          <w:numId w:val="103"/>
        </w:numPr>
        <w:spacing w:before="120"/>
        <w:ind w:left="425" w:hanging="425"/>
        <w:jc w:val="both"/>
        <w:rPr>
          <w:sz w:val="22"/>
          <w:szCs w:val="22"/>
          <w:lang w:eastAsia="cs-CZ"/>
        </w:rPr>
      </w:pPr>
      <w:r w:rsidRPr="00660142">
        <w:rPr>
          <w:sz w:val="22"/>
          <w:szCs w:val="22"/>
          <w:lang w:eastAsia="cs-CZ"/>
        </w:rPr>
        <w:t xml:space="preserve">je v omeškaní s predložením dokumentov podľa bodu 4.1. </w:t>
      </w:r>
      <w:r w:rsidR="00E14E62">
        <w:rPr>
          <w:sz w:val="22"/>
          <w:szCs w:val="22"/>
          <w:lang w:eastAsia="cs-CZ"/>
        </w:rPr>
        <w:t xml:space="preserve">článku </w:t>
      </w:r>
      <w:r w:rsidR="007E652F">
        <w:rPr>
          <w:sz w:val="22"/>
          <w:szCs w:val="22"/>
          <w:lang w:eastAsia="cs-CZ"/>
        </w:rPr>
        <w:t>4</w:t>
      </w:r>
      <w:r w:rsidR="00E14E62">
        <w:rPr>
          <w:sz w:val="22"/>
          <w:szCs w:val="22"/>
          <w:lang w:eastAsia="cs-CZ"/>
        </w:rPr>
        <w:t xml:space="preserve"> </w:t>
      </w:r>
      <w:r w:rsidRPr="00660142">
        <w:rPr>
          <w:sz w:val="22"/>
          <w:szCs w:val="22"/>
          <w:lang w:eastAsia="cs-CZ"/>
        </w:rPr>
        <w:t xml:space="preserve">textu Zmluvy o viac ako </w:t>
      </w:r>
      <w:r w:rsidR="004B72E8">
        <w:rPr>
          <w:sz w:val="22"/>
          <w:szCs w:val="22"/>
          <w:lang w:eastAsia="cs-CZ"/>
        </w:rPr>
        <w:t>desať</w:t>
      </w:r>
      <w:r w:rsidR="004B72E8" w:rsidRPr="00660142">
        <w:rPr>
          <w:sz w:val="22"/>
          <w:szCs w:val="22"/>
          <w:lang w:eastAsia="cs-CZ"/>
        </w:rPr>
        <w:t xml:space="preserve"> </w:t>
      </w:r>
      <w:r w:rsidRPr="00660142">
        <w:rPr>
          <w:sz w:val="22"/>
          <w:szCs w:val="22"/>
          <w:lang w:eastAsia="cs-CZ"/>
        </w:rPr>
        <w:t>dní,</w:t>
      </w:r>
    </w:p>
    <w:p w14:paraId="3F78F816" w14:textId="77777777" w:rsidR="00C76FF5" w:rsidRPr="0097208D" w:rsidRDefault="00C76FF5" w:rsidP="00F558E8">
      <w:pPr>
        <w:numPr>
          <w:ilvl w:val="0"/>
          <w:numId w:val="103"/>
        </w:numPr>
        <w:ind w:left="425" w:hanging="425"/>
        <w:jc w:val="both"/>
        <w:rPr>
          <w:sz w:val="22"/>
          <w:szCs w:val="22"/>
          <w:lang w:eastAsia="cs-CZ"/>
        </w:rPr>
      </w:pPr>
      <w:r w:rsidRPr="0097208D">
        <w:rPr>
          <w:sz w:val="22"/>
          <w:szCs w:val="22"/>
        </w:rPr>
        <w:t xml:space="preserve">neodstráni napriek upozorneniu Objednávateľa Konflikt záujmov, ktorý vznikol medzi Zhotoviteľom a Stavebným dozorom resp. jeho pracovníkmi  podľa podčlánku </w:t>
      </w:r>
      <w:r w:rsidRPr="0097208D">
        <w:rPr>
          <w:bCs/>
          <w:sz w:val="22"/>
          <w:szCs w:val="22"/>
        </w:rPr>
        <w:t>1.15 (Konflikt záujmov),</w:t>
      </w:r>
    </w:p>
    <w:p w14:paraId="1ED24BFF" w14:textId="77777777" w:rsidR="00C76FF5" w:rsidRPr="0097208D" w:rsidRDefault="00C76FF5" w:rsidP="00F558E8">
      <w:pPr>
        <w:numPr>
          <w:ilvl w:val="0"/>
          <w:numId w:val="103"/>
        </w:numPr>
        <w:ind w:left="426" w:hanging="426"/>
        <w:jc w:val="both"/>
        <w:rPr>
          <w:sz w:val="22"/>
          <w:szCs w:val="22"/>
          <w:lang w:eastAsia="cs-CZ"/>
        </w:rPr>
      </w:pPr>
      <w:r w:rsidRPr="0097208D">
        <w:rPr>
          <w:sz w:val="22"/>
          <w:szCs w:val="22"/>
          <w:lang w:eastAsia="cs-CZ"/>
        </w:rPr>
        <w:t xml:space="preserve">nepredloží doklady požadované v podčlánku 4.1 (Všeobecné povinnosti Zhotoviteľa), </w:t>
      </w:r>
    </w:p>
    <w:p w14:paraId="04BA2D9D" w14:textId="77777777" w:rsidR="00C76FF5" w:rsidRPr="0097208D" w:rsidRDefault="00C76FF5" w:rsidP="00F558E8">
      <w:pPr>
        <w:numPr>
          <w:ilvl w:val="0"/>
          <w:numId w:val="103"/>
        </w:numPr>
        <w:ind w:left="426" w:hanging="426"/>
        <w:jc w:val="both"/>
        <w:rPr>
          <w:sz w:val="22"/>
          <w:szCs w:val="22"/>
          <w:lang w:eastAsia="cs-CZ"/>
        </w:rPr>
      </w:pPr>
      <w:r w:rsidRPr="0097208D">
        <w:rPr>
          <w:sz w:val="22"/>
          <w:szCs w:val="22"/>
          <w:lang w:eastAsia="cs-CZ"/>
        </w:rPr>
        <w:t>je v omeškaní s predložením návrhu textu Zábezpeky na vykonanie prác alebo samotnej Zábezpeky na vykonanie prác v zmysle podčlánku 4.2 (</w:t>
      </w:r>
      <w:r w:rsidRPr="0097208D">
        <w:rPr>
          <w:sz w:val="22"/>
          <w:szCs w:val="22"/>
        </w:rPr>
        <w:t>Zábezpeka na vykonanie prác)</w:t>
      </w:r>
      <w:r w:rsidRPr="0097208D">
        <w:rPr>
          <w:sz w:val="22"/>
          <w:szCs w:val="22"/>
          <w:lang w:eastAsia="cs-CZ"/>
        </w:rPr>
        <w:t xml:space="preserve"> o viac ako </w:t>
      </w:r>
      <w:r w:rsidR="004B72E8">
        <w:rPr>
          <w:sz w:val="22"/>
          <w:szCs w:val="22"/>
          <w:lang w:eastAsia="cs-CZ"/>
        </w:rPr>
        <w:t>desať</w:t>
      </w:r>
      <w:r w:rsidR="004B72E8" w:rsidRPr="0097208D">
        <w:rPr>
          <w:sz w:val="22"/>
          <w:szCs w:val="22"/>
          <w:lang w:eastAsia="cs-CZ"/>
        </w:rPr>
        <w:t xml:space="preserve"> </w:t>
      </w:r>
      <w:r w:rsidRPr="0097208D">
        <w:rPr>
          <w:sz w:val="22"/>
          <w:szCs w:val="22"/>
          <w:lang w:eastAsia="cs-CZ"/>
        </w:rPr>
        <w:t>dní alebo ak návrh textu Zábezpeky na vykonanie prác Objednávateľ dvakrát z opodstatnených dôvodov (návrh textu nespĺňa podmienky v zmysle podčlánku 4.2)</w:t>
      </w:r>
      <w:r w:rsidRPr="0097208D">
        <w:rPr>
          <w:sz w:val="22"/>
          <w:szCs w:val="22"/>
        </w:rPr>
        <w:t xml:space="preserve"> </w:t>
      </w:r>
      <w:r w:rsidRPr="0097208D">
        <w:rPr>
          <w:sz w:val="22"/>
          <w:szCs w:val="22"/>
          <w:lang w:eastAsia="cs-CZ"/>
        </w:rPr>
        <w:t>neschválil,</w:t>
      </w:r>
    </w:p>
    <w:p w14:paraId="75748772" w14:textId="77777777" w:rsidR="00C76FF5" w:rsidRPr="00660142" w:rsidRDefault="00C76FF5" w:rsidP="00F558E8">
      <w:pPr>
        <w:numPr>
          <w:ilvl w:val="0"/>
          <w:numId w:val="103"/>
        </w:numPr>
        <w:ind w:left="425" w:hanging="425"/>
        <w:jc w:val="both"/>
        <w:rPr>
          <w:sz w:val="22"/>
          <w:szCs w:val="22"/>
        </w:rPr>
      </w:pPr>
      <w:r w:rsidRPr="00660142">
        <w:rPr>
          <w:sz w:val="22"/>
          <w:szCs w:val="22"/>
        </w:rPr>
        <w:t xml:space="preserve">neodstráni nedostatky predloženého a Objednávateľom neodsúhlaseného návrhu textu Zábezpeky na vykonanie prác v lehote stanovenej Objednávateľom, </w:t>
      </w:r>
    </w:p>
    <w:p w14:paraId="127D0F16" w14:textId="1A6C3FC0" w:rsidR="00C76FF5" w:rsidRPr="00660142" w:rsidRDefault="00C76FF5" w:rsidP="00F558E8">
      <w:pPr>
        <w:numPr>
          <w:ilvl w:val="0"/>
          <w:numId w:val="103"/>
        </w:numPr>
        <w:ind w:left="425" w:hanging="425"/>
        <w:jc w:val="both"/>
        <w:rPr>
          <w:sz w:val="22"/>
          <w:szCs w:val="22"/>
        </w:rPr>
      </w:pPr>
      <w:r w:rsidRPr="00660142">
        <w:rPr>
          <w:sz w:val="22"/>
          <w:szCs w:val="22"/>
        </w:rPr>
        <w:t>poruší</w:t>
      </w:r>
      <w:r>
        <w:rPr>
          <w:sz w:val="22"/>
          <w:szCs w:val="22"/>
        </w:rPr>
        <w:t xml:space="preserve"> </w:t>
      </w:r>
      <w:r w:rsidRPr="00660142">
        <w:rPr>
          <w:sz w:val="22"/>
          <w:szCs w:val="22"/>
        </w:rPr>
        <w:t>povinnosť predložiť do odovzdania prvého Staveniska Objednávateľovi zmluvu (resp. zmluvy) na odobratie odpadu s odberateľom majúcim oprávnenie podľa zákona o odpadoch na nakladanie so všetkými odpadmi podľa p</w:t>
      </w:r>
      <w:r w:rsidRPr="00660142">
        <w:rPr>
          <w:bCs/>
          <w:sz w:val="22"/>
          <w:szCs w:val="22"/>
        </w:rPr>
        <w:t>odčlánku 4.18a (Nakladanie s odpadom),</w:t>
      </w:r>
    </w:p>
    <w:p w14:paraId="62B87D68" w14:textId="7A415DFD" w:rsidR="00C76FF5" w:rsidRPr="00660142" w:rsidRDefault="00900928" w:rsidP="00F558E8">
      <w:pPr>
        <w:numPr>
          <w:ilvl w:val="0"/>
          <w:numId w:val="103"/>
        </w:numPr>
        <w:ind w:left="425" w:hanging="425"/>
        <w:jc w:val="both"/>
        <w:rPr>
          <w:sz w:val="22"/>
          <w:szCs w:val="22"/>
        </w:rPr>
      </w:pPr>
      <w:r>
        <w:rPr>
          <w:bCs/>
          <w:sz w:val="22"/>
          <w:szCs w:val="22"/>
        </w:rPr>
        <w:t>nepredloží Objednávateľovi „P</w:t>
      </w:r>
      <w:r w:rsidR="00C76FF5" w:rsidRPr="00660142">
        <w:rPr>
          <w:bCs/>
          <w:sz w:val="22"/>
          <w:szCs w:val="22"/>
        </w:rPr>
        <w:t>lán bezpečnosti a ochrany zdravia pri práci</w:t>
      </w:r>
      <w:r>
        <w:rPr>
          <w:bCs/>
          <w:sz w:val="22"/>
          <w:szCs w:val="22"/>
        </w:rPr>
        <w:t>“</w:t>
      </w:r>
      <w:r w:rsidR="00C76FF5" w:rsidRPr="00660142">
        <w:rPr>
          <w:bCs/>
          <w:sz w:val="22"/>
          <w:szCs w:val="22"/>
        </w:rPr>
        <w:t xml:space="preserve"> v zmysle podčlánku 6.7 (Ochrana zdravia a bezpečnosť pri práci), resp.</w:t>
      </w:r>
      <w:r w:rsidR="00C76FF5">
        <w:rPr>
          <w:bCs/>
          <w:sz w:val="22"/>
          <w:szCs w:val="22"/>
        </w:rPr>
        <w:t xml:space="preserve"> </w:t>
      </w:r>
      <w:r w:rsidR="00C76FF5" w:rsidRPr="00660142">
        <w:rPr>
          <w:bCs/>
          <w:sz w:val="22"/>
          <w:szCs w:val="22"/>
        </w:rPr>
        <w:t>ak ho Zhotoviteľ aspoň v dvoch prípadoch (nemusí sa jednať o porušenie tej istej povinnosti) nedodrží,</w:t>
      </w:r>
    </w:p>
    <w:p w14:paraId="5AAFE462" w14:textId="77777777" w:rsidR="00C76FF5" w:rsidRPr="00493E68" w:rsidRDefault="00C76FF5" w:rsidP="00F558E8">
      <w:pPr>
        <w:numPr>
          <w:ilvl w:val="0"/>
          <w:numId w:val="103"/>
        </w:numPr>
        <w:ind w:left="425" w:hanging="425"/>
        <w:jc w:val="both"/>
        <w:rPr>
          <w:sz w:val="22"/>
          <w:szCs w:val="22"/>
        </w:rPr>
      </w:pPr>
      <w:r w:rsidRPr="00660142">
        <w:rPr>
          <w:bCs/>
          <w:sz w:val="22"/>
          <w:szCs w:val="22"/>
        </w:rPr>
        <w:lastRenderedPageBreak/>
        <w:t xml:space="preserve">(vrátane </w:t>
      </w:r>
      <w:r>
        <w:rPr>
          <w:bCs/>
          <w:sz w:val="22"/>
          <w:szCs w:val="22"/>
        </w:rPr>
        <w:t>p</w:t>
      </w:r>
      <w:r w:rsidRPr="00660142">
        <w:rPr>
          <w:bCs/>
          <w:sz w:val="22"/>
          <w:szCs w:val="22"/>
        </w:rPr>
        <w:t>odzhotoviteľa) opakovane nespolupracuje (nemusí sa jednať o porušenie tej istej povinnosti)</w:t>
      </w:r>
      <w:r>
        <w:rPr>
          <w:bCs/>
          <w:sz w:val="22"/>
          <w:szCs w:val="22"/>
        </w:rPr>
        <w:t xml:space="preserve"> </w:t>
      </w:r>
      <w:r w:rsidRPr="00660142">
        <w:rPr>
          <w:bCs/>
          <w:sz w:val="22"/>
          <w:szCs w:val="22"/>
        </w:rPr>
        <w:t>s koordinátorom bezpečnosti/ koordinátormi bezpečnosti určenými Objednávateľom v zmysle podčlánku 6.7 (Ochrana zdravia a bezpečnosť pri práci),</w:t>
      </w:r>
    </w:p>
    <w:p w14:paraId="28D96922" w14:textId="77777777" w:rsidR="00C76FF5" w:rsidRPr="00660142" w:rsidRDefault="00C76FF5" w:rsidP="00F558E8">
      <w:pPr>
        <w:numPr>
          <w:ilvl w:val="0"/>
          <w:numId w:val="103"/>
        </w:numPr>
        <w:ind w:left="425" w:hanging="425"/>
        <w:jc w:val="both"/>
        <w:rPr>
          <w:sz w:val="22"/>
          <w:szCs w:val="22"/>
        </w:rPr>
      </w:pPr>
      <w:r>
        <w:rPr>
          <w:bCs/>
          <w:sz w:val="22"/>
          <w:szCs w:val="22"/>
        </w:rPr>
        <w:t>je v omeškaní so splnením niektorého sankcionovateľného míľnika podľa podčlánku 8.3 (Harmonogram prác) o viac ako 30 dní, z dôvodov na strane Zhotoviteľa,</w:t>
      </w:r>
    </w:p>
    <w:p w14:paraId="37A2F58C" w14:textId="77777777" w:rsidR="00C76FF5" w:rsidRPr="00660142" w:rsidRDefault="00C76FF5" w:rsidP="00F558E8">
      <w:pPr>
        <w:numPr>
          <w:ilvl w:val="0"/>
          <w:numId w:val="103"/>
        </w:numPr>
        <w:ind w:left="425" w:hanging="425"/>
        <w:jc w:val="both"/>
        <w:rPr>
          <w:sz w:val="22"/>
          <w:szCs w:val="22"/>
        </w:rPr>
      </w:pPr>
      <w:r w:rsidRPr="00660142">
        <w:rPr>
          <w:sz w:val="22"/>
          <w:szCs w:val="22"/>
        </w:rPr>
        <w:t>nesplní svoju povinnosť stanovenú Zmluvou udržovať v platnosti príslušnú poistnú zmluvu resp. poistné zmluvy po dohodnutú dobu v zmysle Článku 18 (Poistenie) a/alebo nepredloží Objednávateľovi k preukázaniu splnenia tejto svojej povinnosti príslušné požadované doklady podľa podčlánku 18.1 (Všeobecné požiadavky na poistenie),</w:t>
      </w:r>
    </w:p>
    <w:p w14:paraId="01B2DE8B" w14:textId="10AB2371" w:rsidR="00C76FF5" w:rsidRPr="00660142" w:rsidRDefault="00C76FF5" w:rsidP="00F558E8">
      <w:pPr>
        <w:numPr>
          <w:ilvl w:val="0"/>
          <w:numId w:val="103"/>
        </w:numPr>
        <w:ind w:left="425" w:hanging="425"/>
        <w:jc w:val="both"/>
        <w:rPr>
          <w:sz w:val="22"/>
          <w:szCs w:val="22"/>
        </w:rPr>
      </w:pPr>
      <w:r w:rsidRPr="00660142">
        <w:rPr>
          <w:sz w:val="22"/>
          <w:szCs w:val="22"/>
        </w:rPr>
        <w:t>neprevezme niektoré Stavenisko od Objednávateľa napriek tomu, že ho Objednávateľ na jeho prevzatie písomne vyzval</w:t>
      </w:r>
      <w:r w:rsidR="00533CA0">
        <w:rPr>
          <w:sz w:val="22"/>
          <w:szCs w:val="22"/>
        </w:rPr>
        <w:t xml:space="preserve"> alebo iným spôsobom zmarí odovzdanie a prevzatie Staveniska</w:t>
      </w:r>
      <w:r w:rsidRPr="00660142">
        <w:rPr>
          <w:sz w:val="22"/>
          <w:szCs w:val="22"/>
        </w:rPr>
        <w:t>,</w:t>
      </w:r>
    </w:p>
    <w:p w14:paraId="46103670" w14:textId="211B12F8" w:rsidR="00C76FF5" w:rsidRPr="00660142" w:rsidRDefault="00C76FF5" w:rsidP="00F558E8">
      <w:pPr>
        <w:numPr>
          <w:ilvl w:val="0"/>
          <w:numId w:val="103"/>
        </w:numPr>
        <w:ind w:left="425" w:hanging="425"/>
        <w:jc w:val="both"/>
        <w:rPr>
          <w:sz w:val="22"/>
          <w:szCs w:val="22"/>
        </w:rPr>
      </w:pPr>
      <w:r w:rsidRPr="00660142">
        <w:rPr>
          <w:sz w:val="22"/>
          <w:szCs w:val="22"/>
        </w:rPr>
        <w:t>podá nepravdivé vyhlásenie</w:t>
      </w:r>
      <w:r>
        <w:rPr>
          <w:sz w:val="22"/>
          <w:szCs w:val="22"/>
        </w:rPr>
        <w:t xml:space="preserve"> </w:t>
      </w:r>
      <w:r w:rsidRPr="00660142">
        <w:rPr>
          <w:sz w:val="22"/>
          <w:szCs w:val="22"/>
        </w:rPr>
        <w:t xml:space="preserve">podľa </w:t>
      </w:r>
      <w:r>
        <w:rPr>
          <w:sz w:val="22"/>
          <w:szCs w:val="22"/>
        </w:rPr>
        <w:t>druhého</w:t>
      </w:r>
      <w:r w:rsidRPr="00660142">
        <w:rPr>
          <w:sz w:val="22"/>
          <w:szCs w:val="22"/>
        </w:rPr>
        <w:t xml:space="preserve"> odstavca podčlánku 4.4a </w:t>
      </w:r>
      <w:r w:rsidR="00D65C74">
        <w:rPr>
          <w:sz w:val="22"/>
          <w:szCs w:val="22"/>
        </w:rPr>
        <w:t>(</w:t>
      </w:r>
      <w:r w:rsidRPr="00660142">
        <w:rPr>
          <w:sz w:val="22"/>
          <w:szCs w:val="22"/>
        </w:rPr>
        <w:t>Povinnosti Zhotoviteľa v súvislosti s registrom partnerov verejného sektora),</w:t>
      </w:r>
    </w:p>
    <w:p w14:paraId="77054C84" w14:textId="77777777" w:rsidR="00C76FF5" w:rsidRPr="00660142" w:rsidRDefault="00C76FF5" w:rsidP="00F558E8">
      <w:pPr>
        <w:numPr>
          <w:ilvl w:val="0"/>
          <w:numId w:val="103"/>
        </w:numPr>
        <w:ind w:left="425" w:hanging="425"/>
        <w:jc w:val="both"/>
        <w:rPr>
          <w:sz w:val="22"/>
          <w:szCs w:val="22"/>
        </w:rPr>
      </w:pPr>
      <w:r w:rsidRPr="00660142">
        <w:rPr>
          <w:sz w:val="22"/>
          <w:szCs w:val="22"/>
        </w:rPr>
        <w:t>alebo oprávnená osoba nemá splnenú niektorú povinnosť podľa zákona o RPVS,</w:t>
      </w:r>
    </w:p>
    <w:p w14:paraId="21554F07" w14:textId="77777777" w:rsidR="00C76FF5" w:rsidRPr="00660142" w:rsidRDefault="00C76FF5" w:rsidP="00F558E8">
      <w:pPr>
        <w:numPr>
          <w:ilvl w:val="0"/>
          <w:numId w:val="103"/>
        </w:numPr>
        <w:ind w:left="425" w:hanging="425"/>
        <w:jc w:val="both"/>
        <w:rPr>
          <w:sz w:val="22"/>
          <w:szCs w:val="22"/>
        </w:rPr>
      </w:pPr>
      <w:r w:rsidRPr="00660142">
        <w:rPr>
          <w:sz w:val="22"/>
          <w:szCs w:val="22"/>
        </w:rPr>
        <w:t xml:space="preserve">vykonáva časť predmetu plnenia, resp. predmet plnenia prostredníctvom </w:t>
      </w:r>
      <w:r>
        <w:rPr>
          <w:sz w:val="22"/>
          <w:szCs w:val="22"/>
        </w:rPr>
        <w:t>Podzhotoviteľa</w:t>
      </w:r>
      <w:r w:rsidRPr="00660142">
        <w:rPr>
          <w:sz w:val="22"/>
          <w:szCs w:val="22"/>
        </w:rPr>
        <w:t xml:space="preserve">, ktorý je partnerom verejného sektora </w:t>
      </w:r>
      <w:r>
        <w:rPr>
          <w:sz w:val="22"/>
          <w:szCs w:val="22"/>
        </w:rPr>
        <w:t>alebo Podzhotoviteľa v ktoromkoľvek rade, ktorý</w:t>
      </w:r>
      <w:r w:rsidRPr="00660142">
        <w:rPr>
          <w:sz w:val="22"/>
          <w:szCs w:val="22"/>
        </w:rPr>
        <w:t> nie je zapísaný v registri partnerov verejného sektora,</w:t>
      </w:r>
    </w:p>
    <w:p w14:paraId="60C588BF" w14:textId="77777777" w:rsidR="00C76FF5" w:rsidRPr="00660142" w:rsidRDefault="00C76FF5" w:rsidP="00F558E8">
      <w:pPr>
        <w:numPr>
          <w:ilvl w:val="0"/>
          <w:numId w:val="103"/>
        </w:numPr>
        <w:ind w:left="425" w:hanging="425"/>
        <w:jc w:val="both"/>
        <w:rPr>
          <w:sz w:val="22"/>
          <w:szCs w:val="22"/>
        </w:rPr>
      </w:pPr>
      <w:r w:rsidRPr="00660142">
        <w:rPr>
          <w:sz w:val="22"/>
          <w:szCs w:val="22"/>
        </w:rPr>
        <w:t>bol právoplatným rozhodnutím súdu vymazaný z registra partnerov verejného sektora alebo mu bol právoplatným rozhodnutím Úradu pre verejné obstarávanie uložený zákaz účasti vo verejnom obstarávaní,</w:t>
      </w:r>
    </w:p>
    <w:p w14:paraId="151BF2FD" w14:textId="77777777" w:rsidR="00C76FF5" w:rsidRDefault="00C76FF5" w:rsidP="00F558E8">
      <w:pPr>
        <w:numPr>
          <w:ilvl w:val="0"/>
          <w:numId w:val="103"/>
        </w:numPr>
        <w:ind w:left="425" w:hanging="425"/>
        <w:jc w:val="both"/>
        <w:rPr>
          <w:sz w:val="22"/>
          <w:szCs w:val="22"/>
        </w:rPr>
      </w:pPr>
      <w:r w:rsidRPr="00660142">
        <w:rPr>
          <w:sz w:val="22"/>
          <w:szCs w:val="22"/>
        </w:rPr>
        <w:t>má nesplnenú povinnosť vyplatenia odmeny alebo odplaty zo zmluvy s osobou, ktorá je alebo bola jeho Podzhotoviteľom pri plnení predmetu Zmluvy a neexistuje dôvodná pochybnosť o spornosti takéhoto nároku Podzhotoviteľa na vyplatenie odmeny alebo odplaty a Zhotoviteľ nevykoná nápravu ani v dodatočnej lehote poskytnutej mu Objednávateľom v písomnej výzve</w:t>
      </w:r>
      <w:r>
        <w:rPr>
          <w:sz w:val="22"/>
          <w:szCs w:val="22"/>
        </w:rPr>
        <w:t>,</w:t>
      </w:r>
    </w:p>
    <w:p w14:paraId="6C458117" w14:textId="77777777" w:rsidR="00C76FF5" w:rsidRDefault="00C76FF5" w:rsidP="00F558E8">
      <w:pPr>
        <w:numPr>
          <w:ilvl w:val="0"/>
          <w:numId w:val="103"/>
        </w:numPr>
        <w:ind w:left="425" w:hanging="425"/>
        <w:jc w:val="both"/>
        <w:rPr>
          <w:sz w:val="22"/>
          <w:szCs w:val="22"/>
        </w:rPr>
      </w:pPr>
      <w:r w:rsidRPr="00050D2E">
        <w:rPr>
          <w:sz w:val="22"/>
          <w:szCs w:val="22"/>
        </w:rPr>
        <w:t xml:space="preserve">poveril tretiu stranu poskytnutím časti predmetu plnenia bez predchádzajúceho písomného súhlasu Objednávateľa, </w:t>
      </w:r>
      <w:r w:rsidRPr="00447B53">
        <w:rPr>
          <w:sz w:val="22"/>
          <w:szCs w:val="22"/>
        </w:rPr>
        <w:t>(resp. Stavebného dozora v</w:t>
      </w:r>
      <w:r>
        <w:rPr>
          <w:sz w:val="22"/>
          <w:szCs w:val="22"/>
        </w:rPr>
        <w:t> </w:t>
      </w:r>
      <w:r w:rsidRPr="00447B53">
        <w:rPr>
          <w:sz w:val="22"/>
          <w:szCs w:val="22"/>
        </w:rPr>
        <w:t>prípade Podzhotoviteľa, ktorý má podľa zmluvy so Zhotoviteľom vykonať práce v</w:t>
      </w:r>
      <w:r>
        <w:rPr>
          <w:sz w:val="22"/>
          <w:szCs w:val="22"/>
        </w:rPr>
        <w:t> </w:t>
      </w:r>
      <w:r w:rsidRPr="00447B53">
        <w:rPr>
          <w:sz w:val="22"/>
          <w:szCs w:val="22"/>
        </w:rPr>
        <w:t>hodnote nižšej ako 3% z</w:t>
      </w:r>
      <w:r>
        <w:rPr>
          <w:sz w:val="22"/>
          <w:szCs w:val="22"/>
        </w:rPr>
        <w:t> </w:t>
      </w:r>
      <w:r w:rsidRPr="00447B53">
        <w:rPr>
          <w:sz w:val="22"/>
          <w:szCs w:val="22"/>
        </w:rPr>
        <w:t>Akceptovanej zmluvnej hodnoty bez DPH)</w:t>
      </w:r>
      <w:r>
        <w:rPr>
          <w:sz w:val="22"/>
          <w:szCs w:val="22"/>
        </w:rPr>
        <w:t>,</w:t>
      </w:r>
    </w:p>
    <w:p w14:paraId="41763D80" w14:textId="7B81DD80" w:rsidR="00C76FF5" w:rsidRDefault="00C76FF5" w:rsidP="00F558E8">
      <w:pPr>
        <w:numPr>
          <w:ilvl w:val="0"/>
          <w:numId w:val="103"/>
        </w:numPr>
        <w:spacing w:after="120"/>
        <w:ind w:left="426" w:hanging="426"/>
        <w:jc w:val="both"/>
        <w:rPr>
          <w:sz w:val="22"/>
          <w:szCs w:val="22"/>
        </w:rPr>
      </w:pPr>
      <w:r w:rsidRPr="00050D2E">
        <w:rPr>
          <w:sz w:val="22"/>
          <w:szCs w:val="22"/>
        </w:rPr>
        <w:t>porušil povinnosť zabezpečiť, aby sa na plnení predmetu Zmluvy nepodieľal Podzhotoviteľ,</w:t>
      </w:r>
      <w:r w:rsidR="008B6B11" w:rsidRPr="008B6B11">
        <w:t xml:space="preserve"> </w:t>
      </w:r>
      <w:r w:rsidR="008B6B11" w:rsidRPr="008B6B11">
        <w:rPr>
          <w:sz w:val="22"/>
          <w:szCs w:val="22"/>
        </w:rPr>
        <w:t xml:space="preserve">ktorý má sídlo v treťom štáte, </w:t>
      </w:r>
      <w:r w:rsidR="00AE4B42" w:rsidRPr="00AE4B42">
        <w:rPr>
          <w:sz w:val="22"/>
          <w:szCs w:val="22"/>
        </w:rPr>
        <w:t>ktorý nie je zmluvnou stranou Dohody o vládnom obstarávaní alebo inej medzinárodnej zmluvy, ktorou je Európska únia viazaná a ktorá zaručuje</w:t>
      </w:r>
      <w:r w:rsidR="008B6B11" w:rsidRPr="008B6B11">
        <w:rPr>
          <w:sz w:val="22"/>
          <w:szCs w:val="22"/>
        </w:rPr>
        <w:t xml:space="preserve"> rovnaký a účinný prístup k verejnému obstarávaniu v tomto treťom štáte pre hospodárske subjekty so sídlom v Slovenskej republike</w:t>
      </w:r>
      <w:r w:rsidRPr="00050D2E">
        <w:rPr>
          <w:sz w:val="22"/>
          <w:szCs w:val="22"/>
        </w:rPr>
        <w:t>.</w:t>
      </w:r>
    </w:p>
    <w:p w14:paraId="702231F0" w14:textId="77777777" w:rsidR="00A05C99" w:rsidRPr="00493F49" w:rsidRDefault="00A05C99" w:rsidP="00E71C02">
      <w:pPr>
        <w:spacing w:after="120"/>
        <w:jc w:val="both"/>
        <w:rPr>
          <w:sz w:val="22"/>
          <w:szCs w:val="22"/>
        </w:rPr>
      </w:pPr>
      <w:r w:rsidRPr="00493F49">
        <w:rPr>
          <w:sz w:val="22"/>
          <w:szCs w:val="22"/>
        </w:rPr>
        <w:t>Objednávateľ je oprávnený odstúpiť od Zmluvy aj z dôvodov uvedených v § 19 ZVO.</w:t>
      </w:r>
    </w:p>
    <w:p w14:paraId="6AE2A73E" w14:textId="77777777" w:rsidR="00A05C99" w:rsidRDefault="00A05C99" w:rsidP="00A05C99">
      <w:pPr>
        <w:spacing w:after="120" w:line="276" w:lineRule="auto"/>
        <w:ind w:right="84"/>
        <w:rPr>
          <w:rFonts w:eastAsia="Calibri"/>
          <w:color w:val="000000"/>
          <w:sz w:val="22"/>
          <w:szCs w:val="22"/>
          <w:lang w:eastAsia="en-US"/>
        </w:rPr>
      </w:pPr>
      <w:r>
        <w:rPr>
          <w:rFonts w:eastAsia="Calibri"/>
          <w:color w:val="000000"/>
          <w:sz w:val="22"/>
          <w:szCs w:val="22"/>
          <w:lang w:eastAsia="en-US"/>
        </w:rPr>
        <w:t>Druhý odstavec sa ruší a nahrádza sa odstavcom s nasledujúcim znením:</w:t>
      </w:r>
    </w:p>
    <w:p w14:paraId="1436D476" w14:textId="77777777" w:rsidR="00A05C99" w:rsidRDefault="00A05C99" w:rsidP="00A05C99">
      <w:pPr>
        <w:spacing w:before="120"/>
        <w:jc w:val="both"/>
        <w:rPr>
          <w:rFonts w:eastAsia="Calibri"/>
          <w:color w:val="000000"/>
          <w:sz w:val="22"/>
          <w:szCs w:val="22"/>
          <w:lang w:eastAsia="en-US"/>
        </w:rPr>
      </w:pPr>
      <w:r>
        <w:rPr>
          <w:rFonts w:eastAsia="Calibri"/>
          <w:color w:val="000000"/>
          <w:sz w:val="22"/>
          <w:szCs w:val="22"/>
          <w:lang w:eastAsia="en-US"/>
        </w:rPr>
        <w:t>Porušenie povinností podľa predchádzajúceho odstavca sa považuje za podstatné s právom Objednávateľa okamžite od Zmluvy odstúpiť. Právne účinky odstúpenia nastávajú momentom doručenia písomného oznámenia o odstúpení Zhotoviteľovi.</w:t>
      </w:r>
    </w:p>
    <w:p w14:paraId="16816BBE" w14:textId="77777777" w:rsidR="00A05C99" w:rsidRPr="00495FC5" w:rsidRDefault="00A05C99" w:rsidP="00A05C99">
      <w:pPr>
        <w:spacing w:before="120"/>
        <w:jc w:val="both"/>
        <w:rPr>
          <w:sz w:val="22"/>
          <w:szCs w:val="22"/>
        </w:rPr>
      </w:pPr>
      <w:r w:rsidRPr="00495FC5">
        <w:rPr>
          <w:sz w:val="22"/>
          <w:szCs w:val="22"/>
        </w:rPr>
        <w:t>Za druhý odstavec sa vklad</w:t>
      </w:r>
      <w:r>
        <w:rPr>
          <w:sz w:val="22"/>
          <w:szCs w:val="22"/>
        </w:rPr>
        <w:t>ajú</w:t>
      </w:r>
      <w:r w:rsidRPr="00495FC5">
        <w:rPr>
          <w:sz w:val="22"/>
          <w:szCs w:val="22"/>
        </w:rPr>
        <w:t xml:space="preserve"> nov</w:t>
      </w:r>
      <w:r>
        <w:rPr>
          <w:sz w:val="22"/>
          <w:szCs w:val="22"/>
        </w:rPr>
        <w:t>é</w:t>
      </w:r>
      <w:r w:rsidRPr="00495FC5">
        <w:rPr>
          <w:sz w:val="22"/>
          <w:szCs w:val="22"/>
        </w:rPr>
        <w:t xml:space="preserve"> odstav</w:t>
      </w:r>
      <w:r>
        <w:rPr>
          <w:sz w:val="22"/>
          <w:szCs w:val="22"/>
        </w:rPr>
        <w:t>ce</w:t>
      </w:r>
      <w:r w:rsidRPr="00495FC5">
        <w:rPr>
          <w:sz w:val="22"/>
          <w:szCs w:val="22"/>
        </w:rPr>
        <w:t xml:space="preserve"> s nasledujúcim znením:</w:t>
      </w:r>
    </w:p>
    <w:p w14:paraId="6FB92EBD" w14:textId="1935A22E" w:rsidR="000E755D" w:rsidRPr="000E755D" w:rsidRDefault="000E755D" w:rsidP="000E755D">
      <w:pPr>
        <w:autoSpaceDE w:val="0"/>
        <w:autoSpaceDN w:val="0"/>
        <w:spacing w:before="120"/>
        <w:jc w:val="both"/>
        <w:rPr>
          <w:sz w:val="22"/>
          <w:szCs w:val="22"/>
        </w:rPr>
      </w:pPr>
      <w:r w:rsidRPr="000E755D">
        <w:rPr>
          <w:sz w:val="22"/>
          <w:szCs w:val="22"/>
        </w:rPr>
        <w:t>Objednávateľ je oprávnený v prípade, ak ešte nedošlo k plneniu zo Zmluvy, oznámiť Zhotoviteľovi, že plnenie Zmluvy nepožaduje; doručením takéhoto oznámenia Zmluva zanikne. Pod pojmom „plnenie zo Zmluvy“ sa rozumie uskutočnenie akéhokoľvek stavebno-technického zásahu, alebo výkonu priamo súvisiaceho s realizáciou prevádzkového súboru/stavebného objektu, vrátane jeho materiálovo-technologického vybavenia a zabezpečenia, vytýčenia inžinierskych sietí k nemu prislúchajúcich ako aj zriadení (vybudovaní) nevyhnutných prístupov k nemu, pokiaľ si to miestne pomery vyžadujú resp. uskutočnenie akéhokoľvek úkonu smerujúceho k splneniu inej časti predmetu Zmluvy, pričom platí, že k plneniu Zmluv</w:t>
      </w:r>
      <w:r w:rsidR="00236E22">
        <w:rPr>
          <w:sz w:val="22"/>
          <w:szCs w:val="22"/>
        </w:rPr>
        <w:t>y nemôže dôjsť pred odovzdaním S</w:t>
      </w:r>
      <w:r w:rsidRPr="000E755D">
        <w:rPr>
          <w:sz w:val="22"/>
          <w:szCs w:val="22"/>
        </w:rPr>
        <w:t>taveniska. V prípade takého oznámenia sa Zhotoviteľ zaväzuje nenárokovať si voči Objednávateľovi žiadnu náhradu škody ani ušlý zisk, Zhotoviteľ bude mať len nárok na úhradu účelne vynaložených nákladov, ktoré Zhotoviteľ v dobrej viere vynaložil pred odstúpením Objednávateľa podľa predchádzajúcej vety a ktorých vynaloženie (vrátane účelnosti vynaloženia) Zhotoviteľ Objednávateľovi preukáže (najmä na získanie dokladov o absolvovaní školenia v rozsahu znalostí určených pre zamestnancov iných zamestnávateľov, ktorí budú vykonávať pracovnú činnosť na pracoviskách Objednávateľa a v jeho priestoroch za podmienok stanovených v článkoch 452-459 v predpise ŽSR Z 2, dokladov o vykonaní lekárskej prehliadky podľa bodu 453 predpisu ŽSR Z 2 a dokladov preukazujúcich oboznámenie sa s miestnymi pomermi).</w:t>
      </w:r>
    </w:p>
    <w:p w14:paraId="2172A819" w14:textId="77777777" w:rsidR="00A05C99" w:rsidRPr="00690D8B" w:rsidRDefault="00A05C99" w:rsidP="00A05C99">
      <w:pPr>
        <w:spacing w:before="120" w:after="120"/>
        <w:jc w:val="both"/>
        <w:rPr>
          <w:b/>
          <w:sz w:val="22"/>
          <w:szCs w:val="22"/>
        </w:rPr>
      </w:pPr>
      <w:r w:rsidRPr="00690D8B">
        <w:rPr>
          <w:b/>
          <w:sz w:val="22"/>
          <w:szCs w:val="22"/>
        </w:rPr>
        <w:t>Podčlánok 15.3 Ocenenie k dátumu odstúpenia</w:t>
      </w:r>
    </w:p>
    <w:p w14:paraId="46A789FE" w14:textId="77777777" w:rsidR="00A05C99" w:rsidRPr="00690D8B" w:rsidRDefault="00A05C99" w:rsidP="00A05C99">
      <w:pPr>
        <w:spacing w:before="120" w:after="120"/>
        <w:jc w:val="both"/>
        <w:rPr>
          <w:sz w:val="22"/>
          <w:szCs w:val="22"/>
        </w:rPr>
      </w:pPr>
      <w:r w:rsidRPr="00690D8B">
        <w:rPr>
          <w:sz w:val="22"/>
          <w:szCs w:val="22"/>
        </w:rPr>
        <w:lastRenderedPageBreak/>
        <w:t>V podčlánku sa slovo „platnosť“ nahrádza slovom „účinnosť“.</w:t>
      </w:r>
    </w:p>
    <w:p w14:paraId="2465B6FB" w14:textId="77777777" w:rsidR="00A05C99" w:rsidRPr="00690D8B" w:rsidRDefault="00A05C99" w:rsidP="00A05C99">
      <w:pPr>
        <w:spacing w:before="120" w:after="120"/>
        <w:jc w:val="both"/>
        <w:rPr>
          <w:b/>
          <w:sz w:val="22"/>
          <w:szCs w:val="22"/>
        </w:rPr>
      </w:pPr>
      <w:r w:rsidRPr="00690D8B">
        <w:rPr>
          <w:b/>
          <w:sz w:val="22"/>
          <w:szCs w:val="22"/>
        </w:rPr>
        <w:t>Podčlánok 15.4 Platba po odstúpení</w:t>
      </w:r>
    </w:p>
    <w:p w14:paraId="6D298FA0" w14:textId="77777777" w:rsidR="00A05C99" w:rsidRPr="00690D8B" w:rsidRDefault="00A05C99" w:rsidP="00A05C99">
      <w:pPr>
        <w:spacing w:before="120" w:after="120"/>
        <w:jc w:val="both"/>
        <w:rPr>
          <w:sz w:val="22"/>
          <w:szCs w:val="22"/>
        </w:rPr>
      </w:pPr>
      <w:r w:rsidRPr="00690D8B">
        <w:rPr>
          <w:sz w:val="22"/>
          <w:szCs w:val="22"/>
        </w:rPr>
        <w:t>V podčlánku sa slovo „platnosť“ nahrádza slovom „účinnosť“.</w:t>
      </w:r>
    </w:p>
    <w:p w14:paraId="6E77E229" w14:textId="77777777" w:rsidR="00A05C99" w:rsidRPr="00690D8B" w:rsidRDefault="00A05C99" w:rsidP="00A05C99">
      <w:pPr>
        <w:jc w:val="center"/>
        <w:rPr>
          <w:b/>
          <w:sz w:val="22"/>
          <w:szCs w:val="22"/>
        </w:rPr>
      </w:pPr>
      <w:r w:rsidRPr="00690D8B">
        <w:rPr>
          <w:b/>
          <w:sz w:val="22"/>
          <w:szCs w:val="22"/>
        </w:rPr>
        <w:t>Článok 16 Prerušenie prác a odstúpenie od Zmluvy zo strany Zhotoviteľa</w:t>
      </w:r>
    </w:p>
    <w:p w14:paraId="082C349C" w14:textId="77777777" w:rsidR="002E0114" w:rsidRPr="00690D8B" w:rsidRDefault="002E0114" w:rsidP="002E0114">
      <w:pPr>
        <w:keepNext/>
        <w:spacing w:before="120"/>
        <w:jc w:val="both"/>
        <w:outlineLvl w:val="2"/>
        <w:rPr>
          <w:b/>
          <w:bCs/>
          <w:sz w:val="22"/>
          <w:szCs w:val="22"/>
        </w:rPr>
      </w:pPr>
      <w:r w:rsidRPr="00690D8B">
        <w:rPr>
          <w:b/>
          <w:bCs/>
          <w:sz w:val="22"/>
          <w:szCs w:val="22"/>
        </w:rPr>
        <w:t>Podčlánok 16.</w:t>
      </w:r>
      <w:r>
        <w:rPr>
          <w:b/>
          <w:bCs/>
          <w:sz w:val="22"/>
          <w:szCs w:val="22"/>
        </w:rPr>
        <w:t>1</w:t>
      </w:r>
      <w:r w:rsidRPr="00690D8B">
        <w:rPr>
          <w:b/>
          <w:bCs/>
          <w:sz w:val="22"/>
          <w:szCs w:val="22"/>
        </w:rPr>
        <w:t xml:space="preserve"> O</w:t>
      </w:r>
      <w:r>
        <w:rPr>
          <w:b/>
          <w:bCs/>
          <w:sz w:val="22"/>
          <w:szCs w:val="22"/>
        </w:rPr>
        <w:t>právnenie</w:t>
      </w:r>
      <w:r w:rsidRPr="00690D8B">
        <w:rPr>
          <w:b/>
          <w:bCs/>
          <w:sz w:val="22"/>
          <w:szCs w:val="22"/>
        </w:rPr>
        <w:t xml:space="preserve"> Zhotoviteľa</w:t>
      </w:r>
      <w:r>
        <w:rPr>
          <w:b/>
          <w:bCs/>
          <w:sz w:val="22"/>
          <w:szCs w:val="22"/>
        </w:rPr>
        <w:t xml:space="preserve"> prerušiť práce</w:t>
      </w:r>
    </w:p>
    <w:p w14:paraId="22EB05F0" w14:textId="77777777" w:rsidR="002E0114" w:rsidRPr="0042034D" w:rsidRDefault="002E0114" w:rsidP="002E0114">
      <w:pPr>
        <w:spacing w:after="120"/>
        <w:jc w:val="both"/>
        <w:rPr>
          <w:sz w:val="22"/>
          <w:szCs w:val="22"/>
        </w:rPr>
      </w:pPr>
      <w:r w:rsidRPr="0042034D">
        <w:rPr>
          <w:sz w:val="22"/>
          <w:szCs w:val="22"/>
        </w:rPr>
        <w:t xml:space="preserve">V podčlánku sa </w:t>
      </w:r>
      <w:r w:rsidRPr="005C3FA1">
        <w:rPr>
          <w:sz w:val="22"/>
          <w:szCs w:val="22"/>
        </w:rPr>
        <w:t>text „alebo Objednávateľ neplní podčlánok 2.4 (Finančné opatrenia Objednávateľa)“ ruší bez náhrady</w:t>
      </w:r>
      <w:r>
        <w:rPr>
          <w:sz w:val="22"/>
          <w:szCs w:val="22"/>
        </w:rPr>
        <w:t>.</w:t>
      </w:r>
    </w:p>
    <w:p w14:paraId="2D4F83AF" w14:textId="77777777" w:rsidR="002E0114" w:rsidRPr="00690D8B" w:rsidRDefault="002E0114" w:rsidP="002E0114">
      <w:pPr>
        <w:keepNext/>
        <w:spacing w:before="120"/>
        <w:jc w:val="both"/>
        <w:outlineLvl w:val="2"/>
        <w:rPr>
          <w:b/>
          <w:bCs/>
          <w:sz w:val="22"/>
          <w:szCs w:val="22"/>
        </w:rPr>
      </w:pPr>
      <w:r w:rsidRPr="00690D8B">
        <w:rPr>
          <w:b/>
          <w:bCs/>
          <w:sz w:val="22"/>
          <w:szCs w:val="22"/>
        </w:rPr>
        <w:t>Podčlánok 16.2 Odstúpenie od Zmluvy zo strany Zhotoviteľa</w:t>
      </w:r>
    </w:p>
    <w:p w14:paraId="5E7B8C97" w14:textId="77777777" w:rsidR="002E0114" w:rsidRPr="00690D8B" w:rsidRDefault="002E0114" w:rsidP="002E0114">
      <w:pPr>
        <w:spacing w:after="120" w:line="276" w:lineRule="auto"/>
        <w:ind w:right="84"/>
        <w:rPr>
          <w:rFonts w:eastAsia="Calibri"/>
          <w:color w:val="000000"/>
          <w:sz w:val="22"/>
          <w:szCs w:val="22"/>
          <w:lang w:eastAsia="en-US"/>
        </w:rPr>
      </w:pPr>
      <w:r w:rsidRPr="00690D8B">
        <w:rPr>
          <w:rFonts w:eastAsia="Calibri"/>
          <w:color w:val="000000"/>
          <w:sz w:val="22"/>
          <w:szCs w:val="22"/>
          <w:lang w:eastAsia="en-US"/>
        </w:rPr>
        <w:t xml:space="preserve">V podčlánku sa pododstavec </w:t>
      </w:r>
      <w:r>
        <w:rPr>
          <w:rFonts w:eastAsia="Calibri"/>
          <w:color w:val="000000"/>
          <w:sz w:val="22"/>
          <w:szCs w:val="22"/>
          <w:lang w:eastAsia="en-US"/>
        </w:rPr>
        <w:t xml:space="preserve">a) a </w:t>
      </w:r>
      <w:r w:rsidRPr="00690D8B">
        <w:rPr>
          <w:rFonts w:eastAsia="Calibri"/>
          <w:color w:val="000000"/>
          <w:sz w:val="22"/>
          <w:szCs w:val="22"/>
          <w:lang w:eastAsia="en-US"/>
        </w:rPr>
        <w:t>e) vypúšťa</w:t>
      </w:r>
      <w:r>
        <w:rPr>
          <w:rFonts w:eastAsia="Calibri"/>
          <w:color w:val="000000"/>
          <w:sz w:val="22"/>
          <w:szCs w:val="22"/>
          <w:lang w:eastAsia="en-US"/>
        </w:rPr>
        <w:t>jú</w:t>
      </w:r>
      <w:r w:rsidRPr="00690D8B">
        <w:rPr>
          <w:rFonts w:eastAsia="Calibri"/>
          <w:color w:val="000000"/>
          <w:sz w:val="22"/>
          <w:szCs w:val="22"/>
          <w:lang w:eastAsia="en-US"/>
        </w:rPr>
        <w:t xml:space="preserve"> bez náhrady.</w:t>
      </w:r>
    </w:p>
    <w:p w14:paraId="44CD69A7" w14:textId="77777777" w:rsidR="00A05C99" w:rsidRPr="00690D8B" w:rsidRDefault="00A05C99" w:rsidP="00A05C99">
      <w:pPr>
        <w:spacing w:after="120" w:line="276" w:lineRule="auto"/>
        <w:ind w:right="84"/>
        <w:rPr>
          <w:rFonts w:eastAsia="Calibri"/>
          <w:color w:val="000000"/>
          <w:sz w:val="22"/>
          <w:szCs w:val="22"/>
          <w:lang w:eastAsia="en-US"/>
        </w:rPr>
      </w:pPr>
      <w:r w:rsidRPr="00690D8B">
        <w:rPr>
          <w:rFonts w:eastAsia="Calibri"/>
          <w:color w:val="000000"/>
          <w:sz w:val="22"/>
          <w:szCs w:val="22"/>
          <w:lang w:eastAsia="en-US"/>
        </w:rPr>
        <w:t>Druhý odstavec sa ruší a nahrádza sa odstavcom s nasledujúcim znením:</w:t>
      </w:r>
    </w:p>
    <w:p w14:paraId="175AFB9F" w14:textId="77777777" w:rsidR="00A05C99" w:rsidRPr="00690D8B" w:rsidRDefault="00A05C99" w:rsidP="00A05C99">
      <w:pPr>
        <w:spacing w:before="120" w:after="120"/>
        <w:ind w:right="-58"/>
        <w:rPr>
          <w:sz w:val="22"/>
          <w:szCs w:val="22"/>
        </w:rPr>
      </w:pPr>
      <w:r w:rsidRPr="00690D8B">
        <w:rPr>
          <w:sz w:val="22"/>
          <w:szCs w:val="22"/>
        </w:rPr>
        <w:t>Ak nastane ktorákoľvek z týchto udalostí alebo okolností, môže Zhotoviteľ odstúpiť od Zmluvy. Právne účinky odstúpenia nastávajú momentom doručenia písomného oznámenia o odstúpení Objednávateľovi.</w:t>
      </w:r>
    </w:p>
    <w:p w14:paraId="1873AEF9" w14:textId="77777777" w:rsidR="00A05C99" w:rsidRPr="00690D8B" w:rsidRDefault="00A05C99" w:rsidP="00A05C99">
      <w:pPr>
        <w:spacing w:before="120" w:after="120"/>
        <w:ind w:right="-58"/>
        <w:rPr>
          <w:sz w:val="22"/>
          <w:szCs w:val="22"/>
        </w:rPr>
      </w:pPr>
      <w:r w:rsidRPr="00690D8B">
        <w:rPr>
          <w:b/>
          <w:sz w:val="22"/>
          <w:szCs w:val="22"/>
        </w:rPr>
        <w:t>Podčlánok 16.3 Ukončenie prác a odstránenie Zariadení Zhotoviteľa</w:t>
      </w:r>
    </w:p>
    <w:p w14:paraId="290C4061" w14:textId="77777777" w:rsidR="00A05C99" w:rsidRPr="00690D8B" w:rsidRDefault="00A05C99" w:rsidP="00A05C99">
      <w:pPr>
        <w:spacing w:before="120" w:after="120"/>
        <w:ind w:right="-58"/>
        <w:rPr>
          <w:sz w:val="22"/>
          <w:szCs w:val="22"/>
        </w:rPr>
      </w:pPr>
      <w:r w:rsidRPr="00690D8B">
        <w:rPr>
          <w:sz w:val="22"/>
          <w:szCs w:val="22"/>
        </w:rPr>
        <w:t>V podčlánku sa slovo „platnosť“ nahrádza slovom „účinnosť“.</w:t>
      </w:r>
    </w:p>
    <w:p w14:paraId="560E8C5F" w14:textId="77777777" w:rsidR="00A05C99" w:rsidRPr="00690D8B" w:rsidRDefault="00A05C99" w:rsidP="00A05C99">
      <w:pPr>
        <w:spacing w:before="120" w:after="120"/>
        <w:ind w:right="-58"/>
        <w:rPr>
          <w:b/>
          <w:sz w:val="22"/>
          <w:szCs w:val="22"/>
        </w:rPr>
      </w:pPr>
      <w:r w:rsidRPr="00690D8B">
        <w:rPr>
          <w:b/>
          <w:sz w:val="22"/>
          <w:szCs w:val="22"/>
        </w:rPr>
        <w:t>Podčlánok 16.4 Platba pri odstúpení</w:t>
      </w:r>
    </w:p>
    <w:p w14:paraId="072C0F21" w14:textId="77777777" w:rsidR="00A05C99" w:rsidRPr="00690D8B" w:rsidRDefault="00A05C99" w:rsidP="00A05C99">
      <w:pPr>
        <w:spacing w:before="120" w:after="120"/>
        <w:ind w:right="-58"/>
        <w:rPr>
          <w:sz w:val="22"/>
          <w:szCs w:val="22"/>
        </w:rPr>
      </w:pPr>
      <w:r w:rsidRPr="00690D8B">
        <w:rPr>
          <w:sz w:val="22"/>
          <w:szCs w:val="22"/>
        </w:rPr>
        <w:t>V podčlánku sa slovo „platnosť“ nahrádza slovom „účinnosť“.</w:t>
      </w:r>
    </w:p>
    <w:p w14:paraId="404D06B5" w14:textId="77777777" w:rsidR="000829E8" w:rsidRPr="009238C3" w:rsidRDefault="000829E8" w:rsidP="000829E8">
      <w:pPr>
        <w:spacing w:before="120"/>
        <w:jc w:val="center"/>
        <w:rPr>
          <w:b/>
          <w:sz w:val="22"/>
          <w:szCs w:val="22"/>
        </w:rPr>
      </w:pPr>
      <w:r w:rsidRPr="009238C3">
        <w:rPr>
          <w:b/>
          <w:sz w:val="22"/>
          <w:szCs w:val="22"/>
        </w:rPr>
        <w:t>Článok  17  Riziko a zodpovednosť</w:t>
      </w:r>
    </w:p>
    <w:p w14:paraId="66071D8D" w14:textId="77777777" w:rsidR="000829E8" w:rsidRPr="009238C3" w:rsidRDefault="000829E8" w:rsidP="000829E8">
      <w:pPr>
        <w:keepNext/>
        <w:spacing w:before="120"/>
        <w:jc w:val="both"/>
        <w:outlineLvl w:val="2"/>
        <w:rPr>
          <w:b/>
          <w:bCs/>
          <w:sz w:val="22"/>
          <w:szCs w:val="22"/>
        </w:rPr>
      </w:pPr>
      <w:r w:rsidRPr="009238C3">
        <w:rPr>
          <w:b/>
          <w:bCs/>
          <w:sz w:val="22"/>
          <w:szCs w:val="22"/>
        </w:rPr>
        <w:t>Podčlánok 17.1 Náhrada škody</w:t>
      </w:r>
    </w:p>
    <w:p w14:paraId="3A059539" w14:textId="77777777" w:rsidR="000829E8" w:rsidRPr="009238C3" w:rsidRDefault="000829E8" w:rsidP="000829E8">
      <w:pPr>
        <w:spacing w:after="120"/>
        <w:jc w:val="both"/>
        <w:rPr>
          <w:sz w:val="22"/>
          <w:szCs w:val="22"/>
        </w:rPr>
      </w:pPr>
      <w:r w:rsidRPr="009238C3">
        <w:rPr>
          <w:sz w:val="22"/>
          <w:szCs w:val="22"/>
        </w:rPr>
        <w:t>Na začiatok podčlánku sa vkladá nový odstavec s nasledujúcim znením:</w:t>
      </w:r>
    </w:p>
    <w:p w14:paraId="033A6DDF" w14:textId="402854F3" w:rsidR="000829E8" w:rsidRPr="009238C3" w:rsidRDefault="000829E8" w:rsidP="000829E8">
      <w:pPr>
        <w:jc w:val="both"/>
        <w:rPr>
          <w:sz w:val="22"/>
          <w:szCs w:val="22"/>
        </w:rPr>
      </w:pPr>
      <w:r w:rsidRPr="009238C3">
        <w:rPr>
          <w:sz w:val="22"/>
          <w:szCs w:val="22"/>
        </w:rPr>
        <w:t>Ak vznikne Objednávateľovi škoda (priama alebo nepriama) na veciach, právach alebo iných majetkových hodnotách v dôsledku porušenia povinností uvedených v Zmluve zo strany Zhotoviteľa, je Zhotoviteľ za tieto škody zodpovedný a je povinný Objednávateľovi uhradiť tieto vzniknuté škody. Škoda sa nahrádza v peniazoch a v plnej výške. Za nepriamu škodu sa považuje aj úhrada nákladov, ktoré bude Objednávateľ povinný uhradiť tretej osobe – dopravcovi, v súvislosti s nedodržaním schváleného počtu výluk (dní/hodín) Zhotoviteľom (najmä, ale nie len nákladov spojených so zabezpečením náhradnej autobusovej dopravy a pod.)</w:t>
      </w:r>
      <w:r w:rsidRPr="009D15F1">
        <w:rPr>
          <w:rFonts w:eastAsia="Calibri"/>
          <w:bCs/>
          <w:color w:val="C45911"/>
          <w:lang w:eastAsia="en-US"/>
        </w:rPr>
        <w:t xml:space="preserve"> </w:t>
      </w:r>
      <w:r w:rsidRPr="009D15F1">
        <w:rPr>
          <w:bCs/>
          <w:sz w:val="22"/>
          <w:szCs w:val="22"/>
        </w:rPr>
        <w:t>z dôvodov na strane Zhotoviteľa alebo z dôvodov, ktoré nebolo možné predvídať a ktoré preukázateľne nastali nezávisle od vôle zmluvných strán. Pre vylúčenie akýchkoľvek pochybností platí, že za dôvody, ktoré nebolo možné predvídať a ktoré preukázateľne nastali nezávisle od vôle zmluvných strán možno považovať nepriaznivé klimatické podmienky len za predpokladu, že Zhotoviteľovi vznikol nárok na predĺženie Lehoty výstavby v zmysle bodu 8.4</w:t>
      </w:r>
      <w:r w:rsidR="00DC7C00">
        <w:rPr>
          <w:bCs/>
          <w:sz w:val="22"/>
          <w:szCs w:val="22"/>
        </w:rPr>
        <w:t xml:space="preserve"> (Predĺženie Lehoty výstavby)</w:t>
      </w:r>
      <w:r w:rsidRPr="009238C3">
        <w:rPr>
          <w:sz w:val="22"/>
          <w:szCs w:val="22"/>
        </w:rPr>
        <w:t>.</w:t>
      </w:r>
    </w:p>
    <w:p w14:paraId="7395C665" w14:textId="77777777" w:rsidR="000829E8" w:rsidRPr="009238C3" w:rsidRDefault="000829E8" w:rsidP="000829E8">
      <w:pPr>
        <w:spacing w:before="240"/>
        <w:jc w:val="both"/>
        <w:rPr>
          <w:sz w:val="22"/>
          <w:szCs w:val="22"/>
        </w:rPr>
      </w:pPr>
      <w:r w:rsidRPr="009238C3">
        <w:rPr>
          <w:sz w:val="22"/>
          <w:szCs w:val="22"/>
        </w:rPr>
        <w:t>V prípade, že si vlečkár bude uplatňovať náhradu škody, z dôvodu nedodržania času výluk zo strany Zhotoviteľa a škoda bude oprávnená a zo strany Objednávateľa uznaná a uhradená, Zhotoviteľ sa zaväzuje tieto škody Objednávateľovi uhradiť.</w:t>
      </w:r>
    </w:p>
    <w:p w14:paraId="53E90E59" w14:textId="77777777" w:rsidR="000829E8" w:rsidRPr="009238C3" w:rsidRDefault="000829E8" w:rsidP="000829E8">
      <w:pPr>
        <w:spacing w:before="120"/>
        <w:jc w:val="both"/>
        <w:rPr>
          <w:sz w:val="22"/>
          <w:szCs w:val="22"/>
        </w:rPr>
      </w:pPr>
      <w:r w:rsidRPr="009238C3">
        <w:rPr>
          <w:sz w:val="22"/>
          <w:szCs w:val="22"/>
        </w:rPr>
        <w:t xml:space="preserve">Pred posledný odstavec sa vkladá nový odstavec s nasledujúcim znením: </w:t>
      </w:r>
    </w:p>
    <w:p w14:paraId="2ED84E44" w14:textId="77777777" w:rsidR="00E71C02" w:rsidRPr="009238C3" w:rsidRDefault="000829E8" w:rsidP="000829E8">
      <w:pPr>
        <w:spacing w:before="120"/>
        <w:jc w:val="both"/>
        <w:rPr>
          <w:sz w:val="22"/>
          <w:szCs w:val="22"/>
        </w:rPr>
      </w:pPr>
      <w:r w:rsidRPr="009238C3">
        <w:rPr>
          <w:sz w:val="22"/>
          <w:szCs w:val="22"/>
        </w:rPr>
        <w:t xml:space="preserve">Kedykoľvek Zmluvné podmienky vyžadujú aby Zhotoviteľ odškodnil Objednávateľa v akejkoľvek záležitosti, Zhotoviteľ je povinný odškodniť taktiež Stavebného dozora, v prípade, že tá istá záležitosť má dopad aj na Stavebného dozora. </w:t>
      </w:r>
    </w:p>
    <w:p w14:paraId="3B3F49B1" w14:textId="77777777" w:rsidR="00E71C02" w:rsidRPr="00690D8B" w:rsidRDefault="00E71C02" w:rsidP="00E71C02">
      <w:pPr>
        <w:keepNext/>
        <w:spacing w:before="120"/>
        <w:jc w:val="both"/>
        <w:outlineLvl w:val="2"/>
        <w:rPr>
          <w:b/>
          <w:bCs/>
          <w:sz w:val="22"/>
          <w:szCs w:val="22"/>
        </w:rPr>
      </w:pPr>
      <w:r w:rsidRPr="00690D8B">
        <w:rPr>
          <w:b/>
          <w:bCs/>
          <w:sz w:val="22"/>
          <w:szCs w:val="22"/>
        </w:rPr>
        <w:t>Podčlánok 17.6 Obmedzenie zodpovednosti</w:t>
      </w:r>
    </w:p>
    <w:p w14:paraId="05FACD9E" w14:textId="77777777" w:rsidR="00E71C02" w:rsidRDefault="00E71C02" w:rsidP="00E71C02">
      <w:pPr>
        <w:keepNext/>
        <w:shd w:val="clear" w:color="auto" w:fill="FFFFFF"/>
        <w:spacing w:before="120" w:after="120" w:line="276" w:lineRule="auto"/>
        <w:rPr>
          <w:sz w:val="22"/>
          <w:szCs w:val="22"/>
        </w:rPr>
      </w:pPr>
      <w:r w:rsidRPr="00690D8B">
        <w:rPr>
          <w:sz w:val="22"/>
          <w:szCs w:val="22"/>
        </w:rPr>
        <w:t>V podčlánku sa text „alebo za inú nepriamu alebo následnú stratu alebo škodu“ vypúšťa bez náhrady.</w:t>
      </w:r>
    </w:p>
    <w:p w14:paraId="782975A2" w14:textId="6F9CD592" w:rsidR="00657BF9" w:rsidRPr="00900928" w:rsidRDefault="00E71C02" w:rsidP="00900928">
      <w:pPr>
        <w:keepNext/>
        <w:shd w:val="clear" w:color="auto" w:fill="FFFFFF"/>
        <w:spacing w:before="120" w:after="120" w:line="276" w:lineRule="auto"/>
        <w:rPr>
          <w:b/>
          <w:bCs/>
          <w:sz w:val="22"/>
          <w:szCs w:val="22"/>
        </w:rPr>
      </w:pPr>
      <w:r w:rsidRPr="00FB3F67">
        <w:rPr>
          <w:sz w:val="22"/>
          <w:szCs w:val="22"/>
        </w:rPr>
        <w:t>Text v druhom odstavci podčlánku  sa ruší.</w:t>
      </w:r>
    </w:p>
    <w:p w14:paraId="6992CA39" w14:textId="77777777" w:rsidR="000829E8" w:rsidRPr="009238C3" w:rsidRDefault="000829E8" w:rsidP="000829E8">
      <w:pPr>
        <w:spacing w:before="120"/>
        <w:jc w:val="center"/>
        <w:rPr>
          <w:b/>
          <w:sz w:val="22"/>
          <w:szCs w:val="22"/>
        </w:rPr>
      </w:pPr>
      <w:r w:rsidRPr="009238C3">
        <w:rPr>
          <w:b/>
          <w:sz w:val="22"/>
          <w:szCs w:val="22"/>
        </w:rPr>
        <w:t>Článok  18  Poistenie</w:t>
      </w:r>
    </w:p>
    <w:p w14:paraId="3F64EF02"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18.1 Všeobecné požiadavky na poistenie </w:t>
      </w:r>
    </w:p>
    <w:p w14:paraId="1E31F4B3" w14:textId="77777777" w:rsidR="000829E8" w:rsidRPr="009238C3" w:rsidRDefault="000829E8" w:rsidP="000829E8">
      <w:pPr>
        <w:jc w:val="both"/>
        <w:rPr>
          <w:sz w:val="22"/>
          <w:szCs w:val="22"/>
        </w:rPr>
      </w:pPr>
      <w:r w:rsidRPr="009238C3">
        <w:rPr>
          <w:sz w:val="22"/>
          <w:szCs w:val="22"/>
        </w:rPr>
        <w:t xml:space="preserve">V druhom odstavci podčlánku sa druhá veta </w:t>
      </w:r>
      <w:r w:rsidR="00E71C02">
        <w:rPr>
          <w:sz w:val="22"/>
          <w:szCs w:val="22"/>
        </w:rPr>
        <w:t xml:space="preserve">a tretia veta </w:t>
      </w:r>
      <w:r w:rsidRPr="009238C3">
        <w:rPr>
          <w:sz w:val="22"/>
          <w:szCs w:val="22"/>
        </w:rPr>
        <w:t>ruš</w:t>
      </w:r>
      <w:r w:rsidR="00E71C02">
        <w:rPr>
          <w:sz w:val="22"/>
          <w:szCs w:val="22"/>
        </w:rPr>
        <w:t>ia</w:t>
      </w:r>
      <w:r w:rsidRPr="009238C3">
        <w:rPr>
          <w:sz w:val="22"/>
          <w:szCs w:val="22"/>
        </w:rPr>
        <w:t>.</w:t>
      </w:r>
    </w:p>
    <w:p w14:paraId="7D8529C0" w14:textId="77777777" w:rsidR="000829E8" w:rsidRPr="009238C3" w:rsidRDefault="000829E8" w:rsidP="000829E8">
      <w:pPr>
        <w:spacing w:before="120"/>
        <w:jc w:val="both"/>
        <w:rPr>
          <w:sz w:val="22"/>
          <w:szCs w:val="22"/>
        </w:rPr>
      </w:pPr>
      <w:r w:rsidRPr="009238C3">
        <w:rPr>
          <w:sz w:val="22"/>
          <w:szCs w:val="22"/>
        </w:rPr>
        <w:lastRenderedPageBreak/>
        <w:t>V šiestom odstavci sa ruší text „(počítaných od Dátumu začatia prác)“.</w:t>
      </w:r>
    </w:p>
    <w:p w14:paraId="789FA9D3" w14:textId="0A12CD60" w:rsidR="000829E8" w:rsidRDefault="000829E8" w:rsidP="006755D3">
      <w:pPr>
        <w:spacing w:before="120"/>
        <w:jc w:val="center"/>
        <w:rPr>
          <w:b/>
          <w:sz w:val="22"/>
          <w:szCs w:val="22"/>
        </w:rPr>
      </w:pPr>
      <w:r w:rsidRPr="009238C3">
        <w:rPr>
          <w:b/>
          <w:sz w:val="22"/>
          <w:szCs w:val="22"/>
        </w:rPr>
        <w:t>Článok  20  Nároky, spory a arbitrážne konanie</w:t>
      </w:r>
    </w:p>
    <w:p w14:paraId="3A1DA4EE" w14:textId="77777777" w:rsidR="006755D3" w:rsidRPr="006755D3" w:rsidRDefault="006755D3" w:rsidP="006755D3">
      <w:pPr>
        <w:keepNext/>
        <w:spacing w:before="120"/>
        <w:outlineLvl w:val="2"/>
        <w:rPr>
          <w:sz w:val="22"/>
          <w:szCs w:val="22"/>
        </w:rPr>
      </w:pPr>
      <w:r w:rsidRPr="006755D3">
        <w:rPr>
          <w:sz w:val="22"/>
          <w:szCs w:val="22"/>
        </w:rPr>
        <w:t>Názov článku 20 Nároky, spory a arbitrážne konanie sa ruší a nahrádza sa nasledovným názvom:</w:t>
      </w:r>
    </w:p>
    <w:p w14:paraId="0E5D8025" w14:textId="47B40E7A" w:rsidR="006755D3" w:rsidRPr="006755D3" w:rsidRDefault="006755D3" w:rsidP="006755D3">
      <w:pPr>
        <w:spacing w:before="120" w:after="120"/>
        <w:ind w:right="-142"/>
        <w:jc w:val="center"/>
        <w:outlineLvl w:val="1"/>
        <w:rPr>
          <w:b/>
          <w:sz w:val="28"/>
          <w:szCs w:val="28"/>
        </w:rPr>
      </w:pPr>
      <w:r w:rsidRPr="006755D3">
        <w:rPr>
          <w:b/>
          <w:sz w:val="22"/>
          <w:szCs w:val="22"/>
        </w:rPr>
        <w:t>Článok 20 Nároky a spory</w:t>
      </w:r>
    </w:p>
    <w:p w14:paraId="20430641" w14:textId="77777777" w:rsidR="00D45D97" w:rsidRPr="00D45D97" w:rsidRDefault="00D45D97" w:rsidP="00D45D97">
      <w:pPr>
        <w:keepNext/>
        <w:spacing w:before="120"/>
        <w:jc w:val="both"/>
        <w:outlineLvl w:val="2"/>
        <w:rPr>
          <w:b/>
          <w:bCs/>
          <w:sz w:val="22"/>
          <w:szCs w:val="22"/>
        </w:rPr>
      </w:pPr>
      <w:r w:rsidRPr="00D45D97">
        <w:rPr>
          <w:b/>
          <w:bCs/>
          <w:sz w:val="22"/>
          <w:szCs w:val="22"/>
        </w:rPr>
        <w:t>Podčlánok 20.1 Nároky Zhotoviteľa</w:t>
      </w:r>
    </w:p>
    <w:p w14:paraId="4653B62B" w14:textId="77777777" w:rsidR="00D45D97" w:rsidRPr="00D45D97" w:rsidRDefault="00D45D97" w:rsidP="00BD50C1">
      <w:pPr>
        <w:keepNext/>
        <w:spacing w:after="120"/>
        <w:jc w:val="both"/>
        <w:rPr>
          <w:bCs/>
          <w:sz w:val="22"/>
          <w:szCs w:val="22"/>
        </w:rPr>
      </w:pPr>
      <w:r w:rsidRPr="00D45D97">
        <w:rPr>
          <w:bCs/>
          <w:sz w:val="22"/>
          <w:szCs w:val="22"/>
        </w:rPr>
        <w:t>Na koniec prvého odstavca sa dopĺňa text s nasledovným znením:</w:t>
      </w:r>
    </w:p>
    <w:p w14:paraId="14805F33" w14:textId="77777777" w:rsidR="00D45D97" w:rsidRPr="00C76FF5" w:rsidRDefault="00D45D97" w:rsidP="00BD50C1">
      <w:pPr>
        <w:keepNext/>
        <w:jc w:val="both"/>
        <w:rPr>
          <w:bCs/>
          <w:sz w:val="22"/>
          <w:szCs w:val="22"/>
        </w:rPr>
      </w:pPr>
      <w:r w:rsidRPr="00D45D97">
        <w:rPr>
          <w:bCs/>
          <w:sz w:val="22"/>
          <w:szCs w:val="22"/>
        </w:rPr>
        <w:t xml:space="preserve">Súčasťou oznámenia </w:t>
      </w:r>
      <w:r w:rsidR="00CD666F">
        <w:rPr>
          <w:bCs/>
          <w:sz w:val="22"/>
          <w:szCs w:val="22"/>
        </w:rPr>
        <w:t xml:space="preserve">o nároku </w:t>
      </w:r>
      <w:r w:rsidRPr="00D45D97">
        <w:rPr>
          <w:bCs/>
          <w:sz w:val="22"/>
          <w:szCs w:val="22"/>
        </w:rPr>
        <w:t xml:space="preserve">musí byť vyplnený Identifikačný list, ktorého vzor </w:t>
      </w:r>
      <w:r w:rsidR="00CD666F">
        <w:rPr>
          <w:bCs/>
          <w:sz w:val="22"/>
          <w:szCs w:val="22"/>
        </w:rPr>
        <w:t xml:space="preserve">zaslal Objednávateľ Zhotoviteľovi po nadobudnutí účinnosti </w:t>
      </w:r>
      <w:r w:rsidRPr="00D45D97">
        <w:rPr>
          <w:bCs/>
          <w:sz w:val="22"/>
          <w:szCs w:val="22"/>
        </w:rPr>
        <w:t>Zmluvy.</w:t>
      </w:r>
    </w:p>
    <w:p w14:paraId="1BD0D742" w14:textId="77777777" w:rsidR="000829E8" w:rsidRPr="009238C3" w:rsidRDefault="000829E8" w:rsidP="000829E8">
      <w:pPr>
        <w:keepNext/>
        <w:spacing w:before="120"/>
        <w:jc w:val="both"/>
        <w:outlineLvl w:val="2"/>
        <w:rPr>
          <w:b/>
          <w:bCs/>
          <w:sz w:val="22"/>
          <w:szCs w:val="22"/>
        </w:rPr>
      </w:pPr>
      <w:r w:rsidRPr="009238C3">
        <w:rPr>
          <w:b/>
          <w:bCs/>
          <w:sz w:val="22"/>
          <w:szCs w:val="22"/>
        </w:rPr>
        <w:t>Podčlánok 20.2 Menovanie Komisie na riešenie sporov</w:t>
      </w:r>
    </w:p>
    <w:p w14:paraId="35DECD81" w14:textId="77777777" w:rsidR="000829E8" w:rsidRPr="009238C3" w:rsidRDefault="000829E8" w:rsidP="000829E8">
      <w:pPr>
        <w:jc w:val="both"/>
        <w:rPr>
          <w:sz w:val="22"/>
          <w:szCs w:val="22"/>
        </w:rPr>
      </w:pPr>
      <w:r w:rsidRPr="009238C3">
        <w:rPr>
          <w:sz w:val="22"/>
          <w:szCs w:val="22"/>
        </w:rPr>
        <w:t>Text podčlánku  sa ruší.</w:t>
      </w:r>
    </w:p>
    <w:p w14:paraId="3F7E8F20" w14:textId="77777777" w:rsidR="000829E8" w:rsidRPr="009238C3" w:rsidRDefault="000829E8" w:rsidP="000829E8">
      <w:pPr>
        <w:keepNext/>
        <w:spacing w:before="120"/>
        <w:jc w:val="both"/>
        <w:outlineLvl w:val="2"/>
        <w:rPr>
          <w:b/>
          <w:bCs/>
          <w:sz w:val="22"/>
          <w:szCs w:val="22"/>
        </w:rPr>
      </w:pPr>
      <w:r w:rsidRPr="009238C3">
        <w:rPr>
          <w:b/>
          <w:bCs/>
          <w:sz w:val="22"/>
          <w:szCs w:val="22"/>
        </w:rPr>
        <w:t>Podčlánok 20.3 Neschopnosť odsúhlasiť Komisiu na riešenie sporov</w:t>
      </w:r>
    </w:p>
    <w:p w14:paraId="7545A07A" w14:textId="77777777" w:rsidR="000829E8" w:rsidRPr="009238C3" w:rsidRDefault="000829E8" w:rsidP="000829E8">
      <w:pPr>
        <w:jc w:val="both"/>
        <w:rPr>
          <w:sz w:val="22"/>
          <w:szCs w:val="22"/>
        </w:rPr>
      </w:pPr>
      <w:r w:rsidRPr="009238C3">
        <w:rPr>
          <w:sz w:val="22"/>
          <w:szCs w:val="22"/>
        </w:rPr>
        <w:t>Text podčlánku  sa ruší.</w:t>
      </w:r>
    </w:p>
    <w:p w14:paraId="0B2A7111" w14:textId="77777777" w:rsidR="000829E8" w:rsidRPr="009238C3" w:rsidRDefault="000829E8" w:rsidP="000829E8">
      <w:pPr>
        <w:keepNext/>
        <w:spacing w:before="120"/>
        <w:jc w:val="both"/>
        <w:outlineLvl w:val="2"/>
        <w:rPr>
          <w:b/>
          <w:bCs/>
          <w:sz w:val="22"/>
          <w:szCs w:val="22"/>
        </w:rPr>
      </w:pPr>
      <w:r w:rsidRPr="009238C3">
        <w:rPr>
          <w:b/>
          <w:bCs/>
          <w:sz w:val="22"/>
          <w:szCs w:val="22"/>
        </w:rPr>
        <w:t>Podčlánok 20.4 Dosiahnutie rozhodnutia Komisie na riešenie sporov</w:t>
      </w:r>
    </w:p>
    <w:p w14:paraId="76405FAE" w14:textId="77777777" w:rsidR="000829E8" w:rsidRPr="009238C3" w:rsidRDefault="000829E8" w:rsidP="000829E8">
      <w:pPr>
        <w:jc w:val="both"/>
        <w:rPr>
          <w:sz w:val="22"/>
          <w:szCs w:val="22"/>
        </w:rPr>
      </w:pPr>
      <w:r w:rsidRPr="009238C3">
        <w:rPr>
          <w:sz w:val="22"/>
          <w:szCs w:val="22"/>
        </w:rPr>
        <w:t>Text podčlánku  sa ruší.</w:t>
      </w:r>
    </w:p>
    <w:p w14:paraId="1EA3937E" w14:textId="77777777" w:rsidR="000829E8" w:rsidRPr="009238C3" w:rsidRDefault="000829E8" w:rsidP="000829E8">
      <w:pPr>
        <w:keepNext/>
        <w:spacing w:before="120"/>
        <w:jc w:val="both"/>
        <w:outlineLvl w:val="2"/>
        <w:rPr>
          <w:b/>
          <w:bCs/>
          <w:sz w:val="22"/>
          <w:szCs w:val="22"/>
        </w:rPr>
      </w:pPr>
      <w:r w:rsidRPr="009238C3">
        <w:rPr>
          <w:b/>
          <w:bCs/>
          <w:sz w:val="22"/>
          <w:szCs w:val="22"/>
        </w:rPr>
        <w:t xml:space="preserve">Podčlánok 20.5 Mimosúdne vyrovnanie </w:t>
      </w:r>
    </w:p>
    <w:p w14:paraId="045E173A" w14:textId="77777777" w:rsidR="000829E8" w:rsidRPr="009238C3" w:rsidRDefault="000829E8" w:rsidP="000829E8">
      <w:pPr>
        <w:spacing w:after="120"/>
        <w:jc w:val="both"/>
        <w:rPr>
          <w:sz w:val="22"/>
          <w:szCs w:val="22"/>
        </w:rPr>
      </w:pPr>
      <w:r w:rsidRPr="009238C3">
        <w:rPr>
          <w:sz w:val="22"/>
          <w:szCs w:val="22"/>
        </w:rPr>
        <w:t>Text podčlánku sa ruší a nahrádza sa nasledujúcim znením:</w:t>
      </w:r>
    </w:p>
    <w:p w14:paraId="28ADC65E" w14:textId="77777777" w:rsidR="000829E8" w:rsidRPr="009238C3" w:rsidRDefault="000829E8" w:rsidP="000829E8">
      <w:pPr>
        <w:spacing w:before="120"/>
        <w:jc w:val="both"/>
        <w:rPr>
          <w:sz w:val="22"/>
          <w:szCs w:val="22"/>
        </w:rPr>
      </w:pPr>
      <w:r w:rsidRPr="009238C3">
        <w:rPr>
          <w:sz w:val="22"/>
          <w:szCs w:val="22"/>
        </w:rPr>
        <w:t>Ak medzi Stranami vznikne spor akéhokoľvek druhu v súvislosti so Zmluvou alebo realizáciou Diela, vrátane akéhokoľvek sporu, ktorý sa týka potvrdenia, rozhodnutia, pokynu, názoru alebo ohodnotenia Stavebného dozora, budú sa obidve Strany usilovať o urovnanie sporu mimosúdne.</w:t>
      </w:r>
    </w:p>
    <w:p w14:paraId="2D9FC3C4" w14:textId="77777777" w:rsidR="00E71C02" w:rsidRPr="00E71C02" w:rsidRDefault="00E71C02" w:rsidP="00E71C02">
      <w:pPr>
        <w:keepNext/>
        <w:keepLines/>
        <w:spacing w:before="120" w:after="120" w:line="276" w:lineRule="auto"/>
        <w:ind w:right="84"/>
        <w:jc w:val="both"/>
        <w:outlineLvl w:val="2"/>
        <w:rPr>
          <w:b/>
        </w:rPr>
      </w:pPr>
      <w:r w:rsidRPr="00021E89">
        <w:rPr>
          <w:b/>
          <w:sz w:val="22"/>
          <w:szCs w:val="22"/>
        </w:rPr>
        <w:t xml:space="preserve">Podčlánok 20.6 Arbitrážne konanie </w:t>
      </w:r>
    </w:p>
    <w:p w14:paraId="6525F1D8" w14:textId="1C6C7B11" w:rsidR="00E71C02" w:rsidRPr="00021E89" w:rsidRDefault="00E71C02" w:rsidP="00E71C02">
      <w:pPr>
        <w:spacing w:after="120" w:line="276" w:lineRule="auto"/>
        <w:jc w:val="both"/>
        <w:rPr>
          <w:sz w:val="22"/>
          <w:szCs w:val="22"/>
        </w:rPr>
      </w:pPr>
      <w:r w:rsidRPr="00021E89">
        <w:rPr>
          <w:sz w:val="22"/>
          <w:szCs w:val="22"/>
        </w:rPr>
        <w:t>Názov podčlánku 20.6</w:t>
      </w:r>
      <w:r w:rsidR="006755D3">
        <w:rPr>
          <w:sz w:val="22"/>
          <w:szCs w:val="22"/>
        </w:rPr>
        <w:t xml:space="preserve"> a text podčlánku 20.6</w:t>
      </w:r>
      <w:r w:rsidRPr="00021E89">
        <w:rPr>
          <w:sz w:val="22"/>
          <w:szCs w:val="22"/>
        </w:rPr>
        <w:t xml:space="preserve"> sa ruší a nahrádza sa nasledujúcim názvom:</w:t>
      </w:r>
    </w:p>
    <w:p w14:paraId="7BBBDBC8" w14:textId="77777777" w:rsidR="00E71C02" w:rsidRPr="00021E89" w:rsidRDefault="00E71C02" w:rsidP="00E71C02">
      <w:pPr>
        <w:keepNext/>
        <w:keepLines/>
        <w:spacing w:before="120" w:after="120" w:line="276" w:lineRule="auto"/>
        <w:ind w:right="84"/>
        <w:jc w:val="both"/>
        <w:outlineLvl w:val="2"/>
        <w:rPr>
          <w:b/>
          <w:sz w:val="22"/>
          <w:szCs w:val="22"/>
        </w:rPr>
      </w:pPr>
      <w:r w:rsidRPr="00021E89">
        <w:rPr>
          <w:b/>
          <w:sz w:val="22"/>
          <w:szCs w:val="22"/>
        </w:rPr>
        <w:t xml:space="preserve">Podčlánok 20.6 Súdne konanie </w:t>
      </w:r>
    </w:p>
    <w:p w14:paraId="70EB9292" w14:textId="77777777" w:rsidR="00E71C02" w:rsidRPr="00021E89" w:rsidRDefault="00E71C02" w:rsidP="00E71C02">
      <w:pPr>
        <w:tabs>
          <w:tab w:val="left" w:pos="708"/>
          <w:tab w:val="center" w:pos="4536"/>
          <w:tab w:val="right" w:pos="9072"/>
        </w:tabs>
        <w:overflowPunct w:val="0"/>
        <w:autoSpaceDE w:val="0"/>
        <w:autoSpaceDN w:val="0"/>
        <w:adjustRightInd w:val="0"/>
        <w:jc w:val="both"/>
        <w:rPr>
          <w:sz w:val="22"/>
          <w:szCs w:val="22"/>
        </w:rPr>
      </w:pPr>
      <w:r w:rsidRPr="00021E89">
        <w:rPr>
          <w:sz w:val="22"/>
          <w:szCs w:val="22"/>
        </w:rPr>
        <w:t>Text podčlánku sa ruší a nahrádza sa nasledujúcim znením:</w:t>
      </w:r>
    </w:p>
    <w:p w14:paraId="1862E241" w14:textId="0327D7F4" w:rsidR="00E71C02" w:rsidRPr="00021E89" w:rsidRDefault="00E71C02" w:rsidP="00E71C02">
      <w:pPr>
        <w:spacing w:before="120"/>
        <w:jc w:val="both"/>
        <w:rPr>
          <w:sz w:val="22"/>
          <w:szCs w:val="22"/>
        </w:rPr>
      </w:pPr>
      <w:r w:rsidRPr="00021E89">
        <w:rPr>
          <w:sz w:val="22"/>
          <w:szCs w:val="22"/>
        </w:rPr>
        <w:t xml:space="preserve">Pokiaľ nedôjde k urovnaniu sporu mimosúdnou cestou, bude spor vyriešený príslušným súdom. </w:t>
      </w:r>
    </w:p>
    <w:p w14:paraId="248E8ACB" w14:textId="77777777" w:rsidR="00E71C02" w:rsidRPr="00021E89" w:rsidRDefault="00E71C02" w:rsidP="00E71C02">
      <w:pPr>
        <w:spacing w:before="120"/>
        <w:jc w:val="both"/>
        <w:rPr>
          <w:sz w:val="22"/>
          <w:szCs w:val="22"/>
        </w:rPr>
      </w:pPr>
      <w:r w:rsidRPr="00021E89">
        <w:rPr>
          <w:sz w:val="22"/>
          <w:szCs w:val="22"/>
        </w:rPr>
        <w:t>Skutočnosť, že súdne konanie je vedené počas realizácie Diela, nebráni zmluvným stranám a Stavebnému dozorovi plniť si svoje povinnosti.</w:t>
      </w:r>
      <w:r w:rsidRPr="00021E89">
        <w:rPr>
          <w:sz w:val="22"/>
          <w:szCs w:val="22"/>
        </w:rPr>
        <w:tab/>
      </w:r>
    </w:p>
    <w:p w14:paraId="0B6F438C" w14:textId="77777777" w:rsidR="000829E8" w:rsidRPr="009238C3" w:rsidRDefault="000829E8" w:rsidP="000829E8">
      <w:pPr>
        <w:keepNext/>
        <w:spacing w:before="120"/>
        <w:jc w:val="both"/>
        <w:outlineLvl w:val="2"/>
        <w:rPr>
          <w:b/>
          <w:bCs/>
          <w:sz w:val="22"/>
          <w:szCs w:val="22"/>
        </w:rPr>
      </w:pPr>
      <w:r w:rsidRPr="009238C3">
        <w:rPr>
          <w:b/>
          <w:bCs/>
          <w:sz w:val="22"/>
          <w:szCs w:val="22"/>
        </w:rPr>
        <w:t>Podčlánok 20.7 Nesplnenie rozhodnutia Komisie na riešenie sporov</w:t>
      </w:r>
    </w:p>
    <w:p w14:paraId="467F155F" w14:textId="77777777" w:rsidR="000829E8" w:rsidRPr="009238C3" w:rsidRDefault="000829E8" w:rsidP="000829E8">
      <w:pPr>
        <w:jc w:val="both"/>
        <w:rPr>
          <w:sz w:val="22"/>
          <w:szCs w:val="22"/>
        </w:rPr>
      </w:pPr>
      <w:r w:rsidRPr="009238C3">
        <w:rPr>
          <w:sz w:val="22"/>
          <w:szCs w:val="22"/>
        </w:rPr>
        <w:t>Text podčlánku  sa ruší.</w:t>
      </w:r>
    </w:p>
    <w:p w14:paraId="1463AA3E" w14:textId="77777777" w:rsidR="000829E8" w:rsidRPr="009238C3" w:rsidRDefault="000829E8" w:rsidP="000829E8">
      <w:pPr>
        <w:keepNext/>
        <w:spacing w:before="120"/>
        <w:jc w:val="both"/>
        <w:outlineLvl w:val="2"/>
        <w:rPr>
          <w:b/>
          <w:bCs/>
          <w:sz w:val="22"/>
          <w:szCs w:val="22"/>
        </w:rPr>
      </w:pPr>
      <w:r w:rsidRPr="009238C3">
        <w:rPr>
          <w:b/>
          <w:bCs/>
          <w:sz w:val="22"/>
          <w:szCs w:val="22"/>
        </w:rPr>
        <w:t>Podčlánok 20.8 Uplynutie funkčného obdobia Komisie na riešenie sporov</w:t>
      </w:r>
    </w:p>
    <w:p w14:paraId="4E86C000" w14:textId="77777777" w:rsidR="00A837DF" w:rsidRPr="009238C3" w:rsidRDefault="000829E8" w:rsidP="000E5CDD">
      <w:pPr>
        <w:jc w:val="both"/>
        <w:rPr>
          <w:rStyle w:val="Vrazn"/>
          <w:b w:val="0"/>
          <w:bCs w:val="0"/>
          <w:sz w:val="22"/>
          <w:szCs w:val="22"/>
        </w:rPr>
      </w:pPr>
      <w:r w:rsidRPr="009238C3">
        <w:rPr>
          <w:sz w:val="22"/>
          <w:szCs w:val="22"/>
        </w:rPr>
        <w:t>Text podčlánku  sa ruší.</w:t>
      </w:r>
    </w:p>
    <w:p w14:paraId="228091AD" w14:textId="3F1FE6D2" w:rsidR="008553CE" w:rsidRDefault="008553CE" w:rsidP="008553CE">
      <w:pPr>
        <w:outlineLvl w:val="1"/>
        <w:rPr>
          <w:sz w:val="22"/>
          <w:szCs w:val="22"/>
        </w:rPr>
      </w:pPr>
      <w:r>
        <w:rPr>
          <w:rStyle w:val="Vrazn"/>
          <w:b w:val="0"/>
          <w:bCs w:val="0"/>
          <w:sz w:val="22"/>
          <w:szCs w:val="22"/>
        </w:rPr>
        <w:br w:type="page"/>
      </w:r>
      <w:r w:rsidRPr="008553CE">
        <w:rPr>
          <w:b/>
          <w:sz w:val="22"/>
          <w:szCs w:val="22"/>
        </w:rPr>
        <w:lastRenderedPageBreak/>
        <w:t>Príloha č. 1 – Opis predmetu Zmluvy</w:t>
      </w:r>
      <w:r w:rsidRPr="008553CE">
        <w:rPr>
          <w:sz w:val="22"/>
          <w:szCs w:val="22"/>
        </w:rPr>
        <w:t xml:space="preserve"> </w:t>
      </w:r>
    </w:p>
    <w:p w14:paraId="45E6E4D9" w14:textId="59456724" w:rsidR="00631262" w:rsidRPr="00631262" w:rsidRDefault="00631262" w:rsidP="008553CE">
      <w:pPr>
        <w:outlineLvl w:val="1"/>
        <w:rPr>
          <w:i/>
          <w:sz w:val="22"/>
          <w:szCs w:val="22"/>
        </w:rPr>
      </w:pPr>
      <w:r w:rsidRPr="00631262">
        <w:rPr>
          <w:i/>
          <w:sz w:val="22"/>
          <w:szCs w:val="22"/>
          <w:highlight w:val="lightGray"/>
        </w:rPr>
        <w:t>(pred podpisom Zmluvy bude doplnený opis predmetu zákazky v súlade so Súťažnými podkladmi)</w:t>
      </w:r>
    </w:p>
    <w:p w14:paraId="051BB502" w14:textId="63E2D11C" w:rsidR="00BF168D" w:rsidRPr="006D6521" w:rsidRDefault="00BF168D" w:rsidP="00DD335E">
      <w:pPr>
        <w:contextualSpacing/>
        <w:jc w:val="both"/>
        <w:rPr>
          <w:sz w:val="22"/>
          <w:szCs w:val="22"/>
        </w:rPr>
      </w:pPr>
    </w:p>
    <w:p w14:paraId="3124403F" w14:textId="77777777" w:rsidR="00B966B9" w:rsidRPr="00657BF9" w:rsidRDefault="00B966B9" w:rsidP="00B966B9">
      <w:pPr>
        <w:ind w:left="284"/>
        <w:jc w:val="both"/>
        <w:rPr>
          <w:sz w:val="22"/>
          <w:szCs w:val="22"/>
        </w:rPr>
      </w:pPr>
    </w:p>
    <w:p w14:paraId="1509F30C" w14:textId="77777777" w:rsidR="00B966B9" w:rsidRPr="00567936" w:rsidRDefault="00B966B9" w:rsidP="00B966B9">
      <w:pPr>
        <w:tabs>
          <w:tab w:val="left" w:pos="284"/>
        </w:tabs>
        <w:spacing w:after="200"/>
        <w:ind w:left="360"/>
        <w:contextualSpacing/>
        <w:jc w:val="both"/>
        <w:rPr>
          <w:rFonts w:eastAsia="Calibri"/>
          <w:b/>
          <w:sz w:val="22"/>
          <w:szCs w:val="22"/>
          <w:lang w:eastAsia="en-US"/>
        </w:rPr>
      </w:pPr>
    </w:p>
    <w:p w14:paraId="2D22B03E" w14:textId="385DFA2F" w:rsidR="00011C0B" w:rsidRPr="009F535C" w:rsidRDefault="00011C0B" w:rsidP="009F535C">
      <w:pPr>
        <w:spacing w:after="160"/>
        <w:jc w:val="both"/>
        <w:rPr>
          <w:highlight w:val="yellow"/>
        </w:rPr>
      </w:pPr>
    </w:p>
    <w:p w14:paraId="1687B286" w14:textId="77777777" w:rsidR="00473867" w:rsidRPr="00473867" w:rsidRDefault="00473867" w:rsidP="00473867">
      <w:pPr>
        <w:pStyle w:val="Odsekzoznamu"/>
        <w:spacing w:after="160" w:line="240" w:lineRule="auto"/>
        <w:ind w:left="284"/>
        <w:jc w:val="both"/>
        <w:rPr>
          <w:rFonts w:ascii="Times New Roman" w:hAnsi="Times New Roman"/>
        </w:rPr>
      </w:pPr>
    </w:p>
    <w:p w14:paraId="7AFA3BAA" w14:textId="77777777" w:rsidR="00473867" w:rsidRPr="00473867" w:rsidRDefault="00473867" w:rsidP="00473867">
      <w:pPr>
        <w:pStyle w:val="Odsekzoznamu"/>
        <w:spacing w:after="160" w:line="240" w:lineRule="auto"/>
        <w:ind w:left="284"/>
        <w:jc w:val="both"/>
        <w:rPr>
          <w:rFonts w:ascii="Times New Roman" w:hAnsi="Times New Roman"/>
        </w:rPr>
      </w:pPr>
    </w:p>
    <w:p w14:paraId="3C2C057C" w14:textId="77777777" w:rsidR="00473867" w:rsidRPr="00473867" w:rsidRDefault="00473867" w:rsidP="00473867">
      <w:pPr>
        <w:pStyle w:val="Odsekzoznamu"/>
        <w:spacing w:after="160" w:line="240" w:lineRule="auto"/>
        <w:ind w:left="284"/>
        <w:jc w:val="both"/>
        <w:rPr>
          <w:rFonts w:ascii="Times New Roman" w:hAnsi="Times New Roman"/>
        </w:rPr>
      </w:pPr>
    </w:p>
    <w:p w14:paraId="0C72F511" w14:textId="05D0F9E0" w:rsidR="008553CE" w:rsidRPr="008553CE" w:rsidRDefault="008553CE" w:rsidP="008553CE">
      <w:pPr>
        <w:outlineLvl w:val="1"/>
        <w:rPr>
          <w:b/>
          <w:sz w:val="22"/>
          <w:szCs w:val="22"/>
        </w:rPr>
      </w:pPr>
      <w:r>
        <w:rPr>
          <w:rStyle w:val="Vrazn"/>
          <w:b w:val="0"/>
          <w:bCs w:val="0"/>
          <w:sz w:val="22"/>
          <w:szCs w:val="22"/>
        </w:rPr>
        <w:br w:type="page"/>
      </w:r>
      <w:r w:rsidRPr="008553CE">
        <w:rPr>
          <w:b/>
          <w:sz w:val="22"/>
          <w:szCs w:val="22"/>
        </w:rPr>
        <w:lastRenderedPageBreak/>
        <w:t xml:space="preserve">Príloha č. 2 – Ocenený výkaz výmer </w:t>
      </w:r>
    </w:p>
    <w:p w14:paraId="313035DD" w14:textId="46DE0A62" w:rsidR="008553CE" w:rsidRDefault="008553CE" w:rsidP="00BA216C">
      <w:pPr>
        <w:jc w:val="both"/>
        <w:outlineLvl w:val="0"/>
        <w:rPr>
          <w:rStyle w:val="Vrazn"/>
          <w:b w:val="0"/>
          <w:bCs w:val="0"/>
          <w:sz w:val="22"/>
          <w:szCs w:val="22"/>
        </w:rPr>
      </w:pPr>
    </w:p>
    <w:p w14:paraId="06694123" w14:textId="7E095448" w:rsidR="006C3F84" w:rsidRPr="006C3F84" w:rsidRDefault="006C3F84" w:rsidP="006C3F84">
      <w:pPr>
        <w:tabs>
          <w:tab w:val="left" w:pos="2552"/>
        </w:tabs>
        <w:ind w:right="-142"/>
        <w:rPr>
          <w:bCs/>
          <w:i/>
          <w:sz w:val="22"/>
          <w:szCs w:val="22"/>
        </w:rPr>
      </w:pPr>
      <w:r>
        <w:rPr>
          <w:bCs/>
          <w:i/>
          <w:sz w:val="22"/>
          <w:szCs w:val="22"/>
          <w:highlight w:val="lightGray"/>
        </w:rPr>
        <w:t>(do</w:t>
      </w:r>
      <w:r w:rsidRPr="006C3F84">
        <w:rPr>
          <w:bCs/>
          <w:i/>
          <w:sz w:val="22"/>
          <w:szCs w:val="22"/>
          <w:highlight w:val="lightGray"/>
        </w:rPr>
        <w:t>plní úspešný uchádzač)</w:t>
      </w:r>
    </w:p>
    <w:p w14:paraId="4F411D5A" w14:textId="77777777" w:rsidR="006C3F84" w:rsidRDefault="006C3F84" w:rsidP="00BA216C">
      <w:pPr>
        <w:jc w:val="both"/>
        <w:outlineLvl w:val="0"/>
        <w:rPr>
          <w:rStyle w:val="Vrazn"/>
          <w:b w:val="0"/>
          <w:bCs w:val="0"/>
          <w:sz w:val="22"/>
          <w:szCs w:val="22"/>
        </w:rPr>
        <w:sectPr w:rsidR="006C3F84" w:rsidSect="00E30A94">
          <w:pgSz w:w="11906" w:h="16838"/>
          <w:pgMar w:top="1077" w:right="737" w:bottom="426" w:left="1304" w:header="680" w:footer="567" w:gutter="0"/>
          <w:pgBorders w:offsetFrom="page">
            <w:top w:val="single" w:sz="4" w:space="24" w:color="auto"/>
            <w:left w:val="single" w:sz="4" w:space="24" w:color="auto"/>
            <w:bottom w:val="single" w:sz="4" w:space="24" w:color="auto"/>
            <w:right w:val="single" w:sz="4" w:space="24" w:color="auto"/>
          </w:pgBorders>
          <w:cols w:space="708"/>
          <w:noEndnote/>
          <w:docGrid w:linePitch="326"/>
        </w:sectPr>
      </w:pPr>
    </w:p>
    <w:p w14:paraId="218F2AF7" w14:textId="77777777" w:rsidR="00FB1AD5" w:rsidRPr="008553CE" w:rsidRDefault="00FB1AD5" w:rsidP="006B3491">
      <w:pPr>
        <w:ind w:left="567"/>
        <w:jc w:val="both"/>
        <w:rPr>
          <w:b/>
          <w:sz w:val="22"/>
          <w:szCs w:val="22"/>
        </w:rPr>
      </w:pPr>
    </w:p>
    <w:p w14:paraId="0C700ABE" w14:textId="1E613704" w:rsidR="00027D44" w:rsidRDefault="00027D44" w:rsidP="000E5CDD">
      <w:pPr>
        <w:jc w:val="both"/>
        <w:outlineLvl w:val="1"/>
        <w:rPr>
          <w:b/>
          <w:sz w:val="22"/>
          <w:szCs w:val="22"/>
        </w:rPr>
      </w:pPr>
      <w:r w:rsidRPr="008553CE">
        <w:rPr>
          <w:b/>
          <w:sz w:val="22"/>
          <w:szCs w:val="22"/>
        </w:rPr>
        <w:t xml:space="preserve">Príloha č. </w:t>
      </w:r>
      <w:r w:rsidR="005D1780" w:rsidRPr="008553CE">
        <w:rPr>
          <w:b/>
          <w:sz w:val="22"/>
          <w:szCs w:val="22"/>
        </w:rPr>
        <w:t>3</w:t>
      </w:r>
      <w:r w:rsidRPr="008553CE">
        <w:rPr>
          <w:b/>
          <w:sz w:val="22"/>
          <w:szCs w:val="22"/>
        </w:rPr>
        <w:t xml:space="preserve"> – Zoznam Podzhotoviteľov</w:t>
      </w:r>
    </w:p>
    <w:p w14:paraId="0987D7DD" w14:textId="77777777" w:rsidR="006C3F84" w:rsidRPr="006C3F84" w:rsidRDefault="006C3F84" w:rsidP="006C3F84">
      <w:pPr>
        <w:tabs>
          <w:tab w:val="left" w:pos="2552"/>
        </w:tabs>
        <w:ind w:right="-142"/>
        <w:rPr>
          <w:bCs/>
          <w:i/>
          <w:sz w:val="22"/>
          <w:szCs w:val="22"/>
        </w:rPr>
      </w:pPr>
      <w:r w:rsidRPr="006C3F84">
        <w:rPr>
          <w:bCs/>
          <w:i/>
          <w:sz w:val="22"/>
          <w:szCs w:val="22"/>
          <w:highlight w:val="lightGray"/>
        </w:rPr>
        <w:t>(vyplní úspešný uchádzač)</w:t>
      </w:r>
    </w:p>
    <w:p w14:paraId="12885100" w14:textId="77777777" w:rsidR="006C3F84" w:rsidRPr="008553CE" w:rsidRDefault="006C3F84" w:rsidP="000E5CDD">
      <w:pPr>
        <w:jc w:val="both"/>
        <w:outlineLvl w:val="1"/>
        <w:rPr>
          <w:b/>
          <w:sz w:val="22"/>
          <w:szCs w:val="22"/>
        </w:rPr>
      </w:pPr>
    </w:p>
    <w:p w14:paraId="4158D9AA" w14:textId="77777777" w:rsidR="00027D44" w:rsidRPr="009238C3" w:rsidRDefault="00027D44" w:rsidP="000E5CDD">
      <w:pPr>
        <w:ind w:left="567"/>
        <w:jc w:val="both"/>
        <w:rPr>
          <w:b/>
          <w:sz w:val="22"/>
          <w:szCs w:val="22"/>
        </w:rPr>
      </w:pPr>
    </w:p>
    <w:p w14:paraId="08A322E8" w14:textId="77777777" w:rsidR="00A837DF" w:rsidRPr="000E5CDD" w:rsidRDefault="00A837DF" w:rsidP="005F1140">
      <w:pPr>
        <w:jc w:val="center"/>
        <w:rPr>
          <w:b/>
          <w:sz w:val="32"/>
          <w:szCs w:val="32"/>
        </w:rPr>
      </w:pPr>
      <w:r w:rsidRPr="001E4D43">
        <w:rPr>
          <w:b/>
          <w:sz w:val="32"/>
          <w:szCs w:val="32"/>
        </w:rPr>
        <w:t>ZOZNAM PODZHOTOVITEĽOV</w:t>
      </w:r>
    </w:p>
    <w:p w14:paraId="757ED114" w14:textId="77777777" w:rsidR="00A837DF" w:rsidRPr="009238C3" w:rsidRDefault="00A837DF" w:rsidP="009238C3">
      <w:pPr>
        <w:jc w:val="both"/>
        <w:rPr>
          <w:rStyle w:val="norm00e1lnychar"/>
          <w:b/>
          <w:bCs/>
          <w:sz w:val="22"/>
          <w:szCs w:val="22"/>
        </w:rPr>
      </w:pPr>
    </w:p>
    <w:tbl>
      <w:tblPr>
        <w:tblW w:w="15763"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685"/>
        <w:gridCol w:w="2168"/>
        <w:gridCol w:w="2168"/>
        <w:gridCol w:w="1649"/>
        <w:gridCol w:w="3483"/>
        <w:gridCol w:w="1870"/>
        <w:gridCol w:w="1870"/>
        <w:gridCol w:w="1870"/>
      </w:tblGrid>
      <w:tr w:rsidR="005F1140" w:rsidRPr="005F1140" w14:paraId="1EDD4FD2" w14:textId="77777777" w:rsidTr="005F1140">
        <w:trPr>
          <w:trHeight w:val="818"/>
          <w:jc w:val="center"/>
        </w:trPr>
        <w:tc>
          <w:tcPr>
            <w:tcW w:w="685" w:type="dxa"/>
            <w:vMerge w:val="restart"/>
            <w:tcBorders>
              <w:top w:val="single" w:sz="12" w:space="0" w:color="auto"/>
              <w:left w:val="single" w:sz="12" w:space="0" w:color="auto"/>
              <w:right w:val="single" w:sz="2" w:space="0" w:color="auto"/>
            </w:tcBorders>
            <w:shd w:val="clear" w:color="auto" w:fill="DBE5F1"/>
            <w:vAlign w:val="center"/>
          </w:tcPr>
          <w:p w14:paraId="1D27F251" w14:textId="77777777" w:rsidR="005F1140" w:rsidRPr="005F1140" w:rsidRDefault="005F1140" w:rsidP="005F1140">
            <w:pPr>
              <w:jc w:val="center"/>
              <w:rPr>
                <w:b/>
                <w:bCs/>
                <w:sz w:val="20"/>
                <w:szCs w:val="20"/>
              </w:rPr>
            </w:pPr>
            <w:r w:rsidRPr="005F1140">
              <w:rPr>
                <w:b/>
                <w:bCs/>
                <w:sz w:val="20"/>
                <w:szCs w:val="20"/>
              </w:rPr>
              <w:t>P. č.</w:t>
            </w:r>
          </w:p>
        </w:tc>
        <w:tc>
          <w:tcPr>
            <w:tcW w:w="2168" w:type="dxa"/>
            <w:vMerge w:val="restart"/>
            <w:tcBorders>
              <w:top w:val="single" w:sz="12" w:space="0" w:color="auto"/>
              <w:left w:val="single" w:sz="2" w:space="0" w:color="auto"/>
              <w:right w:val="single" w:sz="2" w:space="0" w:color="auto"/>
            </w:tcBorders>
            <w:shd w:val="clear" w:color="auto" w:fill="DBE5F1"/>
            <w:vAlign w:val="center"/>
          </w:tcPr>
          <w:p w14:paraId="2087BF41" w14:textId="77777777" w:rsidR="005F1140" w:rsidRPr="005F1140" w:rsidRDefault="005F1140" w:rsidP="005F1140">
            <w:pPr>
              <w:jc w:val="center"/>
              <w:rPr>
                <w:b/>
                <w:sz w:val="20"/>
                <w:szCs w:val="20"/>
                <w:lang w:eastAsia="it-IT"/>
              </w:rPr>
            </w:pPr>
            <w:r w:rsidRPr="005F1140">
              <w:rPr>
                <w:b/>
                <w:sz w:val="20"/>
                <w:szCs w:val="20"/>
                <w:lang w:eastAsia="it-IT"/>
              </w:rPr>
              <w:t>Meno a priezvisko /</w:t>
            </w:r>
          </w:p>
          <w:p w14:paraId="12C0F270" w14:textId="77777777" w:rsidR="005F1140" w:rsidRPr="005F1140" w:rsidRDefault="005F1140" w:rsidP="005F1140">
            <w:pPr>
              <w:jc w:val="center"/>
              <w:rPr>
                <w:b/>
                <w:sz w:val="20"/>
                <w:szCs w:val="20"/>
                <w:lang w:eastAsia="it-IT"/>
              </w:rPr>
            </w:pPr>
            <w:r w:rsidRPr="005F1140">
              <w:rPr>
                <w:b/>
                <w:sz w:val="20"/>
                <w:szCs w:val="20"/>
                <w:lang w:eastAsia="it-IT"/>
              </w:rPr>
              <w:t>Obchodné meno</w:t>
            </w:r>
          </w:p>
          <w:p w14:paraId="0F2173A7" w14:textId="77777777" w:rsidR="005F1140" w:rsidRPr="005F1140" w:rsidRDefault="005F1140" w:rsidP="005F1140">
            <w:pPr>
              <w:jc w:val="center"/>
              <w:rPr>
                <w:b/>
                <w:sz w:val="20"/>
                <w:szCs w:val="20"/>
                <w:lang w:eastAsia="it-IT"/>
              </w:rPr>
            </w:pPr>
            <w:r w:rsidRPr="005F1140">
              <w:rPr>
                <w:b/>
                <w:sz w:val="20"/>
                <w:szCs w:val="20"/>
                <w:lang w:eastAsia="it-IT"/>
              </w:rPr>
              <w:t>alebo názov</w:t>
            </w:r>
          </w:p>
        </w:tc>
        <w:tc>
          <w:tcPr>
            <w:tcW w:w="2168" w:type="dxa"/>
            <w:vMerge w:val="restart"/>
            <w:tcBorders>
              <w:top w:val="single" w:sz="12" w:space="0" w:color="auto"/>
              <w:left w:val="single" w:sz="2" w:space="0" w:color="auto"/>
              <w:right w:val="single" w:sz="2" w:space="0" w:color="auto"/>
            </w:tcBorders>
            <w:shd w:val="clear" w:color="auto" w:fill="DBE5F1"/>
            <w:vAlign w:val="center"/>
          </w:tcPr>
          <w:p w14:paraId="115E93A7" w14:textId="77777777" w:rsidR="005F1140" w:rsidRPr="005F1140" w:rsidRDefault="005F1140" w:rsidP="005F1140">
            <w:pPr>
              <w:jc w:val="center"/>
              <w:rPr>
                <w:b/>
                <w:sz w:val="20"/>
                <w:szCs w:val="20"/>
                <w:lang w:eastAsia="it-IT"/>
              </w:rPr>
            </w:pPr>
            <w:r w:rsidRPr="005F1140">
              <w:rPr>
                <w:b/>
                <w:sz w:val="20"/>
                <w:szCs w:val="20"/>
                <w:lang w:eastAsia="it-IT"/>
              </w:rPr>
              <w:t>Adresa pobytu</w:t>
            </w:r>
          </w:p>
          <w:p w14:paraId="74533A2B" w14:textId="77777777" w:rsidR="005F1140" w:rsidRPr="005F1140" w:rsidRDefault="005F1140" w:rsidP="005F1140">
            <w:pPr>
              <w:jc w:val="center"/>
              <w:rPr>
                <w:b/>
                <w:bCs/>
                <w:sz w:val="20"/>
                <w:szCs w:val="20"/>
              </w:rPr>
            </w:pPr>
            <w:r w:rsidRPr="005F1140">
              <w:rPr>
                <w:b/>
                <w:sz w:val="20"/>
                <w:szCs w:val="20"/>
                <w:lang w:eastAsia="it-IT"/>
              </w:rPr>
              <w:t>alebo sídlo</w:t>
            </w:r>
          </w:p>
        </w:tc>
        <w:tc>
          <w:tcPr>
            <w:tcW w:w="1649" w:type="dxa"/>
            <w:vMerge w:val="restart"/>
            <w:tcBorders>
              <w:top w:val="single" w:sz="12" w:space="0" w:color="auto"/>
              <w:left w:val="single" w:sz="2" w:space="0" w:color="auto"/>
              <w:right w:val="single" w:sz="2" w:space="0" w:color="auto"/>
            </w:tcBorders>
            <w:shd w:val="clear" w:color="auto" w:fill="DBE5F1"/>
            <w:vAlign w:val="center"/>
          </w:tcPr>
          <w:p w14:paraId="37EB6EEB" w14:textId="77777777" w:rsidR="005F1140" w:rsidRPr="005F1140" w:rsidRDefault="005F1140" w:rsidP="005F1140">
            <w:pPr>
              <w:jc w:val="center"/>
              <w:rPr>
                <w:b/>
                <w:sz w:val="20"/>
                <w:szCs w:val="20"/>
                <w:lang w:eastAsia="it-IT"/>
              </w:rPr>
            </w:pPr>
            <w:r w:rsidRPr="005F1140">
              <w:rPr>
                <w:b/>
                <w:sz w:val="20"/>
                <w:szCs w:val="20"/>
                <w:lang w:eastAsia="it-IT"/>
              </w:rPr>
              <w:t>Identifikačné číslo alebo</w:t>
            </w:r>
          </w:p>
          <w:p w14:paraId="5E0B0B68" w14:textId="77777777" w:rsidR="005F1140" w:rsidRPr="005F1140" w:rsidRDefault="005F1140" w:rsidP="005F1140">
            <w:pPr>
              <w:jc w:val="center"/>
              <w:rPr>
                <w:b/>
                <w:sz w:val="20"/>
                <w:szCs w:val="20"/>
                <w:lang w:eastAsia="it-IT"/>
              </w:rPr>
            </w:pPr>
            <w:r w:rsidRPr="005F1140">
              <w:rPr>
                <w:b/>
                <w:sz w:val="20"/>
                <w:szCs w:val="20"/>
                <w:lang w:eastAsia="it-IT"/>
              </w:rPr>
              <w:t>dátum narodenia</w:t>
            </w:r>
          </w:p>
          <w:p w14:paraId="68C16D0B" w14:textId="77777777" w:rsidR="005F1140" w:rsidRPr="005F1140" w:rsidRDefault="005F1140" w:rsidP="005F1140">
            <w:pPr>
              <w:jc w:val="center"/>
              <w:rPr>
                <w:sz w:val="20"/>
                <w:szCs w:val="20"/>
                <w:lang w:eastAsia="it-IT"/>
              </w:rPr>
            </w:pPr>
            <w:r w:rsidRPr="005F1140">
              <w:rPr>
                <w:i/>
                <w:sz w:val="16"/>
                <w:szCs w:val="20"/>
                <w:lang w:eastAsia="it-IT"/>
              </w:rPr>
              <w:t xml:space="preserve">(ak nebolo pridelené identifikačné </w:t>
            </w:r>
            <w:r w:rsidRPr="005F1140">
              <w:rPr>
                <w:i/>
                <w:sz w:val="16"/>
                <w:szCs w:val="16"/>
                <w:lang w:eastAsia="it-IT"/>
              </w:rPr>
              <w:t>číslo)</w:t>
            </w:r>
          </w:p>
        </w:tc>
        <w:tc>
          <w:tcPr>
            <w:tcW w:w="3483" w:type="dxa"/>
            <w:vMerge w:val="restart"/>
            <w:tcBorders>
              <w:top w:val="single" w:sz="12" w:space="0" w:color="auto"/>
              <w:left w:val="single" w:sz="2" w:space="0" w:color="auto"/>
              <w:right w:val="single" w:sz="2" w:space="0" w:color="auto"/>
            </w:tcBorders>
            <w:shd w:val="clear" w:color="auto" w:fill="DBE5F1"/>
            <w:vAlign w:val="center"/>
          </w:tcPr>
          <w:p w14:paraId="5F813E26" w14:textId="77777777" w:rsidR="005F1140" w:rsidRPr="005F1140" w:rsidRDefault="005F1140" w:rsidP="005F1140">
            <w:pPr>
              <w:jc w:val="center"/>
              <w:rPr>
                <w:b/>
                <w:sz w:val="20"/>
                <w:szCs w:val="20"/>
              </w:rPr>
            </w:pPr>
            <w:r w:rsidRPr="005F1140">
              <w:rPr>
                <w:b/>
                <w:sz w:val="20"/>
                <w:szCs w:val="20"/>
              </w:rPr>
              <w:t>Predmet</w:t>
            </w:r>
          </w:p>
          <w:p w14:paraId="7C3A1B02" w14:textId="77777777" w:rsidR="005F1140" w:rsidRPr="005F1140" w:rsidRDefault="005F1140" w:rsidP="005F1140">
            <w:pPr>
              <w:jc w:val="center"/>
              <w:rPr>
                <w:b/>
                <w:sz w:val="20"/>
                <w:szCs w:val="20"/>
              </w:rPr>
            </w:pPr>
            <w:r w:rsidRPr="005F1140">
              <w:rPr>
                <w:b/>
                <w:sz w:val="20"/>
                <w:szCs w:val="20"/>
              </w:rPr>
              <w:t>subdodávky</w:t>
            </w:r>
          </w:p>
        </w:tc>
        <w:tc>
          <w:tcPr>
            <w:tcW w:w="5610" w:type="dxa"/>
            <w:gridSpan w:val="3"/>
            <w:tcBorders>
              <w:top w:val="single" w:sz="12" w:space="0" w:color="auto"/>
              <w:left w:val="single" w:sz="2" w:space="0" w:color="auto"/>
              <w:bottom w:val="single" w:sz="4" w:space="0" w:color="auto"/>
              <w:right w:val="single" w:sz="12" w:space="0" w:color="auto"/>
            </w:tcBorders>
            <w:shd w:val="clear" w:color="auto" w:fill="DBE5F1"/>
            <w:vAlign w:val="center"/>
          </w:tcPr>
          <w:p w14:paraId="5C2B0872" w14:textId="77777777" w:rsidR="005F1140" w:rsidRPr="005F1140" w:rsidRDefault="005F1140" w:rsidP="005F1140">
            <w:pPr>
              <w:jc w:val="center"/>
              <w:rPr>
                <w:sz w:val="20"/>
                <w:szCs w:val="20"/>
              </w:rPr>
            </w:pPr>
          </w:p>
          <w:p w14:paraId="79EFECD4" w14:textId="77777777" w:rsidR="005F1140" w:rsidRPr="005F1140" w:rsidRDefault="005F1140" w:rsidP="005F1140">
            <w:pPr>
              <w:jc w:val="center"/>
              <w:rPr>
                <w:b/>
                <w:sz w:val="20"/>
                <w:szCs w:val="20"/>
              </w:rPr>
            </w:pPr>
            <w:r w:rsidRPr="005F1140">
              <w:rPr>
                <w:b/>
                <w:sz w:val="20"/>
                <w:szCs w:val="20"/>
              </w:rPr>
              <w:t xml:space="preserve">Oprávnená osoba konať </w:t>
            </w:r>
          </w:p>
          <w:p w14:paraId="045D850B" w14:textId="77777777" w:rsidR="005F1140" w:rsidRPr="005F1140" w:rsidRDefault="005F1140" w:rsidP="005F1140">
            <w:pPr>
              <w:jc w:val="center"/>
              <w:rPr>
                <w:b/>
                <w:sz w:val="20"/>
                <w:szCs w:val="20"/>
              </w:rPr>
            </w:pPr>
            <w:r w:rsidRPr="005F1140">
              <w:rPr>
                <w:b/>
                <w:sz w:val="20"/>
                <w:szCs w:val="20"/>
              </w:rPr>
              <w:t xml:space="preserve">za Podzhotoviteľa </w:t>
            </w:r>
          </w:p>
          <w:p w14:paraId="12C5AC93" w14:textId="77777777" w:rsidR="005F1140" w:rsidRPr="005F1140" w:rsidRDefault="005F1140" w:rsidP="005F1140">
            <w:pPr>
              <w:jc w:val="center"/>
              <w:rPr>
                <w:sz w:val="20"/>
                <w:szCs w:val="20"/>
              </w:rPr>
            </w:pPr>
          </w:p>
          <w:p w14:paraId="447A3202" w14:textId="77777777" w:rsidR="005F1140" w:rsidRPr="005F1140" w:rsidRDefault="005F1140" w:rsidP="005F1140">
            <w:pPr>
              <w:jc w:val="center"/>
              <w:rPr>
                <w:bCs/>
                <w:sz w:val="20"/>
                <w:szCs w:val="20"/>
              </w:rPr>
            </w:pPr>
          </w:p>
        </w:tc>
      </w:tr>
      <w:tr w:rsidR="005F1140" w:rsidRPr="005F1140" w14:paraId="6D69C6B8" w14:textId="77777777" w:rsidTr="005F1140">
        <w:trPr>
          <w:jc w:val="center"/>
        </w:trPr>
        <w:tc>
          <w:tcPr>
            <w:tcW w:w="685" w:type="dxa"/>
            <w:vMerge/>
            <w:tcBorders>
              <w:left w:val="single" w:sz="12" w:space="0" w:color="auto"/>
              <w:bottom w:val="single" w:sz="4" w:space="0" w:color="auto"/>
              <w:right w:val="single" w:sz="2" w:space="0" w:color="auto"/>
            </w:tcBorders>
            <w:vAlign w:val="center"/>
          </w:tcPr>
          <w:p w14:paraId="2B4BDDA4" w14:textId="77777777" w:rsidR="005F1140" w:rsidRPr="005F1140" w:rsidRDefault="005F1140" w:rsidP="005F1140">
            <w:pPr>
              <w:spacing w:before="120" w:after="120"/>
              <w:jc w:val="center"/>
              <w:rPr>
                <w:bCs/>
              </w:rPr>
            </w:pPr>
          </w:p>
        </w:tc>
        <w:tc>
          <w:tcPr>
            <w:tcW w:w="2168" w:type="dxa"/>
            <w:vMerge/>
            <w:tcBorders>
              <w:left w:val="single" w:sz="2" w:space="0" w:color="auto"/>
              <w:bottom w:val="single" w:sz="4" w:space="0" w:color="auto"/>
              <w:right w:val="single" w:sz="2" w:space="0" w:color="auto"/>
            </w:tcBorders>
            <w:vAlign w:val="center"/>
          </w:tcPr>
          <w:p w14:paraId="1882B8D1" w14:textId="77777777" w:rsidR="005F1140" w:rsidRPr="005F1140" w:rsidRDefault="005F1140" w:rsidP="005F1140">
            <w:pPr>
              <w:spacing w:before="120" w:after="120"/>
              <w:jc w:val="center"/>
              <w:rPr>
                <w:bCs/>
              </w:rPr>
            </w:pPr>
          </w:p>
        </w:tc>
        <w:tc>
          <w:tcPr>
            <w:tcW w:w="2168" w:type="dxa"/>
            <w:vMerge/>
            <w:tcBorders>
              <w:left w:val="single" w:sz="2" w:space="0" w:color="auto"/>
              <w:bottom w:val="single" w:sz="4" w:space="0" w:color="auto"/>
              <w:right w:val="single" w:sz="2" w:space="0" w:color="auto"/>
            </w:tcBorders>
            <w:vAlign w:val="center"/>
          </w:tcPr>
          <w:p w14:paraId="69F8F467" w14:textId="77777777" w:rsidR="005F1140" w:rsidRPr="005F1140" w:rsidRDefault="005F1140" w:rsidP="005F1140">
            <w:pPr>
              <w:spacing w:before="120" w:after="120"/>
              <w:jc w:val="center"/>
              <w:rPr>
                <w:bCs/>
              </w:rPr>
            </w:pPr>
          </w:p>
        </w:tc>
        <w:tc>
          <w:tcPr>
            <w:tcW w:w="1649" w:type="dxa"/>
            <w:vMerge/>
            <w:tcBorders>
              <w:left w:val="single" w:sz="2" w:space="0" w:color="auto"/>
              <w:bottom w:val="single" w:sz="4" w:space="0" w:color="auto"/>
              <w:right w:val="single" w:sz="2" w:space="0" w:color="auto"/>
            </w:tcBorders>
            <w:vAlign w:val="center"/>
          </w:tcPr>
          <w:p w14:paraId="0EC50264" w14:textId="77777777" w:rsidR="005F1140" w:rsidRPr="005F1140" w:rsidRDefault="005F1140" w:rsidP="005F1140">
            <w:pPr>
              <w:spacing w:before="120" w:after="120"/>
              <w:jc w:val="center"/>
              <w:rPr>
                <w:bCs/>
              </w:rPr>
            </w:pPr>
          </w:p>
        </w:tc>
        <w:tc>
          <w:tcPr>
            <w:tcW w:w="3483" w:type="dxa"/>
            <w:vMerge/>
            <w:tcBorders>
              <w:left w:val="single" w:sz="2" w:space="0" w:color="auto"/>
              <w:bottom w:val="single" w:sz="4" w:space="0" w:color="auto"/>
              <w:right w:val="single" w:sz="2" w:space="0" w:color="auto"/>
            </w:tcBorders>
            <w:vAlign w:val="center"/>
          </w:tcPr>
          <w:p w14:paraId="36F96A2E" w14:textId="77777777" w:rsidR="005F1140" w:rsidRPr="005F1140" w:rsidRDefault="005F1140" w:rsidP="005F1140">
            <w:pPr>
              <w:spacing w:before="120" w:after="120"/>
              <w:jc w:val="center"/>
              <w:rPr>
                <w:sz w:val="20"/>
                <w:szCs w:val="20"/>
              </w:rPr>
            </w:pPr>
          </w:p>
        </w:tc>
        <w:tc>
          <w:tcPr>
            <w:tcW w:w="1870" w:type="dxa"/>
            <w:tcBorders>
              <w:top w:val="single" w:sz="4" w:space="0" w:color="auto"/>
              <w:left w:val="single" w:sz="2" w:space="0" w:color="auto"/>
              <w:bottom w:val="single" w:sz="4" w:space="0" w:color="auto"/>
              <w:right w:val="single" w:sz="2" w:space="0" w:color="auto"/>
            </w:tcBorders>
            <w:shd w:val="clear" w:color="auto" w:fill="DBE5F1"/>
            <w:vAlign w:val="center"/>
          </w:tcPr>
          <w:p w14:paraId="196B34DD" w14:textId="77777777" w:rsidR="005F1140" w:rsidRPr="005F1140" w:rsidRDefault="005F1140" w:rsidP="005F1140">
            <w:pPr>
              <w:spacing w:before="120" w:after="120"/>
              <w:jc w:val="center"/>
              <w:rPr>
                <w:bCs/>
              </w:rPr>
            </w:pPr>
            <w:r w:rsidRPr="005F1140">
              <w:rPr>
                <w:sz w:val="20"/>
                <w:szCs w:val="20"/>
              </w:rPr>
              <w:t>meno a priezvisko</w:t>
            </w:r>
          </w:p>
        </w:tc>
        <w:tc>
          <w:tcPr>
            <w:tcW w:w="1870" w:type="dxa"/>
            <w:tcBorders>
              <w:top w:val="single" w:sz="4" w:space="0" w:color="auto"/>
              <w:left w:val="single" w:sz="2" w:space="0" w:color="auto"/>
              <w:bottom w:val="single" w:sz="4" w:space="0" w:color="auto"/>
              <w:right w:val="single" w:sz="2" w:space="0" w:color="auto"/>
            </w:tcBorders>
            <w:shd w:val="clear" w:color="auto" w:fill="DBE5F1"/>
            <w:vAlign w:val="center"/>
          </w:tcPr>
          <w:p w14:paraId="40D7C712" w14:textId="77777777" w:rsidR="005F1140" w:rsidRPr="005F1140" w:rsidRDefault="005F1140" w:rsidP="005F1140">
            <w:pPr>
              <w:spacing w:before="120" w:after="120"/>
              <w:jc w:val="center"/>
              <w:rPr>
                <w:bCs/>
              </w:rPr>
            </w:pPr>
            <w:r w:rsidRPr="005F1140">
              <w:rPr>
                <w:sz w:val="20"/>
                <w:szCs w:val="20"/>
              </w:rPr>
              <w:t>adresa pobytu</w:t>
            </w:r>
          </w:p>
        </w:tc>
        <w:tc>
          <w:tcPr>
            <w:tcW w:w="1870" w:type="dxa"/>
            <w:tcBorders>
              <w:top w:val="single" w:sz="4" w:space="0" w:color="auto"/>
              <w:left w:val="single" w:sz="2" w:space="0" w:color="auto"/>
              <w:bottom w:val="single" w:sz="4" w:space="0" w:color="auto"/>
              <w:right w:val="single" w:sz="12" w:space="0" w:color="auto"/>
            </w:tcBorders>
            <w:shd w:val="clear" w:color="auto" w:fill="DBE5F1"/>
            <w:vAlign w:val="center"/>
          </w:tcPr>
          <w:p w14:paraId="30FCCDA3" w14:textId="77777777" w:rsidR="005F1140" w:rsidRPr="005F1140" w:rsidRDefault="005F1140" w:rsidP="005F1140">
            <w:pPr>
              <w:spacing w:before="120" w:after="120"/>
              <w:jc w:val="center"/>
              <w:rPr>
                <w:bCs/>
              </w:rPr>
            </w:pPr>
            <w:r w:rsidRPr="005F1140">
              <w:rPr>
                <w:sz w:val="20"/>
                <w:szCs w:val="20"/>
              </w:rPr>
              <w:t>dátum narodenia</w:t>
            </w:r>
          </w:p>
        </w:tc>
      </w:tr>
      <w:tr w:rsidR="005F1140" w:rsidRPr="005F1140" w14:paraId="105D2EC0" w14:textId="77777777" w:rsidTr="003170BB">
        <w:trPr>
          <w:jc w:val="center"/>
        </w:trPr>
        <w:tc>
          <w:tcPr>
            <w:tcW w:w="685" w:type="dxa"/>
            <w:tcBorders>
              <w:top w:val="single" w:sz="4" w:space="0" w:color="auto"/>
              <w:left w:val="single" w:sz="12" w:space="0" w:color="auto"/>
              <w:bottom w:val="single" w:sz="2" w:space="0" w:color="auto"/>
              <w:right w:val="single" w:sz="2" w:space="0" w:color="auto"/>
            </w:tcBorders>
            <w:vAlign w:val="center"/>
          </w:tcPr>
          <w:p w14:paraId="0DF97F40" w14:textId="77777777" w:rsidR="005F1140" w:rsidRPr="005F1140" w:rsidRDefault="005F1140" w:rsidP="005F1140">
            <w:pPr>
              <w:spacing w:before="120" w:after="120"/>
              <w:jc w:val="center"/>
              <w:rPr>
                <w:bCs/>
              </w:rPr>
            </w:pPr>
          </w:p>
        </w:tc>
        <w:tc>
          <w:tcPr>
            <w:tcW w:w="2168" w:type="dxa"/>
            <w:tcBorders>
              <w:top w:val="single" w:sz="4" w:space="0" w:color="auto"/>
              <w:left w:val="single" w:sz="2" w:space="0" w:color="auto"/>
              <w:bottom w:val="single" w:sz="2" w:space="0" w:color="auto"/>
              <w:right w:val="single" w:sz="2" w:space="0" w:color="auto"/>
            </w:tcBorders>
            <w:vAlign w:val="center"/>
          </w:tcPr>
          <w:p w14:paraId="37937E36" w14:textId="77777777" w:rsidR="005F1140" w:rsidRPr="005F1140" w:rsidRDefault="005F1140" w:rsidP="005F1140">
            <w:pPr>
              <w:spacing w:before="120" w:after="120"/>
              <w:jc w:val="center"/>
              <w:rPr>
                <w:bCs/>
              </w:rPr>
            </w:pPr>
          </w:p>
        </w:tc>
        <w:tc>
          <w:tcPr>
            <w:tcW w:w="2168" w:type="dxa"/>
            <w:tcBorders>
              <w:top w:val="single" w:sz="4" w:space="0" w:color="auto"/>
              <w:left w:val="single" w:sz="2" w:space="0" w:color="auto"/>
              <w:bottom w:val="single" w:sz="2" w:space="0" w:color="auto"/>
              <w:right w:val="single" w:sz="2" w:space="0" w:color="auto"/>
            </w:tcBorders>
            <w:vAlign w:val="center"/>
          </w:tcPr>
          <w:p w14:paraId="305DADCB" w14:textId="77777777" w:rsidR="005F1140" w:rsidRPr="005F1140" w:rsidRDefault="005F1140" w:rsidP="005F1140">
            <w:pPr>
              <w:spacing w:before="120" w:after="120"/>
              <w:jc w:val="center"/>
              <w:rPr>
                <w:bCs/>
              </w:rPr>
            </w:pPr>
          </w:p>
        </w:tc>
        <w:tc>
          <w:tcPr>
            <w:tcW w:w="1649" w:type="dxa"/>
            <w:tcBorders>
              <w:top w:val="single" w:sz="4" w:space="0" w:color="auto"/>
              <w:left w:val="single" w:sz="2" w:space="0" w:color="auto"/>
              <w:bottom w:val="single" w:sz="2" w:space="0" w:color="auto"/>
              <w:right w:val="single" w:sz="2" w:space="0" w:color="auto"/>
            </w:tcBorders>
            <w:vAlign w:val="center"/>
          </w:tcPr>
          <w:p w14:paraId="14E105DD" w14:textId="77777777" w:rsidR="005F1140" w:rsidRPr="005F1140" w:rsidRDefault="005F1140" w:rsidP="005F1140">
            <w:pPr>
              <w:spacing w:before="120" w:after="120"/>
              <w:jc w:val="center"/>
              <w:rPr>
                <w:bCs/>
              </w:rPr>
            </w:pPr>
          </w:p>
        </w:tc>
        <w:tc>
          <w:tcPr>
            <w:tcW w:w="3483" w:type="dxa"/>
            <w:tcBorders>
              <w:top w:val="single" w:sz="4" w:space="0" w:color="auto"/>
              <w:left w:val="single" w:sz="2" w:space="0" w:color="auto"/>
              <w:bottom w:val="single" w:sz="2" w:space="0" w:color="auto"/>
              <w:right w:val="single" w:sz="2" w:space="0" w:color="auto"/>
            </w:tcBorders>
            <w:vAlign w:val="center"/>
          </w:tcPr>
          <w:p w14:paraId="17AA9CD8" w14:textId="77777777" w:rsidR="005F1140" w:rsidRPr="005F1140" w:rsidRDefault="005F1140" w:rsidP="005F1140">
            <w:pPr>
              <w:spacing w:before="120" w:after="120"/>
              <w:jc w:val="center"/>
              <w:rPr>
                <w:bCs/>
              </w:rPr>
            </w:pPr>
          </w:p>
        </w:tc>
        <w:tc>
          <w:tcPr>
            <w:tcW w:w="1870" w:type="dxa"/>
            <w:tcBorders>
              <w:top w:val="single" w:sz="4" w:space="0" w:color="auto"/>
              <w:left w:val="single" w:sz="2" w:space="0" w:color="auto"/>
              <w:bottom w:val="single" w:sz="2" w:space="0" w:color="auto"/>
              <w:right w:val="single" w:sz="2" w:space="0" w:color="auto"/>
            </w:tcBorders>
            <w:vAlign w:val="center"/>
          </w:tcPr>
          <w:p w14:paraId="074FCEBB" w14:textId="77777777" w:rsidR="005F1140" w:rsidRPr="005F1140" w:rsidRDefault="005F1140" w:rsidP="005F1140">
            <w:pPr>
              <w:spacing w:before="120" w:after="120"/>
              <w:jc w:val="center"/>
              <w:rPr>
                <w:bCs/>
              </w:rPr>
            </w:pPr>
          </w:p>
        </w:tc>
        <w:tc>
          <w:tcPr>
            <w:tcW w:w="1870" w:type="dxa"/>
            <w:tcBorders>
              <w:top w:val="single" w:sz="4" w:space="0" w:color="auto"/>
              <w:left w:val="single" w:sz="2" w:space="0" w:color="auto"/>
              <w:bottom w:val="single" w:sz="2" w:space="0" w:color="auto"/>
              <w:right w:val="single" w:sz="2" w:space="0" w:color="auto"/>
            </w:tcBorders>
            <w:vAlign w:val="center"/>
          </w:tcPr>
          <w:p w14:paraId="1BBAA19F" w14:textId="77777777" w:rsidR="005F1140" w:rsidRPr="005F1140" w:rsidRDefault="005F1140" w:rsidP="005F1140">
            <w:pPr>
              <w:spacing w:before="120" w:after="120"/>
              <w:jc w:val="center"/>
              <w:rPr>
                <w:bCs/>
              </w:rPr>
            </w:pPr>
          </w:p>
        </w:tc>
        <w:tc>
          <w:tcPr>
            <w:tcW w:w="1870" w:type="dxa"/>
            <w:tcBorders>
              <w:top w:val="single" w:sz="4" w:space="0" w:color="auto"/>
              <w:left w:val="single" w:sz="2" w:space="0" w:color="auto"/>
              <w:bottom w:val="single" w:sz="2" w:space="0" w:color="auto"/>
              <w:right w:val="single" w:sz="12" w:space="0" w:color="auto"/>
            </w:tcBorders>
            <w:vAlign w:val="center"/>
          </w:tcPr>
          <w:p w14:paraId="61D70163" w14:textId="77777777" w:rsidR="005F1140" w:rsidRPr="005F1140" w:rsidRDefault="005F1140" w:rsidP="005F1140">
            <w:pPr>
              <w:spacing w:before="120" w:after="120"/>
              <w:jc w:val="center"/>
              <w:rPr>
                <w:bCs/>
              </w:rPr>
            </w:pPr>
          </w:p>
        </w:tc>
      </w:tr>
      <w:tr w:rsidR="005F1140" w:rsidRPr="005F1140" w14:paraId="56085296" w14:textId="77777777" w:rsidTr="003170BB">
        <w:trPr>
          <w:jc w:val="center"/>
        </w:trPr>
        <w:tc>
          <w:tcPr>
            <w:tcW w:w="685" w:type="dxa"/>
            <w:tcBorders>
              <w:top w:val="single" w:sz="4" w:space="0" w:color="auto"/>
              <w:left w:val="single" w:sz="12" w:space="0" w:color="auto"/>
              <w:bottom w:val="single" w:sz="2" w:space="0" w:color="auto"/>
              <w:right w:val="single" w:sz="2" w:space="0" w:color="auto"/>
            </w:tcBorders>
            <w:vAlign w:val="center"/>
          </w:tcPr>
          <w:p w14:paraId="61D731EC" w14:textId="77777777" w:rsidR="005F1140" w:rsidRPr="005F1140" w:rsidRDefault="005F1140" w:rsidP="005F1140">
            <w:pPr>
              <w:spacing w:before="120" w:after="120"/>
              <w:jc w:val="center"/>
              <w:rPr>
                <w:bCs/>
              </w:rPr>
            </w:pPr>
          </w:p>
        </w:tc>
        <w:tc>
          <w:tcPr>
            <w:tcW w:w="2168" w:type="dxa"/>
            <w:tcBorders>
              <w:top w:val="single" w:sz="4" w:space="0" w:color="auto"/>
              <w:left w:val="single" w:sz="2" w:space="0" w:color="auto"/>
              <w:bottom w:val="single" w:sz="2" w:space="0" w:color="auto"/>
              <w:right w:val="single" w:sz="2" w:space="0" w:color="auto"/>
            </w:tcBorders>
            <w:vAlign w:val="center"/>
          </w:tcPr>
          <w:p w14:paraId="17A31117" w14:textId="77777777" w:rsidR="005F1140" w:rsidRPr="005F1140" w:rsidRDefault="005F1140" w:rsidP="005F1140">
            <w:pPr>
              <w:spacing w:before="120" w:after="120"/>
              <w:jc w:val="center"/>
              <w:rPr>
                <w:bCs/>
              </w:rPr>
            </w:pPr>
          </w:p>
        </w:tc>
        <w:tc>
          <w:tcPr>
            <w:tcW w:w="2168" w:type="dxa"/>
            <w:tcBorders>
              <w:top w:val="single" w:sz="4" w:space="0" w:color="auto"/>
              <w:left w:val="single" w:sz="2" w:space="0" w:color="auto"/>
              <w:bottom w:val="single" w:sz="2" w:space="0" w:color="auto"/>
              <w:right w:val="single" w:sz="2" w:space="0" w:color="auto"/>
            </w:tcBorders>
            <w:vAlign w:val="center"/>
          </w:tcPr>
          <w:p w14:paraId="65D3577A" w14:textId="77777777" w:rsidR="005F1140" w:rsidRPr="005F1140" w:rsidRDefault="005F1140" w:rsidP="005F1140">
            <w:pPr>
              <w:spacing w:before="120" w:after="120"/>
              <w:jc w:val="center"/>
              <w:rPr>
                <w:bCs/>
              </w:rPr>
            </w:pPr>
          </w:p>
        </w:tc>
        <w:tc>
          <w:tcPr>
            <w:tcW w:w="1649" w:type="dxa"/>
            <w:tcBorders>
              <w:top w:val="single" w:sz="4" w:space="0" w:color="auto"/>
              <w:left w:val="single" w:sz="2" w:space="0" w:color="auto"/>
              <w:bottom w:val="single" w:sz="2" w:space="0" w:color="auto"/>
              <w:right w:val="single" w:sz="2" w:space="0" w:color="auto"/>
            </w:tcBorders>
            <w:vAlign w:val="center"/>
          </w:tcPr>
          <w:p w14:paraId="77CFBF08" w14:textId="77777777" w:rsidR="005F1140" w:rsidRPr="005F1140" w:rsidRDefault="005F1140" w:rsidP="005F1140">
            <w:pPr>
              <w:spacing w:before="120" w:after="120"/>
              <w:jc w:val="center"/>
              <w:rPr>
                <w:bCs/>
              </w:rPr>
            </w:pPr>
          </w:p>
        </w:tc>
        <w:tc>
          <w:tcPr>
            <w:tcW w:w="3483" w:type="dxa"/>
            <w:tcBorders>
              <w:top w:val="single" w:sz="4" w:space="0" w:color="auto"/>
              <w:left w:val="single" w:sz="2" w:space="0" w:color="auto"/>
              <w:bottom w:val="single" w:sz="2" w:space="0" w:color="auto"/>
              <w:right w:val="single" w:sz="2" w:space="0" w:color="auto"/>
            </w:tcBorders>
            <w:vAlign w:val="center"/>
          </w:tcPr>
          <w:p w14:paraId="77E07C55" w14:textId="77777777" w:rsidR="005F1140" w:rsidRPr="005F1140" w:rsidRDefault="005F1140" w:rsidP="005F1140">
            <w:pPr>
              <w:spacing w:before="120" w:after="120"/>
              <w:jc w:val="center"/>
              <w:rPr>
                <w:bCs/>
              </w:rPr>
            </w:pPr>
          </w:p>
        </w:tc>
        <w:tc>
          <w:tcPr>
            <w:tcW w:w="1870" w:type="dxa"/>
            <w:tcBorders>
              <w:top w:val="single" w:sz="4" w:space="0" w:color="auto"/>
              <w:left w:val="single" w:sz="2" w:space="0" w:color="auto"/>
              <w:bottom w:val="single" w:sz="2" w:space="0" w:color="auto"/>
              <w:right w:val="single" w:sz="2" w:space="0" w:color="auto"/>
            </w:tcBorders>
            <w:vAlign w:val="center"/>
          </w:tcPr>
          <w:p w14:paraId="7A0EAE67" w14:textId="77777777" w:rsidR="005F1140" w:rsidRPr="005F1140" w:rsidRDefault="005F1140" w:rsidP="005F1140">
            <w:pPr>
              <w:spacing w:before="120" w:after="120"/>
              <w:jc w:val="center"/>
              <w:rPr>
                <w:bCs/>
              </w:rPr>
            </w:pPr>
          </w:p>
        </w:tc>
        <w:tc>
          <w:tcPr>
            <w:tcW w:w="1870" w:type="dxa"/>
            <w:tcBorders>
              <w:top w:val="single" w:sz="4" w:space="0" w:color="auto"/>
              <w:left w:val="single" w:sz="2" w:space="0" w:color="auto"/>
              <w:bottom w:val="single" w:sz="2" w:space="0" w:color="auto"/>
              <w:right w:val="single" w:sz="2" w:space="0" w:color="auto"/>
            </w:tcBorders>
            <w:vAlign w:val="center"/>
          </w:tcPr>
          <w:p w14:paraId="2045AA6B" w14:textId="77777777" w:rsidR="005F1140" w:rsidRPr="005F1140" w:rsidRDefault="005F1140" w:rsidP="005F1140">
            <w:pPr>
              <w:spacing w:before="120" w:after="120"/>
              <w:jc w:val="center"/>
              <w:rPr>
                <w:bCs/>
              </w:rPr>
            </w:pPr>
          </w:p>
        </w:tc>
        <w:tc>
          <w:tcPr>
            <w:tcW w:w="1870" w:type="dxa"/>
            <w:tcBorders>
              <w:top w:val="single" w:sz="4" w:space="0" w:color="auto"/>
              <w:left w:val="single" w:sz="2" w:space="0" w:color="auto"/>
              <w:bottom w:val="single" w:sz="2" w:space="0" w:color="auto"/>
              <w:right w:val="single" w:sz="12" w:space="0" w:color="auto"/>
            </w:tcBorders>
            <w:vAlign w:val="center"/>
          </w:tcPr>
          <w:p w14:paraId="2BA78E3C" w14:textId="77777777" w:rsidR="005F1140" w:rsidRPr="005F1140" w:rsidRDefault="005F1140" w:rsidP="005F1140">
            <w:pPr>
              <w:spacing w:before="120" w:after="120"/>
              <w:jc w:val="center"/>
              <w:rPr>
                <w:bCs/>
              </w:rPr>
            </w:pPr>
          </w:p>
        </w:tc>
      </w:tr>
      <w:tr w:rsidR="005F1140" w:rsidRPr="005F1140" w14:paraId="6C5674C0" w14:textId="77777777" w:rsidTr="003170BB">
        <w:trPr>
          <w:jc w:val="center"/>
        </w:trPr>
        <w:tc>
          <w:tcPr>
            <w:tcW w:w="685" w:type="dxa"/>
            <w:tcBorders>
              <w:top w:val="single" w:sz="4" w:space="0" w:color="auto"/>
              <w:left w:val="single" w:sz="12" w:space="0" w:color="auto"/>
              <w:bottom w:val="single" w:sz="2" w:space="0" w:color="auto"/>
              <w:right w:val="single" w:sz="2" w:space="0" w:color="auto"/>
            </w:tcBorders>
            <w:vAlign w:val="center"/>
          </w:tcPr>
          <w:p w14:paraId="18552693" w14:textId="77777777" w:rsidR="005F1140" w:rsidRPr="005F1140" w:rsidRDefault="005F1140" w:rsidP="005F1140">
            <w:pPr>
              <w:spacing w:before="120" w:after="120"/>
              <w:jc w:val="center"/>
              <w:rPr>
                <w:bCs/>
              </w:rPr>
            </w:pPr>
          </w:p>
        </w:tc>
        <w:tc>
          <w:tcPr>
            <w:tcW w:w="2168" w:type="dxa"/>
            <w:tcBorders>
              <w:top w:val="single" w:sz="4" w:space="0" w:color="auto"/>
              <w:left w:val="single" w:sz="2" w:space="0" w:color="auto"/>
              <w:bottom w:val="single" w:sz="2" w:space="0" w:color="auto"/>
              <w:right w:val="single" w:sz="2" w:space="0" w:color="auto"/>
            </w:tcBorders>
            <w:vAlign w:val="center"/>
          </w:tcPr>
          <w:p w14:paraId="15B5A654" w14:textId="77777777" w:rsidR="005F1140" w:rsidRPr="005F1140" w:rsidRDefault="005F1140" w:rsidP="005F1140">
            <w:pPr>
              <w:spacing w:before="120" w:after="120"/>
              <w:jc w:val="center"/>
              <w:rPr>
                <w:bCs/>
              </w:rPr>
            </w:pPr>
          </w:p>
        </w:tc>
        <w:tc>
          <w:tcPr>
            <w:tcW w:w="2168" w:type="dxa"/>
            <w:tcBorders>
              <w:top w:val="single" w:sz="4" w:space="0" w:color="auto"/>
              <w:left w:val="single" w:sz="2" w:space="0" w:color="auto"/>
              <w:bottom w:val="single" w:sz="2" w:space="0" w:color="auto"/>
              <w:right w:val="single" w:sz="2" w:space="0" w:color="auto"/>
            </w:tcBorders>
            <w:vAlign w:val="center"/>
          </w:tcPr>
          <w:p w14:paraId="74BA9E95" w14:textId="77777777" w:rsidR="005F1140" w:rsidRPr="005F1140" w:rsidRDefault="005F1140" w:rsidP="005F1140">
            <w:pPr>
              <w:spacing w:before="120" w:after="120"/>
              <w:jc w:val="center"/>
              <w:rPr>
                <w:bCs/>
              </w:rPr>
            </w:pPr>
          </w:p>
        </w:tc>
        <w:tc>
          <w:tcPr>
            <w:tcW w:w="1649" w:type="dxa"/>
            <w:tcBorders>
              <w:top w:val="single" w:sz="4" w:space="0" w:color="auto"/>
              <w:left w:val="single" w:sz="2" w:space="0" w:color="auto"/>
              <w:bottom w:val="single" w:sz="2" w:space="0" w:color="auto"/>
              <w:right w:val="single" w:sz="2" w:space="0" w:color="auto"/>
            </w:tcBorders>
            <w:vAlign w:val="center"/>
          </w:tcPr>
          <w:p w14:paraId="3662B191" w14:textId="77777777" w:rsidR="005F1140" w:rsidRPr="005F1140" w:rsidRDefault="005F1140" w:rsidP="005F1140">
            <w:pPr>
              <w:spacing w:before="120" w:after="120"/>
              <w:jc w:val="center"/>
              <w:rPr>
                <w:bCs/>
              </w:rPr>
            </w:pPr>
          </w:p>
        </w:tc>
        <w:tc>
          <w:tcPr>
            <w:tcW w:w="3483" w:type="dxa"/>
            <w:tcBorders>
              <w:top w:val="single" w:sz="4" w:space="0" w:color="auto"/>
              <w:left w:val="single" w:sz="2" w:space="0" w:color="auto"/>
              <w:bottom w:val="single" w:sz="2" w:space="0" w:color="auto"/>
              <w:right w:val="single" w:sz="2" w:space="0" w:color="auto"/>
            </w:tcBorders>
            <w:vAlign w:val="center"/>
          </w:tcPr>
          <w:p w14:paraId="0342CFD6" w14:textId="77777777" w:rsidR="005F1140" w:rsidRPr="005F1140" w:rsidRDefault="005F1140" w:rsidP="005F1140">
            <w:pPr>
              <w:spacing w:before="120" w:after="120"/>
              <w:jc w:val="center"/>
              <w:rPr>
                <w:bCs/>
              </w:rPr>
            </w:pPr>
          </w:p>
        </w:tc>
        <w:tc>
          <w:tcPr>
            <w:tcW w:w="1870" w:type="dxa"/>
            <w:tcBorders>
              <w:top w:val="single" w:sz="4" w:space="0" w:color="auto"/>
              <w:left w:val="single" w:sz="2" w:space="0" w:color="auto"/>
              <w:bottom w:val="single" w:sz="2" w:space="0" w:color="auto"/>
              <w:right w:val="single" w:sz="2" w:space="0" w:color="auto"/>
            </w:tcBorders>
            <w:vAlign w:val="center"/>
          </w:tcPr>
          <w:p w14:paraId="352BF526" w14:textId="77777777" w:rsidR="005F1140" w:rsidRPr="005F1140" w:rsidRDefault="005F1140" w:rsidP="005F1140">
            <w:pPr>
              <w:spacing w:before="120" w:after="120"/>
              <w:jc w:val="center"/>
              <w:rPr>
                <w:bCs/>
              </w:rPr>
            </w:pPr>
          </w:p>
        </w:tc>
        <w:tc>
          <w:tcPr>
            <w:tcW w:w="1870" w:type="dxa"/>
            <w:tcBorders>
              <w:top w:val="single" w:sz="4" w:space="0" w:color="auto"/>
              <w:left w:val="single" w:sz="2" w:space="0" w:color="auto"/>
              <w:bottom w:val="single" w:sz="2" w:space="0" w:color="auto"/>
              <w:right w:val="single" w:sz="2" w:space="0" w:color="auto"/>
            </w:tcBorders>
            <w:vAlign w:val="center"/>
          </w:tcPr>
          <w:p w14:paraId="72687351" w14:textId="77777777" w:rsidR="005F1140" w:rsidRPr="005F1140" w:rsidRDefault="005F1140" w:rsidP="005F1140">
            <w:pPr>
              <w:spacing w:before="120" w:after="120"/>
              <w:jc w:val="center"/>
              <w:rPr>
                <w:bCs/>
              </w:rPr>
            </w:pPr>
          </w:p>
        </w:tc>
        <w:tc>
          <w:tcPr>
            <w:tcW w:w="1870" w:type="dxa"/>
            <w:tcBorders>
              <w:top w:val="single" w:sz="4" w:space="0" w:color="auto"/>
              <w:left w:val="single" w:sz="2" w:space="0" w:color="auto"/>
              <w:bottom w:val="single" w:sz="2" w:space="0" w:color="auto"/>
              <w:right w:val="single" w:sz="12" w:space="0" w:color="auto"/>
            </w:tcBorders>
            <w:vAlign w:val="center"/>
          </w:tcPr>
          <w:p w14:paraId="2C1CEA54" w14:textId="77777777" w:rsidR="005F1140" w:rsidRPr="005F1140" w:rsidRDefault="005F1140" w:rsidP="005F1140">
            <w:pPr>
              <w:spacing w:before="120" w:after="120"/>
              <w:jc w:val="center"/>
              <w:rPr>
                <w:bCs/>
              </w:rPr>
            </w:pPr>
          </w:p>
        </w:tc>
      </w:tr>
      <w:tr w:rsidR="005F1140" w:rsidRPr="005F1140" w14:paraId="719CF389" w14:textId="77777777" w:rsidTr="003170BB">
        <w:trPr>
          <w:jc w:val="center"/>
        </w:trPr>
        <w:tc>
          <w:tcPr>
            <w:tcW w:w="685" w:type="dxa"/>
            <w:tcBorders>
              <w:top w:val="single" w:sz="2" w:space="0" w:color="auto"/>
              <w:left w:val="single" w:sz="12" w:space="0" w:color="auto"/>
              <w:bottom w:val="single" w:sz="12" w:space="0" w:color="auto"/>
              <w:right w:val="single" w:sz="2" w:space="0" w:color="auto"/>
            </w:tcBorders>
            <w:vAlign w:val="center"/>
          </w:tcPr>
          <w:p w14:paraId="4BC9DA97" w14:textId="77777777" w:rsidR="005F1140" w:rsidRPr="005F1140" w:rsidRDefault="005F1140" w:rsidP="005F1140">
            <w:pPr>
              <w:spacing w:before="120" w:after="120"/>
              <w:jc w:val="center"/>
              <w:rPr>
                <w:bCs/>
              </w:rPr>
            </w:pPr>
          </w:p>
        </w:tc>
        <w:tc>
          <w:tcPr>
            <w:tcW w:w="2168" w:type="dxa"/>
            <w:tcBorders>
              <w:top w:val="single" w:sz="2" w:space="0" w:color="auto"/>
              <w:left w:val="single" w:sz="2" w:space="0" w:color="auto"/>
              <w:bottom w:val="single" w:sz="12" w:space="0" w:color="auto"/>
              <w:right w:val="single" w:sz="2" w:space="0" w:color="auto"/>
            </w:tcBorders>
            <w:vAlign w:val="center"/>
          </w:tcPr>
          <w:p w14:paraId="19D3C1FA" w14:textId="77777777" w:rsidR="005F1140" w:rsidRPr="005F1140" w:rsidRDefault="005F1140" w:rsidP="005F1140">
            <w:pPr>
              <w:spacing w:before="120" w:after="120"/>
              <w:jc w:val="center"/>
              <w:rPr>
                <w:bCs/>
              </w:rPr>
            </w:pPr>
          </w:p>
        </w:tc>
        <w:tc>
          <w:tcPr>
            <w:tcW w:w="2168" w:type="dxa"/>
            <w:tcBorders>
              <w:top w:val="single" w:sz="2" w:space="0" w:color="auto"/>
              <w:left w:val="single" w:sz="2" w:space="0" w:color="auto"/>
              <w:bottom w:val="single" w:sz="12" w:space="0" w:color="auto"/>
              <w:right w:val="single" w:sz="2" w:space="0" w:color="auto"/>
            </w:tcBorders>
            <w:vAlign w:val="center"/>
          </w:tcPr>
          <w:p w14:paraId="6BC5559B" w14:textId="77777777" w:rsidR="005F1140" w:rsidRPr="005F1140" w:rsidRDefault="005F1140" w:rsidP="005F1140">
            <w:pPr>
              <w:spacing w:before="120" w:after="120"/>
              <w:jc w:val="center"/>
              <w:rPr>
                <w:bCs/>
              </w:rPr>
            </w:pPr>
          </w:p>
        </w:tc>
        <w:tc>
          <w:tcPr>
            <w:tcW w:w="1649" w:type="dxa"/>
            <w:tcBorders>
              <w:top w:val="single" w:sz="2" w:space="0" w:color="auto"/>
              <w:left w:val="single" w:sz="2" w:space="0" w:color="auto"/>
              <w:bottom w:val="single" w:sz="12" w:space="0" w:color="auto"/>
              <w:right w:val="single" w:sz="2" w:space="0" w:color="auto"/>
            </w:tcBorders>
            <w:vAlign w:val="center"/>
          </w:tcPr>
          <w:p w14:paraId="0C720795" w14:textId="77777777" w:rsidR="005F1140" w:rsidRPr="005F1140" w:rsidRDefault="005F1140" w:rsidP="005F1140">
            <w:pPr>
              <w:spacing w:before="120" w:after="120"/>
              <w:jc w:val="center"/>
              <w:rPr>
                <w:bCs/>
              </w:rPr>
            </w:pPr>
          </w:p>
        </w:tc>
        <w:tc>
          <w:tcPr>
            <w:tcW w:w="3483" w:type="dxa"/>
            <w:tcBorders>
              <w:top w:val="single" w:sz="2" w:space="0" w:color="auto"/>
              <w:left w:val="single" w:sz="2" w:space="0" w:color="auto"/>
              <w:bottom w:val="single" w:sz="12" w:space="0" w:color="auto"/>
              <w:right w:val="single" w:sz="2" w:space="0" w:color="auto"/>
            </w:tcBorders>
            <w:vAlign w:val="center"/>
          </w:tcPr>
          <w:p w14:paraId="0D99A4BE" w14:textId="77777777" w:rsidR="005F1140" w:rsidRPr="005F1140" w:rsidRDefault="005F1140" w:rsidP="005F1140">
            <w:pPr>
              <w:spacing w:before="120" w:after="120"/>
              <w:jc w:val="center"/>
              <w:rPr>
                <w:bCs/>
              </w:rPr>
            </w:pPr>
          </w:p>
        </w:tc>
        <w:tc>
          <w:tcPr>
            <w:tcW w:w="1870" w:type="dxa"/>
            <w:tcBorders>
              <w:top w:val="single" w:sz="2" w:space="0" w:color="auto"/>
              <w:left w:val="single" w:sz="2" w:space="0" w:color="auto"/>
              <w:bottom w:val="single" w:sz="12" w:space="0" w:color="auto"/>
              <w:right w:val="single" w:sz="2" w:space="0" w:color="auto"/>
            </w:tcBorders>
            <w:vAlign w:val="center"/>
          </w:tcPr>
          <w:p w14:paraId="5A51B6AF" w14:textId="77777777" w:rsidR="005F1140" w:rsidRPr="005F1140" w:rsidRDefault="005F1140" w:rsidP="005F1140">
            <w:pPr>
              <w:spacing w:before="120" w:after="120"/>
              <w:jc w:val="center"/>
              <w:rPr>
                <w:bCs/>
              </w:rPr>
            </w:pPr>
          </w:p>
        </w:tc>
        <w:tc>
          <w:tcPr>
            <w:tcW w:w="1870" w:type="dxa"/>
            <w:tcBorders>
              <w:top w:val="single" w:sz="2" w:space="0" w:color="auto"/>
              <w:left w:val="single" w:sz="2" w:space="0" w:color="auto"/>
              <w:bottom w:val="single" w:sz="12" w:space="0" w:color="auto"/>
              <w:right w:val="single" w:sz="2" w:space="0" w:color="auto"/>
            </w:tcBorders>
            <w:vAlign w:val="center"/>
          </w:tcPr>
          <w:p w14:paraId="0BDA311E" w14:textId="77777777" w:rsidR="005F1140" w:rsidRPr="005F1140" w:rsidRDefault="005F1140" w:rsidP="005F1140">
            <w:pPr>
              <w:spacing w:before="120" w:after="120"/>
              <w:jc w:val="center"/>
              <w:rPr>
                <w:bCs/>
              </w:rPr>
            </w:pPr>
          </w:p>
        </w:tc>
        <w:tc>
          <w:tcPr>
            <w:tcW w:w="1870" w:type="dxa"/>
            <w:tcBorders>
              <w:top w:val="single" w:sz="2" w:space="0" w:color="auto"/>
              <w:left w:val="single" w:sz="2" w:space="0" w:color="auto"/>
              <w:bottom w:val="single" w:sz="12" w:space="0" w:color="auto"/>
              <w:right w:val="single" w:sz="12" w:space="0" w:color="auto"/>
            </w:tcBorders>
            <w:vAlign w:val="center"/>
          </w:tcPr>
          <w:p w14:paraId="4C9B01B2" w14:textId="77777777" w:rsidR="005F1140" w:rsidRPr="005F1140" w:rsidRDefault="005F1140" w:rsidP="005F1140">
            <w:pPr>
              <w:spacing w:before="120" w:after="120"/>
              <w:jc w:val="center"/>
              <w:rPr>
                <w:bCs/>
              </w:rPr>
            </w:pPr>
          </w:p>
        </w:tc>
      </w:tr>
    </w:tbl>
    <w:p w14:paraId="2D37C1DC" w14:textId="77777777" w:rsidR="00A837DF" w:rsidRPr="009238C3" w:rsidRDefault="00A837DF" w:rsidP="009238C3">
      <w:pPr>
        <w:jc w:val="both"/>
        <w:rPr>
          <w:sz w:val="22"/>
          <w:szCs w:val="22"/>
        </w:rPr>
      </w:pPr>
    </w:p>
    <w:p w14:paraId="4F14EEC3" w14:textId="77777777" w:rsidR="0003048F" w:rsidRPr="009238C3" w:rsidRDefault="0003048F" w:rsidP="009238C3">
      <w:pPr>
        <w:ind w:left="567"/>
        <w:jc w:val="both"/>
        <w:rPr>
          <w:b/>
          <w:i/>
          <w:sz w:val="22"/>
          <w:szCs w:val="22"/>
        </w:rPr>
      </w:pPr>
    </w:p>
    <w:p w14:paraId="71188082" w14:textId="77777777" w:rsidR="0003048F" w:rsidRPr="009238C3" w:rsidRDefault="0003048F" w:rsidP="009238C3">
      <w:pPr>
        <w:ind w:left="567"/>
        <w:jc w:val="both"/>
        <w:rPr>
          <w:b/>
          <w:i/>
          <w:sz w:val="22"/>
          <w:szCs w:val="22"/>
        </w:rPr>
      </w:pPr>
    </w:p>
    <w:p w14:paraId="5406FAFA" w14:textId="77777777" w:rsidR="00A837DF" w:rsidRPr="009238C3" w:rsidRDefault="0003048F" w:rsidP="009238C3">
      <w:pPr>
        <w:ind w:left="567"/>
        <w:jc w:val="both"/>
        <w:rPr>
          <w:i/>
          <w:sz w:val="22"/>
          <w:szCs w:val="22"/>
        </w:rPr>
      </w:pPr>
      <w:r w:rsidRPr="00220C65">
        <w:rPr>
          <w:b/>
          <w:i/>
          <w:sz w:val="20"/>
          <w:szCs w:val="22"/>
        </w:rPr>
        <w:t>Poz</w:t>
      </w:r>
      <w:r w:rsidR="007526DA" w:rsidRPr="00220C65">
        <w:rPr>
          <w:b/>
          <w:i/>
          <w:sz w:val="20"/>
          <w:szCs w:val="22"/>
        </w:rPr>
        <w:t>námka:</w:t>
      </w:r>
      <w:r w:rsidR="007526DA" w:rsidRPr="00220C65">
        <w:rPr>
          <w:i/>
          <w:sz w:val="20"/>
          <w:szCs w:val="22"/>
        </w:rPr>
        <w:t xml:space="preserve"> Do tabuľky </w:t>
      </w:r>
      <w:r w:rsidR="00222647" w:rsidRPr="00220C65">
        <w:rPr>
          <w:i/>
          <w:sz w:val="20"/>
          <w:szCs w:val="22"/>
        </w:rPr>
        <w:t>sa nevyžaduje</w:t>
      </w:r>
      <w:r w:rsidR="007526DA" w:rsidRPr="00220C65">
        <w:rPr>
          <w:i/>
          <w:sz w:val="20"/>
          <w:szCs w:val="22"/>
        </w:rPr>
        <w:t xml:space="preserve"> uviesť subdodávateľa (Podzhotoviteľa) dodávajúceho tovar</w:t>
      </w:r>
      <w:r w:rsidR="009A7208" w:rsidRPr="00220C65">
        <w:rPr>
          <w:i/>
          <w:sz w:val="20"/>
          <w:szCs w:val="22"/>
        </w:rPr>
        <w:t>.</w:t>
      </w:r>
    </w:p>
    <w:p w14:paraId="2AD73D7C" w14:textId="77777777" w:rsidR="00A837DF" w:rsidRPr="009238C3" w:rsidRDefault="00A837DF" w:rsidP="009238C3">
      <w:pPr>
        <w:jc w:val="both"/>
        <w:rPr>
          <w:sz w:val="22"/>
          <w:szCs w:val="22"/>
        </w:rPr>
      </w:pPr>
    </w:p>
    <w:p w14:paraId="1E5E90C5" w14:textId="77777777" w:rsidR="00A837DF" w:rsidRPr="009238C3" w:rsidRDefault="00A837DF" w:rsidP="009238C3">
      <w:pPr>
        <w:tabs>
          <w:tab w:val="left" w:pos="10714"/>
        </w:tabs>
        <w:jc w:val="both"/>
        <w:rPr>
          <w:sz w:val="22"/>
          <w:szCs w:val="22"/>
        </w:rPr>
      </w:pPr>
    </w:p>
    <w:p w14:paraId="2CE49D6D" w14:textId="77777777" w:rsidR="00A837DF" w:rsidRPr="009238C3" w:rsidRDefault="00A837DF" w:rsidP="009238C3">
      <w:pPr>
        <w:jc w:val="both"/>
        <w:rPr>
          <w:rStyle w:val="norm00e1lnychar"/>
          <w:b/>
          <w:bCs/>
          <w:sz w:val="22"/>
          <w:szCs w:val="22"/>
        </w:rPr>
      </w:pPr>
    </w:p>
    <w:p w14:paraId="6F76C7C5" w14:textId="77777777" w:rsidR="00A837DF" w:rsidRPr="009238C3" w:rsidRDefault="00A837DF" w:rsidP="009238C3">
      <w:pPr>
        <w:jc w:val="both"/>
        <w:rPr>
          <w:rStyle w:val="norm00e1lnychar"/>
          <w:b/>
          <w:bCs/>
          <w:sz w:val="22"/>
          <w:szCs w:val="22"/>
        </w:rPr>
      </w:pPr>
    </w:p>
    <w:p w14:paraId="3ADAB7F8" w14:textId="77777777" w:rsidR="00A837DF" w:rsidRPr="009238C3" w:rsidRDefault="00A837DF" w:rsidP="009238C3">
      <w:pPr>
        <w:tabs>
          <w:tab w:val="left" w:pos="7088"/>
        </w:tabs>
        <w:jc w:val="both"/>
        <w:rPr>
          <w:sz w:val="22"/>
          <w:szCs w:val="22"/>
        </w:rPr>
      </w:pPr>
    </w:p>
    <w:p w14:paraId="73D0720B" w14:textId="77777777" w:rsidR="00A837DF" w:rsidRPr="009238C3" w:rsidRDefault="00A837DF" w:rsidP="009238C3">
      <w:pPr>
        <w:tabs>
          <w:tab w:val="left" w:pos="7088"/>
        </w:tabs>
        <w:jc w:val="both"/>
        <w:rPr>
          <w:sz w:val="22"/>
          <w:szCs w:val="22"/>
        </w:rPr>
      </w:pPr>
    </w:p>
    <w:p w14:paraId="1EB3FEBE" w14:textId="77777777" w:rsidR="00A837DF" w:rsidRPr="009238C3" w:rsidRDefault="00A837DF" w:rsidP="009238C3">
      <w:pPr>
        <w:tabs>
          <w:tab w:val="left" w:pos="7088"/>
        </w:tabs>
        <w:jc w:val="both"/>
        <w:rPr>
          <w:sz w:val="22"/>
          <w:szCs w:val="22"/>
        </w:rPr>
      </w:pPr>
    </w:p>
    <w:p w14:paraId="7A40847B" w14:textId="77777777" w:rsidR="008C0D79" w:rsidRPr="009238C3" w:rsidRDefault="008C0D79" w:rsidP="00BA216C">
      <w:pPr>
        <w:tabs>
          <w:tab w:val="left" w:pos="7088"/>
        </w:tabs>
        <w:jc w:val="both"/>
        <w:rPr>
          <w:sz w:val="22"/>
          <w:szCs w:val="22"/>
        </w:rPr>
        <w:sectPr w:rsidR="008C0D79" w:rsidRPr="009238C3" w:rsidSect="00E30A94">
          <w:pgSz w:w="16838" w:h="11906" w:orient="landscape"/>
          <w:pgMar w:top="1304" w:right="1077" w:bottom="737" w:left="1077" w:header="1304" w:footer="567" w:gutter="0"/>
          <w:pgBorders w:offsetFrom="page">
            <w:top w:val="single" w:sz="4" w:space="24" w:color="auto"/>
            <w:left w:val="single" w:sz="4" w:space="24" w:color="auto"/>
            <w:bottom w:val="single" w:sz="4" w:space="24" w:color="auto"/>
            <w:right w:val="single" w:sz="4" w:space="24" w:color="auto"/>
          </w:pgBorders>
          <w:cols w:space="708"/>
          <w:noEndnote/>
          <w:docGrid w:linePitch="326"/>
        </w:sectPr>
      </w:pPr>
    </w:p>
    <w:p w14:paraId="18274B23" w14:textId="5B78BF21" w:rsidR="00475153" w:rsidRDefault="00475153" w:rsidP="000E5CDD">
      <w:pPr>
        <w:jc w:val="both"/>
        <w:outlineLvl w:val="1"/>
        <w:rPr>
          <w:b/>
          <w:sz w:val="22"/>
          <w:szCs w:val="22"/>
        </w:rPr>
      </w:pPr>
      <w:r w:rsidRPr="005F1140">
        <w:rPr>
          <w:b/>
          <w:sz w:val="22"/>
          <w:szCs w:val="22"/>
        </w:rPr>
        <w:lastRenderedPageBreak/>
        <w:t xml:space="preserve">Príloha č. </w:t>
      </w:r>
      <w:r w:rsidR="005F1140" w:rsidRPr="005F1140">
        <w:rPr>
          <w:b/>
          <w:sz w:val="22"/>
          <w:szCs w:val="22"/>
        </w:rPr>
        <w:t>4</w:t>
      </w:r>
      <w:r w:rsidRPr="005F1140">
        <w:rPr>
          <w:b/>
          <w:sz w:val="22"/>
          <w:szCs w:val="22"/>
        </w:rPr>
        <w:t xml:space="preserve"> – Zoznam Podzhotoviteľov v ktoromkoľvek rade (RPVS)</w:t>
      </w:r>
    </w:p>
    <w:p w14:paraId="46B430B8" w14:textId="77777777" w:rsidR="006C3F84" w:rsidRPr="006C3F84" w:rsidRDefault="006C3F84" w:rsidP="006C3F84">
      <w:pPr>
        <w:tabs>
          <w:tab w:val="left" w:pos="2552"/>
        </w:tabs>
        <w:ind w:right="-142"/>
        <w:rPr>
          <w:bCs/>
          <w:i/>
          <w:sz w:val="22"/>
          <w:szCs w:val="22"/>
        </w:rPr>
      </w:pPr>
      <w:r w:rsidRPr="006C3F84">
        <w:rPr>
          <w:bCs/>
          <w:i/>
          <w:sz w:val="22"/>
          <w:szCs w:val="22"/>
          <w:highlight w:val="lightGray"/>
        </w:rPr>
        <w:t>(vyplní úspešný uchádzač)</w:t>
      </w:r>
    </w:p>
    <w:p w14:paraId="42494036" w14:textId="77777777" w:rsidR="006C3F84" w:rsidRPr="005F1140" w:rsidRDefault="006C3F84" w:rsidP="000E5CDD">
      <w:pPr>
        <w:jc w:val="both"/>
        <w:outlineLvl w:val="1"/>
        <w:rPr>
          <w:b/>
          <w:sz w:val="22"/>
          <w:szCs w:val="22"/>
        </w:rPr>
      </w:pPr>
    </w:p>
    <w:p w14:paraId="367A3949" w14:textId="77777777" w:rsidR="00475153" w:rsidRPr="009238C3" w:rsidRDefault="00475153" w:rsidP="000E5CDD">
      <w:pPr>
        <w:jc w:val="both"/>
        <w:rPr>
          <w:b/>
          <w:sz w:val="22"/>
          <w:szCs w:val="22"/>
        </w:rPr>
      </w:pPr>
    </w:p>
    <w:p w14:paraId="09F46882" w14:textId="77777777" w:rsidR="00475153" w:rsidRPr="000E5CDD" w:rsidRDefault="00475153" w:rsidP="005F1140">
      <w:pPr>
        <w:jc w:val="center"/>
        <w:rPr>
          <w:b/>
          <w:sz w:val="32"/>
          <w:szCs w:val="32"/>
        </w:rPr>
      </w:pPr>
      <w:r w:rsidRPr="001E4D43">
        <w:rPr>
          <w:b/>
          <w:sz w:val="32"/>
          <w:szCs w:val="32"/>
        </w:rPr>
        <w:t>ZOZNAM PODZHOTOVITEĽOV V KTOROMKOĽVEK RADE (RPVS)</w:t>
      </w:r>
    </w:p>
    <w:p w14:paraId="005A058B" w14:textId="77777777" w:rsidR="00475153" w:rsidRPr="009238C3" w:rsidRDefault="00475153" w:rsidP="009238C3">
      <w:pPr>
        <w:jc w:val="both"/>
        <w:rPr>
          <w:rStyle w:val="norm00e1lnychar"/>
          <w:b/>
          <w:bCs/>
          <w:sz w:val="22"/>
          <w:szCs w:val="22"/>
        </w:rPr>
      </w:pPr>
    </w:p>
    <w:p w14:paraId="18934F75" w14:textId="77777777" w:rsidR="00475153" w:rsidRDefault="00475153" w:rsidP="009238C3">
      <w:pPr>
        <w:jc w:val="both"/>
        <w:rPr>
          <w:sz w:val="22"/>
          <w:szCs w:val="22"/>
        </w:rPr>
      </w:pPr>
    </w:p>
    <w:tbl>
      <w:tblPr>
        <w:tblW w:w="15763" w:type="dxa"/>
        <w:jc w:val="center"/>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992"/>
        <w:gridCol w:w="3140"/>
        <w:gridCol w:w="3791"/>
        <w:gridCol w:w="2410"/>
        <w:gridCol w:w="3119"/>
        <w:gridCol w:w="2311"/>
      </w:tblGrid>
      <w:tr w:rsidR="005F1140" w:rsidRPr="005F1140" w14:paraId="2F7217EE" w14:textId="77777777" w:rsidTr="005F1140">
        <w:trPr>
          <w:trHeight w:val="1630"/>
          <w:jc w:val="center"/>
        </w:trPr>
        <w:tc>
          <w:tcPr>
            <w:tcW w:w="992" w:type="dxa"/>
            <w:tcBorders>
              <w:top w:val="single" w:sz="12" w:space="0" w:color="auto"/>
              <w:left w:val="single" w:sz="12" w:space="0" w:color="auto"/>
              <w:right w:val="single" w:sz="2" w:space="0" w:color="auto"/>
            </w:tcBorders>
            <w:shd w:val="clear" w:color="auto" w:fill="DBE5F1"/>
            <w:vAlign w:val="center"/>
          </w:tcPr>
          <w:p w14:paraId="665C0A8D" w14:textId="77777777" w:rsidR="005F1140" w:rsidRPr="005F1140" w:rsidRDefault="005F1140" w:rsidP="005F1140">
            <w:pPr>
              <w:jc w:val="center"/>
              <w:rPr>
                <w:b/>
                <w:bCs/>
                <w:sz w:val="20"/>
                <w:szCs w:val="20"/>
              </w:rPr>
            </w:pPr>
            <w:proofErr w:type="spellStart"/>
            <w:r w:rsidRPr="005F1140">
              <w:rPr>
                <w:b/>
                <w:sz w:val="20"/>
                <w:szCs w:val="20"/>
              </w:rPr>
              <w:t>P.č</w:t>
            </w:r>
            <w:proofErr w:type="spellEnd"/>
            <w:r w:rsidRPr="005F1140">
              <w:rPr>
                <w:b/>
                <w:sz w:val="20"/>
                <w:szCs w:val="20"/>
              </w:rPr>
              <w:t>.</w:t>
            </w:r>
          </w:p>
        </w:tc>
        <w:tc>
          <w:tcPr>
            <w:tcW w:w="3140" w:type="dxa"/>
            <w:tcBorders>
              <w:top w:val="single" w:sz="12" w:space="0" w:color="auto"/>
              <w:left w:val="single" w:sz="2" w:space="0" w:color="auto"/>
              <w:right w:val="single" w:sz="2" w:space="0" w:color="auto"/>
            </w:tcBorders>
            <w:shd w:val="clear" w:color="auto" w:fill="DBE5F1"/>
            <w:vAlign w:val="center"/>
          </w:tcPr>
          <w:p w14:paraId="740DC3A1" w14:textId="77777777" w:rsidR="005F1140" w:rsidRPr="005F1140" w:rsidRDefault="005F1140" w:rsidP="005F1140">
            <w:pPr>
              <w:jc w:val="center"/>
              <w:rPr>
                <w:b/>
                <w:sz w:val="20"/>
                <w:szCs w:val="20"/>
                <w:lang w:eastAsia="it-IT"/>
              </w:rPr>
            </w:pPr>
            <w:r w:rsidRPr="005F1140">
              <w:rPr>
                <w:b/>
                <w:sz w:val="20"/>
                <w:szCs w:val="20"/>
                <w:lang w:eastAsia="it-IT"/>
              </w:rPr>
              <w:t>Meno a priezvisko /</w:t>
            </w:r>
          </w:p>
          <w:p w14:paraId="4F16E5EF" w14:textId="77777777" w:rsidR="005F1140" w:rsidRPr="005F1140" w:rsidRDefault="005F1140" w:rsidP="005F1140">
            <w:pPr>
              <w:jc w:val="center"/>
              <w:rPr>
                <w:b/>
                <w:sz w:val="20"/>
                <w:szCs w:val="20"/>
                <w:lang w:eastAsia="it-IT"/>
              </w:rPr>
            </w:pPr>
            <w:r w:rsidRPr="005F1140">
              <w:rPr>
                <w:b/>
                <w:sz w:val="20"/>
                <w:szCs w:val="20"/>
                <w:lang w:eastAsia="it-IT"/>
              </w:rPr>
              <w:t>Obchodné meno</w:t>
            </w:r>
          </w:p>
          <w:p w14:paraId="3C7FD1C6" w14:textId="77777777" w:rsidR="005F1140" w:rsidRPr="005F1140" w:rsidRDefault="005F1140" w:rsidP="005F1140">
            <w:pPr>
              <w:jc w:val="center"/>
              <w:rPr>
                <w:b/>
                <w:sz w:val="20"/>
                <w:szCs w:val="20"/>
                <w:lang w:eastAsia="it-IT"/>
              </w:rPr>
            </w:pPr>
            <w:r w:rsidRPr="005F1140">
              <w:rPr>
                <w:b/>
                <w:sz w:val="20"/>
                <w:szCs w:val="20"/>
                <w:lang w:eastAsia="it-IT"/>
              </w:rPr>
              <w:t>alebo názov</w:t>
            </w:r>
          </w:p>
        </w:tc>
        <w:tc>
          <w:tcPr>
            <w:tcW w:w="3791" w:type="dxa"/>
            <w:tcBorders>
              <w:top w:val="single" w:sz="12" w:space="0" w:color="auto"/>
              <w:left w:val="single" w:sz="2" w:space="0" w:color="auto"/>
              <w:right w:val="single" w:sz="2" w:space="0" w:color="auto"/>
            </w:tcBorders>
            <w:shd w:val="clear" w:color="auto" w:fill="DBE5F1"/>
            <w:vAlign w:val="center"/>
          </w:tcPr>
          <w:p w14:paraId="0E9F6B81" w14:textId="77777777" w:rsidR="005F1140" w:rsidRPr="005F1140" w:rsidRDefault="005F1140" w:rsidP="005F1140">
            <w:pPr>
              <w:jc w:val="center"/>
              <w:rPr>
                <w:b/>
                <w:sz w:val="20"/>
                <w:szCs w:val="20"/>
                <w:lang w:eastAsia="it-IT"/>
              </w:rPr>
            </w:pPr>
            <w:r w:rsidRPr="005F1140">
              <w:rPr>
                <w:b/>
                <w:sz w:val="20"/>
                <w:szCs w:val="20"/>
                <w:lang w:eastAsia="it-IT"/>
              </w:rPr>
              <w:t>Adresa pobytu</w:t>
            </w:r>
          </w:p>
          <w:p w14:paraId="14EBEDC9" w14:textId="77777777" w:rsidR="005F1140" w:rsidRPr="005F1140" w:rsidRDefault="005F1140" w:rsidP="005F1140">
            <w:pPr>
              <w:jc w:val="center"/>
              <w:rPr>
                <w:b/>
                <w:bCs/>
                <w:sz w:val="20"/>
                <w:szCs w:val="20"/>
              </w:rPr>
            </w:pPr>
            <w:r w:rsidRPr="005F1140">
              <w:rPr>
                <w:b/>
                <w:sz w:val="20"/>
                <w:szCs w:val="20"/>
                <w:lang w:eastAsia="it-IT"/>
              </w:rPr>
              <w:t>alebo sídlo</w:t>
            </w:r>
          </w:p>
        </w:tc>
        <w:tc>
          <w:tcPr>
            <w:tcW w:w="2410" w:type="dxa"/>
            <w:tcBorders>
              <w:top w:val="single" w:sz="12" w:space="0" w:color="auto"/>
              <w:left w:val="single" w:sz="2" w:space="0" w:color="auto"/>
              <w:right w:val="single" w:sz="2" w:space="0" w:color="auto"/>
            </w:tcBorders>
            <w:shd w:val="clear" w:color="auto" w:fill="DBE5F1"/>
            <w:vAlign w:val="center"/>
          </w:tcPr>
          <w:p w14:paraId="3A0DFB28" w14:textId="77777777" w:rsidR="005F1140" w:rsidRPr="005F1140" w:rsidRDefault="005F1140" w:rsidP="005F1140">
            <w:pPr>
              <w:jc w:val="center"/>
              <w:rPr>
                <w:b/>
                <w:sz w:val="20"/>
                <w:szCs w:val="20"/>
                <w:lang w:eastAsia="it-IT"/>
              </w:rPr>
            </w:pPr>
            <w:r w:rsidRPr="005F1140">
              <w:rPr>
                <w:b/>
                <w:sz w:val="20"/>
                <w:szCs w:val="20"/>
                <w:lang w:eastAsia="it-IT"/>
              </w:rPr>
              <w:t>Identifikačné číslo alebo</w:t>
            </w:r>
          </w:p>
          <w:p w14:paraId="4568FDC8" w14:textId="77777777" w:rsidR="005F1140" w:rsidRPr="005F1140" w:rsidRDefault="005F1140" w:rsidP="005F1140">
            <w:pPr>
              <w:jc w:val="center"/>
              <w:rPr>
                <w:b/>
                <w:sz w:val="20"/>
                <w:szCs w:val="20"/>
                <w:lang w:eastAsia="it-IT"/>
              </w:rPr>
            </w:pPr>
            <w:r w:rsidRPr="005F1140">
              <w:rPr>
                <w:b/>
                <w:sz w:val="20"/>
                <w:szCs w:val="20"/>
                <w:lang w:eastAsia="it-IT"/>
              </w:rPr>
              <w:t>dátum narodenia</w:t>
            </w:r>
          </w:p>
          <w:p w14:paraId="67DCA9BC" w14:textId="77777777" w:rsidR="005F1140" w:rsidRPr="005F1140" w:rsidRDefault="005F1140" w:rsidP="005F1140">
            <w:pPr>
              <w:jc w:val="center"/>
              <w:rPr>
                <w:sz w:val="20"/>
                <w:szCs w:val="20"/>
                <w:lang w:eastAsia="it-IT"/>
              </w:rPr>
            </w:pPr>
            <w:r w:rsidRPr="005F1140">
              <w:rPr>
                <w:i/>
                <w:sz w:val="16"/>
                <w:szCs w:val="20"/>
                <w:lang w:eastAsia="it-IT"/>
              </w:rPr>
              <w:t xml:space="preserve">(ak nebolo pridelené identifikačné </w:t>
            </w:r>
            <w:r w:rsidRPr="005F1140">
              <w:rPr>
                <w:i/>
                <w:sz w:val="16"/>
                <w:szCs w:val="16"/>
                <w:lang w:eastAsia="it-IT"/>
              </w:rPr>
              <w:t>číslo)</w:t>
            </w:r>
          </w:p>
        </w:tc>
        <w:tc>
          <w:tcPr>
            <w:tcW w:w="3119" w:type="dxa"/>
            <w:tcBorders>
              <w:top w:val="single" w:sz="12" w:space="0" w:color="auto"/>
              <w:left w:val="single" w:sz="2" w:space="0" w:color="auto"/>
              <w:right w:val="single" w:sz="2" w:space="0" w:color="auto"/>
            </w:tcBorders>
            <w:shd w:val="clear" w:color="auto" w:fill="DBE5F1"/>
            <w:vAlign w:val="center"/>
          </w:tcPr>
          <w:p w14:paraId="17688776" w14:textId="77777777" w:rsidR="005F1140" w:rsidRPr="005F1140" w:rsidRDefault="005F1140" w:rsidP="005F1140">
            <w:pPr>
              <w:jc w:val="center"/>
              <w:rPr>
                <w:b/>
                <w:sz w:val="20"/>
                <w:szCs w:val="20"/>
              </w:rPr>
            </w:pPr>
            <w:r w:rsidRPr="005F1140">
              <w:rPr>
                <w:b/>
                <w:sz w:val="20"/>
                <w:szCs w:val="20"/>
              </w:rPr>
              <w:t xml:space="preserve">Hodnota zmluvy, ktorú v súvislosti s plnením tejto Zmluvy uzatvára resp. uzatvoril Podzhotoviteľ v ktoromkoľvek rade </w:t>
            </w:r>
            <w:r w:rsidRPr="005F1140">
              <w:rPr>
                <w:b/>
                <w:sz w:val="20"/>
                <w:szCs w:val="20"/>
              </w:rPr>
              <w:br/>
            </w:r>
            <w:r w:rsidRPr="005F1140">
              <w:rPr>
                <w:sz w:val="20"/>
                <w:szCs w:val="20"/>
              </w:rPr>
              <w:t>(v EUR bez DPH)</w:t>
            </w:r>
          </w:p>
        </w:tc>
        <w:tc>
          <w:tcPr>
            <w:tcW w:w="2311" w:type="dxa"/>
            <w:tcBorders>
              <w:top w:val="single" w:sz="12" w:space="0" w:color="auto"/>
              <w:left w:val="single" w:sz="2" w:space="0" w:color="auto"/>
              <w:right w:val="single" w:sz="12" w:space="0" w:color="auto"/>
            </w:tcBorders>
            <w:shd w:val="clear" w:color="auto" w:fill="DBE5F1"/>
            <w:vAlign w:val="center"/>
          </w:tcPr>
          <w:p w14:paraId="20217E81" w14:textId="77777777" w:rsidR="005F1140" w:rsidRPr="005F1140" w:rsidRDefault="005F1140" w:rsidP="005F1140">
            <w:pPr>
              <w:jc w:val="center"/>
              <w:rPr>
                <w:b/>
                <w:bCs/>
                <w:sz w:val="20"/>
                <w:szCs w:val="20"/>
              </w:rPr>
            </w:pPr>
            <w:r w:rsidRPr="005F1140">
              <w:rPr>
                <w:b/>
                <w:bCs/>
                <w:sz w:val="20"/>
                <w:szCs w:val="20"/>
              </w:rPr>
              <w:t xml:space="preserve">Zápis v registri partnerov verejného sektora </w:t>
            </w:r>
          </w:p>
          <w:p w14:paraId="3FFEDD06" w14:textId="77777777" w:rsidR="005F1140" w:rsidRPr="005F1140" w:rsidRDefault="005F1140" w:rsidP="005F1140">
            <w:pPr>
              <w:jc w:val="center"/>
              <w:rPr>
                <w:bCs/>
                <w:sz w:val="20"/>
                <w:szCs w:val="20"/>
              </w:rPr>
            </w:pPr>
            <w:r w:rsidRPr="005F1140">
              <w:rPr>
                <w:bCs/>
                <w:sz w:val="20"/>
                <w:szCs w:val="20"/>
              </w:rPr>
              <w:t>(ÁNO/NIE)</w:t>
            </w:r>
          </w:p>
        </w:tc>
      </w:tr>
      <w:tr w:rsidR="005F1140" w:rsidRPr="005F1140" w14:paraId="17C2EFE7" w14:textId="77777777" w:rsidTr="003170BB">
        <w:trPr>
          <w:jc w:val="center"/>
        </w:trPr>
        <w:tc>
          <w:tcPr>
            <w:tcW w:w="992" w:type="dxa"/>
            <w:tcBorders>
              <w:top w:val="single" w:sz="4" w:space="0" w:color="auto"/>
              <w:left w:val="single" w:sz="12" w:space="0" w:color="auto"/>
              <w:bottom w:val="single" w:sz="2" w:space="0" w:color="auto"/>
              <w:right w:val="single" w:sz="2" w:space="0" w:color="auto"/>
            </w:tcBorders>
            <w:vAlign w:val="center"/>
          </w:tcPr>
          <w:p w14:paraId="470CDCC1" w14:textId="77777777" w:rsidR="005F1140" w:rsidRPr="005F1140" w:rsidRDefault="005F1140" w:rsidP="005F1140">
            <w:pPr>
              <w:spacing w:before="120" w:after="120"/>
              <w:jc w:val="center"/>
              <w:rPr>
                <w:bCs/>
              </w:rPr>
            </w:pPr>
          </w:p>
        </w:tc>
        <w:tc>
          <w:tcPr>
            <w:tcW w:w="3140" w:type="dxa"/>
            <w:tcBorders>
              <w:top w:val="single" w:sz="4" w:space="0" w:color="auto"/>
              <w:left w:val="single" w:sz="2" w:space="0" w:color="auto"/>
              <w:bottom w:val="single" w:sz="2" w:space="0" w:color="auto"/>
              <w:right w:val="single" w:sz="2" w:space="0" w:color="auto"/>
            </w:tcBorders>
            <w:vAlign w:val="center"/>
          </w:tcPr>
          <w:p w14:paraId="537DA30A" w14:textId="77777777" w:rsidR="005F1140" w:rsidRPr="005F1140" w:rsidRDefault="005F1140" w:rsidP="005F1140">
            <w:pPr>
              <w:spacing w:before="120" w:after="120"/>
              <w:jc w:val="center"/>
              <w:rPr>
                <w:bCs/>
              </w:rPr>
            </w:pPr>
          </w:p>
        </w:tc>
        <w:tc>
          <w:tcPr>
            <w:tcW w:w="3791" w:type="dxa"/>
            <w:tcBorders>
              <w:top w:val="single" w:sz="4" w:space="0" w:color="auto"/>
              <w:left w:val="single" w:sz="2" w:space="0" w:color="auto"/>
              <w:bottom w:val="single" w:sz="2" w:space="0" w:color="auto"/>
              <w:right w:val="single" w:sz="2" w:space="0" w:color="auto"/>
            </w:tcBorders>
            <w:vAlign w:val="center"/>
          </w:tcPr>
          <w:p w14:paraId="15E4A90D" w14:textId="77777777" w:rsidR="005F1140" w:rsidRPr="005F1140" w:rsidRDefault="005F1140" w:rsidP="005F1140">
            <w:pPr>
              <w:spacing w:before="120" w:after="120"/>
              <w:jc w:val="center"/>
              <w:rPr>
                <w:bCs/>
              </w:rPr>
            </w:pPr>
          </w:p>
        </w:tc>
        <w:tc>
          <w:tcPr>
            <w:tcW w:w="2410" w:type="dxa"/>
            <w:tcBorders>
              <w:top w:val="single" w:sz="4" w:space="0" w:color="auto"/>
              <w:left w:val="single" w:sz="2" w:space="0" w:color="auto"/>
              <w:bottom w:val="single" w:sz="2" w:space="0" w:color="auto"/>
              <w:right w:val="single" w:sz="2" w:space="0" w:color="auto"/>
            </w:tcBorders>
            <w:vAlign w:val="center"/>
          </w:tcPr>
          <w:p w14:paraId="00361937" w14:textId="77777777" w:rsidR="005F1140" w:rsidRPr="005F1140" w:rsidRDefault="005F1140" w:rsidP="005F1140">
            <w:pPr>
              <w:spacing w:before="120" w:after="120"/>
              <w:jc w:val="center"/>
              <w:rPr>
                <w:bCs/>
              </w:rPr>
            </w:pPr>
          </w:p>
        </w:tc>
        <w:tc>
          <w:tcPr>
            <w:tcW w:w="3119" w:type="dxa"/>
            <w:tcBorders>
              <w:top w:val="single" w:sz="4" w:space="0" w:color="auto"/>
              <w:left w:val="single" w:sz="2" w:space="0" w:color="auto"/>
              <w:bottom w:val="single" w:sz="2" w:space="0" w:color="auto"/>
              <w:right w:val="single" w:sz="2" w:space="0" w:color="auto"/>
            </w:tcBorders>
            <w:vAlign w:val="center"/>
          </w:tcPr>
          <w:p w14:paraId="3671FD04" w14:textId="77777777" w:rsidR="005F1140" w:rsidRPr="005F1140" w:rsidRDefault="005F1140" w:rsidP="005F1140">
            <w:pPr>
              <w:spacing w:before="120" w:after="120"/>
              <w:jc w:val="center"/>
              <w:rPr>
                <w:bCs/>
              </w:rPr>
            </w:pPr>
          </w:p>
        </w:tc>
        <w:tc>
          <w:tcPr>
            <w:tcW w:w="2311" w:type="dxa"/>
            <w:tcBorders>
              <w:top w:val="single" w:sz="4" w:space="0" w:color="auto"/>
              <w:left w:val="single" w:sz="2" w:space="0" w:color="auto"/>
              <w:bottom w:val="single" w:sz="2" w:space="0" w:color="auto"/>
              <w:right w:val="single" w:sz="12" w:space="0" w:color="auto"/>
            </w:tcBorders>
            <w:vAlign w:val="center"/>
          </w:tcPr>
          <w:p w14:paraId="4E045879" w14:textId="77777777" w:rsidR="005F1140" w:rsidRPr="005F1140" w:rsidRDefault="005F1140" w:rsidP="005F1140">
            <w:pPr>
              <w:spacing w:before="120" w:after="120"/>
              <w:jc w:val="center"/>
              <w:rPr>
                <w:bCs/>
              </w:rPr>
            </w:pPr>
          </w:p>
        </w:tc>
      </w:tr>
      <w:tr w:rsidR="005F1140" w:rsidRPr="005F1140" w14:paraId="37416B08" w14:textId="77777777" w:rsidTr="003170BB">
        <w:trPr>
          <w:jc w:val="center"/>
        </w:trPr>
        <w:tc>
          <w:tcPr>
            <w:tcW w:w="992" w:type="dxa"/>
            <w:tcBorders>
              <w:top w:val="single" w:sz="4" w:space="0" w:color="auto"/>
              <w:left w:val="single" w:sz="12" w:space="0" w:color="auto"/>
              <w:bottom w:val="single" w:sz="2" w:space="0" w:color="auto"/>
              <w:right w:val="single" w:sz="2" w:space="0" w:color="auto"/>
            </w:tcBorders>
            <w:vAlign w:val="center"/>
          </w:tcPr>
          <w:p w14:paraId="2C7A3182" w14:textId="77777777" w:rsidR="005F1140" w:rsidRPr="005F1140" w:rsidRDefault="005F1140" w:rsidP="005F1140">
            <w:pPr>
              <w:spacing w:before="120" w:after="120"/>
              <w:jc w:val="center"/>
              <w:rPr>
                <w:bCs/>
              </w:rPr>
            </w:pPr>
          </w:p>
        </w:tc>
        <w:tc>
          <w:tcPr>
            <w:tcW w:w="3140" w:type="dxa"/>
            <w:tcBorders>
              <w:top w:val="single" w:sz="4" w:space="0" w:color="auto"/>
              <w:left w:val="single" w:sz="2" w:space="0" w:color="auto"/>
              <w:bottom w:val="single" w:sz="2" w:space="0" w:color="auto"/>
              <w:right w:val="single" w:sz="2" w:space="0" w:color="auto"/>
            </w:tcBorders>
            <w:vAlign w:val="center"/>
          </w:tcPr>
          <w:p w14:paraId="66CA11BB" w14:textId="77777777" w:rsidR="005F1140" w:rsidRPr="005F1140" w:rsidRDefault="005F1140" w:rsidP="005F1140">
            <w:pPr>
              <w:spacing w:before="120" w:after="120"/>
              <w:jc w:val="center"/>
              <w:rPr>
                <w:bCs/>
              </w:rPr>
            </w:pPr>
          </w:p>
        </w:tc>
        <w:tc>
          <w:tcPr>
            <w:tcW w:w="3791" w:type="dxa"/>
            <w:tcBorders>
              <w:top w:val="single" w:sz="4" w:space="0" w:color="auto"/>
              <w:left w:val="single" w:sz="2" w:space="0" w:color="auto"/>
              <w:bottom w:val="single" w:sz="2" w:space="0" w:color="auto"/>
              <w:right w:val="single" w:sz="2" w:space="0" w:color="auto"/>
            </w:tcBorders>
            <w:vAlign w:val="center"/>
          </w:tcPr>
          <w:p w14:paraId="7117140A" w14:textId="77777777" w:rsidR="005F1140" w:rsidRPr="005F1140" w:rsidRDefault="005F1140" w:rsidP="005F1140">
            <w:pPr>
              <w:spacing w:before="120" w:after="120"/>
              <w:jc w:val="center"/>
              <w:rPr>
                <w:bCs/>
              </w:rPr>
            </w:pPr>
          </w:p>
        </w:tc>
        <w:tc>
          <w:tcPr>
            <w:tcW w:w="2410" w:type="dxa"/>
            <w:tcBorders>
              <w:top w:val="single" w:sz="4" w:space="0" w:color="auto"/>
              <w:left w:val="single" w:sz="2" w:space="0" w:color="auto"/>
              <w:bottom w:val="single" w:sz="2" w:space="0" w:color="auto"/>
              <w:right w:val="single" w:sz="2" w:space="0" w:color="auto"/>
            </w:tcBorders>
            <w:vAlign w:val="center"/>
          </w:tcPr>
          <w:p w14:paraId="1D68AD0F" w14:textId="77777777" w:rsidR="005F1140" w:rsidRPr="005F1140" w:rsidRDefault="005F1140" w:rsidP="005F1140">
            <w:pPr>
              <w:spacing w:before="120" w:after="120"/>
              <w:jc w:val="center"/>
              <w:rPr>
                <w:bCs/>
              </w:rPr>
            </w:pPr>
          </w:p>
        </w:tc>
        <w:tc>
          <w:tcPr>
            <w:tcW w:w="3119" w:type="dxa"/>
            <w:tcBorders>
              <w:top w:val="single" w:sz="4" w:space="0" w:color="auto"/>
              <w:left w:val="single" w:sz="2" w:space="0" w:color="auto"/>
              <w:bottom w:val="single" w:sz="2" w:space="0" w:color="auto"/>
              <w:right w:val="single" w:sz="2" w:space="0" w:color="auto"/>
            </w:tcBorders>
            <w:vAlign w:val="center"/>
          </w:tcPr>
          <w:p w14:paraId="53C3E1CE" w14:textId="77777777" w:rsidR="005F1140" w:rsidRPr="005F1140" w:rsidRDefault="005F1140" w:rsidP="005F1140">
            <w:pPr>
              <w:spacing w:before="120" w:after="120"/>
              <w:jc w:val="center"/>
              <w:rPr>
                <w:bCs/>
              </w:rPr>
            </w:pPr>
          </w:p>
        </w:tc>
        <w:tc>
          <w:tcPr>
            <w:tcW w:w="2311" w:type="dxa"/>
            <w:tcBorders>
              <w:top w:val="single" w:sz="4" w:space="0" w:color="auto"/>
              <w:left w:val="single" w:sz="2" w:space="0" w:color="auto"/>
              <w:bottom w:val="single" w:sz="2" w:space="0" w:color="auto"/>
              <w:right w:val="single" w:sz="12" w:space="0" w:color="auto"/>
            </w:tcBorders>
            <w:vAlign w:val="center"/>
          </w:tcPr>
          <w:p w14:paraId="1CBA6F02" w14:textId="77777777" w:rsidR="005F1140" w:rsidRPr="005F1140" w:rsidRDefault="005F1140" w:rsidP="005F1140">
            <w:pPr>
              <w:spacing w:before="120" w:after="120"/>
              <w:jc w:val="center"/>
              <w:rPr>
                <w:bCs/>
              </w:rPr>
            </w:pPr>
          </w:p>
        </w:tc>
      </w:tr>
      <w:tr w:rsidR="005F1140" w:rsidRPr="005F1140" w14:paraId="3671DA38" w14:textId="77777777" w:rsidTr="003170BB">
        <w:trPr>
          <w:jc w:val="center"/>
        </w:trPr>
        <w:tc>
          <w:tcPr>
            <w:tcW w:w="992" w:type="dxa"/>
            <w:tcBorders>
              <w:top w:val="single" w:sz="4" w:space="0" w:color="auto"/>
              <w:left w:val="single" w:sz="12" w:space="0" w:color="auto"/>
              <w:bottom w:val="single" w:sz="2" w:space="0" w:color="auto"/>
              <w:right w:val="single" w:sz="2" w:space="0" w:color="auto"/>
            </w:tcBorders>
            <w:vAlign w:val="center"/>
          </w:tcPr>
          <w:p w14:paraId="63B3DA6F" w14:textId="77777777" w:rsidR="005F1140" w:rsidRPr="005F1140" w:rsidRDefault="005F1140" w:rsidP="005F1140">
            <w:pPr>
              <w:spacing w:before="120" w:after="120"/>
              <w:jc w:val="center"/>
              <w:rPr>
                <w:bCs/>
              </w:rPr>
            </w:pPr>
          </w:p>
        </w:tc>
        <w:tc>
          <w:tcPr>
            <w:tcW w:w="3140" w:type="dxa"/>
            <w:tcBorders>
              <w:top w:val="single" w:sz="4" w:space="0" w:color="auto"/>
              <w:left w:val="single" w:sz="2" w:space="0" w:color="auto"/>
              <w:bottom w:val="single" w:sz="2" w:space="0" w:color="auto"/>
              <w:right w:val="single" w:sz="2" w:space="0" w:color="auto"/>
            </w:tcBorders>
            <w:vAlign w:val="center"/>
          </w:tcPr>
          <w:p w14:paraId="05CFCDF0" w14:textId="77777777" w:rsidR="005F1140" w:rsidRPr="005F1140" w:rsidRDefault="005F1140" w:rsidP="005F1140">
            <w:pPr>
              <w:spacing w:before="120" w:after="120"/>
              <w:jc w:val="center"/>
              <w:rPr>
                <w:bCs/>
              </w:rPr>
            </w:pPr>
          </w:p>
        </w:tc>
        <w:tc>
          <w:tcPr>
            <w:tcW w:w="3791" w:type="dxa"/>
            <w:tcBorders>
              <w:top w:val="single" w:sz="4" w:space="0" w:color="auto"/>
              <w:left w:val="single" w:sz="2" w:space="0" w:color="auto"/>
              <w:bottom w:val="single" w:sz="2" w:space="0" w:color="auto"/>
              <w:right w:val="single" w:sz="2" w:space="0" w:color="auto"/>
            </w:tcBorders>
            <w:vAlign w:val="center"/>
          </w:tcPr>
          <w:p w14:paraId="101C1C19" w14:textId="77777777" w:rsidR="005F1140" w:rsidRPr="005F1140" w:rsidRDefault="005F1140" w:rsidP="005F1140">
            <w:pPr>
              <w:spacing w:before="120" w:after="120"/>
              <w:jc w:val="center"/>
              <w:rPr>
                <w:bCs/>
              </w:rPr>
            </w:pPr>
          </w:p>
        </w:tc>
        <w:tc>
          <w:tcPr>
            <w:tcW w:w="2410" w:type="dxa"/>
            <w:tcBorders>
              <w:top w:val="single" w:sz="4" w:space="0" w:color="auto"/>
              <w:left w:val="single" w:sz="2" w:space="0" w:color="auto"/>
              <w:bottom w:val="single" w:sz="2" w:space="0" w:color="auto"/>
              <w:right w:val="single" w:sz="2" w:space="0" w:color="auto"/>
            </w:tcBorders>
            <w:vAlign w:val="center"/>
          </w:tcPr>
          <w:p w14:paraId="216EAF7E" w14:textId="77777777" w:rsidR="005F1140" w:rsidRPr="005F1140" w:rsidRDefault="005F1140" w:rsidP="005F1140">
            <w:pPr>
              <w:spacing w:before="120" w:after="120"/>
              <w:jc w:val="center"/>
              <w:rPr>
                <w:bCs/>
              </w:rPr>
            </w:pPr>
          </w:p>
        </w:tc>
        <w:tc>
          <w:tcPr>
            <w:tcW w:w="3119" w:type="dxa"/>
            <w:tcBorders>
              <w:top w:val="single" w:sz="4" w:space="0" w:color="auto"/>
              <w:left w:val="single" w:sz="2" w:space="0" w:color="auto"/>
              <w:bottom w:val="single" w:sz="2" w:space="0" w:color="auto"/>
              <w:right w:val="single" w:sz="2" w:space="0" w:color="auto"/>
            </w:tcBorders>
            <w:vAlign w:val="center"/>
          </w:tcPr>
          <w:p w14:paraId="2E4F4865" w14:textId="77777777" w:rsidR="005F1140" w:rsidRPr="005F1140" w:rsidRDefault="005F1140" w:rsidP="005F1140">
            <w:pPr>
              <w:spacing w:before="120" w:after="120"/>
              <w:jc w:val="center"/>
              <w:rPr>
                <w:bCs/>
              </w:rPr>
            </w:pPr>
          </w:p>
        </w:tc>
        <w:tc>
          <w:tcPr>
            <w:tcW w:w="2311" w:type="dxa"/>
            <w:tcBorders>
              <w:top w:val="single" w:sz="4" w:space="0" w:color="auto"/>
              <w:left w:val="single" w:sz="2" w:space="0" w:color="auto"/>
              <w:bottom w:val="single" w:sz="2" w:space="0" w:color="auto"/>
              <w:right w:val="single" w:sz="12" w:space="0" w:color="auto"/>
            </w:tcBorders>
            <w:vAlign w:val="center"/>
          </w:tcPr>
          <w:p w14:paraId="32991971" w14:textId="77777777" w:rsidR="005F1140" w:rsidRPr="005F1140" w:rsidRDefault="005F1140" w:rsidP="005F1140">
            <w:pPr>
              <w:spacing w:before="120" w:after="120"/>
              <w:jc w:val="center"/>
              <w:rPr>
                <w:bCs/>
              </w:rPr>
            </w:pPr>
          </w:p>
        </w:tc>
      </w:tr>
      <w:tr w:rsidR="005F1140" w:rsidRPr="005F1140" w14:paraId="0CC0A3E1" w14:textId="77777777" w:rsidTr="003170BB">
        <w:trPr>
          <w:jc w:val="center"/>
        </w:trPr>
        <w:tc>
          <w:tcPr>
            <w:tcW w:w="992" w:type="dxa"/>
            <w:tcBorders>
              <w:top w:val="single" w:sz="2" w:space="0" w:color="auto"/>
              <w:left w:val="single" w:sz="12" w:space="0" w:color="auto"/>
              <w:bottom w:val="single" w:sz="12" w:space="0" w:color="auto"/>
              <w:right w:val="single" w:sz="2" w:space="0" w:color="auto"/>
            </w:tcBorders>
            <w:vAlign w:val="center"/>
          </w:tcPr>
          <w:p w14:paraId="48CD6BD6" w14:textId="77777777" w:rsidR="005F1140" w:rsidRPr="005F1140" w:rsidRDefault="005F1140" w:rsidP="005F1140">
            <w:pPr>
              <w:spacing w:before="120" w:after="120"/>
              <w:jc w:val="center"/>
              <w:rPr>
                <w:bCs/>
              </w:rPr>
            </w:pPr>
          </w:p>
        </w:tc>
        <w:tc>
          <w:tcPr>
            <w:tcW w:w="3140" w:type="dxa"/>
            <w:tcBorders>
              <w:top w:val="single" w:sz="2" w:space="0" w:color="auto"/>
              <w:left w:val="single" w:sz="2" w:space="0" w:color="auto"/>
              <w:bottom w:val="single" w:sz="12" w:space="0" w:color="auto"/>
              <w:right w:val="single" w:sz="2" w:space="0" w:color="auto"/>
            </w:tcBorders>
            <w:vAlign w:val="center"/>
          </w:tcPr>
          <w:p w14:paraId="0BAED440" w14:textId="77777777" w:rsidR="005F1140" w:rsidRPr="005F1140" w:rsidRDefault="005F1140" w:rsidP="005F1140">
            <w:pPr>
              <w:spacing w:before="120" w:after="120"/>
              <w:jc w:val="center"/>
              <w:rPr>
                <w:bCs/>
              </w:rPr>
            </w:pPr>
          </w:p>
        </w:tc>
        <w:tc>
          <w:tcPr>
            <w:tcW w:w="3791" w:type="dxa"/>
            <w:tcBorders>
              <w:top w:val="single" w:sz="2" w:space="0" w:color="auto"/>
              <w:left w:val="single" w:sz="2" w:space="0" w:color="auto"/>
              <w:bottom w:val="single" w:sz="12" w:space="0" w:color="auto"/>
              <w:right w:val="single" w:sz="2" w:space="0" w:color="auto"/>
            </w:tcBorders>
            <w:vAlign w:val="center"/>
          </w:tcPr>
          <w:p w14:paraId="4D11571E" w14:textId="77777777" w:rsidR="005F1140" w:rsidRPr="005F1140" w:rsidRDefault="005F1140" w:rsidP="005F1140">
            <w:pPr>
              <w:spacing w:before="120" w:after="120"/>
              <w:jc w:val="center"/>
              <w:rPr>
                <w:bCs/>
              </w:rPr>
            </w:pPr>
          </w:p>
        </w:tc>
        <w:tc>
          <w:tcPr>
            <w:tcW w:w="2410" w:type="dxa"/>
            <w:tcBorders>
              <w:top w:val="single" w:sz="2" w:space="0" w:color="auto"/>
              <w:left w:val="single" w:sz="2" w:space="0" w:color="auto"/>
              <w:bottom w:val="single" w:sz="12" w:space="0" w:color="auto"/>
              <w:right w:val="single" w:sz="2" w:space="0" w:color="auto"/>
            </w:tcBorders>
            <w:vAlign w:val="center"/>
          </w:tcPr>
          <w:p w14:paraId="2D47F8C2" w14:textId="77777777" w:rsidR="005F1140" w:rsidRPr="005F1140" w:rsidRDefault="005F1140" w:rsidP="005F1140">
            <w:pPr>
              <w:spacing w:before="120" w:after="120"/>
              <w:jc w:val="center"/>
              <w:rPr>
                <w:bCs/>
              </w:rPr>
            </w:pPr>
          </w:p>
        </w:tc>
        <w:tc>
          <w:tcPr>
            <w:tcW w:w="3119" w:type="dxa"/>
            <w:tcBorders>
              <w:top w:val="single" w:sz="2" w:space="0" w:color="auto"/>
              <w:left w:val="single" w:sz="2" w:space="0" w:color="auto"/>
              <w:bottom w:val="single" w:sz="12" w:space="0" w:color="auto"/>
              <w:right w:val="single" w:sz="2" w:space="0" w:color="auto"/>
            </w:tcBorders>
            <w:vAlign w:val="center"/>
          </w:tcPr>
          <w:p w14:paraId="3D1F02AB" w14:textId="77777777" w:rsidR="005F1140" w:rsidRPr="005F1140" w:rsidRDefault="005F1140" w:rsidP="005F1140">
            <w:pPr>
              <w:spacing w:before="120" w:after="120"/>
              <w:jc w:val="center"/>
              <w:rPr>
                <w:bCs/>
              </w:rPr>
            </w:pPr>
          </w:p>
        </w:tc>
        <w:tc>
          <w:tcPr>
            <w:tcW w:w="2311" w:type="dxa"/>
            <w:tcBorders>
              <w:top w:val="single" w:sz="2" w:space="0" w:color="auto"/>
              <w:left w:val="single" w:sz="2" w:space="0" w:color="auto"/>
              <w:bottom w:val="single" w:sz="12" w:space="0" w:color="auto"/>
              <w:right w:val="single" w:sz="12" w:space="0" w:color="auto"/>
            </w:tcBorders>
            <w:vAlign w:val="center"/>
          </w:tcPr>
          <w:p w14:paraId="69B62BF1" w14:textId="77777777" w:rsidR="005F1140" w:rsidRPr="005F1140" w:rsidRDefault="005F1140" w:rsidP="005F1140">
            <w:pPr>
              <w:spacing w:before="120" w:after="120"/>
              <w:jc w:val="center"/>
              <w:rPr>
                <w:bCs/>
              </w:rPr>
            </w:pPr>
          </w:p>
        </w:tc>
      </w:tr>
    </w:tbl>
    <w:p w14:paraId="555BB4B8" w14:textId="77777777" w:rsidR="000E5CDD" w:rsidRDefault="000E5CDD" w:rsidP="009238C3">
      <w:pPr>
        <w:jc w:val="both"/>
        <w:rPr>
          <w:sz w:val="22"/>
          <w:szCs w:val="22"/>
        </w:rPr>
      </w:pPr>
    </w:p>
    <w:p w14:paraId="3A30E9B6" w14:textId="77777777" w:rsidR="00E06CEC" w:rsidRPr="009238C3" w:rsidRDefault="00E06CEC" w:rsidP="009238C3">
      <w:pPr>
        <w:ind w:left="567"/>
        <w:jc w:val="both"/>
        <w:rPr>
          <w:b/>
          <w:i/>
          <w:sz w:val="22"/>
          <w:szCs w:val="22"/>
        </w:rPr>
      </w:pPr>
    </w:p>
    <w:p w14:paraId="0182B00E" w14:textId="77777777" w:rsidR="00475153" w:rsidRPr="009238C3" w:rsidRDefault="00222647" w:rsidP="009238C3">
      <w:pPr>
        <w:ind w:left="567"/>
        <w:jc w:val="both"/>
        <w:rPr>
          <w:rStyle w:val="norm00e1lnychar"/>
          <w:b/>
          <w:bCs/>
          <w:sz w:val="22"/>
          <w:szCs w:val="22"/>
        </w:rPr>
      </w:pPr>
      <w:r w:rsidRPr="00220C65">
        <w:rPr>
          <w:b/>
          <w:i/>
          <w:sz w:val="20"/>
          <w:szCs w:val="22"/>
        </w:rPr>
        <w:t>Poznámka:</w:t>
      </w:r>
      <w:r w:rsidRPr="00220C65">
        <w:rPr>
          <w:i/>
          <w:sz w:val="20"/>
          <w:szCs w:val="22"/>
        </w:rPr>
        <w:t xml:space="preserve"> Do tabuľky je potrebné uviesť </w:t>
      </w:r>
      <w:r w:rsidRPr="00220C65">
        <w:rPr>
          <w:i/>
          <w:sz w:val="20"/>
          <w:szCs w:val="22"/>
          <w:u w:val="single"/>
        </w:rPr>
        <w:t>všetkých</w:t>
      </w:r>
      <w:r w:rsidR="00473867">
        <w:rPr>
          <w:i/>
          <w:sz w:val="20"/>
          <w:szCs w:val="22"/>
          <w:u w:val="single"/>
        </w:rPr>
        <w:t xml:space="preserve"> subdodávateľov</w:t>
      </w:r>
      <w:r w:rsidRPr="00220C65">
        <w:rPr>
          <w:i/>
          <w:sz w:val="20"/>
          <w:szCs w:val="22"/>
          <w:u w:val="single"/>
        </w:rPr>
        <w:t xml:space="preserve"> </w:t>
      </w:r>
      <w:r w:rsidR="00473867">
        <w:rPr>
          <w:i/>
          <w:sz w:val="20"/>
          <w:szCs w:val="22"/>
          <w:u w:val="single"/>
        </w:rPr>
        <w:t>(</w:t>
      </w:r>
      <w:r w:rsidRPr="00220C65">
        <w:rPr>
          <w:i/>
          <w:sz w:val="20"/>
          <w:szCs w:val="22"/>
          <w:u w:val="single"/>
        </w:rPr>
        <w:t>Podzhotoviteľov</w:t>
      </w:r>
      <w:r w:rsidR="00473867">
        <w:rPr>
          <w:i/>
          <w:sz w:val="20"/>
          <w:szCs w:val="22"/>
          <w:u w:val="single"/>
        </w:rPr>
        <w:t>)</w:t>
      </w:r>
      <w:r w:rsidRPr="00220C65">
        <w:rPr>
          <w:i/>
          <w:sz w:val="20"/>
          <w:szCs w:val="22"/>
          <w:u w:val="single"/>
        </w:rPr>
        <w:t xml:space="preserve"> v ktoromkoľvek rade</w:t>
      </w:r>
      <w:r w:rsidRPr="00220C65">
        <w:rPr>
          <w:i/>
          <w:sz w:val="20"/>
          <w:szCs w:val="22"/>
        </w:rPr>
        <w:t>, ktorí sa budú podieľať na plnení predmetu Zmluvy, teda aj subdodávateľa (Podzhotoviteľa) dodávajúceho tovar.</w:t>
      </w:r>
    </w:p>
    <w:p w14:paraId="0DA8C0C3" w14:textId="77777777" w:rsidR="00475153" w:rsidRPr="009238C3" w:rsidRDefault="00475153" w:rsidP="009238C3">
      <w:pPr>
        <w:jc w:val="both"/>
        <w:rPr>
          <w:rStyle w:val="norm00e1lnychar"/>
          <w:b/>
          <w:bCs/>
          <w:sz w:val="22"/>
          <w:szCs w:val="22"/>
        </w:rPr>
      </w:pPr>
    </w:p>
    <w:p w14:paraId="1DF7AABF" w14:textId="77777777" w:rsidR="00475153" w:rsidRPr="009238C3" w:rsidRDefault="00475153" w:rsidP="009238C3">
      <w:pPr>
        <w:jc w:val="both"/>
        <w:rPr>
          <w:rStyle w:val="norm00e1lnychar"/>
          <w:b/>
          <w:bCs/>
          <w:sz w:val="22"/>
          <w:szCs w:val="22"/>
        </w:rPr>
      </w:pPr>
    </w:p>
    <w:p w14:paraId="415E1F51" w14:textId="77777777" w:rsidR="00475153" w:rsidRPr="000E5CDD" w:rsidRDefault="00475153" w:rsidP="000E5CDD">
      <w:pPr>
        <w:tabs>
          <w:tab w:val="left" w:pos="7088"/>
        </w:tabs>
        <w:jc w:val="both"/>
        <w:rPr>
          <w:rStyle w:val="Vrazn"/>
          <w:b w:val="0"/>
          <w:bCs w:val="0"/>
          <w:sz w:val="22"/>
          <w:szCs w:val="22"/>
        </w:rPr>
      </w:pPr>
      <w:r w:rsidRPr="009238C3">
        <w:rPr>
          <w:sz w:val="22"/>
          <w:szCs w:val="22"/>
        </w:rPr>
        <w:t xml:space="preserve">                 </w:t>
      </w:r>
    </w:p>
    <w:p w14:paraId="52E431EA" w14:textId="77777777" w:rsidR="00E06CEC" w:rsidRPr="009238C3" w:rsidRDefault="00E06CEC" w:rsidP="00BA216C">
      <w:pPr>
        <w:jc w:val="both"/>
        <w:outlineLvl w:val="0"/>
        <w:rPr>
          <w:rStyle w:val="Vrazn"/>
          <w:b w:val="0"/>
          <w:bCs w:val="0"/>
          <w:i/>
          <w:sz w:val="22"/>
          <w:szCs w:val="22"/>
        </w:rPr>
        <w:sectPr w:rsidR="00E06CEC" w:rsidRPr="009238C3" w:rsidSect="00E30A94">
          <w:pgSz w:w="16838" w:h="11906" w:orient="landscape" w:code="9"/>
          <w:pgMar w:top="1304" w:right="1077" w:bottom="737" w:left="1077" w:header="680" w:footer="567" w:gutter="0"/>
          <w:pgBorders w:offsetFrom="page">
            <w:top w:val="single" w:sz="4" w:space="24" w:color="auto"/>
            <w:left w:val="single" w:sz="4" w:space="24" w:color="auto"/>
            <w:bottom w:val="single" w:sz="4" w:space="24" w:color="auto"/>
            <w:right w:val="single" w:sz="4" w:space="24" w:color="auto"/>
          </w:pgBorders>
          <w:cols w:space="708"/>
          <w:noEndnote/>
          <w:docGrid w:linePitch="326"/>
        </w:sectPr>
      </w:pPr>
    </w:p>
    <w:p w14:paraId="175BCB1B" w14:textId="41554834" w:rsidR="009B7CC2" w:rsidRDefault="009B7CC2" w:rsidP="000E5CDD">
      <w:pPr>
        <w:jc w:val="both"/>
        <w:outlineLvl w:val="1"/>
        <w:rPr>
          <w:b/>
          <w:bCs/>
          <w:sz w:val="22"/>
          <w:szCs w:val="22"/>
        </w:rPr>
      </w:pPr>
      <w:r w:rsidRPr="005F1140">
        <w:rPr>
          <w:b/>
          <w:bCs/>
          <w:sz w:val="22"/>
          <w:szCs w:val="22"/>
        </w:rPr>
        <w:lastRenderedPageBreak/>
        <w:t xml:space="preserve">Príloha č. </w:t>
      </w:r>
      <w:r w:rsidR="005F1140" w:rsidRPr="005F1140">
        <w:rPr>
          <w:b/>
          <w:bCs/>
          <w:sz w:val="22"/>
          <w:szCs w:val="22"/>
        </w:rPr>
        <w:t>5</w:t>
      </w:r>
      <w:r w:rsidRPr="005F1140">
        <w:rPr>
          <w:b/>
          <w:bCs/>
          <w:sz w:val="22"/>
          <w:szCs w:val="22"/>
        </w:rPr>
        <w:t xml:space="preserve"> – Zábezpeka na vykonanie prác (vzor)</w:t>
      </w:r>
    </w:p>
    <w:p w14:paraId="7FBFC29C" w14:textId="77777777" w:rsidR="008922C2" w:rsidRDefault="008922C2" w:rsidP="000E5CDD">
      <w:pPr>
        <w:jc w:val="both"/>
        <w:outlineLvl w:val="1"/>
        <w:rPr>
          <w:b/>
          <w:bCs/>
          <w:sz w:val="22"/>
          <w:szCs w:val="22"/>
        </w:rPr>
      </w:pPr>
    </w:p>
    <w:p w14:paraId="0B138317" w14:textId="6726CC95" w:rsidR="006C3F84" w:rsidRPr="006C3F84" w:rsidRDefault="006C3F84" w:rsidP="006C3F84">
      <w:pPr>
        <w:outlineLvl w:val="1"/>
        <w:rPr>
          <w:i/>
          <w:color w:val="000000"/>
          <w:sz w:val="22"/>
          <w:szCs w:val="22"/>
        </w:rPr>
      </w:pPr>
      <w:r w:rsidRPr="006C3F84">
        <w:rPr>
          <w:i/>
          <w:color w:val="000000"/>
          <w:sz w:val="22"/>
          <w:szCs w:val="22"/>
          <w:highlight w:val="lightGray"/>
        </w:rPr>
        <w:t xml:space="preserve">(predmetná príloha </w:t>
      </w:r>
      <w:r w:rsidR="008922C2">
        <w:rPr>
          <w:i/>
          <w:color w:val="000000"/>
          <w:sz w:val="22"/>
          <w:szCs w:val="22"/>
          <w:highlight w:val="lightGray"/>
        </w:rPr>
        <w:t>sa nevypĺňa</w:t>
      </w:r>
      <w:r w:rsidRPr="006C3F84">
        <w:rPr>
          <w:i/>
          <w:color w:val="000000"/>
          <w:sz w:val="22"/>
          <w:szCs w:val="22"/>
          <w:highlight w:val="lightGray"/>
        </w:rPr>
        <w:t>)</w:t>
      </w:r>
    </w:p>
    <w:p w14:paraId="66B554A4" w14:textId="77777777" w:rsidR="006C3F84" w:rsidRPr="005F1140" w:rsidRDefault="006C3F84" w:rsidP="000E5CDD">
      <w:pPr>
        <w:jc w:val="both"/>
        <w:outlineLvl w:val="1"/>
        <w:rPr>
          <w:b/>
          <w:bCs/>
          <w:caps/>
          <w:sz w:val="22"/>
          <w:szCs w:val="22"/>
        </w:rPr>
      </w:pPr>
    </w:p>
    <w:p w14:paraId="378B9045" w14:textId="77777777" w:rsidR="000E5CDD" w:rsidRDefault="000E5CDD" w:rsidP="000E5CDD">
      <w:pPr>
        <w:overflowPunct w:val="0"/>
        <w:autoSpaceDE w:val="0"/>
        <w:autoSpaceDN w:val="0"/>
        <w:adjustRightInd w:val="0"/>
        <w:textAlignment w:val="baseline"/>
        <w:rPr>
          <w:b/>
          <w:sz w:val="22"/>
          <w:szCs w:val="22"/>
        </w:rPr>
      </w:pPr>
    </w:p>
    <w:p w14:paraId="002A6928" w14:textId="77777777" w:rsidR="009B7CC2" w:rsidRPr="00495FC5" w:rsidRDefault="009B7CC2" w:rsidP="005F1140">
      <w:pPr>
        <w:spacing w:after="240"/>
        <w:jc w:val="center"/>
        <w:rPr>
          <w:b/>
          <w:bCs/>
          <w:sz w:val="22"/>
          <w:szCs w:val="22"/>
        </w:rPr>
      </w:pPr>
      <w:r w:rsidRPr="00495FC5">
        <w:rPr>
          <w:b/>
          <w:sz w:val="22"/>
          <w:szCs w:val="22"/>
        </w:rPr>
        <w:t>Zábezpeka na vykonanie prác</w:t>
      </w:r>
    </w:p>
    <w:p w14:paraId="7610DEF2" w14:textId="77777777" w:rsidR="009B7CC2" w:rsidRPr="00495FC5" w:rsidRDefault="009B7CC2" w:rsidP="009B7CC2">
      <w:pPr>
        <w:tabs>
          <w:tab w:val="left" w:pos="2552"/>
        </w:tabs>
        <w:rPr>
          <w:i/>
          <w:iCs/>
          <w:sz w:val="22"/>
          <w:szCs w:val="22"/>
        </w:rPr>
      </w:pPr>
      <w:r w:rsidRPr="00495FC5">
        <w:rPr>
          <w:sz w:val="22"/>
          <w:szCs w:val="22"/>
        </w:rPr>
        <w:t>Meno a adresa príjemcu:</w:t>
      </w:r>
      <w:r w:rsidRPr="00495FC5">
        <w:rPr>
          <w:sz w:val="22"/>
          <w:szCs w:val="22"/>
        </w:rPr>
        <w:tab/>
      </w:r>
      <w:r w:rsidRPr="00495FC5">
        <w:rPr>
          <w:b/>
          <w:bCs/>
          <w:sz w:val="22"/>
          <w:szCs w:val="22"/>
        </w:rPr>
        <w:t>Železnice Slovenskej republiky</w:t>
      </w:r>
      <w:r w:rsidRPr="00495FC5">
        <w:rPr>
          <w:b/>
          <w:bCs/>
          <w:sz w:val="22"/>
          <w:szCs w:val="22"/>
        </w:rPr>
        <w:br/>
      </w:r>
      <w:r w:rsidRPr="00495FC5">
        <w:rPr>
          <w:b/>
          <w:bCs/>
          <w:sz w:val="22"/>
          <w:szCs w:val="22"/>
        </w:rPr>
        <w:tab/>
        <w:t>Klemensova 8, 813 61  Bratislava, Slovenská republika</w:t>
      </w:r>
    </w:p>
    <w:p w14:paraId="0045EBB2" w14:textId="77777777" w:rsidR="009B7CC2" w:rsidRPr="00495FC5" w:rsidRDefault="009B7CC2" w:rsidP="009B7CC2">
      <w:pPr>
        <w:overflowPunct w:val="0"/>
        <w:autoSpaceDE w:val="0"/>
        <w:autoSpaceDN w:val="0"/>
        <w:adjustRightInd w:val="0"/>
        <w:textAlignment w:val="baseline"/>
        <w:rPr>
          <w:sz w:val="22"/>
          <w:szCs w:val="22"/>
        </w:rPr>
      </w:pPr>
      <w:r w:rsidRPr="00495FC5">
        <w:rPr>
          <w:sz w:val="22"/>
          <w:szCs w:val="22"/>
        </w:rPr>
        <w:tab/>
      </w:r>
      <w:r w:rsidRPr="00495FC5">
        <w:rPr>
          <w:sz w:val="22"/>
          <w:szCs w:val="22"/>
        </w:rPr>
        <w:tab/>
      </w:r>
      <w:r w:rsidRPr="00495FC5">
        <w:rPr>
          <w:sz w:val="22"/>
          <w:szCs w:val="22"/>
        </w:rPr>
        <w:tab/>
      </w:r>
    </w:p>
    <w:p w14:paraId="156FBE3E" w14:textId="77777777" w:rsidR="009B7CC2" w:rsidRPr="00495FC5" w:rsidRDefault="009B7CC2" w:rsidP="009B7CC2">
      <w:pPr>
        <w:overflowPunct w:val="0"/>
        <w:autoSpaceDE w:val="0"/>
        <w:autoSpaceDN w:val="0"/>
        <w:adjustRightInd w:val="0"/>
        <w:textAlignment w:val="baseline"/>
        <w:rPr>
          <w:sz w:val="22"/>
          <w:szCs w:val="22"/>
        </w:rPr>
      </w:pPr>
      <w:r w:rsidRPr="00495FC5">
        <w:rPr>
          <w:sz w:val="22"/>
          <w:szCs w:val="22"/>
        </w:rPr>
        <w:t>Meno a adresa príkazcu: ..........................................................</w:t>
      </w:r>
      <w:r w:rsidRPr="00495FC5">
        <w:rPr>
          <w:sz w:val="22"/>
          <w:szCs w:val="22"/>
        </w:rPr>
        <w:tab/>
      </w:r>
      <w:r w:rsidRPr="00495FC5">
        <w:rPr>
          <w:sz w:val="22"/>
          <w:szCs w:val="22"/>
        </w:rPr>
        <w:tab/>
      </w:r>
      <w:r w:rsidRPr="00495FC5">
        <w:rPr>
          <w:sz w:val="22"/>
          <w:szCs w:val="22"/>
        </w:rPr>
        <w:tab/>
      </w:r>
    </w:p>
    <w:p w14:paraId="7AE21B4D" w14:textId="77777777" w:rsidR="009B7CC2" w:rsidRPr="00495FC5" w:rsidRDefault="009B7CC2" w:rsidP="009B7CC2">
      <w:pPr>
        <w:spacing w:before="120"/>
        <w:rPr>
          <w:sz w:val="22"/>
          <w:szCs w:val="22"/>
        </w:rPr>
      </w:pPr>
      <w:r w:rsidRPr="00495FC5">
        <w:rPr>
          <w:sz w:val="22"/>
          <w:szCs w:val="22"/>
        </w:rPr>
        <w:t>Zmluva o</w:t>
      </w:r>
      <w:r>
        <w:rPr>
          <w:sz w:val="22"/>
          <w:szCs w:val="22"/>
        </w:rPr>
        <w:t> dielo</w:t>
      </w:r>
    </w:p>
    <w:p w14:paraId="4F3E4BD2" w14:textId="77777777" w:rsidR="009B7CC2" w:rsidRPr="00495FC5" w:rsidRDefault="009B7CC2" w:rsidP="009B7CC2">
      <w:pPr>
        <w:tabs>
          <w:tab w:val="left" w:pos="1680"/>
        </w:tabs>
        <w:autoSpaceDE w:val="0"/>
        <w:autoSpaceDN w:val="0"/>
        <w:adjustRightInd w:val="0"/>
        <w:rPr>
          <w:bCs/>
          <w:sz w:val="22"/>
          <w:szCs w:val="22"/>
        </w:rPr>
      </w:pPr>
      <w:r w:rsidRPr="00495FC5">
        <w:rPr>
          <w:sz w:val="22"/>
          <w:szCs w:val="22"/>
        </w:rPr>
        <w:t>Objednávateľ:</w:t>
      </w:r>
      <w:r w:rsidRPr="00495FC5">
        <w:rPr>
          <w:sz w:val="22"/>
          <w:szCs w:val="22"/>
        </w:rPr>
        <w:tab/>
      </w:r>
      <w:r w:rsidRPr="00495FC5">
        <w:rPr>
          <w:bCs/>
          <w:sz w:val="22"/>
          <w:szCs w:val="22"/>
        </w:rPr>
        <w:t>Železnice Slovenskej republiky</w:t>
      </w:r>
      <w:r w:rsidRPr="00495FC5" w:rsidDel="00C273D5">
        <w:rPr>
          <w:bCs/>
          <w:sz w:val="22"/>
          <w:szCs w:val="22"/>
        </w:rPr>
        <w:t xml:space="preserve"> </w:t>
      </w:r>
      <w:r w:rsidRPr="00495FC5">
        <w:rPr>
          <w:bCs/>
          <w:sz w:val="22"/>
          <w:szCs w:val="22"/>
        </w:rPr>
        <w:br/>
      </w:r>
      <w:r w:rsidRPr="00495FC5">
        <w:rPr>
          <w:bCs/>
          <w:sz w:val="22"/>
          <w:szCs w:val="22"/>
        </w:rPr>
        <w:tab/>
        <w:t>Klemensova 8, 813 61  Bratislava, Slovenská republika</w:t>
      </w:r>
    </w:p>
    <w:p w14:paraId="23EF8418" w14:textId="77777777" w:rsidR="009B7CC2" w:rsidRPr="00495FC5" w:rsidRDefault="009B7CC2" w:rsidP="009B7CC2">
      <w:pPr>
        <w:tabs>
          <w:tab w:val="left" w:pos="1680"/>
        </w:tabs>
        <w:autoSpaceDE w:val="0"/>
        <w:autoSpaceDN w:val="0"/>
        <w:adjustRightInd w:val="0"/>
        <w:jc w:val="both"/>
        <w:rPr>
          <w:bCs/>
          <w:sz w:val="22"/>
          <w:szCs w:val="22"/>
        </w:rPr>
      </w:pPr>
    </w:p>
    <w:p w14:paraId="36AB472A" w14:textId="77777777" w:rsidR="009B7CC2" w:rsidRPr="00495FC5" w:rsidRDefault="009B7CC2" w:rsidP="009B7CC2">
      <w:pPr>
        <w:tabs>
          <w:tab w:val="left" w:pos="1680"/>
        </w:tabs>
        <w:autoSpaceDE w:val="0"/>
        <w:autoSpaceDN w:val="0"/>
        <w:adjustRightInd w:val="0"/>
        <w:jc w:val="both"/>
        <w:rPr>
          <w:bCs/>
          <w:sz w:val="22"/>
          <w:szCs w:val="22"/>
        </w:rPr>
      </w:pPr>
      <w:r w:rsidRPr="00495FC5">
        <w:rPr>
          <w:bCs/>
          <w:sz w:val="22"/>
          <w:szCs w:val="22"/>
        </w:rPr>
        <w:t>Zhotoviteľ:</w:t>
      </w:r>
      <w:r w:rsidRPr="00495FC5">
        <w:rPr>
          <w:bCs/>
          <w:sz w:val="22"/>
          <w:szCs w:val="22"/>
        </w:rPr>
        <w:tab/>
        <w:t>.........................</w:t>
      </w:r>
    </w:p>
    <w:p w14:paraId="63D5E3CF" w14:textId="77777777" w:rsidR="009B7CC2" w:rsidRPr="00495FC5" w:rsidRDefault="009B7CC2" w:rsidP="009B7CC2">
      <w:pPr>
        <w:tabs>
          <w:tab w:val="left" w:pos="1680"/>
        </w:tabs>
        <w:autoSpaceDE w:val="0"/>
        <w:autoSpaceDN w:val="0"/>
        <w:adjustRightInd w:val="0"/>
        <w:jc w:val="both"/>
        <w:rPr>
          <w:bCs/>
          <w:sz w:val="22"/>
          <w:szCs w:val="22"/>
        </w:rPr>
      </w:pPr>
    </w:p>
    <w:p w14:paraId="1F9155F7" w14:textId="77777777" w:rsidR="009B7CC2" w:rsidRPr="00495FC5" w:rsidRDefault="009B7CC2" w:rsidP="009B7CC2">
      <w:pPr>
        <w:tabs>
          <w:tab w:val="left" w:pos="1680"/>
        </w:tabs>
        <w:jc w:val="both"/>
        <w:rPr>
          <w:sz w:val="22"/>
          <w:szCs w:val="22"/>
        </w:rPr>
      </w:pPr>
      <w:r w:rsidRPr="00495FC5">
        <w:rPr>
          <w:sz w:val="22"/>
          <w:szCs w:val="22"/>
        </w:rPr>
        <w:t xml:space="preserve">Číslo zmluvy: </w:t>
      </w:r>
      <w:r w:rsidRPr="00495FC5">
        <w:rPr>
          <w:sz w:val="22"/>
          <w:szCs w:val="22"/>
        </w:rPr>
        <w:tab/>
        <w:t>..........................</w:t>
      </w:r>
    </w:p>
    <w:p w14:paraId="259BAF70" w14:textId="622F3281" w:rsidR="00C500FA" w:rsidRDefault="009B7CC2" w:rsidP="00C500FA">
      <w:pPr>
        <w:tabs>
          <w:tab w:val="left" w:pos="1701"/>
        </w:tabs>
        <w:ind w:left="1701" w:hanging="1701"/>
        <w:jc w:val="both"/>
        <w:rPr>
          <w:sz w:val="22"/>
          <w:szCs w:val="22"/>
        </w:rPr>
      </w:pPr>
      <w:r w:rsidRPr="00495FC5">
        <w:rPr>
          <w:sz w:val="22"/>
          <w:szCs w:val="22"/>
        </w:rPr>
        <w:t>Názov stavby:</w:t>
      </w:r>
      <w:r w:rsidRPr="00495FC5">
        <w:rPr>
          <w:sz w:val="22"/>
          <w:szCs w:val="22"/>
        </w:rPr>
        <w:tab/>
      </w:r>
      <w:r w:rsidR="00821032" w:rsidRPr="00821032">
        <w:rPr>
          <w:bCs/>
          <w:sz w:val="22"/>
          <w:szCs w:val="22"/>
        </w:rPr>
        <w:t>Modernizácia železničnej trate Žilina – Košice, úsek trate Poprad Tatry (mimo) – Krompachy. Časť: A.2 Vydrník (mimo) – Markušovce (mimo)</w:t>
      </w:r>
      <w:r w:rsidR="00C500FA" w:rsidRPr="00C500FA" w:rsidDel="00C500FA">
        <w:rPr>
          <w:bCs/>
          <w:sz w:val="22"/>
          <w:szCs w:val="22"/>
        </w:rPr>
        <w:t xml:space="preserve"> </w:t>
      </w:r>
    </w:p>
    <w:p w14:paraId="60A612D5" w14:textId="77777777" w:rsidR="009B7CC2" w:rsidRPr="00495FC5" w:rsidRDefault="009B7CC2" w:rsidP="00C500FA">
      <w:pPr>
        <w:tabs>
          <w:tab w:val="left" w:pos="1701"/>
        </w:tabs>
        <w:ind w:left="1701" w:hanging="1701"/>
        <w:jc w:val="both"/>
        <w:rPr>
          <w:sz w:val="22"/>
          <w:szCs w:val="22"/>
        </w:rPr>
      </w:pPr>
      <w:r w:rsidRPr="00495FC5">
        <w:rPr>
          <w:sz w:val="22"/>
          <w:szCs w:val="22"/>
        </w:rPr>
        <w:t>(ďalej len „</w:t>
      </w:r>
      <w:r w:rsidRPr="00CB4951">
        <w:rPr>
          <w:b/>
          <w:sz w:val="22"/>
          <w:szCs w:val="22"/>
        </w:rPr>
        <w:t>Zmluva</w:t>
      </w:r>
      <w:r w:rsidRPr="00495FC5">
        <w:rPr>
          <w:sz w:val="22"/>
          <w:szCs w:val="22"/>
        </w:rPr>
        <w:t>“)</w:t>
      </w:r>
    </w:p>
    <w:p w14:paraId="5E2D6997" w14:textId="77777777" w:rsidR="00A575C8" w:rsidRDefault="00A575C8" w:rsidP="009B7CC2">
      <w:pPr>
        <w:overflowPunct w:val="0"/>
        <w:autoSpaceDE w:val="0"/>
        <w:autoSpaceDN w:val="0"/>
        <w:adjustRightInd w:val="0"/>
        <w:jc w:val="both"/>
        <w:textAlignment w:val="baseline"/>
        <w:rPr>
          <w:sz w:val="22"/>
          <w:szCs w:val="22"/>
        </w:rPr>
      </w:pPr>
    </w:p>
    <w:p w14:paraId="0F38BB7F"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Boli sme informovaní, že v zmysle Zmluvy je Zhotoviteľ povinný predložiť Objednávateľovi Zábezpeku na vykonanie prác.</w:t>
      </w:r>
    </w:p>
    <w:p w14:paraId="0E7DB15C" w14:textId="77777777" w:rsidR="009B7CC2" w:rsidRPr="00495FC5" w:rsidRDefault="009B7CC2" w:rsidP="009B7CC2">
      <w:pPr>
        <w:overflowPunct w:val="0"/>
        <w:autoSpaceDE w:val="0"/>
        <w:autoSpaceDN w:val="0"/>
        <w:adjustRightInd w:val="0"/>
        <w:spacing w:before="120"/>
        <w:jc w:val="both"/>
        <w:textAlignment w:val="baseline"/>
        <w:rPr>
          <w:sz w:val="22"/>
          <w:szCs w:val="22"/>
        </w:rPr>
      </w:pPr>
      <w:r w:rsidRPr="00495FC5">
        <w:rPr>
          <w:sz w:val="22"/>
          <w:szCs w:val="22"/>
        </w:rPr>
        <w:t>Na žiadosť príkazcu my, (názov banky</w:t>
      </w:r>
      <w:r>
        <w:rPr>
          <w:sz w:val="22"/>
          <w:szCs w:val="22"/>
        </w:rPr>
        <w:t>/poisťovne</w:t>
      </w:r>
      <w:r w:rsidRPr="00495FC5">
        <w:rPr>
          <w:sz w:val="22"/>
          <w:szCs w:val="22"/>
        </w:rPr>
        <w:t xml:space="preserve">) .................................................., sa týmto neodvolateľne </w:t>
      </w:r>
      <w:r>
        <w:rPr>
          <w:sz w:val="22"/>
          <w:szCs w:val="22"/>
        </w:rPr>
        <w:t xml:space="preserve">a bez akýchkoľvek námietok na prvú výzvu </w:t>
      </w:r>
      <w:r w:rsidRPr="00495FC5">
        <w:rPr>
          <w:sz w:val="22"/>
          <w:szCs w:val="22"/>
        </w:rPr>
        <w:t xml:space="preserve">zaväzujeme uhradiť Vám, príjemcovi/Objednávateľovi akúkoľvek čiastku, alebo čiastky, ktorých celková výška neprekročí ................. „zaručená suma“, slovom .................. potom, čo od Vás </w:t>
      </w:r>
      <w:proofErr w:type="spellStart"/>
      <w:r w:rsidRPr="00495FC5">
        <w:rPr>
          <w:sz w:val="22"/>
          <w:szCs w:val="22"/>
        </w:rPr>
        <w:t>obdržíme</w:t>
      </w:r>
      <w:proofErr w:type="spellEnd"/>
      <w:r w:rsidRPr="00495FC5">
        <w:rPr>
          <w:sz w:val="22"/>
          <w:szCs w:val="22"/>
        </w:rPr>
        <w:t xml:space="preserve"> písomnú žiadosť spolu s Vaším písomným vyhlásením, že:</w:t>
      </w:r>
    </w:p>
    <w:p w14:paraId="0709CF12" w14:textId="77777777" w:rsidR="009B7CC2" w:rsidRPr="00495FC5" w:rsidRDefault="009B7CC2" w:rsidP="00F558E8">
      <w:pPr>
        <w:numPr>
          <w:ilvl w:val="0"/>
          <w:numId w:val="58"/>
        </w:numPr>
        <w:tabs>
          <w:tab w:val="clear" w:pos="720"/>
          <w:tab w:val="num" w:pos="426"/>
        </w:tabs>
        <w:overflowPunct w:val="0"/>
        <w:autoSpaceDE w:val="0"/>
        <w:autoSpaceDN w:val="0"/>
        <w:adjustRightInd w:val="0"/>
        <w:spacing w:before="120"/>
        <w:ind w:left="426" w:hanging="426"/>
        <w:jc w:val="both"/>
        <w:textAlignment w:val="baseline"/>
        <w:rPr>
          <w:sz w:val="22"/>
          <w:szCs w:val="22"/>
        </w:rPr>
      </w:pPr>
      <w:r w:rsidRPr="00495FC5">
        <w:rPr>
          <w:sz w:val="22"/>
          <w:szCs w:val="22"/>
        </w:rPr>
        <w:t xml:space="preserve">Zhotoviteľ porušuje svoje záväzky v zmysle Zmluvy </w:t>
      </w:r>
      <w:r>
        <w:rPr>
          <w:sz w:val="22"/>
          <w:szCs w:val="22"/>
        </w:rPr>
        <w:t xml:space="preserve">alebo všeobecne záväzných právnych predpisov </w:t>
      </w:r>
      <w:r w:rsidRPr="00495FC5">
        <w:rPr>
          <w:sz w:val="22"/>
          <w:szCs w:val="22"/>
        </w:rPr>
        <w:t>a</w:t>
      </w:r>
    </w:p>
    <w:p w14:paraId="1E59A54E" w14:textId="77777777" w:rsidR="009B7CC2" w:rsidRPr="00495FC5" w:rsidRDefault="009B7CC2" w:rsidP="00F558E8">
      <w:pPr>
        <w:numPr>
          <w:ilvl w:val="0"/>
          <w:numId w:val="58"/>
        </w:numPr>
        <w:tabs>
          <w:tab w:val="clear" w:pos="720"/>
          <w:tab w:val="num" w:pos="426"/>
        </w:tabs>
        <w:overflowPunct w:val="0"/>
        <w:autoSpaceDE w:val="0"/>
        <w:autoSpaceDN w:val="0"/>
        <w:adjustRightInd w:val="0"/>
        <w:ind w:left="426" w:hanging="426"/>
        <w:jc w:val="both"/>
        <w:textAlignment w:val="baseline"/>
        <w:rPr>
          <w:sz w:val="22"/>
          <w:szCs w:val="22"/>
        </w:rPr>
      </w:pPr>
      <w:r w:rsidRPr="00495FC5">
        <w:rPr>
          <w:sz w:val="22"/>
          <w:szCs w:val="22"/>
        </w:rPr>
        <w:t>v akom ohľade ich porušuje.</w:t>
      </w:r>
    </w:p>
    <w:p w14:paraId="70276AEA" w14:textId="77777777" w:rsidR="009B7CC2" w:rsidRPr="00495FC5" w:rsidRDefault="009B7CC2" w:rsidP="009B7CC2">
      <w:pPr>
        <w:overflowPunct w:val="0"/>
        <w:autoSpaceDE w:val="0"/>
        <w:autoSpaceDN w:val="0"/>
        <w:adjustRightInd w:val="0"/>
        <w:jc w:val="both"/>
        <w:textAlignment w:val="baseline"/>
        <w:rPr>
          <w:sz w:val="22"/>
          <w:szCs w:val="22"/>
        </w:rPr>
      </w:pPr>
    </w:p>
    <w:p w14:paraId="333D7B16"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 xml:space="preserve">Každá žiadosť o úhradu musí obsahovať Váš(e) podpis(y), ktorý </w:t>
      </w:r>
      <w:r>
        <w:rPr>
          <w:sz w:val="22"/>
          <w:szCs w:val="22"/>
        </w:rPr>
        <w:t xml:space="preserve">(é) </w:t>
      </w:r>
      <w:r w:rsidRPr="00495FC5">
        <w:rPr>
          <w:sz w:val="22"/>
          <w:szCs w:val="22"/>
        </w:rPr>
        <w:t>musí</w:t>
      </w:r>
      <w:r>
        <w:rPr>
          <w:sz w:val="22"/>
          <w:szCs w:val="22"/>
        </w:rPr>
        <w:t xml:space="preserve"> (</w:t>
      </w:r>
      <w:proofErr w:type="spellStart"/>
      <w:r>
        <w:rPr>
          <w:sz w:val="22"/>
          <w:szCs w:val="22"/>
        </w:rPr>
        <w:t>ia</w:t>
      </w:r>
      <w:proofErr w:type="spellEnd"/>
      <w:r>
        <w:rPr>
          <w:sz w:val="22"/>
          <w:szCs w:val="22"/>
        </w:rPr>
        <w:t>)</w:t>
      </w:r>
      <w:r w:rsidRPr="00495FC5">
        <w:rPr>
          <w:sz w:val="22"/>
          <w:szCs w:val="22"/>
        </w:rPr>
        <w:t xml:space="preserve"> byť úradne </w:t>
      </w:r>
      <w:r w:rsidRPr="00495FC5">
        <w:rPr>
          <w:bCs/>
          <w:sz w:val="22"/>
          <w:szCs w:val="22"/>
        </w:rPr>
        <w:t>osvedčený</w:t>
      </w:r>
      <w:r>
        <w:rPr>
          <w:bCs/>
          <w:sz w:val="22"/>
          <w:szCs w:val="22"/>
        </w:rPr>
        <w:t xml:space="preserve"> (é)</w:t>
      </w:r>
      <w:r w:rsidRPr="00495FC5">
        <w:rPr>
          <w:sz w:val="22"/>
          <w:szCs w:val="22"/>
        </w:rPr>
        <w:t xml:space="preserve"> Vašimi bankármi, alebo notárom. Overenú (úradne </w:t>
      </w:r>
      <w:r w:rsidRPr="00495FC5">
        <w:rPr>
          <w:bCs/>
          <w:sz w:val="22"/>
          <w:szCs w:val="22"/>
        </w:rPr>
        <w:t>osvedčenú</w:t>
      </w:r>
      <w:r w:rsidRPr="00495FC5">
        <w:rPr>
          <w:sz w:val="22"/>
          <w:szCs w:val="22"/>
        </w:rPr>
        <w:t xml:space="preserve">) žiadosť a vyhlásenie musíme </w:t>
      </w:r>
      <w:proofErr w:type="spellStart"/>
      <w:r w:rsidRPr="00495FC5">
        <w:rPr>
          <w:sz w:val="22"/>
          <w:szCs w:val="22"/>
        </w:rPr>
        <w:t>obdržať</w:t>
      </w:r>
      <w:proofErr w:type="spellEnd"/>
      <w:r w:rsidRPr="00495FC5">
        <w:rPr>
          <w:sz w:val="22"/>
          <w:szCs w:val="22"/>
        </w:rPr>
        <w:t xml:space="preserve"> na našej adrese do............................... („termín uplynutia platnosti“), kedy platnosť tejto zábezpeky uplynie.</w:t>
      </w:r>
    </w:p>
    <w:p w14:paraId="58A7BA01" w14:textId="77777777" w:rsidR="009B7CC2" w:rsidRPr="00495FC5" w:rsidRDefault="009B7CC2" w:rsidP="009B7CC2">
      <w:pPr>
        <w:overflowPunct w:val="0"/>
        <w:autoSpaceDE w:val="0"/>
        <w:autoSpaceDN w:val="0"/>
        <w:adjustRightInd w:val="0"/>
        <w:jc w:val="both"/>
        <w:textAlignment w:val="baseline"/>
        <w:rPr>
          <w:sz w:val="22"/>
          <w:szCs w:val="22"/>
        </w:rPr>
      </w:pPr>
    </w:p>
    <w:p w14:paraId="3597AF5A" w14:textId="77777777" w:rsidR="009B7CC2" w:rsidRPr="00495FC5" w:rsidRDefault="009B7CC2" w:rsidP="009B7CC2">
      <w:pPr>
        <w:jc w:val="both"/>
        <w:rPr>
          <w:sz w:val="22"/>
          <w:szCs w:val="22"/>
        </w:rPr>
      </w:pPr>
      <w:r w:rsidRPr="00495FC5">
        <w:rPr>
          <w:sz w:val="22"/>
          <w:szCs w:val="22"/>
        </w:rPr>
        <w:t xml:space="preserve">Boli sme informovaní, že príjemca od príkazcu vyžaduje, aby predĺžil túto zábezpeku, ak nebol vydaný Protokol o vyhotovení Diela v zmysle Zmluvy aspoň do 28 dní pred uplynutím platnosti tejto zábezpeky. Zaväzujeme sa uhradiť Vám zaručenú sumu potom, čo od Vás </w:t>
      </w:r>
      <w:proofErr w:type="spellStart"/>
      <w:r w:rsidRPr="00495FC5">
        <w:rPr>
          <w:sz w:val="22"/>
          <w:szCs w:val="22"/>
        </w:rPr>
        <w:t>obdržíme</w:t>
      </w:r>
      <w:proofErr w:type="spellEnd"/>
      <w:r w:rsidRPr="00495FC5">
        <w:rPr>
          <w:sz w:val="22"/>
          <w:szCs w:val="22"/>
        </w:rPr>
        <w:t xml:space="preserve"> Vašu písomnú žiadosť a vyhlásenie, že 28 dní pred uplynutím platnosti tejto zábezpeky nebol vydaný Protokol o vyhotovení Diela a</w:t>
      </w:r>
      <w:r>
        <w:rPr>
          <w:sz w:val="22"/>
          <w:szCs w:val="22"/>
        </w:rPr>
        <w:t> </w:t>
      </w:r>
      <w:r w:rsidRPr="00495FC5">
        <w:rPr>
          <w:sz w:val="22"/>
          <w:szCs w:val="22"/>
        </w:rPr>
        <w:t>zároveň</w:t>
      </w:r>
      <w:r>
        <w:rPr>
          <w:sz w:val="22"/>
          <w:szCs w:val="22"/>
        </w:rPr>
        <w:t>,</w:t>
      </w:r>
      <w:r w:rsidRPr="00495FC5">
        <w:rPr>
          <w:sz w:val="22"/>
          <w:szCs w:val="22"/>
        </w:rPr>
        <w:t xml:space="preserve"> že táto zábezpeka nebola predĺžená.</w:t>
      </w:r>
    </w:p>
    <w:p w14:paraId="172ED442" w14:textId="77777777" w:rsidR="009B7CC2" w:rsidRPr="00495FC5" w:rsidRDefault="009B7CC2" w:rsidP="009B7CC2">
      <w:pPr>
        <w:jc w:val="both"/>
        <w:rPr>
          <w:sz w:val="22"/>
          <w:szCs w:val="22"/>
        </w:rPr>
      </w:pPr>
    </w:p>
    <w:p w14:paraId="7A91A32B" w14:textId="77777777" w:rsidR="009B7CC2" w:rsidRPr="00495FC5" w:rsidRDefault="009B7CC2" w:rsidP="009B7CC2">
      <w:pPr>
        <w:jc w:val="both"/>
        <w:rPr>
          <w:sz w:val="22"/>
          <w:szCs w:val="22"/>
        </w:rPr>
      </w:pPr>
      <w:r w:rsidRPr="00495FC5">
        <w:rPr>
          <w:sz w:val="22"/>
          <w:szCs w:val="22"/>
        </w:rPr>
        <w:t xml:space="preserve">Práva a pohľadávky na plnenia z tejto </w:t>
      </w:r>
      <w:r>
        <w:rPr>
          <w:sz w:val="22"/>
          <w:szCs w:val="22"/>
        </w:rPr>
        <w:t>zábezpeky</w:t>
      </w:r>
      <w:r w:rsidRPr="00495FC5">
        <w:rPr>
          <w:sz w:val="22"/>
          <w:szCs w:val="22"/>
        </w:rPr>
        <w:t xml:space="preserve"> nie je možné postúpiť na tretiu osobu.</w:t>
      </w:r>
    </w:p>
    <w:p w14:paraId="402D957E" w14:textId="77777777" w:rsidR="009B7CC2" w:rsidRPr="00495FC5" w:rsidRDefault="009B7CC2" w:rsidP="009B7CC2">
      <w:pPr>
        <w:overflowPunct w:val="0"/>
        <w:autoSpaceDE w:val="0"/>
        <w:autoSpaceDN w:val="0"/>
        <w:adjustRightInd w:val="0"/>
        <w:jc w:val="both"/>
        <w:textAlignment w:val="baseline"/>
        <w:rPr>
          <w:sz w:val="22"/>
          <w:szCs w:val="22"/>
        </w:rPr>
      </w:pPr>
    </w:p>
    <w:p w14:paraId="2FCCD9C4" w14:textId="77777777" w:rsidR="009B7CC2" w:rsidRPr="00495FC5" w:rsidRDefault="009B7CC2" w:rsidP="009B7CC2">
      <w:pPr>
        <w:overflowPunct w:val="0"/>
        <w:autoSpaceDE w:val="0"/>
        <w:autoSpaceDN w:val="0"/>
        <w:adjustRightInd w:val="0"/>
        <w:jc w:val="both"/>
        <w:textAlignment w:val="baseline"/>
        <w:rPr>
          <w:sz w:val="22"/>
          <w:szCs w:val="22"/>
        </w:rPr>
      </w:pPr>
      <w:r>
        <w:rPr>
          <w:sz w:val="22"/>
          <w:szCs w:val="22"/>
        </w:rPr>
        <w:t>P</w:t>
      </w:r>
      <w:r w:rsidRPr="00495FC5">
        <w:rPr>
          <w:sz w:val="22"/>
          <w:szCs w:val="22"/>
        </w:rPr>
        <w:t xml:space="preserve">okiaľ nie je vyššie uvedené inak, </w:t>
      </w:r>
      <w:r>
        <w:rPr>
          <w:sz w:val="22"/>
          <w:szCs w:val="22"/>
        </w:rPr>
        <w:t>t</w:t>
      </w:r>
      <w:r w:rsidRPr="00FC3F6C">
        <w:rPr>
          <w:sz w:val="22"/>
          <w:szCs w:val="22"/>
        </w:rPr>
        <w:t xml:space="preserve">áto zábezpeka </w:t>
      </w:r>
      <w:r w:rsidRPr="00495FC5">
        <w:rPr>
          <w:sz w:val="22"/>
          <w:szCs w:val="22"/>
        </w:rPr>
        <w:t>musí podliehať Jednotným pravidlám pre záruky na požiadanie</w:t>
      </w:r>
      <w:r w:rsidRPr="00E20883">
        <w:rPr>
          <w:sz w:val="22"/>
          <w:szCs w:val="22"/>
        </w:rPr>
        <w:t xml:space="preserve"> vydanými Medzinárodnou obchodnou komorou</w:t>
      </w:r>
      <w:r w:rsidRPr="00495FC5">
        <w:rPr>
          <w:sz w:val="22"/>
          <w:szCs w:val="22"/>
        </w:rPr>
        <w:t>.</w:t>
      </w:r>
    </w:p>
    <w:p w14:paraId="60CB099F" w14:textId="77777777" w:rsidR="009B7CC2" w:rsidRPr="00495FC5" w:rsidRDefault="009B7CC2" w:rsidP="009B7CC2">
      <w:pPr>
        <w:overflowPunct w:val="0"/>
        <w:autoSpaceDE w:val="0"/>
        <w:autoSpaceDN w:val="0"/>
        <w:adjustRightInd w:val="0"/>
        <w:jc w:val="both"/>
        <w:textAlignment w:val="baseline"/>
        <w:rPr>
          <w:sz w:val="22"/>
          <w:szCs w:val="22"/>
        </w:rPr>
      </w:pPr>
    </w:p>
    <w:p w14:paraId="683CF54C"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Dátum.......................................                            Podpis(y) .................................................</w:t>
      </w:r>
    </w:p>
    <w:p w14:paraId="059B4AF7" w14:textId="77777777" w:rsidR="005D1780" w:rsidRPr="005F1140" w:rsidRDefault="005D1780" w:rsidP="009B7CC2">
      <w:pPr>
        <w:jc w:val="both"/>
        <w:rPr>
          <w:b/>
          <w:sz w:val="22"/>
          <w:szCs w:val="22"/>
        </w:rPr>
      </w:pPr>
      <w:r w:rsidRPr="009238C3">
        <w:rPr>
          <w:b/>
          <w:sz w:val="22"/>
          <w:szCs w:val="22"/>
        </w:rPr>
        <w:br w:type="page"/>
      </w:r>
    </w:p>
    <w:p w14:paraId="31979DDA" w14:textId="35330E1A" w:rsidR="009B7CC2" w:rsidRDefault="009B7CC2" w:rsidP="000E5CDD">
      <w:pPr>
        <w:jc w:val="both"/>
        <w:outlineLvl w:val="1"/>
        <w:rPr>
          <w:b/>
          <w:bCs/>
          <w:sz w:val="22"/>
          <w:szCs w:val="22"/>
        </w:rPr>
      </w:pPr>
      <w:r w:rsidRPr="005F1140">
        <w:rPr>
          <w:b/>
          <w:bCs/>
          <w:sz w:val="22"/>
          <w:szCs w:val="22"/>
        </w:rPr>
        <w:lastRenderedPageBreak/>
        <w:t xml:space="preserve">Príloha č. </w:t>
      </w:r>
      <w:r w:rsidR="005F1140" w:rsidRPr="005F1140">
        <w:rPr>
          <w:b/>
          <w:bCs/>
          <w:sz w:val="22"/>
          <w:szCs w:val="22"/>
        </w:rPr>
        <w:t>6</w:t>
      </w:r>
      <w:r w:rsidRPr="005F1140">
        <w:rPr>
          <w:b/>
          <w:bCs/>
          <w:sz w:val="22"/>
          <w:szCs w:val="22"/>
        </w:rPr>
        <w:t xml:space="preserve"> - Zábezpeka na záručné opravy (vzor)</w:t>
      </w:r>
    </w:p>
    <w:p w14:paraId="152646E3" w14:textId="77777777" w:rsidR="00454C87" w:rsidRDefault="00454C87" w:rsidP="00454C87">
      <w:pPr>
        <w:outlineLvl w:val="1"/>
        <w:rPr>
          <w:i/>
          <w:color w:val="000000"/>
          <w:sz w:val="22"/>
          <w:szCs w:val="22"/>
          <w:highlight w:val="lightGray"/>
        </w:rPr>
      </w:pPr>
    </w:p>
    <w:p w14:paraId="565797C0" w14:textId="44233147" w:rsidR="00454C87" w:rsidRPr="006C3F84" w:rsidRDefault="00454C87" w:rsidP="00454C87">
      <w:pPr>
        <w:outlineLvl w:val="1"/>
        <w:rPr>
          <w:i/>
          <w:color w:val="000000"/>
          <w:sz w:val="22"/>
          <w:szCs w:val="22"/>
        </w:rPr>
      </w:pPr>
      <w:r w:rsidRPr="006C3F84">
        <w:rPr>
          <w:i/>
          <w:color w:val="000000"/>
          <w:sz w:val="22"/>
          <w:szCs w:val="22"/>
          <w:highlight w:val="lightGray"/>
        </w:rPr>
        <w:t xml:space="preserve">(predmetná príloha </w:t>
      </w:r>
      <w:r>
        <w:rPr>
          <w:i/>
          <w:color w:val="000000"/>
          <w:sz w:val="22"/>
          <w:szCs w:val="22"/>
          <w:highlight w:val="lightGray"/>
        </w:rPr>
        <w:t>sa nevypĺňa</w:t>
      </w:r>
      <w:r w:rsidRPr="006C3F84">
        <w:rPr>
          <w:i/>
          <w:color w:val="000000"/>
          <w:sz w:val="22"/>
          <w:szCs w:val="22"/>
          <w:highlight w:val="lightGray"/>
        </w:rPr>
        <w:t>)</w:t>
      </w:r>
    </w:p>
    <w:p w14:paraId="02B0CEB2" w14:textId="77777777" w:rsidR="006C3F84" w:rsidRPr="005F1140" w:rsidRDefault="006C3F84" w:rsidP="000E5CDD">
      <w:pPr>
        <w:jc w:val="both"/>
        <w:outlineLvl w:val="1"/>
        <w:rPr>
          <w:b/>
          <w:bCs/>
          <w:sz w:val="22"/>
          <w:szCs w:val="22"/>
        </w:rPr>
      </w:pPr>
    </w:p>
    <w:p w14:paraId="208F8FE9" w14:textId="77777777" w:rsidR="000E5CDD" w:rsidRDefault="000E5CDD" w:rsidP="000E5CDD">
      <w:pPr>
        <w:overflowPunct w:val="0"/>
        <w:autoSpaceDE w:val="0"/>
        <w:autoSpaceDN w:val="0"/>
        <w:adjustRightInd w:val="0"/>
        <w:textAlignment w:val="baseline"/>
        <w:rPr>
          <w:b/>
          <w:sz w:val="22"/>
          <w:szCs w:val="22"/>
        </w:rPr>
      </w:pPr>
    </w:p>
    <w:p w14:paraId="3E909DB5" w14:textId="77777777" w:rsidR="009B7CC2" w:rsidRPr="00495FC5" w:rsidRDefault="009B7CC2" w:rsidP="005F1140">
      <w:pPr>
        <w:spacing w:after="240"/>
        <w:jc w:val="center"/>
        <w:rPr>
          <w:b/>
          <w:sz w:val="22"/>
          <w:szCs w:val="22"/>
        </w:rPr>
      </w:pPr>
      <w:r w:rsidRPr="00495FC5">
        <w:rPr>
          <w:b/>
          <w:sz w:val="22"/>
          <w:szCs w:val="22"/>
        </w:rPr>
        <w:t>Zábezpeka na záručné opravy</w:t>
      </w:r>
    </w:p>
    <w:p w14:paraId="4CFF0E35" w14:textId="77777777" w:rsidR="009B7CC2" w:rsidRPr="00495FC5" w:rsidRDefault="009B7CC2" w:rsidP="009B7CC2">
      <w:pPr>
        <w:tabs>
          <w:tab w:val="left" w:pos="2552"/>
        </w:tabs>
        <w:rPr>
          <w:i/>
          <w:iCs/>
          <w:sz w:val="22"/>
          <w:szCs w:val="22"/>
        </w:rPr>
      </w:pPr>
      <w:r w:rsidRPr="00495FC5">
        <w:rPr>
          <w:sz w:val="22"/>
          <w:szCs w:val="22"/>
        </w:rPr>
        <w:t xml:space="preserve">Meno a adresa príjemcu: </w:t>
      </w:r>
      <w:r w:rsidRPr="00495FC5">
        <w:rPr>
          <w:sz w:val="22"/>
          <w:szCs w:val="22"/>
        </w:rPr>
        <w:tab/>
      </w:r>
      <w:r w:rsidRPr="00495FC5">
        <w:rPr>
          <w:b/>
          <w:bCs/>
          <w:sz w:val="22"/>
          <w:szCs w:val="22"/>
        </w:rPr>
        <w:t>Železnice Slovenskej republiky</w:t>
      </w:r>
      <w:r w:rsidRPr="00495FC5">
        <w:rPr>
          <w:b/>
          <w:bCs/>
          <w:sz w:val="22"/>
          <w:szCs w:val="22"/>
        </w:rPr>
        <w:br/>
      </w:r>
      <w:r w:rsidRPr="00495FC5">
        <w:rPr>
          <w:b/>
          <w:bCs/>
          <w:sz w:val="22"/>
          <w:szCs w:val="22"/>
        </w:rPr>
        <w:tab/>
        <w:t>Klemensova 8, 813 61  Bratislava, Slovenská republika</w:t>
      </w:r>
    </w:p>
    <w:p w14:paraId="6FD0DED8"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ab/>
      </w:r>
      <w:r w:rsidRPr="00495FC5">
        <w:rPr>
          <w:sz w:val="22"/>
          <w:szCs w:val="22"/>
        </w:rPr>
        <w:tab/>
      </w:r>
      <w:r w:rsidRPr="00495FC5">
        <w:rPr>
          <w:sz w:val="22"/>
          <w:szCs w:val="22"/>
        </w:rPr>
        <w:tab/>
      </w:r>
    </w:p>
    <w:p w14:paraId="3B01EB45"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Meno a adresa príkazcu: ..........................................................</w:t>
      </w:r>
    </w:p>
    <w:p w14:paraId="53AB97FF"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ab/>
      </w:r>
      <w:r w:rsidRPr="00495FC5">
        <w:rPr>
          <w:sz w:val="22"/>
          <w:szCs w:val="22"/>
        </w:rPr>
        <w:tab/>
      </w:r>
      <w:r w:rsidRPr="00495FC5">
        <w:rPr>
          <w:sz w:val="22"/>
          <w:szCs w:val="22"/>
        </w:rPr>
        <w:tab/>
      </w:r>
    </w:p>
    <w:p w14:paraId="78F2FAFC" w14:textId="77777777" w:rsidR="009B7CC2" w:rsidRPr="00495FC5" w:rsidRDefault="009B7CC2" w:rsidP="009B7CC2">
      <w:pPr>
        <w:jc w:val="both"/>
        <w:rPr>
          <w:sz w:val="22"/>
          <w:szCs w:val="22"/>
        </w:rPr>
      </w:pPr>
      <w:r w:rsidRPr="00495FC5">
        <w:rPr>
          <w:sz w:val="22"/>
          <w:szCs w:val="22"/>
        </w:rPr>
        <w:t xml:space="preserve">Zmluva o </w:t>
      </w:r>
      <w:r>
        <w:rPr>
          <w:sz w:val="22"/>
          <w:szCs w:val="22"/>
        </w:rPr>
        <w:t>dielo</w:t>
      </w:r>
    </w:p>
    <w:p w14:paraId="1C937E39" w14:textId="77777777" w:rsidR="009B7CC2" w:rsidRPr="00495FC5" w:rsidRDefault="009B7CC2" w:rsidP="009B7CC2">
      <w:pPr>
        <w:tabs>
          <w:tab w:val="left" w:pos="1680"/>
        </w:tabs>
        <w:autoSpaceDE w:val="0"/>
        <w:autoSpaceDN w:val="0"/>
        <w:adjustRightInd w:val="0"/>
        <w:rPr>
          <w:bCs/>
          <w:sz w:val="22"/>
          <w:szCs w:val="22"/>
        </w:rPr>
      </w:pPr>
      <w:r w:rsidRPr="00495FC5">
        <w:rPr>
          <w:sz w:val="22"/>
          <w:szCs w:val="22"/>
        </w:rPr>
        <w:t>Objednávateľ:</w:t>
      </w:r>
      <w:r w:rsidRPr="00495FC5">
        <w:rPr>
          <w:sz w:val="22"/>
          <w:szCs w:val="22"/>
        </w:rPr>
        <w:tab/>
      </w:r>
      <w:r w:rsidRPr="00495FC5">
        <w:rPr>
          <w:bCs/>
          <w:sz w:val="22"/>
          <w:szCs w:val="22"/>
        </w:rPr>
        <w:t>Železnice Slovenskej republiky</w:t>
      </w:r>
      <w:r w:rsidRPr="00495FC5">
        <w:rPr>
          <w:bCs/>
          <w:sz w:val="22"/>
          <w:szCs w:val="22"/>
        </w:rPr>
        <w:br/>
      </w:r>
      <w:r w:rsidRPr="00495FC5">
        <w:rPr>
          <w:bCs/>
          <w:sz w:val="22"/>
          <w:szCs w:val="22"/>
        </w:rPr>
        <w:tab/>
        <w:t>Klemensova 8, 813 61  Bratislava, Slovenská republika</w:t>
      </w:r>
    </w:p>
    <w:p w14:paraId="615E211A" w14:textId="77777777" w:rsidR="009B7CC2" w:rsidRPr="00495FC5" w:rsidRDefault="009B7CC2" w:rsidP="009B7CC2">
      <w:pPr>
        <w:tabs>
          <w:tab w:val="left" w:pos="1680"/>
        </w:tabs>
        <w:autoSpaceDE w:val="0"/>
        <w:autoSpaceDN w:val="0"/>
        <w:adjustRightInd w:val="0"/>
        <w:jc w:val="both"/>
        <w:rPr>
          <w:bCs/>
          <w:sz w:val="22"/>
          <w:szCs w:val="22"/>
        </w:rPr>
      </w:pPr>
    </w:p>
    <w:p w14:paraId="7328DED3" w14:textId="77777777" w:rsidR="009B7CC2" w:rsidRPr="00495FC5" w:rsidRDefault="009B7CC2" w:rsidP="009B7CC2">
      <w:pPr>
        <w:tabs>
          <w:tab w:val="left" w:pos="1680"/>
        </w:tabs>
        <w:autoSpaceDE w:val="0"/>
        <w:autoSpaceDN w:val="0"/>
        <w:adjustRightInd w:val="0"/>
        <w:jc w:val="both"/>
        <w:rPr>
          <w:bCs/>
          <w:sz w:val="22"/>
          <w:szCs w:val="22"/>
        </w:rPr>
      </w:pPr>
      <w:r w:rsidRPr="00495FC5">
        <w:rPr>
          <w:bCs/>
          <w:sz w:val="22"/>
          <w:szCs w:val="22"/>
        </w:rPr>
        <w:t>Zhotoviteľ:</w:t>
      </w:r>
      <w:r w:rsidRPr="00495FC5">
        <w:rPr>
          <w:bCs/>
          <w:sz w:val="22"/>
          <w:szCs w:val="22"/>
        </w:rPr>
        <w:tab/>
        <w:t>.........................</w:t>
      </w:r>
    </w:p>
    <w:p w14:paraId="01F93294" w14:textId="77777777" w:rsidR="009B7CC2" w:rsidRPr="00495FC5" w:rsidRDefault="009B7CC2" w:rsidP="009B7CC2">
      <w:pPr>
        <w:tabs>
          <w:tab w:val="left" w:pos="1680"/>
        </w:tabs>
        <w:autoSpaceDE w:val="0"/>
        <w:autoSpaceDN w:val="0"/>
        <w:adjustRightInd w:val="0"/>
        <w:jc w:val="both"/>
        <w:rPr>
          <w:bCs/>
          <w:sz w:val="22"/>
          <w:szCs w:val="22"/>
        </w:rPr>
      </w:pPr>
    </w:p>
    <w:p w14:paraId="5015F6DC" w14:textId="77777777" w:rsidR="009B7CC2" w:rsidRPr="00495FC5" w:rsidRDefault="009B7CC2" w:rsidP="009B7CC2">
      <w:pPr>
        <w:tabs>
          <w:tab w:val="left" w:pos="1680"/>
        </w:tabs>
        <w:jc w:val="both"/>
        <w:rPr>
          <w:sz w:val="22"/>
          <w:szCs w:val="22"/>
        </w:rPr>
      </w:pPr>
      <w:r w:rsidRPr="00495FC5">
        <w:rPr>
          <w:sz w:val="22"/>
          <w:szCs w:val="22"/>
        </w:rPr>
        <w:t xml:space="preserve">Číslo zmluvy: </w:t>
      </w:r>
      <w:r w:rsidRPr="00495FC5">
        <w:rPr>
          <w:sz w:val="22"/>
          <w:szCs w:val="22"/>
        </w:rPr>
        <w:tab/>
        <w:t>...........................</w:t>
      </w:r>
    </w:p>
    <w:p w14:paraId="75AC3E5F" w14:textId="4E83CFB4" w:rsidR="009B7CC2" w:rsidRPr="00495FC5" w:rsidRDefault="009B7CC2" w:rsidP="009B7CC2">
      <w:pPr>
        <w:tabs>
          <w:tab w:val="left" w:pos="1701"/>
        </w:tabs>
        <w:ind w:left="1701" w:hanging="1701"/>
        <w:jc w:val="both"/>
        <w:rPr>
          <w:sz w:val="22"/>
          <w:szCs w:val="22"/>
        </w:rPr>
      </w:pPr>
      <w:r w:rsidRPr="00495FC5">
        <w:rPr>
          <w:sz w:val="22"/>
          <w:szCs w:val="22"/>
        </w:rPr>
        <w:t xml:space="preserve">Názov stavby: </w:t>
      </w:r>
      <w:r w:rsidRPr="00495FC5">
        <w:rPr>
          <w:sz w:val="22"/>
          <w:szCs w:val="22"/>
        </w:rPr>
        <w:tab/>
      </w:r>
      <w:r w:rsidR="005B2775" w:rsidRPr="00A710C2">
        <w:rPr>
          <w:rFonts w:eastAsia="Calibri"/>
          <w:sz w:val="22"/>
          <w:szCs w:val="22"/>
          <w:lang w:eastAsia="en-US"/>
        </w:rPr>
        <w:t>Modernizácia železničnej trate Žilina – Košice, úsek trate Poprad Tatry (mimo) – Krompachy. Časť: A.2 Vydrník (mimo) – Markušovce (mimo)</w:t>
      </w:r>
    </w:p>
    <w:p w14:paraId="6BE1BB4B" w14:textId="77777777" w:rsidR="009B7CC2" w:rsidRPr="00495FC5" w:rsidRDefault="009B7CC2" w:rsidP="009B7CC2">
      <w:pPr>
        <w:overflowPunct w:val="0"/>
        <w:autoSpaceDE w:val="0"/>
        <w:autoSpaceDN w:val="0"/>
        <w:adjustRightInd w:val="0"/>
        <w:jc w:val="both"/>
        <w:textAlignment w:val="baseline"/>
        <w:rPr>
          <w:sz w:val="22"/>
          <w:szCs w:val="22"/>
        </w:rPr>
      </w:pPr>
    </w:p>
    <w:p w14:paraId="4DDB24F4"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(ďalej len „</w:t>
      </w:r>
      <w:r w:rsidRPr="00CB4951">
        <w:rPr>
          <w:b/>
          <w:sz w:val="22"/>
          <w:szCs w:val="22"/>
        </w:rPr>
        <w:t>Zmluva</w:t>
      </w:r>
      <w:r w:rsidRPr="00495FC5">
        <w:rPr>
          <w:sz w:val="22"/>
          <w:szCs w:val="22"/>
        </w:rPr>
        <w:t>“)</w:t>
      </w:r>
    </w:p>
    <w:p w14:paraId="6B259674" w14:textId="77777777" w:rsidR="009B7CC2" w:rsidRPr="00495FC5" w:rsidRDefault="009B7CC2" w:rsidP="009B7CC2">
      <w:pPr>
        <w:keepLines/>
        <w:suppressLineNumbers/>
        <w:tabs>
          <w:tab w:val="left" w:pos="-720"/>
        </w:tabs>
        <w:suppressAutoHyphens/>
        <w:jc w:val="both"/>
        <w:rPr>
          <w:spacing w:val="-2"/>
          <w:sz w:val="22"/>
          <w:szCs w:val="22"/>
        </w:rPr>
      </w:pPr>
    </w:p>
    <w:p w14:paraId="1C09DCF9"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Boli sme informovaní, že v zmysle Zmluvy je Zhotoviteľ povinný predložiť Objednávateľovi Zábezpeku na záručné opravy.</w:t>
      </w:r>
    </w:p>
    <w:p w14:paraId="416F079C" w14:textId="77777777" w:rsidR="009B7CC2" w:rsidRPr="00495FC5" w:rsidRDefault="009B7CC2" w:rsidP="009B7CC2">
      <w:pPr>
        <w:overflowPunct w:val="0"/>
        <w:autoSpaceDE w:val="0"/>
        <w:autoSpaceDN w:val="0"/>
        <w:adjustRightInd w:val="0"/>
        <w:jc w:val="both"/>
        <w:textAlignment w:val="baseline"/>
        <w:rPr>
          <w:sz w:val="22"/>
          <w:szCs w:val="22"/>
        </w:rPr>
      </w:pPr>
    </w:p>
    <w:p w14:paraId="5B83CCA1"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Na žiadosť príkazcu my, (názov banky</w:t>
      </w:r>
      <w:r>
        <w:rPr>
          <w:sz w:val="22"/>
          <w:szCs w:val="22"/>
        </w:rPr>
        <w:t>/poisťovne</w:t>
      </w:r>
      <w:r w:rsidRPr="00495FC5">
        <w:rPr>
          <w:sz w:val="22"/>
          <w:szCs w:val="22"/>
        </w:rPr>
        <w:t>) .................................................., sa týmto neodvolateľne</w:t>
      </w:r>
      <w:r w:rsidRPr="00C826BA">
        <w:rPr>
          <w:sz w:val="22"/>
          <w:szCs w:val="22"/>
        </w:rPr>
        <w:t xml:space="preserve"> a bez akýchkoľvek námietok na prvú výzvu</w:t>
      </w:r>
      <w:r w:rsidRPr="00495FC5">
        <w:rPr>
          <w:sz w:val="22"/>
          <w:szCs w:val="22"/>
        </w:rPr>
        <w:t xml:space="preserve"> zaväzujeme uhradiť Vám, príjemcovi/Objednávateľovi akúkoľvek čiastku, alebo čiastky, ktorých celková výška neprekročí ................. „zaručená suma“, slovom .................. potom, čo od Vás </w:t>
      </w:r>
      <w:proofErr w:type="spellStart"/>
      <w:r w:rsidRPr="00495FC5">
        <w:rPr>
          <w:sz w:val="22"/>
          <w:szCs w:val="22"/>
        </w:rPr>
        <w:t>obdržíme</w:t>
      </w:r>
      <w:proofErr w:type="spellEnd"/>
      <w:r w:rsidRPr="00495FC5">
        <w:rPr>
          <w:sz w:val="22"/>
          <w:szCs w:val="22"/>
        </w:rPr>
        <w:t xml:space="preserve"> písomnú žiadosť spolu s Vaším písomným vyhlásením, že:</w:t>
      </w:r>
    </w:p>
    <w:p w14:paraId="6A4E17F9" w14:textId="77777777" w:rsidR="009B7CC2" w:rsidRPr="00495FC5" w:rsidRDefault="009B7CC2" w:rsidP="009B7CC2">
      <w:pPr>
        <w:tabs>
          <w:tab w:val="left" w:pos="-2"/>
        </w:tabs>
        <w:spacing w:before="120"/>
        <w:jc w:val="both"/>
        <w:rPr>
          <w:bCs/>
          <w:sz w:val="22"/>
          <w:szCs w:val="22"/>
        </w:rPr>
      </w:pPr>
      <w:r w:rsidRPr="00495FC5">
        <w:rPr>
          <w:sz w:val="22"/>
          <w:szCs w:val="22"/>
        </w:rPr>
        <w:t xml:space="preserve">Zhotoviteľ porušuje svoje záväzky </w:t>
      </w:r>
      <w:r w:rsidRPr="00495FC5">
        <w:rPr>
          <w:bCs/>
          <w:sz w:val="22"/>
          <w:szCs w:val="22"/>
        </w:rPr>
        <w:t>zo zodpovednosti za vady Diela v Záručnej dobe</w:t>
      </w:r>
      <w:r w:rsidRPr="00495FC5">
        <w:rPr>
          <w:sz w:val="22"/>
          <w:szCs w:val="22"/>
        </w:rPr>
        <w:t xml:space="preserve"> vyplývajúce zo Zmluvy </w:t>
      </w:r>
      <w:r w:rsidRPr="00495FC5">
        <w:rPr>
          <w:bCs/>
          <w:sz w:val="22"/>
          <w:szCs w:val="22"/>
        </w:rPr>
        <w:t>alebo zo všeobecne záväzných právnych predpisov</w:t>
      </w:r>
      <w:r w:rsidRPr="00B008F7">
        <w:rPr>
          <w:bCs/>
          <w:sz w:val="22"/>
          <w:szCs w:val="22"/>
        </w:rPr>
        <w:t xml:space="preserve"> v súvislosti s nesplnením záväzkov zo zodpovednosti za vady Diela v Záručnej dobe</w:t>
      </w:r>
      <w:r w:rsidRPr="00495FC5">
        <w:rPr>
          <w:bCs/>
          <w:sz w:val="22"/>
          <w:szCs w:val="22"/>
        </w:rPr>
        <w:t>.</w:t>
      </w:r>
    </w:p>
    <w:p w14:paraId="50FAA357" w14:textId="77777777" w:rsidR="009B7CC2" w:rsidRPr="00495FC5" w:rsidRDefault="009B7CC2" w:rsidP="009B7CC2">
      <w:pPr>
        <w:ind w:left="426" w:hanging="426"/>
        <w:jc w:val="both"/>
        <w:rPr>
          <w:sz w:val="22"/>
          <w:szCs w:val="22"/>
        </w:rPr>
      </w:pPr>
    </w:p>
    <w:p w14:paraId="3A59326C" w14:textId="77777777" w:rsidR="009B7CC2" w:rsidRPr="00495FC5" w:rsidRDefault="009B7CC2" w:rsidP="009B7CC2">
      <w:pPr>
        <w:overflowPunct w:val="0"/>
        <w:autoSpaceDE w:val="0"/>
        <w:autoSpaceDN w:val="0"/>
        <w:adjustRightInd w:val="0"/>
        <w:jc w:val="both"/>
        <w:textAlignment w:val="baseline"/>
        <w:rPr>
          <w:sz w:val="22"/>
          <w:szCs w:val="22"/>
        </w:rPr>
      </w:pPr>
      <w:r w:rsidRPr="00495FC5">
        <w:rPr>
          <w:sz w:val="22"/>
          <w:szCs w:val="22"/>
        </w:rPr>
        <w:t>Každá žiadosť o úhradu musí obsahovať Váš(e) podpis(y), ktorý</w:t>
      </w:r>
      <w:r>
        <w:rPr>
          <w:sz w:val="22"/>
          <w:szCs w:val="22"/>
        </w:rPr>
        <w:t>(é)</w:t>
      </w:r>
      <w:r w:rsidRPr="00495FC5">
        <w:rPr>
          <w:sz w:val="22"/>
          <w:szCs w:val="22"/>
        </w:rPr>
        <w:t xml:space="preserve"> musí</w:t>
      </w:r>
      <w:r>
        <w:rPr>
          <w:sz w:val="22"/>
          <w:szCs w:val="22"/>
        </w:rPr>
        <w:t>(</w:t>
      </w:r>
      <w:proofErr w:type="spellStart"/>
      <w:r>
        <w:rPr>
          <w:sz w:val="22"/>
          <w:szCs w:val="22"/>
        </w:rPr>
        <w:t>ia</w:t>
      </w:r>
      <w:proofErr w:type="spellEnd"/>
      <w:r>
        <w:rPr>
          <w:sz w:val="22"/>
          <w:szCs w:val="22"/>
        </w:rPr>
        <w:t>)</w:t>
      </w:r>
      <w:r w:rsidRPr="00495FC5">
        <w:rPr>
          <w:sz w:val="22"/>
          <w:szCs w:val="22"/>
        </w:rPr>
        <w:t xml:space="preserve"> byť úradne </w:t>
      </w:r>
      <w:r w:rsidRPr="00495FC5">
        <w:rPr>
          <w:bCs/>
          <w:sz w:val="22"/>
          <w:szCs w:val="22"/>
        </w:rPr>
        <w:t>osvedčený</w:t>
      </w:r>
      <w:r>
        <w:rPr>
          <w:bCs/>
          <w:sz w:val="22"/>
          <w:szCs w:val="22"/>
        </w:rPr>
        <w:t xml:space="preserve"> (é)</w:t>
      </w:r>
      <w:r w:rsidRPr="00495FC5">
        <w:rPr>
          <w:sz w:val="22"/>
          <w:szCs w:val="22"/>
        </w:rPr>
        <w:t xml:space="preserve"> Vašimi bankármi, alebo notárom. Overenú (úradne </w:t>
      </w:r>
      <w:r w:rsidRPr="00495FC5">
        <w:rPr>
          <w:bCs/>
          <w:sz w:val="22"/>
          <w:szCs w:val="22"/>
        </w:rPr>
        <w:t>osvedčenú</w:t>
      </w:r>
      <w:r w:rsidRPr="00495FC5">
        <w:rPr>
          <w:sz w:val="22"/>
          <w:szCs w:val="22"/>
        </w:rPr>
        <w:t xml:space="preserve">) žiadosť a vyhlásenie musíme </w:t>
      </w:r>
      <w:proofErr w:type="spellStart"/>
      <w:r w:rsidRPr="00495FC5">
        <w:rPr>
          <w:sz w:val="22"/>
          <w:szCs w:val="22"/>
        </w:rPr>
        <w:t>obdržať</w:t>
      </w:r>
      <w:proofErr w:type="spellEnd"/>
      <w:r w:rsidRPr="00495FC5">
        <w:rPr>
          <w:sz w:val="22"/>
          <w:szCs w:val="22"/>
        </w:rPr>
        <w:t xml:space="preserve"> na našej adrese do............................... („termín uplynutia platnosti“), kedy táto zábezpeka uplynie.</w:t>
      </w:r>
    </w:p>
    <w:p w14:paraId="0AF02FB5" w14:textId="77777777" w:rsidR="009B7CC2" w:rsidRPr="00495FC5" w:rsidRDefault="009B7CC2" w:rsidP="009B7CC2">
      <w:pPr>
        <w:tabs>
          <w:tab w:val="left" w:pos="708"/>
        </w:tabs>
        <w:jc w:val="both"/>
        <w:rPr>
          <w:bCs/>
          <w:sz w:val="22"/>
          <w:szCs w:val="22"/>
        </w:rPr>
      </w:pPr>
    </w:p>
    <w:p w14:paraId="3B62D765" w14:textId="77777777" w:rsidR="009B7CC2" w:rsidRPr="00495FC5" w:rsidRDefault="009B7CC2" w:rsidP="009B7CC2">
      <w:pPr>
        <w:jc w:val="both"/>
        <w:rPr>
          <w:sz w:val="22"/>
          <w:szCs w:val="22"/>
        </w:rPr>
      </w:pPr>
      <w:r w:rsidRPr="00495FC5">
        <w:rPr>
          <w:sz w:val="22"/>
          <w:szCs w:val="22"/>
        </w:rPr>
        <w:t xml:space="preserve">Každým čerpaním zo zábezpeky na záručné opravy sa výška </w:t>
      </w:r>
      <w:r>
        <w:rPr>
          <w:sz w:val="22"/>
          <w:szCs w:val="22"/>
        </w:rPr>
        <w:t>zábezpeky</w:t>
      </w:r>
      <w:r w:rsidRPr="00495FC5">
        <w:rPr>
          <w:sz w:val="22"/>
          <w:szCs w:val="22"/>
        </w:rPr>
        <w:t xml:space="preserve"> automaticky zníži o Vám vyplatenú sumu.</w:t>
      </w:r>
    </w:p>
    <w:p w14:paraId="59EE10B6" w14:textId="77777777" w:rsidR="009B7CC2" w:rsidRPr="00495FC5" w:rsidRDefault="009B7CC2" w:rsidP="009B7CC2">
      <w:pPr>
        <w:jc w:val="both"/>
        <w:rPr>
          <w:sz w:val="22"/>
          <w:szCs w:val="22"/>
        </w:rPr>
      </w:pPr>
    </w:p>
    <w:p w14:paraId="1D03F9D9" w14:textId="77777777" w:rsidR="009B7CC2" w:rsidRPr="00495FC5" w:rsidRDefault="009B7CC2" w:rsidP="009B7CC2">
      <w:pPr>
        <w:jc w:val="both"/>
        <w:rPr>
          <w:sz w:val="22"/>
          <w:szCs w:val="22"/>
        </w:rPr>
      </w:pPr>
      <w:r w:rsidRPr="00495FC5">
        <w:rPr>
          <w:sz w:val="22"/>
          <w:szCs w:val="22"/>
        </w:rPr>
        <w:t xml:space="preserve">Práva a pohľadávky na plnenia z tejto </w:t>
      </w:r>
      <w:r>
        <w:rPr>
          <w:sz w:val="22"/>
          <w:szCs w:val="22"/>
        </w:rPr>
        <w:t>zábezpeky</w:t>
      </w:r>
      <w:r w:rsidRPr="00495FC5">
        <w:rPr>
          <w:sz w:val="22"/>
          <w:szCs w:val="22"/>
        </w:rPr>
        <w:t xml:space="preserve"> nie je možné postúpiť na tretiu osobu.</w:t>
      </w:r>
    </w:p>
    <w:p w14:paraId="3C94CA9B" w14:textId="77777777" w:rsidR="009B7CC2" w:rsidRPr="00495FC5" w:rsidRDefault="009B7CC2" w:rsidP="009B7CC2">
      <w:pPr>
        <w:tabs>
          <w:tab w:val="left" w:pos="708"/>
        </w:tabs>
        <w:jc w:val="both"/>
        <w:rPr>
          <w:sz w:val="22"/>
          <w:szCs w:val="22"/>
          <w:lang w:eastAsia="en-US"/>
        </w:rPr>
      </w:pPr>
    </w:p>
    <w:p w14:paraId="332D6ECE" w14:textId="77777777" w:rsidR="009B7CC2" w:rsidRPr="00495FC5" w:rsidRDefault="009B7CC2" w:rsidP="009B7CC2">
      <w:pPr>
        <w:jc w:val="both"/>
        <w:rPr>
          <w:sz w:val="22"/>
          <w:szCs w:val="22"/>
          <w:lang w:eastAsia="cs-CZ"/>
        </w:rPr>
      </w:pPr>
      <w:r>
        <w:rPr>
          <w:sz w:val="22"/>
          <w:szCs w:val="22"/>
        </w:rPr>
        <w:t>P</w:t>
      </w:r>
      <w:r w:rsidRPr="00495FC5">
        <w:rPr>
          <w:sz w:val="22"/>
          <w:szCs w:val="22"/>
        </w:rPr>
        <w:t xml:space="preserve">okiaľ nie je vyššie uvedené inak, </w:t>
      </w:r>
      <w:r>
        <w:rPr>
          <w:sz w:val="22"/>
          <w:szCs w:val="22"/>
        </w:rPr>
        <w:t xml:space="preserve">táto zábezpeka </w:t>
      </w:r>
      <w:r w:rsidRPr="00495FC5">
        <w:rPr>
          <w:sz w:val="22"/>
          <w:szCs w:val="22"/>
        </w:rPr>
        <w:t xml:space="preserve">musí podliehať Jednotným pravidlám pre záruky na požiadanie vydaným Medzinárodnou obchodnou komorou. </w:t>
      </w:r>
    </w:p>
    <w:p w14:paraId="7100AE26" w14:textId="77777777" w:rsidR="009B7CC2" w:rsidRPr="00495FC5" w:rsidRDefault="009B7CC2" w:rsidP="009B7CC2">
      <w:pPr>
        <w:jc w:val="both"/>
        <w:rPr>
          <w:sz w:val="22"/>
          <w:szCs w:val="22"/>
        </w:rPr>
      </w:pPr>
    </w:p>
    <w:p w14:paraId="4225D56D" w14:textId="77777777" w:rsidR="009B7CC2" w:rsidRPr="00495FC5" w:rsidRDefault="009B7CC2" w:rsidP="009B7CC2">
      <w:pPr>
        <w:jc w:val="both"/>
        <w:rPr>
          <w:sz w:val="22"/>
          <w:szCs w:val="22"/>
        </w:rPr>
      </w:pPr>
    </w:p>
    <w:p w14:paraId="4079868C" w14:textId="77777777" w:rsidR="005D1780" w:rsidRPr="004B7286" w:rsidRDefault="009B7CC2" w:rsidP="004B7286">
      <w:pPr>
        <w:jc w:val="both"/>
        <w:rPr>
          <w:rStyle w:val="Vrazn"/>
          <w:b w:val="0"/>
          <w:bCs w:val="0"/>
          <w:sz w:val="22"/>
          <w:szCs w:val="22"/>
        </w:rPr>
      </w:pPr>
      <w:r w:rsidRPr="00495FC5">
        <w:rPr>
          <w:sz w:val="22"/>
          <w:szCs w:val="22"/>
        </w:rPr>
        <w:t>Dátum........................................    Podpis(y) ........................................................</w:t>
      </w:r>
    </w:p>
    <w:p w14:paraId="112B7B6F" w14:textId="05330A0A" w:rsidR="009B7CC2" w:rsidRDefault="004B7286" w:rsidP="000E5CDD">
      <w:pPr>
        <w:jc w:val="both"/>
        <w:outlineLvl w:val="1"/>
        <w:rPr>
          <w:b/>
          <w:bCs/>
          <w:sz w:val="22"/>
          <w:szCs w:val="22"/>
        </w:rPr>
      </w:pPr>
      <w:r>
        <w:rPr>
          <w:bCs/>
          <w:sz w:val="22"/>
        </w:rPr>
        <w:br w:type="page"/>
      </w:r>
      <w:r w:rsidR="009B7CC2" w:rsidRPr="005F1140">
        <w:rPr>
          <w:b/>
          <w:bCs/>
          <w:sz w:val="22"/>
        </w:rPr>
        <w:lastRenderedPageBreak/>
        <w:t xml:space="preserve">Príloha č. </w:t>
      </w:r>
      <w:r w:rsidR="005F1140" w:rsidRPr="005F1140">
        <w:rPr>
          <w:b/>
          <w:bCs/>
          <w:sz w:val="22"/>
        </w:rPr>
        <w:t>7</w:t>
      </w:r>
      <w:r w:rsidR="009B7CC2" w:rsidRPr="005F1140">
        <w:rPr>
          <w:b/>
          <w:bCs/>
          <w:sz w:val="22"/>
        </w:rPr>
        <w:t xml:space="preserve"> - </w:t>
      </w:r>
      <w:r w:rsidR="009B7CC2" w:rsidRPr="005F1140">
        <w:rPr>
          <w:b/>
          <w:bCs/>
          <w:sz w:val="22"/>
          <w:szCs w:val="22"/>
        </w:rPr>
        <w:t>Písomná dohoda o zaistení bezpečnosti a ochrane zdravia osôb pri práci v priestoroch ŽSR – podklad pre vypracovanie</w:t>
      </w:r>
    </w:p>
    <w:p w14:paraId="54C45DDF" w14:textId="77777777" w:rsidR="00735F8C" w:rsidRDefault="00735F8C" w:rsidP="000E5CDD">
      <w:pPr>
        <w:jc w:val="both"/>
        <w:outlineLvl w:val="1"/>
        <w:rPr>
          <w:i/>
          <w:color w:val="000000"/>
          <w:sz w:val="22"/>
          <w:szCs w:val="22"/>
          <w:highlight w:val="lightGray"/>
        </w:rPr>
      </w:pPr>
    </w:p>
    <w:p w14:paraId="13F67D5C" w14:textId="77777777" w:rsidR="00735F8C" w:rsidRPr="006C3F84" w:rsidRDefault="00735F8C" w:rsidP="00735F8C">
      <w:pPr>
        <w:outlineLvl w:val="1"/>
        <w:rPr>
          <w:i/>
          <w:color w:val="000000"/>
          <w:sz w:val="22"/>
          <w:szCs w:val="22"/>
        </w:rPr>
      </w:pPr>
      <w:r w:rsidRPr="006C3F84">
        <w:rPr>
          <w:i/>
          <w:color w:val="000000"/>
          <w:sz w:val="22"/>
          <w:szCs w:val="22"/>
          <w:highlight w:val="lightGray"/>
        </w:rPr>
        <w:t xml:space="preserve">(predmetná príloha </w:t>
      </w:r>
      <w:r>
        <w:rPr>
          <w:i/>
          <w:color w:val="000000"/>
          <w:sz w:val="22"/>
          <w:szCs w:val="22"/>
          <w:highlight w:val="lightGray"/>
        </w:rPr>
        <w:t>sa nevypĺňa</w:t>
      </w:r>
      <w:r w:rsidRPr="006C3F84">
        <w:rPr>
          <w:i/>
          <w:color w:val="000000"/>
          <w:sz w:val="22"/>
          <w:szCs w:val="22"/>
          <w:highlight w:val="lightGray"/>
        </w:rPr>
        <w:t>)</w:t>
      </w:r>
    </w:p>
    <w:p w14:paraId="4C2B0B3E" w14:textId="77777777" w:rsidR="009B7CC2" w:rsidRDefault="009B7CC2" w:rsidP="009B7CC2">
      <w:pPr>
        <w:jc w:val="both"/>
        <w:rPr>
          <w:b/>
          <w:sz w:val="22"/>
          <w:szCs w:val="22"/>
        </w:rPr>
      </w:pPr>
    </w:p>
    <w:p w14:paraId="2A5B3306" w14:textId="77777777" w:rsidR="005A7CD4" w:rsidRPr="0074555A" w:rsidRDefault="005A7CD4" w:rsidP="005A7CD4">
      <w:pPr>
        <w:spacing w:after="200"/>
        <w:jc w:val="center"/>
        <w:rPr>
          <w:rFonts w:eastAsia="Calibri"/>
          <w:b/>
          <w:bCs/>
          <w:sz w:val="22"/>
          <w:szCs w:val="22"/>
          <w:lang w:eastAsia="en-US"/>
        </w:rPr>
      </w:pPr>
      <w:r w:rsidRPr="0074555A">
        <w:rPr>
          <w:rFonts w:eastAsia="Calibri"/>
          <w:b/>
          <w:bCs/>
          <w:sz w:val="22"/>
          <w:szCs w:val="22"/>
          <w:lang w:eastAsia="en-US"/>
        </w:rPr>
        <w:t xml:space="preserve">PÍSOMNÁ DOHODA </w:t>
      </w:r>
    </w:p>
    <w:p w14:paraId="07C13D6F" w14:textId="77777777" w:rsidR="005A7CD4" w:rsidRPr="0074555A" w:rsidRDefault="005A7CD4" w:rsidP="005A7CD4">
      <w:pPr>
        <w:spacing w:after="200"/>
        <w:jc w:val="center"/>
        <w:rPr>
          <w:rFonts w:eastAsia="Calibri"/>
          <w:b/>
          <w:bCs/>
          <w:sz w:val="22"/>
          <w:szCs w:val="22"/>
          <w:lang w:eastAsia="en-US"/>
        </w:rPr>
      </w:pPr>
      <w:r w:rsidRPr="0074555A">
        <w:rPr>
          <w:rFonts w:eastAsia="Calibri"/>
          <w:b/>
          <w:bCs/>
          <w:sz w:val="22"/>
          <w:szCs w:val="22"/>
          <w:lang w:eastAsia="en-US"/>
        </w:rPr>
        <w:t>o zaistení bezpečnosti a ochrane zdravia osôb pri práci v priestoroch ŽSR</w:t>
      </w:r>
    </w:p>
    <w:p w14:paraId="1B5E6D0B" w14:textId="77777777" w:rsidR="005A7CD4" w:rsidRPr="0074555A" w:rsidRDefault="005A7CD4" w:rsidP="005A7CD4">
      <w:pPr>
        <w:spacing w:after="200"/>
        <w:jc w:val="center"/>
        <w:rPr>
          <w:rFonts w:eastAsia="Calibri"/>
          <w:bCs/>
          <w:sz w:val="22"/>
          <w:szCs w:val="22"/>
          <w:lang w:eastAsia="en-US"/>
        </w:rPr>
      </w:pPr>
      <w:r w:rsidRPr="0074555A">
        <w:rPr>
          <w:rFonts w:eastAsia="Calibri"/>
          <w:bCs/>
          <w:sz w:val="22"/>
          <w:szCs w:val="22"/>
          <w:lang w:eastAsia="en-US"/>
        </w:rPr>
        <w:t>v zmysle zákona NR SR č. 124/2006 Z. z. v znení neskorších právnych úprav a predpisu ŽSR Z 2 „Bezpečnosť zamestnancov v podmienkach ŽSR“, čl. 452, medzi</w:t>
      </w:r>
    </w:p>
    <w:p w14:paraId="108A0ECC" w14:textId="77777777" w:rsidR="005A7CD4" w:rsidRPr="0074555A" w:rsidRDefault="005A7CD4" w:rsidP="005A7CD4">
      <w:pPr>
        <w:spacing w:after="200"/>
        <w:jc w:val="both"/>
        <w:rPr>
          <w:rFonts w:eastAsia="Calibri"/>
          <w:b/>
          <w:bCs/>
          <w:sz w:val="22"/>
          <w:szCs w:val="22"/>
          <w:lang w:eastAsia="en-US"/>
        </w:rPr>
      </w:pPr>
      <w:r w:rsidRPr="0074555A">
        <w:rPr>
          <w:rFonts w:eastAsia="Calibri"/>
          <w:b/>
          <w:bCs/>
          <w:sz w:val="22"/>
          <w:szCs w:val="22"/>
          <w:lang w:eastAsia="en-US"/>
        </w:rPr>
        <w:t>Objednávateľ:</w:t>
      </w:r>
    </w:p>
    <w:p w14:paraId="1B666CBF" w14:textId="77777777" w:rsidR="005A7CD4" w:rsidRPr="0074555A" w:rsidRDefault="005A7CD4" w:rsidP="005A7CD4">
      <w:pPr>
        <w:jc w:val="both"/>
        <w:rPr>
          <w:rFonts w:eastAsia="Calibri"/>
          <w:b/>
          <w:bCs/>
          <w:sz w:val="22"/>
          <w:szCs w:val="22"/>
          <w:lang w:eastAsia="en-US"/>
        </w:rPr>
      </w:pPr>
      <w:r w:rsidRPr="0074555A">
        <w:rPr>
          <w:rFonts w:eastAsia="Calibri"/>
          <w:bCs/>
          <w:sz w:val="22"/>
          <w:szCs w:val="22"/>
          <w:lang w:eastAsia="en-US"/>
        </w:rPr>
        <w:tab/>
      </w:r>
      <w:r w:rsidRPr="0074555A">
        <w:rPr>
          <w:rFonts w:eastAsia="Calibri"/>
          <w:b/>
          <w:bCs/>
          <w:sz w:val="22"/>
          <w:szCs w:val="22"/>
          <w:lang w:eastAsia="en-US"/>
        </w:rPr>
        <w:t xml:space="preserve">Železnice Slovenskej republiky </w:t>
      </w:r>
    </w:p>
    <w:p w14:paraId="43669D8C" w14:textId="77777777" w:rsidR="005A7CD4" w:rsidRPr="0074555A" w:rsidRDefault="005A7CD4" w:rsidP="005A7CD4">
      <w:pPr>
        <w:jc w:val="both"/>
        <w:rPr>
          <w:rFonts w:eastAsia="Calibri"/>
          <w:bCs/>
          <w:sz w:val="22"/>
          <w:szCs w:val="22"/>
          <w:lang w:eastAsia="en-US"/>
        </w:rPr>
      </w:pPr>
      <w:r w:rsidRPr="0074555A">
        <w:rPr>
          <w:rFonts w:eastAsia="Calibri"/>
          <w:bCs/>
          <w:sz w:val="22"/>
          <w:szCs w:val="22"/>
          <w:lang w:eastAsia="en-US"/>
        </w:rPr>
        <w:tab/>
        <w:t>Klemensova 8</w:t>
      </w:r>
    </w:p>
    <w:p w14:paraId="52B6EC9C" w14:textId="77777777" w:rsidR="005A7CD4" w:rsidRPr="0074555A" w:rsidRDefault="005A7CD4" w:rsidP="005A7CD4">
      <w:pPr>
        <w:jc w:val="both"/>
        <w:rPr>
          <w:rFonts w:eastAsia="Calibri"/>
          <w:bCs/>
          <w:sz w:val="22"/>
          <w:szCs w:val="22"/>
          <w:lang w:eastAsia="en-US"/>
        </w:rPr>
      </w:pPr>
      <w:r w:rsidRPr="0074555A">
        <w:rPr>
          <w:rFonts w:eastAsia="Calibri"/>
          <w:bCs/>
          <w:sz w:val="22"/>
          <w:szCs w:val="22"/>
          <w:lang w:eastAsia="en-US"/>
        </w:rPr>
        <w:tab/>
        <w:t>813 61 Bratislava</w:t>
      </w:r>
    </w:p>
    <w:p w14:paraId="4E9FF3F6" w14:textId="77777777" w:rsidR="005A7CD4" w:rsidRPr="0074555A" w:rsidRDefault="005A7CD4" w:rsidP="005A7CD4">
      <w:pPr>
        <w:spacing w:after="200"/>
        <w:jc w:val="both"/>
        <w:rPr>
          <w:rFonts w:eastAsia="Calibri"/>
          <w:sz w:val="22"/>
          <w:szCs w:val="22"/>
          <w:lang w:eastAsia="en-US"/>
        </w:rPr>
      </w:pPr>
      <w:r w:rsidRPr="0074555A">
        <w:rPr>
          <w:rFonts w:eastAsia="Calibri"/>
          <w:bCs/>
          <w:sz w:val="22"/>
          <w:szCs w:val="22"/>
          <w:lang w:eastAsia="en-US"/>
        </w:rPr>
        <w:tab/>
      </w:r>
      <w:r w:rsidRPr="0074555A">
        <w:rPr>
          <w:rFonts w:eastAsia="Calibri"/>
          <w:sz w:val="22"/>
          <w:szCs w:val="22"/>
          <w:lang w:eastAsia="en-US"/>
        </w:rPr>
        <w:t>(ďalej ako „objednávateľ“ alebo „ŽSR“)</w:t>
      </w:r>
    </w:p>
    <w:p w14:paraId="695F15A8" w14:textId="77777777" w:rsidR="005A7CD4" w:rsidRPr="0074555A" w:rsidRDefault="005A7CD4" w:rsidP="005A7CD4">
      <w:pPr>
        <w:spacing w:after="200"/>
        <w:jc w:val="both"/>
        <w:rPr>
          <w:rFonts w:eastAsia="Calibri"/>
          <w:b/>
          <w:color w:val="FF0000"/>
          <w:sz w:val="22"/>
          <w:szCs w:val="22"/>
          <w:lang w:eastAsia="en-US"/>
        </w:rPr>
      </w:pPr>
      <w:r w:rsidRPr="0074555A">
        <w:rPr>
          <w:rFonts w:eastAsia="Calibri"/>
          <w:b/>
          <w:bCs/>
          <w:sz w:val="22"/>
          <w:szCs w:val="22"/>
          <w:lang w:eastAsia="en-US"/>
        </w:rPr>
        <w:t>Zhotoviteľ:</w:t>
      </w:r>
      <w:r w:rsidRPr="0074555A">
        <w:rPr>
          <w:rFonts w:eastAsia="Calibri"/>
          <w:b/>
          <w:color w:val="FF0000"/>
          <w:sz w:val="22"/>
          <w:szCs w:val="22"/>
          <w:lang w:eastAsia="en-US"/>
        </w:rPr>
        <w:t xml:space="preserve"> </w:t>
      </w:r>
    </w:p>
    <w:p w14:paraId="7FCEC071" w14:textId="77777777" w:rsidR="005A7CD4" w:rsidRPr="0074555A" w:rsidRDefault="005A7CD4" w:rsidP="00F558E8">
      <w:pPr>
        <w:numPr>
          <w:ilvl w:val="0"/>
          <w:numId w:val="74"/>
        </w:numPr>
        <w:spacing w:after="200"/>
        <w:ind w:left="284" w:hanging="284"/>
        <w:jc w:val="both"/>
        <w:rPr>
          <w:rFonts w:eastAsia="Calibri"/>
          <w:b/>
          <w:sz w:val="22"/>
          <w:szCs w:val="22"/>
          <w:lang w:eastAsia="en-US"/>
        </w:rPr>
      </w:pPr>
      <w:r w:rsidRPr="0074555A">
        <w:rPr>
          <w:rFonts w:eastAsia="Calibri"/>
          <w:b/>
          <w:sz w:val="22"/>
          <w:szCs w:val="22"/>
          <w:lang w:eastAsia="en-US"/>
        </w:rPr>
        <w:t>Predmet Písomnej dohody</w:t>
      </w:r>
    </w:p>
    <w:p w14:paraId="39B9BD44" w14:textId="77777777" w:rsidR="005A7CD4" w:rsidRPr="0074555A" w:rsidRDefault="005A7CD4" w:rsidP="005A7CD4">
      <w:pPr>
        <w:spacing w:after="200"/>
        <w:jc w:val="both"/>
        <w:rPr>
          <w:rFonts w:eastAsia="Calibri"/>
          <w:b/>
          <w:bCs/>
          <w:caps/>
          <w:sz w:val="22"/>
          <w:szCs w:val="22"/>
          <w:lang w:eastAsia="en-US"/>
        </w:rPr>
      </w:pPr>
      <w:r w:rsidRPr="0074555A">
        <w:rPr>
          <w:rFonts w:eastAsia="Calibri"/>
          <w:sz w:val="22"/>
          <w:szCs w:val="22"/>
          <w:lang w:eastAsia="en-US"/>
        </w:rPr>
        <w:t xml:space="preserve">Predmetom je zaistenie bezpečnosti a ochrany zdravia pri práci zamestnancov iných zamestnávateľov v priestore ŽSR pri vykonávaní diela s názvom: </w:t>
      </w:r>
      <w:r w:rsidR="005B2775" w:rsidRPr="005B2775">
        <w:rPr>
          <w:rFonts w:eastAsia="Calibri"/>
          <w:b/>
          <w:sz w:val="22"/>
          <w:szCs w:val="22"/>
          <w:lang w:eastAsia="en-US"/>
        </w:rPr>
        <w:t>„Modernizácia železničnej trate Žilina – Košice, úsek trate Poprad Tatry (mimo) – Krompachy. Časť: A.2 Vydrník (mimo) – Markušovce (mimo)“</w:t>
      </w:r>
      <w:r w:rsidR="005B2775">
        <w:rPr>
          <w:bCs/>
          <w:sz w:val="22"/>
          <w:szCs w:val="22"/>
        </w:rPr>
        <w:t xml:space="preserve"> </w:t>
      </w:r>
      <w:r w:rsidRPr="0074555A">
        <w:rPr>
          <w:rFonts w:eastAsia="Calibri"/>
          <w:sz w:val="22"/>
          <w:szCs w:val="22"/>
          <w:lang w:eastAsia="en-US"/>
        </w:rPr>
        <w:t>(ďalej len „</w:t>
      </w:r>
      <w:r w:rsidRPr="00CB4951">
        <w:rPr>
          <w:rFonts w:eastAsia="Calibri"/>
          <w:b/>
          <w:sz w:val="22"/>
          <w:szCs w:val="22"/>
          <w:lang w:eastAsia="en-US"/>
        </w:rPr>
        <w:t>zmluva</w:t>
      </w:r>
      <w:r w:rsidRPr="0074555A">
        <w:rPr>
          <w:rFonts w:eastAsia="Calibri"/>
          <w:sz w:val="22"/>
          <w:szCs w:val="22"/>
          <w:lang w:eastAsia="en-US"/>
        </w:rPr>
        <w:t>“) v zmysle predpisu ŽSR Z 2 „Bezpečnosť zamestnancov v podmienkach ŽSR “, čl. 452, medzi</w:t>
      </w:r>
    </w:p>
    <w:p w14:paraId="259EAA41" w14:textId="77777777" w:rsidR="005A7CD4" w:rsidRPr="0074555A" w:rsidRDefault="005A7CD4" w:rsidP="005A7CD4">
      <w:pPr>
        <w:spacing w:after="200"/>
        <w:ind w:left="3540" w:hanging="3540"/>
        <w:jc w:val="both"/>
        <w:rPr>
          <w:rFonts w:eastAsia="Calibri"/>
          <w:sz w:val="22"/>
          <w:szCs w:val="22"/>
          <w:lang w:eastAsia="en-US"/>
        </w:rPr>
      </w:pPr>
      <w:r w:rsidRPr="0074555A">
        <w:rPr>
          <w:rFonts w:eastAsia="Calibri"/>
          <w:sz w:val="22"/>
          <w:szCs w:val="22"/>
          <w:lang w:eastAsia="en-US"/>
        </w:rPr>
        <w:t>objednávateľom v zastúpení:</w:t>
      </w:r>
    </w:p>
    <w:p w14:paraId="52F63D34" w14:textId="77777777" w:rsidR="005A7CD4" w:rsidRPr="0074555A" w:rsidRDefault="005A7CD4" w:rsidP="005A7CD4">
      <w:pPr>
        <w:tabs>
          <w:tab w:val="left" w:pos="1985"/>
        </w:tabs>
        <w:spacing w:after="200"/>
        <w:jc w:val="both"/>
        <w:rPr>
          <w:rFonts w:eastAsia="Calibri"/>
          <w:sz w:val="22"/>
          <w:szCs w:val="22"/>
          <w:lang w:eastAsia="en-US"/>
        </w:rPr>
      </w:pPr>
      <w:r w:rsidRPr="0074555A">
        <w:rPr>
          <w:rFonts w:eastAsia="Calibri"/>
          <w:sz w:val="22"/>
          <w:szCs w:val="22"/>
          <w:lang w:eastAsia="en-US"/>
        </w:rPr>
        <w:t>a</w:t>
      </w:r>
    </w:p>
    <w:p w14:paraId="4B96D991" w14:textId="77777777" w:rsidR="005A7CD4" w:rsidRPr="0074555A" w:rsidRDefault="005A7CD4" w:rsidP="005A7CD4">
      <w:pPr>
        <w:spacing w:after="200"/>
        <w:jc w:val="both"/>
        <w:rPr>
          <w:rFonts w:eastAsia="Calibri"/>
          <w:sz w:val="22"/>
          <w:szCs w:val="22"/>
          <w:lang w:eastAsia="en-US"/>
        </w:rPr>
      </w:pPr>
      <w:r w:rsidRPr="0074555A">
        <w:rPr>
          <w:rFonts w:eastAsia="Calibri"/>
          <w:sz w:val="22"/>
          <w:szCs w:val="22"/>
          <w:lang w:eastAsia="en-US"/>
        </w:rPr>
        <w:t>zhotoviteľom:</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75257C2B" w14:textId="77777777" w:rsidR="005A7CD4" w:rsidRPr="0074555A" w:rsidRDefault="005A7CD4" w:rsidP="005A7CD4">
      <w:pPr>
        <w:spacing w:after="200"/>
        <w:jc w:val="both"/>
        <w:rPr>
          <w:rFonts w:eastAsia="Calibri"/>
          <w:sz w:val="22"/>
          <w:szCs w:val="22"/>
          <w:lang w:eastAsia="en-US"/>
        </w:rPr>
      </w:pPr>
      <w:r w:rsidRPr="0074555A">
        <w:rPr>
          <w:rFonts w:eastAsia="Calibri"/>
          <w:sz w:val="22"/>
          <w:szCs w:val="22"/>
          <w:lang w:eastAsia="en-US"/>
        </w:rPr>
        <w:t>Táto dohoda musí byť súčasťou uzavretej zmluvy, ak podmienky BOZP nie sú riešené priamo v zmluve.</w:t>
      </w:r>
    </w:p>
    <w:p w14:paraId="3A197E6C" w14:textId="77777777" w:rsidR="005A7CD4" w:rsidRPr="0074555A" w:rsidRDefault="005A7CD4" w:rsidP="00F558E8">
      <w:pPr>
        <w:numPr>
          <w:ilvl w:val="0"/>
          <w:numId w:val="74"/>
        </w:numPr>
        <w:spacing w:after="200"/>
        <w:ind w:left="284" w:hanging="284"/>
        <w:jc w:val="both"/>
        <w:rPr>
          <w:rFonts w:eastAsia="Calibri"/>
          <w:b/>
          <w:sz w:val="22"/>
          <w:szCs w:val="22"/>
          <w:lang w:eastAsia="en-US"/>
        </w:rPr>
      </w:pPr>
      <w:r w:rsidRPr="0074555A">
        <w:rPr>
          <w:rFonts w:eastAsia="Calibri"/>
          <w:b/>
          <w:sz w:val="22"/>
          <w:szCs w:val="22"/>
          <w:lang w:eastAsia="en-US"/>
        </w:rPr>
        <w:t>Predpisy platné pre zhotoviteľa</w:t>
      </w:r>
    </w:p>
    <w:p w14:paraId="7F13D85C" w14:textId="77777777" w:rsidR="005A7CD4" w:rsidRPr="0074555A" w:rsidRDefault="005A7CD4" w:rsidP="005A7CD4">
      <w:pPr>
        <w:spacing w:after="200"/>
        <w:jc w:val="both"/>
        <w:rPr>
          <w:rFonts w:eastAsia="Calibri"/>
          <w:sz w:val="22"/>
          <w:szCs w:val="22"/>
          <w:lang w:eastAsia="en-US"/>
        </w:rPr>
      </w:pPr>
      <w:r w:rsidRPr="0074555A">
        <w:rPr>
          <w:rFonts w:eastAsia="Calibri"/>
          <w:sz w:val="22"/>
          <w:szCs w:val="22"/>
          <w:lang w:eastAsia="en-US"/>
        </w:rPr>
        <w:t>Zhotoviteľ je povinný zabezpečiť, aby všetky práce týkajúce sa železničnej trate a priestorov ŽSR počas prevádzky boli vykonávané v súlade s platnými právnymi predpismi SR a EÚ, ako aj  v súlade s platnými predpismi ŽSR.</w:t>
      </w:r>
    </w:p>
    <w:p w14:paraId="37604D8A" w14:textId="77777777" w:rsidR="005A7CD4" w:rsidRPr="0074555A" w:rsidRDefault="005A7CD4" w:rsidP="005A7CD4">
      <w:pPr>
        <w:spacing w:after="200"/>
        <w:jc w:val="both"/>
        <w:rPr>
          <w:rFonts w:eastAsia="Calibri"/>
          <w:sz w:val="22"/>
          <w:szCs w:val="22"/>
          <w:lang w:eastAsia="en-US"/>
        </w:rPr>
      </w:pPr>
      <w:r w:rsidRPr="0074555A">
        <w:rPr>
          <w:rFonts w:eastAsia="Calibri"/>
          <w:sz w:val="22"/>
          <w:szCs w:val="22"/>
          <w:lang w:eastAsia="en-US"/>
        </w:rPr>
        <w:t>Objednávateľ požaduje, aby pri plnení predmetu zmluvy boli zhotoviteľom a jeho subdodávateľmi dodržiavané:</w:t>
      </w:r>
    </w:p>
    <w:p w14:paraId="048B7463" w14:textId="77777777" w:rsidR="005A7CD4" w:rsidRPr="0074555A" w:rsidRDefault="005A7CD4" w:rsidP="00F558E8">
      <w:pPr>
        <w:numPr>
          <w:ilvl w:val="0"/>
          <w:numId w:val="73"/>
        </w:numPr>
        <w:spacing w:after="200"/>
        <w:ind w:left="567" w:hanging="425"/>
        <w:jc w:val="both"/>
        <w:rPr>
          <w:rFonts w:eastAsia="Calibri"/>
          <w:sz w:val="22"/>
          <w:szCs w:val="22"/>
          <w:lang w:eastAsia="en-US"/>
        </w:rPr>
      </w:pPr>
      <w:r w:rsidRPr="0074555A">
        <w:rPr>
          <w:rFonts w:eastAsia="Calibri"/>
          <w:sz w:val="22"/>
          <w:szCs w:val="22"/>
          <w:lang w:eastAsia="en-US"/>
        </w:rPr>
        <w:t>právne predpisy ES a SR,</w:t>
      </w:r>
    </w:p>
    <w:p w14:paraId="74FCB7DA" w14:textId="77777777" w:rsidR="005A7CD4" w:rsidRPr="0074555A" w:rsidRDefault="005A7CD4" w:rsidP="00F558E8">
      <w:pPr>
        <w:numPr>
          <w:ilvl w:val="0"/>
          <w:numId w:val="73"/>
        </w:numPr>
        <w:spacing w:after="200"/>
        <w:ind w:left="567" w:hanging="425"/>
        <w:jc w:val="both"/>
        <w:rPr>
          <w:rFonts w:eastAsia="Calibri"/>
          <w:sz w:val="22"/>
          <w:szCs w:val="22"/>
          <w:lang w:eastAsia="en-US"/>
        </w:rPr>
      </w:pPr>
      <w:r w:rsidRPr="0074555A">
        <w:rPr>
          <w:rFonts w:eastAsia="Calibri"/>
          <w:sz w:val="22"/>
          <w:szCs w:val="22"/>
          <w:lang w:eastAsia="en-US"/>
        </w:rPr>
        <w:t>vyhlášky UIC,</w:t>
      </w:r>
    </w:p>
    <w:p w14:paraId="1E2627C0" w14:textId="77777777" w:rsidR="005A7CD4" w:rsidRDefault="005A7CD4" w:rsidP="00F558E8">
      <w:pPr>
        <w:numPr>
          <w:ilvl w:val="0"/>
          <w:numId w:val="73"/>
        </w:numPr>
        <w:spacing w:after="200"/>
        <w:ind w:left="567" w:hanging="425"/>
        <w:jc w:val="both"/>
        <w:rPr>
          <w:rFonts w:eastAsia="Calibri"/>
          <w:sz w:val="22"/>
          <w:szCs w:val="22"/>
          <w:lang w:eastAsia="en-US"/>
        </w:rPr>
      </w:pPr>
      <w:r w:rsidRPr="0074555A">
        <w:rPr>
          <w:rFonts w:eastAsia="Calibri"/>
          <w:sz w:val="22"/>
          <w:szCs w:val="22"/>
          <w:lang w:eastAsia="en-US"/>
        </w:rPr>
        <w:t>technické normy železníc,</w:t>
      </w:r>
    </w:p>
    <w:p w14:paraId="38CFA679" w14:textId="77777777" w:rsidR="00BE0077" w:rsidRPr="0074555A" w:rsidRDefault="00BE0077" w:rsidP="00F558E8">
      <w:pPr>
        <w:numPr>
          <w:ilvl w:val="0"/>
          <w:numId w:val="73"/>
        </w:numPr>
        <w:spacing w:after="200"/>
        <w:ind w:left="567" w:hanging="425"/>
        <w:jc w:val="both"/>
        <w:rPr>
          <w:rFonts w:eastAsia="Calibri"/>
          <w:sz w:val="22"/>
          <w:szCs w:val="22"/>
          <w:lang w:eastAsia="en-US"/>
        </w:rPr>
      </w:pPr>
      <w:r>
        <w:rPr>
          <w:rFonts w:eastAsia="Calibri"/>
          <w:sz w:val="22"/>
          <w:szCs w:val="22"/>
          <w:lang w:eastAsia="en-US"/>
        </w:rPr>
        <w:t>technické špecifikácie interoperability</w:t>
      </w:r>
    </w:p>
    <w:p w14:paraId="113252DE" w14:textId="77777777" w:rsidR="005A7CD4" w:rsidRPr="0074555A" w:rsidRDefault="005A7CD4" w:rsidP="00F558E8">
      <w:pPr>
        <w:numPr>
          <w:ilvl w:val="0"/>
          <w:numId w:val="73"/>
        </w:numPr>
        <w:spacing w:after="200"/>
        <w:ind w:left="567" w:hanging="425"/>
        <w:jc w:val="both"/>
        <w:rPr>
          <w:rFonts w:eastAsia="Calibri"/>
          <w:sz w:val="22"/>
          <w:szCs w:val="22"/>
          <w:lang w:eastAsia="en-US"/>
        </w:rPr>
      </w:pPr>
      <w:r w:rsidRPr="0074555A">
        <w:rPr>
          <w:rFonts w:eastAsia="Calibri"/>
          <w:sz w:val="22"/>
          <w:szCs w:val="22"/>
          <w:lang w:eastAsia="en-US"/>
        </w:rPr>
        <w:t>platné predpisy ŽSR,</w:t>
      </w:r>
    </w:p>
    <w:p w14:paraId="52A1B922" w14:textId="77777777" w:rsidR="005A7CD4" w:rsidRPr="0074555A" w:rsidRDefault="005A7CD4" w:rsidP="00F558E8">
      <w:pPr>
        <w:numPr>
          <w:ilvl w:val="0"/>
          <w:numId w:val="73"/>
        </w:numPr>
        <w:spacing w:after="200"/>
        <w:ind w:left="567" w:hanging="425"/>
        <w:jc w:val="both"/>
        <w:rPr>
          <w:rFonts w:eastAsia="Calibri"/>
          <w:sz w:val="22"/>
          <w:szCs w:val="22"/>
          <w:lang w:eastAsia="en-US"/>
        </w:rPr>
      </w:pPr>
      <w:r w:rsidRPr="0074555A">
        <w:rPr>
          <w:rFonts w:eastAsia="Calibri"/>
          <w:sz w:val="22"/>
          <w:szCs w:val="22"/>
          <w:lang w:eastAsia="en-US"/>
        </w:rPr>
        <w:t>slovenské technické normy (STN resp. STN EN)</w:t>
      </w:r>
    </w:p>
    <w:p w14:paraId="214826D1" w14:textId="77777777" w:rsidR="005A7CD4" w:rsidRPr="0074555A" w:rsidRDefault="005A7CD4" w:rsidP="005A7CD4">
      <w:pPr>
        <w:spacing w:after="200"/>
        <w:jc w:val="both"/>
        <w:rPr>
          <w:rFonts w:eastAsia="Calibri"/>
          <w:sz w:val="22"/>
          <w:szCs w:val="22"/>
          <w:lang w:eastAsia="en-US"/>
        </w:rPr>
      </w:pPr>
      <w:r w:rsidRPr="0074555A">
        <w:rPr>
          <w:rFonts w:eastAsia="Calibri"/>
          <w:sz w:val="22"/>
          <w:szCs w:val="22"/>
          <w:lang w:eastAsia="en-US"/>
        </w:rPr>
        <w:t>a osobitne uvedené právne predpisy, ostatné predpisy a interné predpisy ŽSR na zaistenie BOZP, ktoré sa musia dodržiavať pri plnení predmetu zmluvy:</w:t>
      </w:r>
    </w:p>
    <w:p w14:paraId="6805F51E"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lastRenderedPageBreak/>
        <w:t>Zákon NR SR č. 124/2006 Z. z. o bezpečnosti a ochrane zdravia pri práci a o zmene a doplnení niektorých zákonov v znení neskorších predpisov,</w:t>
      </w:r>
    </w:p>
    <w:p w14:paraId="47996DE5"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 xml:space="preserve">Zákon NR SR č. 311/2001 Z. z. Zákonník práce, </w:t>
      </w:r>
    </w:p>
    <w:p w14:paraId="6419B68B"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Zákon NR SR  č. 513/2009 Z. z. o dráhach a o zmene a doplnení niektorých zákonov,</w:t>
      </w:r>
    </w:p>
    <w:p w14:paraId="497CCFDB"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Zákon NR SR č. 355/2007 Z. z. o ochrane, podpore a rozvoji verejného zdravia a o zmene a doplnení niektorých zákonov v znení neskorších predpisov,</w:t>
      </w:r>
    </w:p>
    <w:p w14:paraId="543EEAD6"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 xml:space="preserve">NV SR č. 396/2006 Z. z. o minimálnych bezpečnostných a zdravotných požiadavkách na stavenisko, </w:t>
      </w:r>
    </w:p>
    <w:p w14:paraId="0CC3EB43"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 xml:space="preserve">NV SR č. 395/2006 Z. z. </w:t>
      </w:r>
      <w:r w:rsidRPr="0074555A">
        <w:rPr>
          <w:rFonts w:eastAsia="Calibri"/>
          <w:bCs/>
          <w:sz w:val="22"/>
          <w:szCs w:val="22"/>
          <w:lang w:eastAsia="en-US"/>
        </w:rPr>
        <w:t>o minimálnych požiadavkách na poskytovanie a používanie osobných ochranných pracovných prostriedkov</w:t>
      </w:r>
      <w:r w:rsidRPr="0074555A">
        <w:rPr>
          <w:rFonts w:eastAsia="Calibri"/>
          <w:sz w:val="22"/>
          <w:szCs w:val="22"/>
          <w:lang w:eastAsia="en-US"/>
        </w:rPr>
        <w:t xml:space="preserve">, </w:t>
      </w:r>
    </w:p>
    <w:p w14:paraId="532522CF"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 xml:space="preserve">NV SR č. 392/2006 Z. z. </w:t>
      </w:r>
      <w:r w:rsidRPr="0074555A">
        <w:rPr>
          <w:rFonts w:eastAsia="Calibri"/>
          <w:bCs/>
          <w:sz w:val="22"/>
          <w:szCs w:val="22"/>
          <w:lang w:eastAsia="en-US"/>
        </w:rPr>
        <w:t>o minimálnych bezpečnostných a zdravotných požiadavkách pri používaní pracovných prostriedkov</w:t>
      </w:r>
      <w:r w:rsidRPr="0074555A">
        <w:rPr>
          <w:rFonts w:eastAsia="Calibri"/>
          <w:sz w:val="22"/>
          <w:szCs w:val="22"/>
          <w:lang w:eastAsia="en-US"/>
        </w:rPr>
        <w:t xml:space="preserve">, </w:t>
      </w:r>
    </w:p>
    <w:p w14:paraId="52B54540"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NV SR č. 391/2006 Z. z.</w:t>
      </w:r>
      <w:r w:rsidRPr="0074555A">
        <w:rPr>
          <w:rFonts w:eastAsia="Calibri"/>
          <w:bCs/>
          <w:sz w:val="22"/>
          <w:szCs w:val="22"/>
          <w:lang w:eastAsia="en-US"/>
        </w:rPr>
        <w:t xml:space="preserve"> o minimálnych bezpečnostných a zdravotných požiadavkách na pracovisko</w:t>
      </w:r>
      <w:r w:rsidRPr="0074555A">
        <w:rPr>
          <w:rFonts w:eastAsia="Calibri"/>
          <w:sz w:val="22"/>
          <w:szCs w:val="22"/>
          <w:lang w:eastAsia="en-US"/>
        </w:rPr>
        <w:t xml:space="preserve">, </w:t>
      </w:r>
    </w:p>
    <w:p w14:paraId="0F2E913A"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NV SR č. 387/2006 Z. z.</w:t>
      </w:r>
      <w:r w:rsidRPr="0074555A">
        <w:rPr>
          <w:rFonts w:eastAsia="Calibri"/>
          <w:bCs/>
          <w:sz w:val="22"/>
          <w:szCs w:val="22"/>
          <w:lang w:eastAsia="en-US"/>
        </w:rPr>
        <w:t xml:space="preserve"> o požiadavkách na zaistenie bezpečnostného a zdravotného označenia pri práci</w:t>
      </w:r>
      <w:r w:rsidRPr="0074555A">
        <w:rPr>
          <w:rFonts w:eastAsia="Calibri"/>
          <w:sz w:val="22"/>
          <w:szCs w:val="22"/>
          <w:lang w:eastAsia="en-US"/>
        </w:rPr>
        <w:t xml:space="preserve">, </w:t>
      </w:r>
    </w:p>
    <w:p w14:paraId="088623E8"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 xml:space="preserve">NV SR č. 281/2006 Z. z. </w:t>
      </w:r>
      <w:r w:rsidRPr="0074555A">
        <w:rPr>
          <w:rFonts w:eastAsia="Calibri"/>
          <w:bCs/>
          <w:sz w:val="22"/>
          <w:szCs w:val="22"/>
          <w:lang w:eastAsia="en-US"/>
        </w:rPr>
        <w:t xml:space="preserve">o minimálnych bezpečnostných a zdravotných požiadavkách pri ručnej manipulácii s bremenami, </w:t>
      </w:r>
    </w:p>
    <w:p w14:paraId="1D1C39D9"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 xml:space="preserve">Vyhláška MPSVR SR č. 147/2013 Z. z., ktorou sa ustanovujú podrobnosti na zaistenie bezpečnosti a ochrany zdravia pri stavebných prácach a prácach s nimi súvisiacich a podrobnosti o odbornej spôsobilosti na výkon niektorých pracovných činností,, </w:t>
      </w:r>
    </w:p>
    <w:p w14:paraId="5EE40702"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Vyhláška č. 59/1982 Zb., ktorou sa určujú základné požiadavky na zaistenie bezpečnosti práce a technických zariadení v znení neskorších predpisov,</w:t>
      </w:r>
    </w:p>
    <w:p w14:paraId="6CEDB503"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Vyhláška č. 208/1991 Zb. o bezpečnosti práce a technických zariadení pri prevádzke, údržbe a opravách vozidiel,</w:t>
      </w:r>
    </w:p>
    <w:p w14:paraId="76461365"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 xml:space="preserve">Vyhláška MDPT SR č. 205/2010 Z. z. o určených technických zariadeniach, </w:t>
      </w:r>
    </w:p>
    <w:p w14:paraId="79630BB0"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Zákon NR SR  č. 314/2001 Z. z. o ochrane pred požiarmi v znení neskorších predpisov,</w:t>
      </w:r>
    </w:p>
    <w:p w14:paraId="67C464D5" w14:textId="77777777" w:rsidR="005A7CD4" w:rsidRPr="0074555A" w:rsidRDefault="005A7CD4" w:rsidP="00F558E8">
      <w:pPr>
        <w:numPr>
          <w:ilvl w:val="0"/>
          <w:numId w:val="59"/>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Vyhláška MV SR  č. 121/2002 Z. z. o požiarnej prevencii v znení neskorších predpisov,</w:t>
      </w:r>
    </w:p>
    <w:p w14:paraId="745D2FFE" w14:textId="77777777" w:rsidR="005A7CD4" w:rsidRPr="0074555A" w:rsidRDefault="005A7CD4" w:rsidP="00F558E8">
      <w:pPr>
        <w:numPr>
          <w:ilvl w:val="0"/>
          <w:numId w:val="60"/>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predpis ŽSR Z 2 Bezpečnosť zamestnancov v podmienkach Železníc Slovenskej republiky,</w:t>
      </w:r>
    </w:p>
    <w:p w14:paraId="360723B4" w14:textId="77777777" w:rsidR="005A7CD4" w:rsidRPr="0074555A" w:rsidRDefault="005A7CD4" w:rsidP="00F558E8">
      <w:pPr>
        <w:numPr>
          <w:ilvl w:val="0"/>
          <w:numId w:val="60"/>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 xml:space="preserve">predpis ŽSR </w:t>
      </w:r>
      <w:proofErr w:type="spellStart"/>
      <w:r w:rsidRPr="0074555A">
        <w:rPr>
          <w:rFonts w:eastAsia="Calibri"/>
          <w:sz w:val="22"/>
          <w:szCs w:val="22"/>
          <w:lang w:eastAsia="en-US"/>
        </w:rPr>
        <w:t>Op</w:t>
      </w:r>
      <w:proofErr w:type="spellEnd"/>
      <w:r w:rsidRPr="0074555A">
        <w:rPr>
          <w:rFonts w:eastAsia="Calibri"/>
          <w:sz w:val="22"/>
          <w:szCs w:val="22"/>
          <w:lang w:eastAsia="en-US"/>
        </w:rPr>
        <w:t xml:space="preserve"> 16/41 Smernice o bezpečnosti a ochrane zdravia pri práci na železničných oznamovacích vedeniach, ktoré sú v oblasti nebezpečných vplyvov silových vedení,</w:t>
      </w:r>
    </w:p>
    <w:p w14:paraId="4AF170C1" w14:textId="77777777" w:rsidR="005A7CD4" w:rsidRPr="0074555A" w:rsidRDefault="005A7CD4" w:rsidP="00F558E8">
      <w:pPr>
        <w:numPr>
          <w:ilvl w:val="0"/>
          <w:numId w:val="60"/>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predpis ŽSR Z 1  Pravidlá železničnej prevádzky,</w:t>
      </w:r>
    </w:p>
    <w:p w14:paraId="2B7F7714" w14:textId="77777777" w:rsidR="005A7CD4" w:rsidRPr="0074555A" w:rsidRDefault="005A7CD4" w:rsidP="00F558E8">
      <w:pPr>
        <w:numPr>
          <w:ilvl w:val="0"/>
          <w:numId w:val="60"/>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predpis ŽSR SR DP 4 Výluková činnosť Železníc Slovenskej republiky,</w:t>
      </w:r>
    </w:p>
    <w:p w14:paraId="5408015F" w14:textId="77777777" w:rsidR="005A7CD4" w:rsidRPr="0074555A" w:rsidRDefault="005A7CD4" w:rsidP="00F558E8">
      <w:pPr>
        <w:numPr>
          <w:ilvl w:val="0"/>
          <w:numId w:val="60"/>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predpis ŽSR Z 3 Odborná spôsobilosť na ŽSR,</w:t>
      </w:r>
    </w:p>
    <w:p w14:paraId="522981D0" w14:textId="77777777" w:rsidR="005A7CD4" w:rsidRPr="0074555A" w:rsidRDefault="005A7CD4" w:rsidP="00F558E8">
      <w:pPr>
        <w:numPr>
          <w:ilvl w:val="0"/>
          <w:numId w:val="60"/>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predpis ŽSR Z 9 Povoľovanie vstupu do obvodu dráhy v správe ŽSR,</w:t>
      </w:r>
    </w:p>
    <w:p w14:paraId="1D65DC69" w14:textId="77777777" w:rsidR="005A7CD4" w:rsidRPr="0074555A" w:rsidRDefault="005A7CD4" w:rsidP="00F558E8">
      <w:pPr>
        <w:numPr>
          <w:ilvl w:val="0"/>
          <w:numId w:val="60"/>
        </w:numPr>
        <w:tabs>
          <w:tab w:val="num" w:pos="567"/>
        </w:tabs>
        <w:spacing w:after="200"/>
        <w:ind w:left="567" w:hanging="387"/>
        <w:jc w:val="both"/>
        <w:rPr>
          <w:rFonts w:eastAsia="Calibri"/>
          <w:sz w:val="22"/>
          <w:szCs w:val="22"/>
          <w:lang w:eastAsia="en-US"/>
        </w:rPr>
      </w:pPr>
      <w:r w:rsidRPr="0074555A">
        <w:rPr>
          <w:rFonts w:eastAsia="Calibri"/>
          <w:sz w:val="22"/>
          <w:szCs w:val="22"/>
          <w:lang w:eastAsia="en-US"/>
        </w:rPr>
        <w:t>predpis ŽSR Z 17  Nehody a mimoriadne udalosti.</w:t>
      </w:r>
    </w:p>
    <w:p w14:paraId="67C5656F" w14:textId="77777777" w:rsidR="005A7CD4" w:rsidRPr="0074555A" w:rsidRDefault="005A7CD4" w:rsidP="00F558E8">
      <w:pPr>
        <w:numPr>
          <w:ilvl w:val="0"/>
          <w:numId w:val="74"/>
        </w:numPr>
        <w:spacing w:after="200"/>
        <w:ind w:left="284" w:hanging="284"/>
        <w:jc w:val="both"/>
        <w:rPr>
          <w:rFonts w:eastAsia="Calibri"/>
          <w:b/>
          <w:sz w:val="22"/>
          <w:szCs w:val="22"/>
          <w:lang w:eastAsia="en-US"/>
        </w:rPr>
      </w:pPr>
      <w:r w:rsidRPr="0074555A">
        <w:rPr>
          <w:rFonts w:eastAsia="Calibri"/>
          <w:b/>
          <w:sz w:val="22"/>
          <w:szCs w:val="22"/>
          <w:lang w:eastAsia="en-US"/>
        </w:rPr>
        <w:t>Povinnosti zhotoviteľa</w:t>
      </w:r>
    </w:p>
    <w:p w14:paraId="1AD1437F"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lastRenderedPageBreak/>
        <w:t>Odborná, zdravotná a psychologická spôsobilosť</w:t>
      </w:r>
    </w:p>
    <w:p w14:paraId="69170F63" w14:textId="77777777" w:rsidR="005A7CD4" w:rsidRPr="0074555A" w:rsidRDefault="005A7CD4" w:rsidP="00F558E8">
      <w:pPr>
        <w:numPr>
          <w:ilvl w:val="0"/>
          <w:numId w:val="61"/>
        </w:numPr>
        <w:spacing w:after="200"/>
        <w:jc w:val="both"/>
        <w:rPr>
          <w:rFonts w:eastAsia="Calibri"/>
          <w:sz w:val="22"/>
          <w:szCs w:val="22"/>
          <w:lang w:eastAsia="en-US"/>
        </w:rPr>
      </w:pPr>
      <w:r w:rsidRPr="0074555A">
        <w:rPr>
          <w:rFonts w:eastAsia="Calibri"/>
          <w:sz w:val="22"/>
          <w:szCs w:val="22"/>
          <w:lang w:eastAsia="en-US"/>
        </w:rPr>
        <w:t xml:space="preserve">Zhotoviteľ musí mať príslušné oprávnenia k realizácií stavebných a montážnych prác ako predmet svojej činnosti alebo podnikania. Zhotoviteľ je povinný zabezpečiť, aby vybrané činnosti vo výstavbe boli vykonávané osobami, ktoré majú na túto činnosť platné oprávnenie. Zhotoviteľ musí mať aj všetky ostatné oprávnenia vyžadované pre výkon činnosti spojených s realizovaním prác obecne záväznými predpismi, internými predpismi ŽSR (objednávateľa). </w:t>
      </w:r>
    </w:p>
    <w:p w14:paraId="34B64845" w14:textId="77777777" w:rsidR="005A7CD4" w:rsidRPr="0074555A" w:rsidRDefault="005A7CD4" w:rsidP="00F558E8">
      <w:pPr>
        <w:numPr>
          <w:ilvl w:val="0"/>
          <w:numId w:val="61"/>
        </w:numPr>
        <w:spacing w:after="200"/>
        <w:jc w:val="both"/>
        <w:rPr>
          <w:rFonts w:eastAsia="Calibri"/>
          <w:sz w:val="22"/>
          <w:szCs w:val="22"/>
          <w:lang w:eastAsia="en-US"/>
        </w:rPr>
      </w:pPr>
      <w:r w:rsidRPr="0074555A">
        <w:rPr>
          <w:rFonts w:eastAsia="Calibri"/>
          <w:sz w:val="22"/>
          <w:szCs w:val="22"/>
          <w:lang w:eastAsia="en-US"/>
        </w:rPr>
        <w:t>Spôsobilosť zamestnancov zhotoviteľa musí vyhovovať ustanoveniam časti 1, kapitola IX. „Bezpečnosť a ochrana zdravia pri práci“ (ďalej len „</w:t>
      </w:r>
      <w:r w:rsidRPr="00CB4951">
        <w:rPr>
          <w:rFonts w:eastAsia="Calibri"/>
          <w:b/>
          <w:sz w:val="22"/>
          <w:szCs w:val="22"/>
          <w:lang w:eastAsia="en-US"/>
        </w:rPr>
        <w:t>BOZP</w:t>
      </w:r>
      <w:r w:rsidRPr="0074555A">
        <w:rPr>
          <w:rFonts w:eastAsia="Calibri"/>
          <w:sz w:val="22"/>
          <w:szCs w:val="22"/>
          <w:lang w:eastAsia="en-US"/>
        </w:rPr>
        <w:t>“), Všeobecných technických požiadaviek kvality stavieb (VTPKS) a predpisu ŽSR Z 3.</w:t>
      </w:r>
    </w:p>
    <w:p w14:paraId="4FFF49D8" w14:textId="77777777" w:rsidR="005A7CD4" w:rsidRPr="0074555A" w:rsidRDefault="005A7CD4" w:rsidP="00F558E8">
      <w:pPr>
        <w:numPr>
          <w:ilvl w:val="0"/>
          <w:numId w:val="61"/>
        </w:numPr>
        <w:spacing w:after="200"/>
        <w:jc w:val="both"/>
        <w:rPr>
          <w:rFonts w:eastAsia="Calibri"/>
          <w:sz w:val="22"/>
          <w:szCs w:val="22"/>
          <w:lang w:eastAsia="en-US"/>
        </w:rPr>
      </w:pPr>
      <w:r w:rsidRPr="0074555A">
        <w:rPr>
          <w:rFonts w:eastAsia="Calibri"/>
          <w:sz w:val="22"/>
          <w:szCs w:val="22"/>
          <w:lang w:eastAsia="en-US"/>
        </w:rPr>
        <w:t>Vykonávať pracovné činnosti, ktoré sú dôležité z hľadiska bezpečnosti prevádzkovania dráhy a dopravy na dráhe, môžu len zamestnanci, ktorí spĺňajú predpoklady na odbornú spôsobilosť, zdravotnú a psychickú spôsobilosť v zmysle Zákona NR SR č. 513/2009 Z. z. o dráhach a o zmene a doplnení niektorých zákonov, platných právnych predpisov SR a  interných predpisov ŽSR.</w:t>
      </w:r>
    </w:p>
    <w:p w14:paraId="0FC0C7F3" w14:textId="77777777" w:rsidR="005A7CD4" w:rsidRPr="0074555A" w:rsidRDefault="005A7CD4" w:rsidP="00F558E8">
      <w:pPr>
        <w:numPr>
          <w:ilvl w:val="0"/>
          <w:numId w:val="61"/>
        </w:numPr>
        <w:spacing w:after="200"/>
        <w:jc w:val="both"/>
        <w:rPr>
          <w:rFonts w:eastAsia="Calibri"/>
          <w:sz w:val="22"/>
          <w:szCs w:val="22"/>
          <w:lang w:eastAsia="en-US"/>
        </w:rPr>
      </w:pPr>
      <w:r w:rsidRPr="0074555A">
        <w:rPr>
          <w:rFonts w:eastAsia="Calibri"/>
          <w:sz w:val="22"/>
          <w:szCs w:val="22"/>
          <w:lang w:eastAsia="en-US"/>
        </w:rPr>
        <w:t>Každý zamestnanec, ešte pred tým než má prvýkrát vstúpiť do obvodu železničnej dráhy alebo do ochranného pásma železničnej dráhy v správe ŽSR, musí byť preukázateľne poučený a overený z predpisov o BOZP v stanovenom rozsahu podľa predpisu ŽSR Z 3 a predpisu ŽSR Z 2 v príslušnom poverenom vzdelávacom zariadení ŽSR.</w:t>
      </w:r>
    </w:p>
    <w:p w14:paraId="71C37F01" w14:textId="77777777" w:rsidR="005A7CD4" w:rsidRPr="0074555A" w:rsidRDefault="005A7CD4" w:rsidP="00F558E8">
      <w:pPr>
        <w:numPr>
          <w:ilvl w:val="0"/>
          <w:numId w:val="61"/>
        </w:numPr>
        <w:spacing w:after="200"/>
        <w:jc w:val="both"/>
        <w:rPr>
          <w:rFonts w:eastAsia="Calibri"/>
          <w:sz w:val="22"/>
          <w:szCs w:val="22"/>
          <w:lang w:eastAsia="en-US"/>
        </w:rPr>
      </w:pPr>
      <w:r w:rsidRPr="0074555A">
        <w:rPr>
          <w:rFonts w:eastAsia="Calibri"/>
          <w:sz w:val="22"/>
          <w:szCs w:val="22"/>
          <w:lang w:eastAsia="en-US"/>
        </w:rPr>
        <w:t>Za požadovanú odbornú, zdravotnú a psychickú spôsobilosť zamestnancov zodpovedá zhotoviteľ.</w:t>
      </w:r>
    </w:p>
    <w:p w14:paraId="73EC3F5F"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 xml:space="preserve"> Povinnosť zhotoviteľa za zaistenie BOZP</w:t>
      </w:r>
    </w:p>
    <w:p w14:paraId="49482303" w14:textId="77777777" w:rsidR="005A7CD4" w:rsidRPr="0074555A" w:rsidRDefault="005A7CD4" w:rsidP="005A7CD4">
      <w:pPr>
        <w:spacing w:after="200"/>
        <w:ind w:left="284"/>
        <w:jc w:val="both"/>
        <w:rPr>
          <w:rFonts w:eastAsia="Calibri"/>
          <w:b/>
          <w:sz w:val="22"/>
          <w:szCs w:val="22"/>
          <w:lang w:eastAsia="en-US"/>
        </w:rPr>
      </w:pPr>
      <w:r w:rsidRPr="0074555A">
        <w:rPr>
          <w:rFonts w:eastAsia="Calibri"/>
          <w:b/>
          <w:sz w:val="22"/>
          <w:szCs w:val="22"/>
          <w:lang w:eastAsia="en-US"/>
        </w:rPr>
        <w:t>Zhotoviteľ je povinný:</w:t>
      </w:r>
    </w:p>
    <w:p w14:paraId="6F73FB89"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dodržiavať právne a ostatné predpisy na zaistenie BOZP, interné predpisy, smernice, určené technologické a pracovné postupy súvisiace s vykonávaním pracovnej činnosti,</w:t>
      </w:r>
    </w:p>
    <w:p w14:paraId="4F85A19E"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požiadať písomne Objednávateľa o povolenie vstupu pre všetkých zamestnancov Zhotoviteľa, ktorí budú vykonávať činnosti  v obvode dráhy v správe ŽSR v súlade s predpisom ŽSR Z 9 „Povoľovanie vstupu do obvodu dráhy v správe ŽSR“,</w:t>
      </w:r>
    </w:p>
    <w:p w14:paraId="54960523"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požiadať písomne Objednávateľa o povolenie vjazdu cestných vozidiel s uvedením typu, štátnej poznávacej značky vozidla a účelu vjazdu cestného vozidla (napr. dovoz materiálu, organizačná a kontrolná činnosť a pod.),</w:t>
      </w:r>
    </w:p>
    <w:p w14:paraId="1A4FE848"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 xml:space="preserve">poskytnúť určenému koordinátorovi </w:t>
      </w:r>
      <w:proofErr w:type="spellStart"/>
      <w:r w:rsidRPr="0074555A">
        <w:rPr>
          <w:rFonts w:eastAsia="Calibri"/>
          <w:sz w:val="22"/>
          <w:szCs w:val="22"/>
          <w:lang w:eastAsia="en-US"/>
        </w:rPr>
        <w:t>výlukových</w:t>
      </w:r>
      <w:proofErr w:type="spellEnd"/>
      <w:r w:rsidRPr="0074555A">
        <w:rPr>
          <w:rFonts w:eastAsia="Calibri"/>
          <w:sz w:val="22"/>
          <w:szCs w:val="22"/>
          <w:lang w:eastAsia="en-US"/>
        </w:rPr>
        <w:t xml:space="preserve"> prác a koordinátorovi bezpečnosti na stavenisku súčinnosť po celú dobu realizácie prác,</w:t>
      </w:r>
    </w:p>
    <w:p w14:paraId="068EE076"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zabezpečiť, aby plán bezpečnosti a ochrany zdravia pri práci (ďalej len „</w:t>
      </w:r>
      <w:r w:rsidRPr="00CB4951">
        <w:rPr>
          <w:rFonts w:eastAsia="Calibri"/>
          <w:b/>
          <w:sz w:val="22"/>
          <w:szCs w:val="22"/>
          <w:lang w:eastAsia="en-US"/>
        </w:rPr>
        <w:t>plán BOZP</w:t>
      </w:r>
      <w:r w:rsidRPr="0074555A">
        <w:rPr>
          <w:rFonts w:eastAsia="Calibri"/>
          <w:sz w:val="22"/>
          <w:szCs w:val="22"/>
          <w:lang w:eastAsia="en-US"/>
        </w:rPr>
        <w:t>“) zodpovedal skutočnosti,</w:t>
      </w:r>
    </w:p>
    <w:p w14:paraId="3245BB3A"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dodržiavať po celú dobu realizácie prác „Plán BOZP“  a vyžadovať jeho plnenie aj od všetkých svojich subdodávateľov a iných osôb, ktoré s jeho vedomím vstupujú na stavenisko,</w:t>
      </w:r>
    </w:p>
    <w:p w14:paraId="382C67ED"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zohľadňovať usmernenia a odstraňovať nedostatky zistené koordinátorom bezpečnosti,</w:t>
      </w:r>
    </w:p>
    <w:p w14:paraId="1A9BD05B"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používať výhradne miesta a spôsoby pripojenia elektrickej energie a ostatné napojenia na inžinierske siete určené Objednávateľom pred samotným zahájením prác,</w:t>
      </w:r>
    </w:p>
    <w:p w14:paraId="6695040E"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zabezpečiť na základe hodnotenia rizík pre svojich zamestnancov ako aj zamestnancov svojich subdodávateľov potrebné OOPP v zmysle Zákona č. 124/2006 Z. z., NV SR č. 395/2006 Z. z.  a predpisu ŽSR Z 2. Zároveň dodržiavať používanie OOPP a vykonávať za týmto účelom sústavnú kontrolu ich predpísaného používania,</w:t>
      </w:r>
    </w:p>
    <w:p w14:paraId="7DC9747C"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lastRenderedPageBreak/>
        <w:t xml:space="preserve">umožniť Objednávateľovi vykonať zápis do Stavebného denníka o zistených nedostatkoch počas vykonávania zmluvných činností, </w:t>
      </w:r>
    </w:p>
    <w:p w14:paraId="3486AC5D"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zdržiavať sa iba na určenom pracovisku a pohybovať sa len v určených priestoroch,</w:t>
      </w:r>
    </w:p>
    <w:p w14:paraId="2D8F343E"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dodržiavať zásady bezpečného správania sa na pracovisku a  udržiavať tam poriadok a čistotu,</w:t>
      </w:r>
    </w:p>
    <w:p w14:paraId="69D3FACC" w14:textId="77777777" w:rsidR="005A7CD4" w:rsidRPr="0074555A" w:rsidRDefault="005A7CD4" w:rsidP="00F558E8">
      <w:pPr>
        <w:numPr>
          <w:ilvl w:val="0"/>
          <w:numId w:val="75"/>
        </w:numPr>
        <w:spacing w:after="200"/>
        <w:jc w:val="both"/>
        <w:rPr>
          <w:rFonts w:eastAsia="Calibri"/>
          <w:b/>
          <w:sz w:val="22"/>
          <w:szCs w:val="22"/>
          <w:lang w:eastAsia="en-US"/>
        </w:rPr>
      </w:pPr>
      <w:r w:rsidRPr="0074555A">
        <w:rPr>
          <w:rFonts w:eastAsia="Calibri"/>
          <w:sz w:val="22"/>
          <w:szCs w:val="22"/>
          <w:lang w:eastAsia="en-US"/>
        </w:rPr>
        <w:t xml:space="preserve">postarať sa o bezpečnosť svojich zamestnancov a zamestnancov subdodávateľa v priestoroch ŽSR pred ohrozením a nebezpečenstvom vyplývajúcim z jeho vlastnej činnosti ale aj zo železničnej prevádzky, </w:t>
      </w:r>
    </w:p>
    <w:p w14:paraId="044960DE" w14:textId="77777777" w:rsidR="005A7CD4" w:rsidRPr="0074555A" w:rsidRDefault="005A7CD4" w:rsidP="00F558E8">
      <w:pPr>
        <w:numPr>
          <w:ilvl w:val="0"/>
          <w:numId w:val="75"/>
        </w:numPr>
        <w:spacing w:after="200"/>
        <w:jc w:val="both"/>
        <w:rPr>
          <w:rFonts w:eastAsia="Calibri"/>
          <w:b/>
          <w:sz w:val="22"/>
          <w:szCs w:val="22"/>
          <w:lang w:eastAsia="en-US"/>
        </w:rPr>
      </w:pPr>
      <w:r w:rsidRPr="0074555A">
        <w:rPr>
          <w:rFonts w:eastAsia="Calibri"/>
          <w:sz w:val="22"/>
          <w:szCs w:val="22"/>
          <w:lang w:eastAsia="en-US"/>
        </w:rPr>
        <w:t>postarať sa o bezpečnosť cestujúcej verejnosti ako aj za bezpečnosť ďalších osôb, ktoré môže svojou činnosťou ohroziť,</w:t>
      </w:r>
      <w:r w:rsidRPr="0074555A">
        <w:rPr>
          <w:rFonts w:eastAsia="Calibri"/>
          <w:bCs/>
          <w:sz w:val="22"/>
          <w:szCs w:val="22"/>
          <w:lang w:eastAsia="en-US"/>
        </w:rPr>
        <w:t xml:space="preserve"> vhodným spôsobom zabezpečiť ochranu a vytvoriť bezpečné podmienky pre pohyb cestujúcej verejnosti, </w:t>
      </w:r>
      <w:r w:rsidRPr="0074555A">
        <w:rPr>
          <w:rFonts w:eastAsia="Calibri"/>
          <w:sz w:val="22"/>
          <w:szCs w:val="22"/>
          <w:lang w:eastAsia="en-US"/>
        </w:rPr>
        <w:t>zamestnancov ŽSR, polície a železničných podnikov</w:t>
      </w:r>
      <w:r w:rsidRPr="0074555A">
        <w:rPr>
          <w:rFonts w:eastAsia="Calibri"/>
          <w:bCs/>
          <w:sz w:val="22"/>
          <w:szCs w:val="22"/>
          <w:lang w:eastAsia="en-US"/>
        </w:rPr>
        <w:t xml:space="preserve"> s vyznačením bezpečných trás pohybu v miestach dotknutých stavebnými úpravami,</w:t>
      </w:r>
    </w:p>
    <w:p w14:paraId="0E15E8B0" w14:textId="77777777" w:rsidR="005A7CD4" w:rsidRPr="0074555A" w:rsidRDefault="005A7CD4" w:rsidP="00F558E8">
      <w:pPr>
        <w:numPr>
          <w:ilvl w:val="0"/>
          <w:numId w:val="75"/>
        </w:numPr>
        <w:spacing w:after="200"/>
        <w:ind w:left="714" w:hanging="357"/>
        <w:jc w:val="both"/>
        <w:rPr>
          <w:rFonts w:eastAsia="Calibri"/>
          <w:sz w:val="22"/>
          <w:szCs w:val="22"/>
          <w:lang w:eastAsia="en-US"/>
        </w:rPr>
      </w:pPr>
      <w:r w:rsidRPr="0074555A">
        <w:rPr>
          <w:rFonts w:eastAsia="Calibri"/>
          <w:sz w:val="22"/>
          <w:szCs w:val="22"/>
          <w:lang w:eastAsia="en-US"/>
        </w:rPr>
        <w:t>postarať sa o prístupové cesty na stavenisko a </w:t>
      </w:r>
      <w:proofErr w:type="spellStart"/>
      <w:r w:rsidRPr="0074555A">
        <w:rPr>
          <w:rFonts w:eastAsia="Calibri"/>
          <w:sz w:val="22"/>
          <w:szCs w:val="22"/>
          <w:lang w:eastAsia="en-US"/>
        </w:rPr>
        <w:t>vnútrostaveniskové</w:t>
      </w:r>
      <w:proofErr w:type="spellEnd"/>
      <w:r w:rsidRPr="0074555A">
        <w:rPr>
          <w:rFonts w:eastAsia="Calibri"/>
          <w:sz w:val="22"/>
          <w:szCs w:val="22"/>
          <w:lang w:eastAsia="en-US"/>
        </w:rPr>
        <w:t xml:space="preserve"> komunikácie potrebné počas realizácie prác, o ich zriadenie, udržiavanie a zrušenie, </w:t>
      </w:r>
    </w:p>
    <w:p w14:paraId="798C58B6"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používať správcom určené prístupové komunikácie,</w:t>
      </w:r>
    </w:p>
    <w:p w14:paraId="183447D7"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vytvárať bezpečnostné podmienky v odovzdaných priestoroch a na pracoviskách zhotoviteľa   nachádzajúcich sa v priestoroch ŽSR,</w:t>
      </w:r>
    </w:p>
    <w:p w14:paraId="28B4B130"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 xml:space="preserve">v prípade potreby poskytnúť prvú pomoc svojim zamestnancom, </w:t>
      </w:r>
    </w:p>
    <w:p w14:paraId="36FE4D1D" w14:textId="77777777" w:rsidR="005A7CD4" w:rsidRPr="0074555A" w:rsidRDefault="005A7CD4" w:rsidP="00F558E8">
      <w:pPr>
        <w:numPr>
          <w:ilvl w:val="0"/>
          <w:numId w:val="75"/>
        </w:numPr>
        <w:spacing w:after="200"/>
        <w:jc w:val="both"/>
        <w:rPr>
          <w:rFonts w:eastAsia="Calibri"/>
          <w:sz w:val="22"/>
          <w:szCs w:val="22"/>
          <w:lang w:eastAsia="en-US"/>
        </w:rPr>
      </w:pPr>
      <w:r w:rsidRPr="0074555A">
        <w:rPr>
          <w:rFonts w:eastAsia="Calibri"/>
          <w:sz w:val="22"/>
          <w:szCs w:val="22"/>
          <w:lang w:eastAsia="en-US"/>
        </w:rPr>
        <w:t>zabezpečiť preukázateľné poučenie o miestnych podmienkach pre svojich zamestnancov (pozn. na poučenie o miestnych pomeroch sa vzťahuje ustanovenie bodu č. 4.2). Zhotoviteľ požiada písomne objednávateľa o poučenie jedného zástupcu zhotoviteľa o miestnych podmienkach a tento následne zabezpečí poučenie svojich zamestnancov a zamestnancov subdodávateľa,</w:t>
      </w:r>
    </w:p>
    <w:p w14:paraId="54E120BC" w14:textId="77777777" w:rsidR="005A7CD4" w:rsidRPr="0074555A" w:rsidRDefault="005A7CD4" w:rsidP="00F558E8">
      <w:pPr>
        <w:numPr>
          <w:ilvl w:val="0"/>
          <w:numId w:val="75"/>
        </w:numPr>
        <w:spacing w:after="120"/>
        <w:jc w:val="both"/>
        <w:rPr>
          <w:rFonts w:eastAsia="Calibri"/>
          <w:sz w:val="22"/>
          <w:szCs w:val="22"/>
          <w:lang w:eastAsia="en-US"/>
        </w:rPr>
      </w:pPr>
      <w:r w:rsidRPr="0074555A">
        <w:rPr>
          <w:rFonts w:eastAsia="Calibri"/>
          <w:sz w:val="22"/>
          <w:szCs w:val="22"/>
          <w:lang w:eastAsia="en-US"/>
        </w:rPr>
        <w:t>preukázateľné poučenie o traťových a miestnych podmienkach pre posun a rušňovodičov musí byť vykonané v zmysle predpisu Z 1, čl. 13.</w:t>
      </w:r>
    </w:p>
    <w:p w14:paraId="5BB1A5E9"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Koordinácia činností zhotoviteľa s koordinátorom bezpečnosti a  železničnou dopravou</w:t>
      </w:r>
    </w:p>
    <w:p w14:paraId="4936BEC6" w14:textId="77777777" w:rsidR="005A7CD4" w:rsidRPr="0074555A" w:rsidRDefault="005A7CD4" w:rsidP="005A7CD4">
      <w:pPr>
        <w:spacing w:after="120"/>
        <w:ind w:left="284"/>
        <w:jc w:val="both"/>
        <w:rPr>
          <w:rFonts w:eastAsia="Calibri"/>
          <w:b/>
          <w:sz w:val="22"/>
          <w:szCs w:val="22"/>
          <w:lang w:eastAsia="en-US"/>
        </w:rPr>
      </w:pPr>
      <w:r w:rsidRPr="0074555A">
        <w:rPr>
          <w:rFonts w:eastAsia="Calibri"/>
          <w:b/>
          <w:sz w:val="22"/>
          <w:szCs w:val="22"/>
          <w:lang w:eastAsia="en-US"/>
        </w:rPr>
        <w:t>Zhotoviteľ sa zaväzuje:</w:t>
      </w:r>
    </w:p>
    <w:p w14:paraId="544197AE" w14:textId="77777777" w:rsidR="005A7CD4" w:rsidRPr="0074555A" w:rsidRDefault="005A7CD4" w:rsidP="00F558E8">
      <w:pPr>
        <w:numPr>
          <w:ilvl w:val="0"/>
          <w:numId w:val="62"/>
        </w:numPr>
        <w:spacing w:after="200"/>
        <w:jc w:val="both"/>
        <w:rPr>
          <w:rFonts w:eastAsia="Calibri"/>
          <w:b/>
          <w:sz w:val="22"/>
          <w:szCs w:val="22"/>
          <w:lang w:eastAsia="en-US"/>
        </w:rPr>
      </w:pPr>
      <w:r w:rsidRPr="0074555A">
        <w:rPr>
          <w:rFonts w:eastAsia="Calibri"/>
          <w:sz w:val="22"/>
          <w:szCs w:val="22"/>
          <w:lang w:eastAsia="en-US"/>
        </w:rPr>
        <w:t>k súčinnosti s  koordinátorom bezpečnosti objednávateľa t.j. bezpečnosti a ochrany zdravia pri práci (ďalej len „</w:t>
      </w:r>
      <w:r w:rsidRPr="00CB4951">
        <w:rPr>
          <w:rFonts w:eastAsia="Calibri"/>
          <w:b/>
          <w:sz w:val="22"/>
          <w:szCs w:val="22"/>
          <w:lang w:eastAsia="en-US"/>
        </w:rPr>
        <w:t>koordinátor bezpečnosti</w:t>
      </w:r>
      <w:r w:rsidRPr="0074555A">
        <w:rPr>
          <w:rFonts w:eastAsia="Calibri"/>
          <w:sz w:val="22"/>
          <w:szCs w:val="22"/>
          <w:lang w:eastAsia="en-US"/>
        </w:rPr>
        <w:t>“), a to po celú dobu realizácie Diela, vrátane jeho subdodávateľov,</w:t>
      </w:r>
    </w:p>
    <w:p w14:paraId="7364E1AC" w14:textId="77777777" w:rsidR="005A7CD4" w:rsidRPr="0074555A" w:rsidRDefault="005A7CD4" w:rsidP="00F558E8">
      <w:pPr>
        <w:numPr>
          <w:ilvl w:val="0"/>
          <w:numId w:val="62"/>
        </w:numPr>
        <w:spacing w:after="120"/>
        <w:jc w:val="both"/>
        <w:rPr>
          <w:rFonts w:eastAsia="Calibri"/>
          <w:b/>
          <w:sz w:val="22"/>
          <w:szCs w:val="22"/>
          <w:lang w:eastAsia="en-US"/>
        </w:rPr>
      </w:pPr>
      <w:r w:rsidRPr="0074555A">
        <w:rPr>
          <w:rFonts w:eastAsia="Calibri"/>
          <w:sz w:val="22"/>
          <w:szCs w:val="22"/>
          <w:lang w:eastAsia="en-US"/>
        </w:rPr>
        <w:t>zabezpečiť zamestnanca, ktorý bude poverený riadením sledu posunujúcich dielov alebo pracovných vlakov. Tento zamestnanec musí mať kvalifikáciu zamestnanca oprávneného riadiť posun na ŽSR.</w:t>
      </w:r>
    </w:p>
    <w:p w14:paraId="0032802B" w14:textId="77777777" w:rsidR="005A7CD4" w:rsidRPr="0074555A" w:rsidRDefault="005A7CD4" w:rsidP="005A7CD4">
      <w:pPr>
        <w:spacing w:after="200"/>
        <w:ind w:left="284"/>
        <w:jc w:val="both"/>
        <w:rPr>
          <w:rFonts w:eastAsia="Calibri"/>
          <w:b/>
          <w:sz w:val="22"/>
          <w:szCs w:val="22"/>
          <w:lang w:eastAsia="en-US"/>
        </w:rPr>
      </w:pPr>
      <w:r w:rsidRPr="0074555A">
        <w:rPr>
          <w:rFonts w:eastAsia="Calibri"/>
          <w:b/>
          <w:sz w:val="22"/>
          <w:szCs w:val="22"/>
          <w:lang w:eastAsia="en-US"/>
        </w:rPr>
        <w:t>Vedúci prác zhotoviteľa je povinný :</w:t>
      </w:r>
    </w:p>
    <w:p w14:paraId="2C6BAEB0" w14:textId="77777777" w:rsidR="005A7CD4" w:rsidRPr="0074555A" w:rsidRDefault="005A7CD4" w:rsidP="005A7CD4">
      <w:pPr>
        <w:spacing w:after="200"/>
        <w:ind w:left="644" w:hanging="360"/>
        <w:jc w:val="both"/>
        <w:rPr>
          <w:rFonts w:eastAsia="Calibri"/>
          <w:sz w:val="22"/>
          <w:szCs w:val="22"/>
          <w:lang w:eastAsia="en-US"/>
        </w:rPr>
      </w:pPr>
      <w:r w:rsidRPr="0074555A">
        <w:rPr>
          <w:rFonts w:eastAsia="Calibri"/>
          <w:sz w:val="22"/>
          <w:szCs w:val="22"/>
          <w:lang w:eastAsia="en-US"/>
        </w:rPr>
        <w:t>a)</w:t>
      </w:r>
      <w:r w:rsidRPr="0074555A">
        <w:rPr>
          <w:rFonts w:eastAsia="Calibri"/>
          <w:sz w:val="22"/>
          <w:szCs w:val="22"/>
          <w:lang w:eastAsia="en-US"/>
        </w:rPr>
        <w:tab/>
        <w:t xml:space="preserve">vykonávať koordináciu BOZP vo vzťahu k železničnej doprave, ktorú podľa druhu vykonávanej činnosti zabezpečuje v zmysle predpisu ŽSR Z 2. Pri výkone prevádzkovej činnosti vyžadovať, dohliadať a kontrolovať zabezpečenie pracovného miesta v zmysle predpisu ŽSR Z 2, </w:t>
      </w:r>
    </w:p>
    <w:p w14:paraId="3A197134" w14:textId="77777777" w:rsidR="005A7CD4" w:rsidRPr="0074555A" w:rsidRDefault="005A7CD4" w:rsidP="00F558E8">
      <w:pPr>
        <w:numPr>
          <w:ilvl w:val="0"/>
          <w:numId w:val="63"/>
        </w:numPr>
        <w:spacing w:after="200"/>
        <w:jc w:val="both"/>
        <w:rPr>
          <w:rFonts w:eastAsia="Calibri"/>
          <w:sz w:val="22"/>
          <w:szCs w:val="22"/>
          <w:lang w:eastAsia="en-US"/>
        </w:rPr>
      </w:pPr>
      <w:r w:rsidRPr="0074555A">
        <w:rPr>
          <w:rFonts w:eastAsia="Calibri"/>
          <w:sz w:val="22"/>
          <w:szCs w:val="22"/>
          <w:lang w:eastAsia="en-US"/>
        </w:rPr>
        <w:t>informovať sa na dopravnú situáciu (t. j. jazdu koľajových vozidiel po prevádzkovanej koľaji k pracovnému miestu, resp. pracovným miestam) u dopravného zamestnanca,</w:t>
      </w:r>
    </w:p>
    <w:p w14:paraId="7D18A2E4" w14:textId="77777777" w:rsidR="005A7CD4" w:rsidRPr="0074555A" w:rsidRDefault="005A7CD4" w:rsidP="00F558E8">
      <w:pPr>
        <w:numPr>
          <w:ilvl w:val="0"/>
          <w:numId w:val="63"/>
        </w:numPr>
        <w:spacing w:after="200"/>
        <w:jc w:val="both"/>
        <w:rPr>
          <w:rFonts w:eastAsia="Calibri"/>
          <w:sz w:val="22"/>
          <w:szCs w:val="22"/>
          <w:lang w:eastAsia="en-US"/>
        </w:rPr>
      </w:pPr>
      <w:r w:rsidRPr="0074555A">
        <w:rPr>
          <w:rFonts w:eastAsia="Calibri"/>
          <w:sz w:val="22"/>
          <w:szCs w:val="22"/>
          <w:lang w:eastAsia="en-US"/>
        </w:rPr>
        <w:t>zabezpečiť komunikáciu s dopravným zamestnancom,</w:t>
      </w:r>
    </w:p>
    <w:p w14:paraId="352DFE37" w14:textId="77777777" w:rsidR="005A7CD4" w:rsidRPr="0074555A" w:rsidRDefault="005A7CD4" w:rsidP="00F558E8">
      <w:pPr>
        <w:numPr>
          <w:ilvl w:val="0"/>
          <w:numId w:val="63"/>
        </w:numPr>
        <w:spacing w:after="200"/>
        <w:jc w:val="both"/>
        <w:rPr>
          <w:rFonts w:eastAsia="Calibri"/>
          <w:sz w:val="22"/>
          <w:szCs w:val="22"/>
          <w:lang w:eastAsia="en-US"/>
        </w:rPr>
      </w:pPr>
      <w:r w:rsidRPr="0074555A">
        <w:rPr>
          <w:rFonts w:eastAsia="Calibri"/>
          <w:sz w:val="22"/>
          <w:szCs w:val="22"/>
          <w:lang w:eastAsia="en-US"/>
        </w:rPr>
        <w:t>organizovať a riadiť práce vo výluke. Musí mať platnú príslušnú odbornú skúšku podľa interných predpisov ŽSR,</w:t>
      </w:r>
    </w:p>
    <w:p w14:paraId="407E4159" w14:textId="77777777" w:rsidR="005A7CD4" w:rsidRPr="0074555A" w:rsidRDefault="005A7CD4" w:rsidP="00F558E8">
      <w:pPr>
        <w:numPr>
          <w:ilvl w:val="0"/>
          <w:numId w:val="63"/>
        </w:numPr>
        <w:spacing w:after="200"/>
        <w:jc w:val="both"/>
        <w:rPr>
          <w:rFonts w:eastAsia="Calibri"/>
          <w:sz w:val="22"/>
          <w:szCs w:val="22"/>
          <w:lang w:eastAsia="en-US"/>
        </w:rPr>
      </w:pPr>
      <w:r w:rsidRPr="0074555A">
        <w:rPr>
          <w:rFonts w:eastAsia="Calibri"/>
          <w:sz w:val="22"/>
          <w:szCs w:val="22"/>
          <w:lang w:eastAsia="en-US"/>
        </w:rPr>
        <w:t xml:space="preserve">zabezpečiť predpísanú kvalitu zmluvne dohodnutých prác a zodpovedá za včasné ukončenie prác, za bezpečnú prevádzku na vylúčenej koľaji, zodpovedá za riadenie pracovných vlakov, </w:t>
      </w:r>
    </w:p>
    <w:p w14:paraId="469DC41B" w14:textId="77777777" w:rsidR="005A7CD4" w:rsidRPr="0074555A" w:rsidRDefault="005A7CD4" w:rsidP="00F558E8">
      <w:pPr>
        <w:numPr>
          <w:ilvl w:val="0"/>
          <w:numId w:val="63"/>
        </w:numPr>
        <w:spacing w:after="200"/>
        <w:jc w:val="both"/>
        <w:rPr>
          <w:rFonts w:eastAsia="Calibri"/>
          <w:sz w:val="22"/>
          <w:szCs w:val="22"/>
          <w:lang w:eastAsia="en-US"/>
        </w:rPr>
      </w:pPr>
      <w:r w:rsidRPr="0074555A">
        <w:rPr>
          <w:rFonts w:eastAsia="Calibri"/>
          <w:sz w:val="22"/>
          <w:szCs w:val="22"/>
          <w:lang w:eastAsia="en-US"/>
        </w:rPr>
        <w:lastRenderedPageBreak/>
        <w:t>podľa charakteru vykonávanej práce, použitých traťových strojov a ostatnej mechanizácie a vzdialenosti pracovného miesta od prevádzkovanej koľaje povinný požadovať od zodpovedného zástupcu objednávateľa výluky zníženie rýchlosti vlakov po prevádzkovanej koľaji, uvedené je potrebné vykonať z hľadiska požiadaviek na zaistenie BOZP ako aj v súlade s príslušnými internými predpismi.</w:t>
      </w:r>
    </w:p>
    <w:p w14:paraId="2D79124E" w14:textId="77777777" w:rsidR="005A7CD4" w:rsidRPr="0068316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 xml:space="preserve">Vymedzenie a príprava staveniska (zaistenie BOZP v prevádzkovom priestore ŽSR) </w:t>
      </w:r>
    </w:p>
    <w:p w14:paraId="18C013A7" w14:textId="77777777" w:rsidR="005A7CD4" w:rsidRPr="0074555A" w:rsidRDefault="005A7CD4" w:rsidP="005A7CD4">
      <w:pPr>
        <w:spacing w:after="120"/>
        <w:ind w:left="284"/>
        <w:jc w:val="both"/>
        <w:rPr>
          <w:rFonts w:eastAsia="Calibri"/>
          <w:sz w:val="22"/>
          <w:szCs w:val="22"/>
          <w:lang w:eastAsia="en-US"/>
        </w:rPr>
      </w:pPr>
      <w:r w:rsidRPr="0074555A">
        <w:rPr>
          <w:rFonts w:eastAsia="Calibri"/>
          <w:sz w:val="22"/>
          <w:szCs w:val="22"/>
          <w:lang w:eastAsia="en-US"/>
        </w:rPr>
        <w:t>Stavenisko je priestor určený na uskutočnenie stavby či udržiavacích prác, a uskladňovanie stavebných výrobkov, dopravných a iných zariadení potrebných na výstavbu a na umiestnenie zariadenia staveniska. Zahŕňa stavebný pozemok, prípadne v určenom rozsahu aj iné pozemky či ich časti. Musí sa zriadiť, usporiadať a vybaviť prístupovými cestami tak, aby sa stavby mohli riadne a bezpečne uskutočňovať, upravovať, prípadne odstraňovať. Nesmie dochádzať k ohrozovaniu a nadmernému, alebo zbytočnému obťažovaniu okolia stavieb, k znečisťovaniu komunikácií, ovzdušia, vôd, k zamedzovaniu prístupu k priľahlým stavbám alebo pozemkom a k porušovaniu podmienok ochranných pásiem alebo chránených území. Musí byť zriadený a prevádzkovaný tak, aby bola zabezpečená ochrana zdravia ľudí na stavenisku a v jeho okolí, musí mať vybavenie na vykonávanie stavebných prác a pre pobyt osôb zúčastnených na výstavbe.</w:t>
      </w:r>
    </w:p>
    <w:p w14:paraId="1BBEB4ED" w14:textId="77777777" w:rsidR="005A7CD4" w:rsidRPr="0074555A" w:rsidRDefault="005A7CD4" w:rsidP="005A7CD4">
      <w:pPr>
        <w:spacing w:after="200"/>
        <w:ind w:left="284"/>
        <w:jc w:val="both"/>
        <w:rPr>
          <w:rFonts w:eastAsia="Calibri"/>
          <w:sz w:val="22"/>
          <w:szCs w:val="22"/>
          <w:lang w:eastAsia="en-US"/>
        </w:rPr>
      </w:pPr>
      <w:r w:rsidRPr="0074555A">
        <w:rPr>
          <w:rFonts w:eastAsia="Calibri"/>
          <w:sz w:val="22"/>
          <w:szCs w:val="22"/>
          <w:lang w:eastAsia="en-US"/>
        </w:rPr>
        <w:t>V prípade, že nie sú inžinierske siete riešené v zmluve o dielo, je potrebné postupovať podľa nižšie uvedených odsekov a) a b).</w:t>
      </w:r>
    </w:p>
    <w:p w14:paraId="7E2FB7F8" w14:textId="77777777" w:rsidR="005A7CD4" w:rsidRPr="0074555A" w:rsidRDefault="005A7CD4" w:rsidP="00F558E8">
      <w:pPr>
        <w:numPr>
          <w:ilvl w:val="0"/>
          <w:numId w:val="64"/>
        </w:numPr>
        <w:spacing w:after="200"/>
        <w:jc w:val="both"/>
        <w:rPr>
          <w:rFonts w:eastAsia="Calibri"/>
          <w:sz w:val="22"/>
          <w:szCs w:val="22"/>
          <w:lang w:eastAsia="en-US"/>
        </w:rPr>
      </w:pPr>
      <w:r w:rsidRPr="0074555A">
        <w:rPr>
          <w:rFonts w:eastAsia="Calibri"/>
          <w:sz w:val="22"/>
          <w:szCs w:val="22"/>
          <w:lang w:eastAsia="en-US"/>
        </w:rPr>
        <w:t>Objednávateľ (investor) pred začatím prác je povinný písomne odovzdať a zhotoviteľ prevziať vyznačené inžinierske siete v správe ŽSR a iné prekážky nachádzajúce sa na stavenisku. Objednávateľ zabezpečí vytýčenie trás inžinierskych sietí v správe ŽSR na základe objednávky zhotoviteľa a iných prekážok s hĺbkou uloženia a zhotoviteľ rešpektuje príslušné ochranné pásma týchto inžinierskych sietí.</w:t>
      </w:r>
    </w:p>
    <w:p w14:paraId="07B19710" w14:textId="77777777" w:rsidR="005A7CD4" w:rsidRPr="0074555A" w:rsidRDefault="005A7CD4" w:rsidP="00F558E8">
      <w:pPr>
        <w:numPr>
          <w:ilvl w:val="0"/>
          <w:numId w:val="64"/>
        </w:numPr>
        <w:spacing w:after="200"/>
        <w:jc w:val="both"/>
        <w:rPr>
          <w:rFonts w:eastAsia="Calibri"/>
          <w:sz w:val="22"/>
          <w:szCs w:val="22"/>
          <w:lang w:eastAsia="en-US"/>
        </w:rPr>
      </w:pPr>
      <w:r w:rsidRPr="0074555A">
        <w:rPr>
          <w:rFonts w:eastAsia="Calibri"/>
          <w:sz w:val="22"/>
          <w:szCs w:val="22"/>
          <w:lang w:eastAsia="en-US"/>
        </w:rPr>
        <w:t xml:space="preserve">V prípade, že v rámci </w:t>
      </w:r>
      <w:proofErr w:type="spellStart"/>
      <w:r w:rsidRPr="0074555A">
        <w:rPr>
          <w:rFonts w:eastAsia="Calibri"/>
          <w:sz w:val="22"/>
          <w:szCs w:val="22"/>
          <w:lang w:eastAsia="en-US"/>
        </w:rPr>
        <w:t>odovzdávky</w:t>
      </w:r>
      <w:proofErr w:type="spellEnd"/>
      <w:r w:rsidRPr="0074555A">
        <w:rPr>
          <w:rFonts w:eastAsia="Calibri"/>
          <w:sz w:val="22"/>
          <w:szCs w:val="22"/>
          <w:lang w:eastAsia="en-US"/>
        </w:rPr>
        <w:t xml:space="preserve"> staveniska objednávateľ (investor) neodovzdá vyznačené inžinierske siete externých správcov (SPP, vodárne, energetika, Telekom a pod.) a správcov ŽSR, predmetné vytýčenie si zabezpečí zhotoviteľ.</w:t>
      </w:r>
    </w:p>
    <w:p w14:paraId="42FCFEEE" w14:textId="77777777" w:rsidR="005A7CD4" w:rsidRPr="0074555A" w:rsidRDefault="005A7CD4" w:rsidP="00F558E8">
      <w:pPr>
        <w:numPr>
          <w:ilvl w:val="0"/>
          <w:numId w:val="64"/>
        </w:numPr>
        <w:spacing w:after="200"/>
        <w:jc w:val="both"/>
        <w:rPr>
          <w:rFonts w:eastAsia="Calibri"/>
          <w:sz w:val="22"/>
          <w:szCs w:val="22"/>
          <w:lang w:eastAsia="en-US"/>
        </w:rPr>
      </w:pPr>
      <w:r w:rsidRPr="0074555A">
        <w:rPr>
          <w:rFonts w:eastAsia="Calibri"/>
          <w:sz w:val="22"/>
          <w:szCs w:val="22"/>
          <w:lang w:eastAsia="en-US"/>
        </w:rPr>
        <w:t xml:space="preserve">Zhotoviteľ ako aj jeho subdodávatelia vykonávajúci montážne, opravárenské, stavebné a iné práce sú povinní dohodnúť s objednávateľom prác zabezpečenie a vybavenie pracoviska na bezpečný výkon práce. Práce sa môžu začať až vtedy, keď je pracovisko náležite zabezpečené a vybavené. </w:t>
      </w:r>
    </w:p>
    <w:p w14:paraId="7ECCBA30" w14:textId="77777777" w:rsidR="005A7CD4" w:rsidRPr="0074555A" w:rsidRDefault="005A7CD4" w:rsidP="00F558E8">
      <w:pPr>
        <w:numPr>
          <w:ilvl w:val="0"/>
          <w:numId w:val="64"/>
        </w:numPr>
        <w:spacing w:after="200"/>
        <w:jc w:val="both"/>
        <w:rPr>
          <w:rFonts w:eastAsia="Calibri"/>
          <w:sz w:val="22"/>
          <w:szCs w:val="22"/>
          <w:lang w:eastAsia="en-US"/>
        </w:rPr>
      </w:pPr>
      <w:r w:rsidRPr="0074555A">
        <w:rPr>
          <w:rFonts w:eastAsia="Calibri"/>
          <w:sz w:val="22"/>
          <w:szCs w:val="22"/>
          <w:lang w:eastAsia="en-US"/>
        </w:rPr>
        <w:t>Zhotoviteľ ako aj jeho subdodávatelia musia zabezpečiť pred zriadením staveniska, aby technické zariadenia a pomocné konštrukcie  vyhovovali platným bezpečnostným a technickým predpisom, najmä (Vyhláška MPSVaR SR č. 147/2013 Z. z, Vyhláška SÚBP č. 59/1982 Zb.). Stavenisko musí umožňovať bezpečný pohyb účastníkov výstavby.</w:t>
      </w:r>
    </w:p>
    <w:p w14:paraId="0F0FB974" w14:textId="77777777" w:rsidR="005A7CD4" w:rsidRPr="0074555A" w:rsidRDefault="005A7CD4" w:rsidP="00F558E8">
      <w:pPr>
        <w:numPr>
          <w:ilvl w:val="0"/>
          <w:numId w:val="64"/>
        </w:numPr>
        <w:spacing w:after="120"/>
        <w:jc w:val="both"/>
        <w:rPr>
          <w:rFonts w:eastAsia="Calibri"/>
          <w:sz w:val="22"/>
          <w:szCs w:val="22"/>
          <w:lang w:eastAsia="en-US"/>
        </w:rPr>
      </w:pPr>
      <w:r w:rsidRPr="0074555A">
        <w:rPr>
          <w:rFonts w:eastAsia="Calibri"/>
          <w:sz w:val="22"/>
          <w:szCs w:val="22"/>
          <w:lang w:eastAsia="en-US"/>
        </w:rPr>
        <w:t>Zhotoviteľ ako aj jeho subdodávatelia musia zabezpečiť, aby stavenisko, prípadne jeho oddelené pracovisko bolo zabezpečené pred vstupom cudzích osôb a vhodným spôsobom oplotené, alebo sa príjmu iné bezpečnostné opatrenia v zmysle Vyhlášky MPSVaR SR č. 147/2013 Z. z., ak si to vyžaduje bezpečnosť osôb a ochrana majetku.</w:t>
      </w:r>
    </w:p>
    <w:p w14:paraId="694A4DE9" w14:textId="77777777" w:rsidR="005A7CD4" w:rsidRPr="0074555A" w:rsidRDefault="005A7CD4" w:rsidP="00F558E8">
      <w:pPr>
        <w:numPr>
          <w:ilvl w:val="2"/>
          <w:numId w:val="74"/>
        </w:numPr>
        <w:spacing w:after="120"/>
        <w:ind w:left="851" w:hanging="567"/>
        <w:jc w:val="both"/>
        <w:rPr>
          <w:rFonts w:eastAsia="Calibri"/>
          <w:b/>
          <w:sz w:val="22"/>
          <w:szCs w:val="22"/>
          <w:lang w:eastAsia="en-US"/>
        </w:rPr>
      </w:pPr>
      <w:r w:rsidRPr="0074555A">
        <w:rPr>
          <w:rFonts w:eastAsia="Calibri"/>
          <w:sz w:val="22"/>
          <w:szCs w:val="22"/>
          <w:lang w:eastAsia="en-US"/>
        </w:rPr>
        <w:t xml:space="preserve"> </w:t>
      </w:r>
      <w:r w:rsidRPr="0074555A">
        <w:rPr>
          <w:rFonts w:eastAsia="Calibri"/>
          <w:b/>
          <w:sz w:val="22"/>
          <w:szCs w:val="22"/>
          <w:lang w:eastAsia="en-US"/>
        </w:rPr>
        <w:t>Počas prác v blízkosti prevádzkovanej koľaje je zhotoviteľ povinný:</w:t>
      </w:r>
    </w:p>
    <w:p w14:paraId="629BDB61" w14:textId="77777777" w:rsidR="005A7CD4" w:rsidRPr="0074555A" w:rsidRDefault="005A7CD4" w:rsidP="00F558E8">
      <w:pPr>
        <w:numPr>
          <w:ilvl w:val="0"/>
          <w:numId w:val="65"/>
        </w:numPr>
        <w:spacing w:after="200"/>
        <w:ind w:left="709" w:hanging="425"/>
        <w:jc w:val="both"/>
        <w:rPr>
          <w:rFonts w:eastAsia="Calibri"/>
          <w:sz w:val="22"/>
          <w:szCs w:val="22"/>
          <w:lang w:eastAsia="en-US"/>
        </w:rPr>
      </w:pPr>
      <w:r w:rsidRPr="0074555A">
        <w:rPr>
          <w:rFonts w:eastAsia="Calibri"/>
          <w:sz w:val="22"/>
          <w:szCs w:val="22"/>
          <w:lang w:eastAsia="en-US"/>
        </w:rPr>
        <w:t>dbať na bezpečnosť a ochranu zdravia pri práci zamestnancov vzhľadom k železničnej prevádzke,</w:t>
      </w:r>
    </w:p>
    <w:p w14:paraId="103BFC1F" w14:textId="77777777" w:rsidR="005A7CD4" w:rsidRPr="0074555A" w:rsidRDefault="005A7CD4" w:rsidP="00F558E8">
      <w:pPr>
        <w:numPr>
          <w:ilvl w:val="0"/>
          <w:numId w:val="65"/>
        </w:numPr>
        <w:spacing w:after="200"/>
        <w:ind w:left="709" w:hanging="425"/>
        <w:jc w:val="both"/>
        <w:rPr>
          <w:rFonts w:eastAsia="Calibri"/>
          <w:sz w:val="22"/>
          <w:szCs w:val="22"/>
          <w:lang w:eastAsia="en-US"/>
        </w:rPr>
      </w:pPr>
      <w:r w:rsidRPr="0074555A">
        <w:rPr>
          <w:rFonts w:eastAsia="Calibri"/>
          <w:sz w:val="22"/>
          <w:szCs w:val="22"/>
          <w:lang w:eastAsia="en-US"/>
        </w:rPr>
        <w:t>realizovať analýzu a vyhodnotenie rizík vyplývajúcich z nebezpečenstiev na prevádzkovanej koľaji a navrhnúť zodpovedajúce opatrenia na ich zmiernenie na akceptovateľnú úroveň  v zmysle Zákona NR SR č. 124/2006 Z. z. a predpisu ŽSR Z 2,</w:t>
      </w:r>
    </w:p>
    <w:p w14:paraId="6843E99B" w14:textId="77777777" w:rsidR="005A7CD4" w:rsidRPr="0074555A" w:rsidRDefault="005A7CD4" w:rsidP="00F558E8">
      <w:pPr>
        <w:numPr>
          <w:ilvl w:val="0"/>
          <w:numId w:val="65"/>
        </w:numPr>
        <w:spacing w:after="200"/>
        <w:ind w:left="709" w:hanging="425"/>
        <w:jc w:val="both"/>
        <w:rPr>
          <w:rFonts w:eastAsia="Calibri"/>
          <w:sz w:val="22"/>
          <w:szCs w:val="22"/>
          <w:lang w:eastAsia="en-US"/>
        </w:rPr>
      </w:pPr>
      <w:r w:rsidRPr="0074555A">
        <w:rPr>
          <w:rFonts w:eastAsia="Calibri"/>
          <w:sz w:val="22"/>
          <w:szCs w:val="22"/>
          <w:lang w:eastAsia="en-US"/>
        </w:rPr>
        <w:t>určiť pri spracovaní „Rozkazu o výluke“ pre konkrétnu akciu len jedno meno vedúceho prác prípadne jeho zástupcu, podobne takto postupovať aj pri týždenných „zmocnenkách“,</w:t>
      </w:r>
    </w:p>
    <w:p w14:paraId="1065CFEE" w14:textId="77777777" w:rsidR="005A7CD4" w:rsidRPr="0074555A" w:rsidRDefault="005A7CD4" w:rsidP="00F558E8">
      <w:pPr>
        <w:numPr>
          <w:ilvl w:val="0"/>
          <w:numId w:val="65"/>
        </w:numPr>
        <w:spacing w:after="200"/>
        <w:ind w:left="709" w:hanging="425"/>
        <w:jc w:val="both"/>
        <w:rPr>
          <w:rFonts w:eastAsia="Calibri"/>
          <w:sz w:val="22"/>
          <w:szCs w:val="22"/>
          <w:lang w:eastAsia="en-US"/>
        </w:rPr>
      </w:pPr>
      <w:r w:rsidRPr="0074555A">
        <w:rPr>
          <w:rFonts w:eastAsia="Calibri"/>
          <w:sz w:val="22"/>
          <w:szCs w:val="22"/>
          <w:lang w:eastAsia="en-US"/>
        </w:rPr>
        <w:t>zabezpečiť, aby zamestnanci subdodávateľa boli riadení vedúcim prác (resp. vedúcimi pracovných skupín) zhotoviteľa. V prípade ak vytvoria zamestnanci subdodávateľa vlastnú pracovnú skupinu podliehajú riadeniu vedúceho prác zhotoviteľa.</w:t>
      </w:r>
    </w:p>
    <w:p w14:paraId="2CE6912A" w14:textId="77777777" w:rsidR="005A7CD4" w:rsidRPr="0074555A" w:rsidRDefault="005A7CD4" w:rsidP="00F558E8">
      <w:pPr>
        <w:numPr>
          <w:ilvl w:val="0"/>
          <w:numId w:val="65"/>
        </w:numPr>
        <w:spacing w:after="200"/>
        <w:ind w:left="709" w:hanging="425"/>
        <w:jc w:val="both"/>
        <w:rPr>
          <w:rFonts w:eastAsia="Calibri"/>
          <w:sz w:val="22"/>
          <w:szCs w:val="22"/>
          <w:lang w:eastAsia="en-US"/>
        </w:rPr>
      </w:pPr>
      <w:r w:rsidRPr="0074555A">
        <w:rPr>
          <w:rFonts w:eastAsia="Calibri"/>
          <w:sz w:val="22"/>
          <w:szCs w:val="22"/>
          <w:lang w:eastAsia="en-US"/>
        </w:rPr>
        <w:lastRenderedPageBreak/>
        <w:t xml:space="preserve">zabezpečiť dodržiavanie všetkých podmienok uvedených vo </w:t>
      </w:r>
      <w:proofErr w:type="spellStart"/>
      <w:r w:rsidRPr="0074555A">
        <w:rPr>
          <w:rFonts w:eastAsia="Calibri"/>
          <w:sz w:val="22"/>
          <w:szCs w:val="22"/>
          <w:lang w:eastAsia="en-US"/>
        </w:rPr>
        <w:t>výlukovom</w:t>
      </w:r>
      <w:proofErr w:type="spellEnd"/>
      <w:r w:rsidRPr="0074555A">
        <w:rPr>
          <w:rFonts w:eastAsia="Calibri"/>
          <w:sz w:val="22"/>
          <w:szCs w:val="22"/>
          <w:lang w:eastAsia="en-US"/>
        </w:rPr>
        <w:t xml:space="preserve"> rozkaze a dodržiavať pokyny zodpovedného zamestnanca ŽSR, </w:t>
      </w:r>
    </w:p>
    <w:p w14:paraId="245BB879" w14:textId="77777777" w:rsidR="005A7CD4" w:rsidRPr="0074555A" w:rsidRDefault="005A7CD4" w:rsidP="00F558E8">
      <w:pPr>
        <w:numPr>
          <w:ilvl w:val="0"/>
          <w:numId w:val="65"/>
        </w:numPr>
        <w:spacing w:after="200"/>
        <w:ind w:left="709" w:hanging="425"/>
        <w:jc w:val="both"/>
        <w:rPr>
          <w:rFonts w:eastAsia="Calibri"/>
          <w:sz w:val="22"/>
          <w:szCs w:val="22"/>
          <w:lang w:eastAsia="en-US"/>
        </w:rPr>
      </w:pPr>
      <w:r w:rsidRPr="0074555A">
        <w:rPr>
          <w:rFonts w:eastAsia="Calibri"/>
          <w:sz w:val="22"/>
          <w:szCs w:val="22"/>
          <w:lang w:eastAsia="en-US"/>
        </w:rPr>
        <w:t>vykonať všetky organizačné a prevádzkové opatrenia tak, aby bola zaistená bezpečná a nerušená doprava po susedných prevádzkovaných koľajach a to najmä pri prácach mechanizmov, ktoré by mali z nevyhnutných dôvodov zasahovať do ich priechodného prierezu,</w:t>
      </w:r>
    </w:p>
    <w:p w14:paraId="6DC0C6FB" w14:textId="77777777" w:rsidR="005A7CD4" w:rsidRPr="0074555A" w:rsidRDefault="005A7CD4" w:rsidP="00F558E8">
      <w:pPr>
        <w:numPr>
          <w:ilvl w:val="0"/>
          <w:numId w:val="65"/>
        </w:numPr>
        <w:spacing w:after="120"/>
        <w:ind w:left="709" w:hanging="425"/>
        <w:jc w:val="both"/>
        <w:rPr>
          <w:rFonts w:eastAsia="Calibri"/>
          <w:sz w:val="22"/>
          <w:szCs w:val="22"/>
          <w:lang w:eastAsia="en-US"/>
        </w:rPr>
      </w:pPr>
      <w:r w:rsidRPr="0074555A">
        <w:rPr>
          <w:rFonts w:eastAsia="Calibri"/>
          <w:sz w:val="22"/>
          <w:szCs w:val="22"/>
          <w:lang w:eastAsia="en-US"/>
        </w:rPr>
        <w:t xml:space="preserve">na tratiach a v ŽST s trakčným vedením sa nad koľajami nachádza trakčné vedenie (TV) + </w:t>
      </w:r>
      <w:proofErr w:type="spellStart"/>
      <w:r w:rsidRPr="0074555A">
        <w:rPr>
          <w:rFonts w:eastAsia="Calibri"/>
          <w:sz w:val="22"/>
          <w:szCs w:val="22"/>
          <w:lang w:eastAsia="en-US"/>
        </w:rPr>
        <w:t>obchádzacie</w:t>
      </w:r>
      <w:proofErr w:type="spellEnd"/>
      <w:r w:rsidRPr="0074555A">
        <w:rPr>
          <w:rFonts w:eastAsia="Calibri"/>
          <w:sz w:val="22"/>
          <w:szCs w:val="22"/>
          <w:lang w:eastAsia="en-US"/>
        </w:rPr>
        <w:t xml:space="preserve"> vedenie, ktoré sú trvale pod napätím (25 kV/ striedavé, resp. 3kV/ jednosmerné). Preto zhotoviteľ, ako aj jeho subdodávatelia, pri prácach v blízkosti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pod napätím musia dodržiavať zásady STN 34 3109 ( Bezpečnostné predpisy pre činnosť na TV a v jeho blízkosti), hlavne kapitola „V. Práce na železničnom zvršku a spodku“ a kapitola „VI. Činnosť v blízkosti TV“. </w:t>
      </w:r>
    </w:p>
    <w:p w14:paraId="179E80E6" w14:textId="77777777" w:rsidR="005A7CD4" w:rsidRPr="0074555A" w:rsidRDefault="005A7CD4" w:rsidP="005A7CD4">
      <w:pPr>
        <w:spacing w:after="120"/>
        <w:ind w:left="709"/>
        <w:jc w:val="both"/>
        <w:rPr>
          <w:rFonts w:eastAsia="Calibri"/>
          <w:sz w:val="22"/>
          <w:szCs w:val="22"/>
          <w:lang w:eastAsia="en-US"/>
        </w:rPr>
      </w:pPr>
      <w:r w:rsidRPr="0074555A">
        <w:rPr>
          <w:rFonts w:eastAsia="Calibri"/>
          <w:sz w:val="22"/>
          <w:szCs w:val="22"/>
          <w:lang w:eastAsia="en-US"/>
        </w:rPr>
        <w:t xml:space="preserve">V prípade, že nie je možné dodržať bezpečnostné vzdialenosti  pri prácach v blízkosti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pod napätím podľa STN 34 3109 kapitola V. a VI. a je nevyhnutné sa priblížiť čímkoľvek (mechanizmami, pracovnými pomôckami a pod.) na menšiu vzdialenosť, zhotoviteľ požiada formou objednávky v dostatočnom predstihu  správcu zariadenia ŽSR (Sekciu EE príslušnej VOJ)  o vypnutie a zabezpečenie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w:t>
      </w:r>
    </w:p>
    <w:p w14:paraId="36C3B8D1" w14:textId="77777777" w:rsidR="005A7CD4" w:rsidRPr="0074555A" w:rsidRDefault="005A7CD4" w:rsidP="00F558E8">
      <w:pPr>
        <w:numPr>
          <w:ilvl w:val="2"/>
          <w:numId w:val="74"/>
        </w:numPr>
        <w:spacing w:after="120"/>
        <w:ind w:left="851" w:hanging="567"/>
        <w:jc w:val="both"/>
        <w:rPr>
          <w:rFonts w:eastAsia="Calibri"/>
          <w:b/>
          <w:sz w:val="22"/>
          <w:szCs w:val="22"/>
          <w:lang w:eastAsia="en-US"/>
        </w:rPr>
      </w:pPr>
      <w:r w:rsidRPr="0074555A">
        <w:rPr>
          <w:rFonts w:eastAsia="Calibri"/>
          <w:sz w:val="22"/>
          <w:szCs w:val="22"/>
          <w:lang w:eastAsia="en-US"/>
        </w:rPr>
        <w:t xml:space="preserve"> </w:t>
      </w:r>
      <w:r w:rsidRPr="0074555A">
        <w:rPr>
          <w:rFonts w:eastAsia="Calibri"/>
          <w:b/>
          <w:sz w:val="22"/>
          <w:szCs w:val="22"/>
          <w:lang w:eastAsia="en-US"/>
        </w:rPr>
        <w:t xml:space="preserve">Počas prác v blízkosti prevádzkovanej koľaje je vedúci práce povinný: </w:t>
      </w:r>
    </w:p>
    <w:p w14:paraId="0D960BC9"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zabezpečiť dodržiavanie ustanovení predpisu ŽSR Z 2,</w:t>
      </w:r>
    </w:p>
    <w:p w14:paraId="504EDA09"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oboznámiť sa pred zahájením pracovnej činnosti so stavom pracoviska (osobne pracovisko poprezerať) a informovať podriadených zamestnancov o technologickom a pracovnom postupe jednotlivých prác a vyzvať ich na dodržiavanie zásad BOZP,</w:t>
      </w:r>
    </w:p>
    <w:p w14:paraId="7C0F7810"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preukázateľne oboznámiť (zápisom v „Záznamníku BOZP“) podriadených zamestnancov so zistenými mimoriadnosťami a nedostatkami, ako aj s vyskytnutými sa prekážkami na pracovisku, ktoré môžu ohroziť ich bezpečnosť a upozorňovať ich na mimoriadnosti,</w:t>
      </w:r>
    </w:p>
    <w:p w14:paraId="787DF41F"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určiť zamestnancom bezpečné miesto odpočinku cez pracovnú prestávku, a nepripustiť, aby zamestnanci opúšťali určené pracovisko alebo miesto odpočinku bez povolenia a vždy určiť smer cesty tam aj späť,</w:t>
      </w:r>
    </w:p>
    <w:p w14:paraId="130B4246"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upozorniť svojich zamestnancov a zamestnancov subdodávateľov pokiaľ neboli informovaní o opatreniach na zaistenie BOZP, aby nevstupovali, či už sami alebo s mechanizmami, do prevádzkového priestoru,</w:t>
      </w:r>
    </w:p>
    <w:p w14:paraId="31FA3865"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zamedziť svojim zamestnancom a zamestnancom subdodávateľov vykonávať akúkoľvek činnosť v blízkosti prevádzkovanej koľaje, pokiaľ nie sú vykonané dostatočné preventívne opatrenia pre jej  bezpečný výkon,</w:t>
      </w:r>
    </w:p>
    <w:p w14:paraId="675240AC"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zabezpečiť, aby každé začatie, druh a spôsob výkonu pracovnej činnosti jeho zamestnancov ako aj zamestnancov prípadného subdodávateľa v prevádzkovom priestore ŽSR bolo (v zmysle predpisu ŽSR Z 2) najprv dohodnuté s príslušným oprávneným zamestnancom ŽSR, zodpovedným za riadenie dopravy na dráhe, v súlade s príslušnými ustanoveniami predpisu ŽSR Z 2,</w:t>
      </w:r>
    </w:p>
    <w:p w14:paraId="5987F959"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zabezpečiť, aby zamestnanci nezotrvávali v bezprostrednej blízkosti priechodného prierezu koľaje (tesné priestory, kde sú po oboch stranách koľají bočné rampy, budovy, oplotenia, strmé svahy výkopov, priekopy, na mostoch a v tuneloch a pod.), pokiaľ nie sú vykonané dostatočné bezpečnostné opatrenia (napr. vylúčenie pohybu každého koľajového vozidla, výluka koľaje a i.),</w:t>
      </w:r>
    </w:p>
    <w:p w14:paraId="5075B6A1"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informovať svojich zamestnancov a zamestnancov subdodávateľov o prijatých opatreniach na zaistenie ich BOZP,</w:t>
      </w:r>
    </w:p>
    <w:p w14:paraId="4EEC1C86"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vykonať opatrenia na zaistenie bezpečnej práce mechanizmov v zmysle predpisu ŽSR Z 2,</w:t>
      </w:r>
    </w:p>
    <w:p w14:paraId="530F18F2"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t>určiť dostatočný počet vedúcich pracovísk strojov a kontrolovať ich činnosť,</w:t>
      </w:r>
    </w:p>
    <w:p w14:paraId="053CD4B5" w14:textId="77777777" w:rsidR="005A7CD4" w:rsidRPr="0074555A" w:rsidRDefault="005A7CD4" w:rsidP="00F558E8">
      <w:pPr>
        <w:numPr>
          <w:ilvl w:val="0"/>
          <w:numId w:val="66"/>
        </w:numPr>
        <w:autoSpaceDE w:val="0"/>
        <w:autoSpaceDN w:val="0"/>
        <w:adjustRightInd w:val="0"/>
        <w:spacing w:after="200"/>
        <w:ind w:left="709" w:hanging="425"/>
        <w:jc w:val="both"/>
        <w:rPr>
          <w:rFonts w:eastAsia="Calibri"/>
          <w:sz w:val="22"/>
          <w:szCs w:val="22"/>
          <w:lang w:eastAsia="en-US"/>
        </w:rPr>
      </w:pPr>
      <w:r w:rsidRPr="0074555A">
        <w:rPr>
          <w:rFonts w:eastAsia="Calibri"/>
          <w:sz w:val="22"/>
          <w:szCs w:val="22"/>
          <w:lang w:eastAsia="en-US"/>
        </w:rPr>
        <w:lastRenderedPageBreak/>
        <w:t>určiť dostatočný počet vedúcich pracovných skupín a kontrolovať ich činnosť.</w:t>
      </w:r>
    </w:p>
    <w:p w14:paraId="09B8E099"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Zodpovední zamestnanci zhotoviteľa</w:t>
      </w:r>
    </w:p>
    <w:p w14:paraId="148D13F1" w14:textId="77777777" w:rsidR="005A7CD4" w:rsidRPr="0074555A" w:rsidRDefault="005A7CD4" w:rsidP="00F558E8">
      <w:pPr>
        <w:numPr>
          <w:ilvl w:val="0"/>
          <w:numId w:val="67"/>
        </w:numPr>
        <w:tabs>
          <w:tab w:val="num" w:pos="284"/>
        </w:tabs>
        <w:spacing w:after="200"/>
        <w:ind w:left="284" w:firstLine="0"/>
        <w:jc w:val="both"/>
        <w:rPr>
          <w:rFonts w:eastAsia="Calibri"/>
          <w:sz w:val="22"/>
          <w:szCs w:val="22"/>
          <w:lang w:eastAsia="en-US"/>
        </w:rPr>
      </w:pPr>
      <w:r w:rsidRPr="0074555A">
        <w:rPr>
          <w:rFonts w:eastAsia="Calibri"/>
          <w:sz w:val="22"/>
          <w:szCs w:val="22"/>
          <w:lang w:eastAsia="en-US"/>
        </w:rPr>
        <w:t>vedúci prác</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0342CD89" w14:textId="77777777" w:rsidR="005A7CD4" w:rsidRPr="0074555A" w:rsidRDefault="005A7CD4" w:rsidP="00F558E8">
      <w:pPr>
        <w:numPr>
          <w:ilvl w:val="0"/>
          <w:numId w:val="67"/>
        </w:numPr>
        <w:spacing w:after="200"/>
        <w:ind w:hanging="76"/>
        <w:jc w:val="both"/>
        <w:rPr>
          <w:rFonts w:eastAsia="Calibri"/>
          <w:sz w:val="22"/>
          <w:szCs w:val="22"/>
          <w:lang w:eastAsia="en-US"/>
        </w:rPr>
      </w:pPr>
      <w:r w:rsidRPr="0074555A">
        <w:rPr>
          <w:rFonts w:eastAsia="Calibri"/>
          <w:sz w:val="22"/>
          <w:szCs w:val="22"/>
          <w:lang w:eastAsia="en-US"/>
        </w:rPr>
        <w:t>zodpovedný zamestnanec za zaistenie BOZP</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t xml:space="preserve"> </w:t>
      </w:r>
    </w:p>
    <w:p w14:paraId="34D3B119" w14:textId="77777777" w:rsidR="005A7CD4" w:rsidRPr="0074555A" w:rsidRDefault="005A7CD4" w:rsidP="00F558E8">
      <w:pPr>
        <w:numPr>
          <w:ilvl w:val="0"/>
          <w:numId w:val="67"/>
        </w:numPr>
        <w:spacing w:after="200"/>
        <w:ind w:hanging="76"/>
        <w:jc w:val="both"/>
        <w:rPr>
          <w:rFonts w:eastAsia="Calibri"/>
          <w:sz w:val="22"/>
          <w:szCs w:val="22"/>
          <w:lang w:eastAsia="en-US"/>
        </w:rPr>
      </w:pPr>
      <w:r w:rsidRPr="0074555A">
        <w:rPr>
          <w:rFonts w:eastAsia="Calibri"/>
          <w:sz w:val="22"/>
          <w:szCs w:val="22"/>
          <w:lang w:eastAsia="en-US"/>
        </w:rPr>
        <w:t>zodpovedný za prípravu staveniska</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383DEBFE" w14:textId="77777777" w:rsidR="005A7CD4" w:rsidRPr="0074555A" w:rsidRDefault="005A7CD4" w:rsidP="00F558E8">
      <w:pPr>
        <w:numPr>
          <w:ilvl w:val="0"/>
          <w:numId w:val="67"/>
        </w:numPr>
        <w:spacing w:after="200"/>
        <w:ind w:hanging="76"/>
        <w:jc w:val="both"/>
        <w:rPr>
          <w:rFonts w:eastAsia="Calibri"/>
          <w:sz w:val="22"/>
          <w:szCs w:val="22"/>
          <w:lang w:eastAsia="en-US"/>
        </w:rPr>
      </w:pPr>
      <w:r w:rsidRPr="0074555A">
        <w:rPr>
          <w:rFonts w:eastAsia="Calibri"/>
          <w:sz w:val="22"/>
          <w:szCs w:val="22"/>
          <w:lang w:eastAsia="en-US"/>
        </w:rPr>
        <w:t>zodpovedný zamestnanec za koordináciu so železničnou dopravou</w:t>
      </w:r>
      <w:r w:rsidRPr="0074555A">
        <w:rPr>
          <w:rFonts w:eastAsia="Calibri"/>
          <w:sz w:val="22"/>
          <w:szCs w:val="22"/>
          <w:lang w:eastAsia="en-US"/>
        </w:rPr>
        <w:tab/>
        <w:t xml:space="preserve">  </w:t>
      </w:r>
    </w:p>
    <w:p w14:paraId="3A934CEF" w14:textId="77777777" w:rsidR="005A7CD4" w:rsidRPr="0074555A" w:rsidRDefault="005A7CD4" w:rsidP="005A7CD4">
      <w:pPr>
        <w:tabs>
          <w:tab w:val="num" w:pos="284"/>
        </w:tabs>
        <w:spacing w:after="200"/>
        <w:ind w:left="284"/>
        <w:jc w:val="both"/>
        <w:rPr>
          <w:rFonts w:eastAsia="Calibri"/>
          <w:sz w:val="22"/>
          <w:szCs w:val="22"/>
          <w:lang w:eastAsia="en-US"/>
        </w:rPr>
      </w:pPr>
      <w:r w:rsidRPr="0074555A">
        <w:rPr>
          <w:rFonts w:eastAsia="Calibri"/>
          <w:sz w:val="22"/>
          <w:szCs w:val="22"/>
          <w:lang w:eastAsia="en-US"/>
        </w:rPr>
        <w:t xml:space="preserve">Tu uvedení jednotliví zamestnanci zhotoviteľa môžu byť uvedení len </w:t>
      </w:r>
      <w:r w:rsidRPr="0074555A">
        <w:rPr>
          <w:rFonts w:eastAsia="Calibri"/>
          <w:sz w:val="22"/>
          <w:szCs w:val="22"/>
          <w:u w:val="single"/>
          <w:lang w:eastAsia="en-US"/>
        </w:rPr>
        <w:t xml:space="preserve">v jednej osobe zodpovedného zamestnanca zhotoviteľa </w:t>
      </w:r>
      <w:r w:rsidRPr="0074555A">
        <w:rPr>
          <w:rFonts w:eastAsia="Calibri"/>
          <w:sz w:val="22"/>
          <w:szCs w:val="22"/>
          <w:lang w:eastAsia="en-US"/>
        </w:rPr>
        <w:t xml:space="preserve"> (napr. za vedúceho prác – jeden zamestnanec, ktorý je zároveň zodpovedný za zaistenie BOZP, za prípravu staveniska a koordináciu so železničnou dopravou).</w:t>
      </w:r>
    </w:p>
    <w:p w14:paraId="3FFB489D"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 xml:space="preserve">Dokumentácia </w:t>
      </w:r>
    </w:p>
    <w:p w14:paraId="261D7612" w14:textId="77777777" w:rsidR="005A7CD4" w:rsidRPr="0074555A" w:rsidRDefault="005A7CD4" w:rsidP="005A7CD4">
      <w:pPr>
        <w:spacing w:after="200"/>
        <w:ind w:left="284"/>
        <w:jc w:val="both"/>
        <w:rPr>
          <w:rFonts w:eastAsia="Calibri"/>
          <w:sz w:val="22"/>
          <w:szCs w:val="22"/>
          <w:lang w:eastAsia="en-US"/>
        </w:rPr>
      </w:pPr>
      <w:r w:rsidRPr="0074555A">
        <w:rPr>
          <w:rFonts w:eastAsia="Calibri"/>
          <w:sz w:val="22"/>
          <w:szCs w:val="22"/>
          <w:lang w:eastAsia="en-US"/>
        </w:rPr>
        <w:t>Zhotoviteľ je povinný viesť nasledovnú dokumentáciu k zaisteniu BOZP:</w:t>
      </w:r>
    </w:p>
    <w:p w14:paraId="53474B82" w14:textId="77777777" w:rsidR="005A7CD4" w:rsidRPr="0074555A" w:rsidRDefault="005A7CD4" w:rsidP="00F558E8">
      <w:pPr>
        <w:numPr>
          <w:ilvl w:val="0"/>
          <w:numId w:val="68"/>
        </w:numPr>
        <w:tabs>
          <w:tab w:val="num" w:pos="284"/>
        </w:tabs>
        <w:spacing w:after="200"/>
        <w:ind w:left="284" w:firstLine="0"/>
        <w:jc w:val="both"/>
        <w:rPr>
          <w:rFonts w:eastAsia="Calibri"/>
          <w:sz w:val="22"/>
          <w:szCs w:val="22"/>
          <w:lang w:eastAsia="en-US"/>
        </w:rPr>
      </w:pPr>
      <w:r w:rsidRPr="0074555A">
        <w:rPr>
          <w:rFonts w:eastAsia="Calibri"/>
          <w:sz w:val="22"/>
          <w:szCs w:val="22"/>
          <w:lang w:eastAsia="en-US"/>
        </w:rPr>
        <w:t>„Hodnotenie rizík s návrhom potrebných opatrení“ (technických, organizačných a OOPP),</w:t>
      </w:r>
    </w:p>
    <w:p w14:paraId="71289231" w14:textId="77777777" w:rsidR="005A7CD4" w:rsidRPr="0074555A" w:rsidRDefault="005A7CD4" w:rsidP="00F558E8">
      <w:pPr>
        <w:numPr>
          <w:ilvl w:val="0"/>
          <w:numId w:val="68"/>
        </w:numPr>
        <w:tabs>
          <w:tab w:val="num" w:pos="284"/>
        </w:tabs>
        <w:spacing w:after="200"/>
        <w:ind w:left="284" w:firstLine="0"/>
        <w:jc w:val="both"/>
        <w:rPr>
          <w:rFonts w:eastAsia="Calibri"/>
          <w:sz w:val="22"/>
          <w:szCs w:val="22"/>
          <w:lang w:eastAsia="en-US"/>
        </w:rPr>
      </w:pPr>
      <w:r w:rsidRPr="0074555A">
        <w:rPr>
          <w:rFonts w:eastAsia="Calibri"/>
          <w:sz w:val="22"/>
          <w:szCs w:val="22"/>
          <w:lang w:eastAsia="en-US"/>
        </w:rPr>
        <w:t>„Záznamník(-y) BOZP“ v zmysle predpisu ŽSR Z 2,</w:t>
      </w:r>
    </w:p>
    <w:p w14:paraId="3C7D4515" w14:textId="77777777" w:rsidR="005A7CD4" w:rsidRPr="0074555A" w:rsidRDefault="005A7CD4" w:rsidP="00F558E8">
      <w:pPr>
        <w:numPr>
          <w:ilvl w:val="0"/>
          <w:numId w:val="68"/>
        </w:numPr>
        <w:tabs>
          <w:tab w:val="num" w:pos="284"/>
        </w:tabs>
        <w:spacing w:after="200"/>
        <w:ind w:left="284" w:firstLine="0"/>
        <w:jc w:val="both"/>
        <w:rPr>
          <w:rFonts w:eastAsia="Calibri"/>
          <w:sz w:val="22"/>
          <w:szCs w:val="22"/>
          <w:lang w:eastAsia="en-US"/>
        </w:rPr>
      </w:pPr>
      <w:r w:rsidRPr="0074555A">
        <w:rPr>
          <w:rFonts w:eastAsia="Calibri"/>
          <w:sz w:val="22"/>
          <w:szCs w:val="22"/>
          <w:lang w:eastAsia="en-US"/>
        </w:rPr>
        <w:t>„Zoznam zamestnancov zhotoviteľa a subdodávateľov“,</w:t>
      </w:r>
    </w:p>
    <w:p w14:paraId="2CD00408" w14:textId="77777777" w:rsidR="005A7CD4" w:rsidRPr="0074555A" w:rsidRDefault="005A7CD4" w:rsidP="00F558E8">
      <w:pPr>
        <w:numPr>
          <w:ilvl w:val="0"/>
          <w:numId w:val="68"/>
        </w:numPr>
        <w:tabs>
          <w:tab w:val="num" w:pos="284"/>
        </w:tabs>
        <w:spacing w:after="200"/>
        <w:ind w:left="284" w:firstLine="0"/>
        <w:jc w:val="both"/>
        <w:rPr>
          <w:rFonts w:eastAsia="Calibri"/>
          <w:sz w:val="22"/>
          <w:szCs w:val="22"/>
          <w:lang w:eastAsia="en-US"/>
        </w:rPr>
      </w:pPr>
      <w:r w:rsidRPr="0074555A">
        <w:rPr>
          <w:rFonts w:eastAsia="Calibri"/>
          <w:sz w:val="22"/>
          <w:szCs w:val="22"/>
          <w:lang w:eastAsia="en-US"/>
        </w:rPr>
        <w:t xml:space="preserve"> „Stavebný denník“</w:t>
      </w:r>
    </w:p>
    <w:p w14:paraId="433772BC" w14:textId="77777777" w:rsidR="005A7CD4" w:rsidRPr="0074555A" w:rsidRDefault="005A7CD4" w:rsidP="00F558E8">
      <w:pPr>
        <w:numPr>
          <w:ilvl w:val="0"/>
          <w:numId w:val="68"/>
        </w:numPr>
        <w:tabs>
          <w:tab w:val="num" w:pos="284"/>
        </w:tabs>
        <w:spacing w:after="120"/>
        <w:ind w:left="284" w:firstLine="0"/>
        <w:jc w:val="both"/>
        <w:rPr>
          <w:rFonts w:eastAsia="Calibri"/>
          <w:sz w:val="22"/>
          <w:szCs w:val="22"/>
          <w:lang w:eastAsia="en-US"/>
        </w:rPr>
      </w:pPr>
      <w:proofErr w:type="spellStart"/>
      <w:r w:rsidRPr="0074555A">
        <w:rPr>
          <w:rFonts w:eastAsia="Calibri"/>
          <w:sz w:val="22"/>
          <w:szCs w:val="22"/>
          <w:lang w:eastAsia="en-US"/>
        </w:rPr>
        <w:t>Výlukové</w:t>
      </w:r>
      <w:proofErr w:type="spellEnd"/>
      <w:r w:rsidRPr="0074555A">
        <w:rPr>
          <w:rFonts w:eastAsia="Calibri"/>
          <w:sz w:val="22"/>
          <w:szCs w:val="22"/>
          <w:lang w:eastAsia="en-US"/>
        </w:rPr>
        <w:t xml:space="preserve"> dokumenty</w:t>
      </w:r>
    </w:p>
    <w:p w14:paraId="4139693E" w14:textId="77777777" w:rsidR="005A7CD4" w:rsidRPr="0074555A" w:rsidRDefault="005A7CD4" w:rsidP="005A7CD4">
      <w:pPr>
        <w:spacing w:after="200"/>
        <w:ind w:left="284"/>
        <w:jc w:val="both"/>
        <w:rPr>
          <w:rFonts w:eastAsia="Calibri"/>
          <w:sz w:val="22"/>
          <w:szCs w:val="22"/>
          <w:lang w:eastAsia="en-US"/>
        </w:rPr>
      </w:pPr>
      <w:r w:rsidRPr="0074555A">
        <w:rPr>
          <w:rFonts w:eastAsia="Calibri"/>
          <w:sz w:val="22"/>
          <w:szCs w:val="22"/>
          <w:lang w:eastAsia="en-US"/>
        </w:rPr>
        <w:t>(pozn.: týmto nie sú dotknuté ostatné povinnosti zhotoviteľa na vedenie dokumentácie, ktorá je požadovaná inými právnymi predpismi a internými predpismi ŽSR).</w:t>
      </w:r>
    </w:p>
    <w:p w14:paraId="52874C49"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Kontrolná činnosť</w:t>
      </w:r>
    </w:p>
    <w:p w14:paraId="2B86616A" w14:textId="77777777" w:rsidR="005A7CD4" w:rsidRPr="0074555A" w:rsidRDefault="005A7CD4" w:rsidP="005A7CD4">
      <w:pPr>
        <w:spacing w:after="200"/>
        <w:ind w:left="284"/>
        <w:jc w:val="both"/>
        <w:rPr>
          <w:rFonts w:eastAsia="Calibri"/>
          <w:b/>
          <w:sz w:val="22"/>
          <w:szCs w:val="22"/>
          <w:lang w:eastAsia="en-US"/>
        </w:rPr>
      </w:pPr>
      <w:r w:rsidRPr="0074555A">
        <w:rPr>
          <w:rFonts w:eastAsia="Calibri"/>
          <w:sz w:val="22"/>
          <w:szCs w:val="22"/>
          <w:lang w:eastAsia="en-US"/>
        </w:rPr>
        <w:t>Zhotoviteľ je povinný:</w:t>
      </w:r>
    </w:p>
    <w:p w14:paraId="5D53F1A1" w14:textId="77777777" w:rsidR="005A7CD4" w:rsidRPr="0074555A" w:rsidRDefault="005A7CD4" w:rsidP="00F558E8">
      <w:pPr>
        <w:numPr>
          <w:ilvl w:val="0"/>
          <w:numId w:val="69"/>
        </w:numPr>
        <w:spacing w:after="200"/>
        <w:ind w:left="709" w:hanging="425"/>
        <w:jc w:val="both"/>
        <w:rPr>
          <w:rFonts w:eastAsia="Calibri"/>
          <w:sz w:val="22"/>
          <w:szCs w:val="22"/>
          <w:lang w:eastAsia="en-US"/>
        </w:rPr>
      </w:pPr>
      <w:r w:rsidRPr="0074555A">
        <w:rPr>
          <w:rFonts w:eastAsia="Calibri"/>
          <w:sz w:val="22"/>
          <w:szCs w:val="22"/>
          <w:lang w:eastAsia="en-US"/>
        </w:rPr>
        <w:t>zabezpečiť, aby vedúci pracovných skupín realizovali okrem kontroly vykonávanej práce, aj kontrolu dodržiavania opatrení v zmysle predpisu ŽSR Z 2,</w:t>
      </w:r>
    </w:p>
    <w:p w14:paraId="78698A52" w14:textId="77777777" w:rsidR="005A7CD4" w:rsidRPr="0074555A" w:rsidRDefault="005A7CD4" w:rsidP="00F558E8">
      <w:pPr>
        <w:numPr>
          <w:ilvl w:val="0"/>
          <w:numId w:val="69"/>
        </w:numPr>
        <w:spacing w:after="200"/>
        <w:ind w:left="709" w:hanging="425"/>
        <w:jc w:val="both"/>
        <w:rPr>
          <w:rFonts w:eastAsia="Calibri"/>
          <w:sz w:val="22"/>
          <w:szCs w:val="22"/>
          <w:lang w:eastAsia="en-US"/>
        </w:rPr>
      </w:pPr>
      <w:r w:rsidRPr="0074555A">
        <w:rPr>
          <w:rFonts w:eastAsia="Calibri"/>
          <w:sz w:val="22"/>
          <w:szCs w:val="22"/>
          <w:lang w:eastAsia="en-US"/>
        </w:rPr>
        <w:t>vykonávať kontrolu dodržiavania zákazu požívania alkoholických nápojov a omamných a psychotropných látok v službe a pred jej nástupom,</w:t>
      </w:r>
    </w:p>
    <w:p w14:paraId="03EC6E05" w14:textId="77777777" w:rsidR="005A7CD4" w:rsidRPr="0074555A" w:rsidRDefault="005A7CD4" w:rsidP="00F558E8">
      <w:pPr>
        <w:numPr>
          <w:ilvl w:val="0"/>
          <w:numId w:val="69"/>
        </w:numPr>
        <w:spacing w:after="200"/>
        <w:ind w:left="284" w:firstLine="0"/>
        <w:jc w:val="both"/>
        <w:rPr>
          <w:rFonts w:eastAsia="Calibri"/>
          <w:sz w:val="22"/>
          <w:szCs w:val="22"/>
          <w:lang w:eastAsia="en-US"/>
        </w:rPr>
      </w:pPr>
      <w:r w:rsidRPr="0074555A">
        <w:rPr>
          <w:rFonts w:eastAsia="Calibri"/>
          <w:sz w:val="22"/>
          <w:szCs w:val="22"/>
          <w:lang w:eastAsia="en-US"/>
        </w:rPr>
        <w:t>zabezpečiť kontrolnú činnosť v zmysle § 9 Zákona č. 124/2006 Z. z. o BOZP.</w:t>
      </w:r>
    </w:p>
    <w:p w14:paraId="20455D9B" w14:textId="77777777" w:rsidR="005A7CD4" w:rsidRPr="0074555A" w:rsidRDefault="005A7CD4" w:rsidP="00F558E8">
      <w:pPr>
        <w:numPr>
          <w:ilvl w:val="0"/>
          <w:numId w:val="74"/>
        </w:numPr>
        <w:spacing w:after="200"/>
        <w:ind w:left="284" w:hanging="284"/>
        <w:jc w:val="both"/>
        <w:rPr>
          <w:rFonts w:eastAsia="Calibri"/>
          <w:b/>
          <w:sz w:val="22"/>
          <w:szCs w:val="22"/>
          <w:lang w:eastAsia="en-US"/>
        </w:rPr>
      </w:pPr>
      <w:r w:rsidRPr="0074555A">
        <w:rPr>
          <w:rFonts w:eastAsia="Calibri"/>
          <w:b/>
          <w:sz w:val="22"/>
          <w:szCs w:val="22"/>
          <w:lang w:eastAsia="en-US"/>
        </w:rPr>
        <w:t xml:space="preserve">Povinnosti objednávateľa </w:t>
      </w:r>
    </w:p>
    <w:p w14:paraId="2024C818"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Vymedzenie a odovzdanie staveniska</w:t>
      </w:r>
    </w:p>
    <w:p w14:paraId="3E1D10D1" w14:textId="77777777" w:rsidR="005A7CD4" w:rsidRPr="0074555A" w:rsidRDefault="005A7CD4" w:rsidP="00F558E8">
      <w:pPr>
        <w:numPr>
          <w:ilvl w:val="0"/>
          <w:numId w:val="70"/>
        </w:numPr>
        <w:spacing w:after="200"/>
        <w:ind w:left="567" w:hanging="283"/>
        <w:jc w:val="both"/>
        <w:rPr>
          <w:rFonts w:eastAsia="Calibri"/>
          <w:sz w:val="22"/>
          <w:szCs w:val="22"/>
          <w:lang w:eastAsia="en-US"/>
        </w:rPr>
      </w:pPr>
      <w:r w:rsidRPr="0074555A">
        <w:rPr>
          <w:rFonts w:eastAsia="Calibri"/>
          <w:sz w:val="22"/>
          <w:szCs w:val="22"/>
          <w:lang w:eastAsia="en-US"/>
        </w:rPr>
        <w:t>Na odovzdané stavenisko majú prístup všetci zamestnanci ŽSR, ktorí vykonávajú dopravné činnosti, kontrolu a údržbu na prevádzkovaných zariadeniach v zmysle platných zákonov a predpisov ŽSR, technický dozor správcu železničnej infraštruktúry a kontrolné orgány ŽSR.</w:t>
      </w:r>
    </w:p>
    <w:p w14:paraId="7C1B026E" w14:textId="77777777" w:rsidR="005A7CD4" w:rsidRPr="0074555A" w:rsidRDefault="005A7CD4" w:rsidP="00F558E8">
      <w:pPr>
        <w:numPr>
          <w:ilvl w:val="0"/>
          <w:numId w:val="70"/>
        </w:numPr>
        <w:spacing w:after="200"/>
        <w:ind w:left="567" w:hanging="283"/>
        <w:jc w:val="both"/>
        <w:rPr>
          <w:rFonts w:eastAsia="Calibri"/>
          <w:sz w:val="22"/>
          <w:szCs w:val="22"/>
          <w:lang w:eastAsia="en-US"/>
        </w:rPr>
      </w:pPr>
      <w:r w:rsidRPr="0074555A">
        <w:rPr>
          <w:rFonts w:eastAsia="Calibri"/>
          <w:sz w:val="22"/>
          <w:szCs w:val="22"/>
          <w:lang w:eastAsia="en-US"/>
        </w:rPr>
        <w:t>Pred začiatkom realizácie prác musí byť objednávateľom odovzdané stavenisko zhotoviteľovi. Odovzdanie staveniska musí byť vykonané zápisom do stavebného denníka alebo inou vhodnou písomnou formou (pozn.: konkretizovať pri uzatváraní písomnej dohody).</w:t>
      </w:r>
    </w:p>
    <w:p w14:paraId="3339345E"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 xml:space="preserve">Preukázateľné poučenie o miestnych podmienkach a rizikách </w:t>
      </w:r>
    </w:p>
    <w:p w14:paraId="349ABE1C" w14:textId="77777777" w:rsidR="005A7CD4" w:rsidRPr="0074555A" w:rsidRDefault="005A7CD4" w:rsidP="00F558E8">
      <w:pPr>
        <w:numPr>
          <w:ilvl w:val="0"/>
          <w:numId w:val="71"/>
        </w:numPr>
        <w:spacing w:after="200"/>
        <w:ind w:left="567" w:hanging="283"/>
        <w:jc w:val="both"/>
        <w:rPr>
          <w:rFonts w:eastAsia="Calibri"/>
          <w:b/>
          <w:sz w:val="22"/>
          <w:szCs w:val="22"/>
          <w:lang w:eastAsia="en-US"/>
        </w:rPr>
      </w:pPr>
      <w:r w:rsidRPr="0074555A">
        <w:rPr>
          <w:rFonts w:eastAsia="Calibri"/>
          <w:sz w:val="22"/>
          <w:szCs w:val="22"/>
          <w:lang w:eastAsia="en-US"/>
        </w:rPr>
        <w:lastRenderedPageBreak/>
        <w:t xml:space="preserve">riaditelia VOJ musia na požiadanie zhotoviteľa zabezpečiť, cestou prednostov železničných staníc a príslušných vedúcich pracovísk vykonávanie predmetného poučovania o miestnych podmienkach (prístupové cesty, možné riziká na pracovisku, traťová rýchlosť, osové vzdialenosti, výška TV, komunikačné možnosti a spojenie s oprávneným dopravným zamestnancom - staničný rozhlas, telefóny, rádiotelefóny a pod.) </w:t>
      </w:r>
      <w:r w:rsidRPr="0074555A">
        <w:rPr>
          <w:rFonts w:eastAsia="Calibri"/>
          <w:color w:val="000000"/>
          <w:sz w:val="22"/>
          <w:szCs w:val="22"/>
          <w:lang w:eastAsia="en-US"/>
        </w:rPr>
        <w:t xml:space="preserve">zamestnancov zhotoviteľa </w:t>
      </w:r>
      <w:r w:rsidRPr="0074555A">
        <w:rPr>
          <w:rFonts w:eastAsia="Calibri"/>
          <w:sz w:val="22"/>
          <w:szCs w:val="22"/>
          <w:lang w:eastAsia="en-US"/>
        </w:rPr>
        <w:t>a to zrozumiteľným a preukázateľným spôsobom.</w:t>
      </w:r>
    </w:p>
    <w:p w14:paraId="2F7C0859" w14:textId="77777777" w:rsidR="005A7CD4" w:rsidRPr="0074555A" w:rsidRDefault="005A7CD4" w:rsidP="00F558E8">
      <w:pPr>
        <w:numPr>
          <w:ilvl w:val="0"/>
          <w:numId w:val="71"/>
        </w:numPr>
        <w:spacing w:after="200"/>
        <w:ind w:left="567" w:hanging="283"/>
        <w:jc w:val="both"/>
        <w:rPr>
          <w:rFonts w:eastAsia="Calibri"/>
          <w:b/>
          <w:sz w:val="22"/>
          <w:szCs w:val="22"/>
          <w:lang w:eastAsia="en-US"/>
        </w:rPr>
      </w:pPr>
      <w:r w:rsidRPr="0074555A">
        <w:rPr>
          <w:rFonts w:eastAsia="Calibri"/>
          <w:sz w:val="22"/>
          <w:szCs w:val="22"/>
          <w:lang w:eastAsia="en-US"/>
        </w:rPr>
        <w:t>Objednávateľ prostredníctvom určeného zamestnanca v zmysle bodu 4.2. a) zadokumentuje preukázateľné poučenie o miestnych podmienkach a rizikách zápisom v jeho záznamníku BOZP na dotknutom pracovisku s čitateľným a vlastnoručným podpisom zamestnanca poučujúceho a osoby poučenej.</w:t>
      </w:r>
    </w:p>
    <w:p w14:paraId="4458FF72" w14:textId="77777777" w:rsidR="005A7CD4" w:rsidRPr="0074555A" w:rsidRDefault="005A7CD4" w:rsidP="00F558E8">
      <w:pPr>
        <w:numPr>
          <w:ilvl w:val="0"/>
          <w:numId w:val="71"/>
        </w:numPr>
        <w:spacing w:after="120"/>
        <w:ind w:left="567" w:hanging="283"/>
        <w:jc w:val="both"/>
        <w:rPr>
          <w:rFonts w:eastAsia="Calibri"/>
          <w:color w:val="000000"/>
          <w:sz w:val="22"/>
          <w:szCs w:val="22"/>
          <w:lang w:eastAsia="en-US"/>
        </w:rPr>
      </w:pPr>
      <w:r w:rsidRPr="0074555A">
        <w:rPr>
          <w:rFonts w:eastAsia="Calibri"/>
          <w:color w:val="000000"/>
          <w:sz w:val="22"/>
          <w:szCs w:val="22"/>
          <w:lang w:eastAsia="en-US"/>
        </w:rPr>
        <w:t>Objednávateľ má povinnosť zadokumentovať preukázateľné poučenie o miestnych podmienkach a rizikách do Výkazu o vzdelávaní zamestnanca poučenej osoby resp. inou vhodnou písomnou formou.</w:t>
      </w:r>
    </w:p>
    <w:p w14:paraId="254C8C56"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 xml:space="preserve">Koordinácia BOZP v zmysle NV SR č. 396/2006 Z. z. </w:t>
      </w:r>
    </w:p>
    <w:p w14:paraId="04B08381" w14:textId="77777777" w:rsidR="005A7CD4" w:rsidRPr="0074555A" w:rsidRDefault="005A7CD4" w:rsidP="005A7CD4">
      <w:pPr>
        <w:spacing w:after="120"/>
        <w:ind w:left="284"/>
        <w:jc w:val="both"/>
        <w:rPr>
          <w:rFonts w:eastAsia="Calibri"/>
          <w:sz w:val="22"/>
          <w:szCs w:val="22"/>
          <w:lang w:eastAsia="en-US"/>
        </w:rPr>
      </w:pPr>
      <w:r w:rsidRPr="0074555A">
        <w:rPr>
          <w:rFonts w:eastAsia="Calibri"/>
          <w:sz w:val="22"/>
          <w:szCs w:val="22"/>
          <w:lang w:eastAsia="en-US"/>
        </w:rPr>
        <w:t>V zmysle § 3 objednávateľ ako stavebník poverí jedného koordinátora dokumentácie alebo viacerých koordinátorov dokumentácie podľa § 5 a jedného koordinátora bezpečnosti alebo viacerých koordinátorov bezpečnosti podľa § 6 pre každé stavenisko, na ktorom bude vykonávať práce viac ako jeden zamestnávateľ alebo viac ako jedna fyzická osoba, ktorá je podnikateľom a nie je zamestnávateľom.</w:t>
      </w:r>
    </w:p>
    <w:p w14:paraId="02B1B18D" w14:textId="77777777" w:rsidR="005A7CD4" w:rsidRPr="0074555A" w:rsidRDefault="005A7CD4" w:rsidP="00F558E8">
      <w:pPr>
        <w:numPr>
          <w:ilvl w:val="1"/>
          <w:numId w:val="74"/>
        </w:numPr>
        <w:spacing w:after="200"/>
        <w:ind w:left="709" w:hanging="425"/>
        <w:jc w:val="both"/>
        <w:rPr>
          <w:rFonts w:eastAsia="Calibri"/>
          <w:b/>
          <w:sz w:val="22"/>
          <w:szCs w:val="22"/>
          <w:lang w:eastAsia="en-US"/>
        </w:rPr>
      </w:pPr>
      <w:r w:rsidRPr="0074555A">
        <w:rPr>
          <w:rFonts w:eastAsia="Calibri"/>
          <w:b/>
          <w:sz w:val="22"/>
          <w:szCs w:val="22"/>
          <w:lang w:eastAsia="en-US"/>
        </w:rPr>
        <w:t>Kontrolná činnosť</w:t>
      </w:r>
    </w:p>
    <w:p w14:paraId="75F51ED9" w14:textId="77777777" w:rsidR="005A7CD4" w:rsidRPr="0074555A" w:rsidRDefault="005A7CD4" w:rsidP="005A7CD4">
      <w:pPr>
        <w:spacing w:after="200"/>
        <w:ind w:left="284"/>
        <w:jc w:val="both"/>
        <w:rPr>
          <w:rFonts w:eastAsia="Calibri"/>
          <w:sz w:val="22"/>
          <w:szCs w:val="22"/>
          <w:lang w:eastAsia="en-US"/>
        </w:rPr>
      </w:pPr>
      <w:r w:rsidRPr="0074555A">
        <w:rPr>
          <w:rFonts w:eastAsia="Calibri"/>
          <w:sz w:val="22"/>
          <w:szCs w:val="22"/>
          <w:lang w:eastAsia="en-US"/>
        </w:rPr>
        <w:t>Objednávateľ je oprávnený u zhotoviteľa vykonávať kontrolu:</w:t>
      </w:r>
    </w:p>
    <w:p w14:paraId="57AD669D" w14:textId="77777777" w:rsidR="005A7CD4" w:rsidRPr="0074555A" w:rsidRDefault="005A7CD4" w:rsidP="00F558E8">
      <w:pPr>
        <w:numPr>
          <w:ilvl w:val="0"/>
          <w:numId w:val="72"/>
        </w:numPr>
        <w:spacing w:after="200"/>
        <w:ind w:left="567" w:hanging="283"/>
        <w:jc w:val="both"/>
        <w:rPr>
          <w:rFonts w:eastAsia="Calibri"/>
          <w:sz w:val="22"/>
          <w:szCs w:val="22"/>
          <w:lang w:eastAsia="en-US"/>
        </w:rPr>
      </w:pPr>
      <w:r w:rsidRPr="0074555A">
        <w:rPr>
          <w:rFonts w:eastAsia="Calibri"/>
          <w:sz w:val="22"/>
          <w:szCs w:val="22"/>
          <w:lang w:eastAsia="en-US"/>
        </w:rPr>
        <w:t>dodržiavania opatrení v zmysle ustanovení predpisu ŽSR Z 2,</w:t>
      </w:r>
    </w:p>
    <w:p w14:paraId="324688A7" w14:textId="77777777" w:rsidR="005A7CD4" w:rsidRPr="0074555A" w:rsidRDefault="005A7CD4" w:rsidP="00F558E8">
      <w:pPr>
        <w:numPr>
          <w:ilvl w:val="0"/>
          <w:numId w:val="72"/>
        </w:numPr>
        <w:spacing w:after="200"/>
        <w:ind w:left="567" w:hanging="283"/>
        <w:jc w:val="both"/>
        <w:rPr>
          <w:rFonts w:eastAsia="Calibri"/>
          <w:sz w:val="22"/>
          <w:szCs w:val="22"/>
          <w:lang w:eastAsia="en-US"/>
        </w:rPr>
      </w:pPr>
      <w:r w:rsidRPr="0074555A">
        <w:rPr>
          <w:rFonts w:eastAsia="Calibri"/>
          <w:sz w:val="22"/>
          <w:szCs w:val="22"/>
          <w:lang w:eastAsia="en-US"/>
        </w:rPr>
        <w:t>dodržiavania zákazu požívania alkoholických nápojov a omamných a psychotropných látok počas prác v priestoroch ŽSR,</w:t>
      </w:r>
    </w:p>
    <w:p w14:paraId="56F52C8F" w14:textId="77777777" w:rsidR="005A7CD4" w:rsidRPr="0074555A" w:rsidRDefault="005A7CD4" w:rsidP="00F558E8">
      <w:pPr>
        <w:numPr>
          <w:ilvl w:val="0"/>
          <w:numId w:val="72"/>
        </w:numPr>
        <w:spacing w:after="120"/>
        <w:ind w:left="567" w:hanging="283"/>
        <w:jc w:val="both"/>
        <w:rPr>
          <w:rFonts w:eastAsia="Calibri"/>
          <w:sz w:val="22"/>
          <w:szCs w:val="22"/>
          <w:lang w:eastAsia="en-US"/>
        </w:rPr>
      </w:pPr>
      <w:r w:rsidRPr="0074555A">
        <w:rPr>
          <w:rFonts w:eastAsia="Calibri"/>
          <w:sz w:val="22"/>
          <w:szCs w:val="22"/>
          <w:lang w:eastAsia="en-US"/>
        </w:rPr>
        <w:t>zmluvne dohodnutých podmienok.</w:t>
      </w:r>
    </w:p>
    <w:p w14:paraId="16BB4524" w14:textId="77777777" w:rsidR="005A7CD4" w:rsidRPr="0074555A" w:rsidRDefault="005A7CD4" w:rsidP="00F558E8">
      <w:pPr>
        <w:numPr>
          <w:ilvl w:val="0"/>
          <w:numId w:val="74"/>
        </w:numPr>
        <w:spacing w:after="200"/>
        <w:ind w:left="284" w:hanging="284"/>
        <w:jc w:val="both"/>
        <w:rPr>
          <w:rFonts w:eastAsia="Calibri"/>
          <w:b/>
          <w:sz w:val="22"/>
          <w:szCs w:val="22"/>
          <w:lang w:eastAsia="en-US"/>
        </w:rPr>
      </w:pPr>
      <w:r w:rsidRPr="0074555A">
        <w:rPr>
          <w:rFonts w:eastAsia="Calibri"/>
          <w:b/>
          <w:sz w:val="22"/>
          <w:szCs w:val="22"/>
          <w:lang w:eastAsia="en-US"/>
        </w:rPr>
        <w:t>Spolupráca a vzájomná informovanosť na spoločných pracoviskách</w:t>
      </w:r>
    </w:p>
    <w:p w14:paraId="29582BBA" w14:textId="77777777" w:rsidR="005A7CD4" w:rsidRPr="0074555A" w:rsidRDefault="005A7CD4" w:rsidP="00F558E8">
      <w:pPr>
        <w:numPr>
          <w:ilvl w:val="1"/>
          <w:numId w:val="75"/>
        </w:numPr>
        <w:tabs>
          <w:tab w:val="clear" w:pos="1440"/>
          <w:tab w:val="num" w:pos="284"/>
        </w:tabs>
        <w:autoSpaceDE w:val="0"/>
        <w:autoSpaceDN w:val="0"/>
        <w:adjustRightInd w:val="0"/>
        <w:spacing w:after="200"/>
        <w:ind w:left="284" w:hanging="284"/>
        <w:jc w:val="both"/>
        <w:rPr>
          <w:rFonts w:eastAsia="Calibri"/>
          <w:sz w:val="22"/>
          <w:szCs w:val="22"/>
          <w:lang w:eastAsia="en-US"/>
        </w:rPr>
      </w:pPr>
      <w:r w:rsidRPr="0074555A">
        <w:rPr>
          <w:rFonts w:eastAsia="Calibri"/>
          <w:sz w:val="22"/>
          <w:szCs w:val="22"/>
          <w:lang w:eastAsia="en-US"/>
        </w:rPr>
        <w:t>Zamestnávatelia, ktorých zamestnanci plnia úlohy na spoločnom pracovisku, sú povinní navzájom sa informovať najmä o možných ohrozeniach, preventívnych opatreniach a opatreniach na poskytnutie prvej pomoci, na zdolávanie požiarov, na vykonanie záchranných prác a na evakuáciu zamestnancov. Tieto informácie je každý zamestnávateľ povinný poskytnúť svojim zamestnancom a zástupcom zamestnancov pre bezpečnosť.</w:t>
      </w:r>
    </w:p>
    <w:p w14:paraId="36925A82" w14:textId="77777777" w:rsidR="005A7CD4" w:rsidRPr="0074555A" w:rsidRDefault="005A7CD4" w:rsidP="00F558E8">
      <w:pPr>
        <w:numPr>
          <w:ilvl w:val="1"/>
          <w:numId w:val="75"/>
        </w:numPr>
        <w:tabs>
          <w:tab w:val="clear" w:pos="1440"/>
          <w:tab w:val="num" w:pos="284"/>
        </w:tabs>
        <w:autoSpaceDE w:val="0"/>
        <w:autoSpaceDN w:val="0"/>
        <w:adjustRightInd w:val="0"/>
        <w:spacing w:after="200"/>
        <w:ind w:left="284" w:hanging="284"/>
        <w:jc w:val="both"/>
        <w:rPr>
          <w:rFonts w:eastAsia="Calibri"/>
          <w:sz w:val="22"/>
          <w:szCs w:val="22"/>
          <w:lang w:eastAsia="en-US"/>
        </w:rPr>
      </w:pPr>
      <w:r w:rsidRPr="0074555A">
        <w:rPr>
          <w:rFonts w:eastAsia="Calibri"/>
          <w:sz w:val="22"/>
          <w:szCs w:val="22"/>
          <w:lang w:eastAsia="en-US"/>
        </w:rPr>
        <w:t xml:space="preserve">Pri vzniku pracovného úrazu okrem povinností vyplývajúcich zo „Zákona NR SR č. 124/2006 Z. z. o BOZP v znení neskorších právnych úprav“ je zhotoviteľ povinný v priestoroch objednávateľa zabezpečiť jeho bezodkladné ohlásenie aj prostredníctvom koordinátora bezpečnosti dispečerskému aparátu ŽSR. </w:t>
      </w:r>
    </w:p>
    <w:p w14:paraId="27A70232" w14:textId="77777777" w:rsidR="005A7CD4" w:rsidRPr="0074555A" w:rsidRDefault="005A7CD4" w:rsidP="00F558E8">
      <w:pPr>
        <w:numPr>
          <w:ilvl w:val="1"/>
          <w:numId w:val="75"/>
        </w:numPr>
        <w:tabs>
          <w:tab w:val="clear" w:pos="1440"/>
          <w:tab w:val="num" w:pos="284"/>
        </w:tabs>
        <w:autoSpaceDE w:val="0"/>
        <w:autoSpaceDN w:val="0"/>
        <w:adjustRightInd w:val="0"/>
        <w:spacing w:after="200"/>
        <w:ind w:left="284" w:hanging="284"/>
        <w:jc w:val="both"/>
        <w:rPr>
          <w:rFonts w:eastAsia="Calibri"/>
          <w:sz w:val="22"/>
          <w:szCs w:val="22"/>
          <w:lang w:eastAsia="en-US"/>
        </w:rPr>
      </w:pPr>
      <w:r w:rsidRPr="0074555A">
        <w:rPr>
          <w:rFonts w:eastAsia="Calibri"/>
          <w:sz w:val="22"/>
          <w:szCs w:val="22"/>
          <w:lang w:eastAsia="en-US"/>
        </w:rPr>
        <w:t>Pri vzniku pracovného úrazu okrem povinností vyplývajúcich zo „Zákona NR SR č. 124/2006 Z. z. o BOZP v znení neskorších právnych úprav“ je objednávateľ v priestore staveniska povinný zabezpečiť jeho bezodkladné ohlásenie aj zhotoviteľovi.</w:t>
      </w:r>
    </w:p>
    <w:p w14:paraId="4D0C1141" w14:textId="77777777" w:rsidR="005A7CD4" w:rsidRPr="0074555A" w:rsidRDefault="005A7CD4" w:rsidP="00F558E8">
      <w:pPr>
        <w:numPr>
          <w:ilvl w:val="1"/>
          <w:numId w:val="75"/>
        </w:numPr>
        <w:tabs>
          <w:tab w:val="clear" w:pos="1440"/>
          <w:tab w:val="num" w:pos="284"/>
        </w:tabs>
        <w:spacing w:after="200"/>
        <w:ind w:left="284" w:hanging="284"/>
        <w:jc w:val="both"/>
        <w:rPr>
          <w:rFonts w:eastAsia="Calibri"/>
          <w:b/>
          <w:sz w:val="22"/>
          <w:szCs w:val="22"/>
          <w:lang w:eastAsia="en-US"/>
        </w:rPr>
      </w:pPr>
      <w:r w:rsidRPr="0074555A">
        <w:rPr>
          <w:rFonts w:eastAsia="Calibri"/>
          <w:sz w:val="22"/>
          <w:szCs w:val="22"/>
          <w:lang w:eastAsia="en-US"/>
        </w:rPr>
        <w:t>Zhotoviteľ aj objednávateľ</w:t>
      </w:r>
      <w:r w:rsidRPr="0074555A">
        <w:rPr>
          <w:rFonts w:eastAsia="Calibri"/>
          <w:color w:val="FF0000"/>
          <w:sz w:val="22"/>
          <w:szCs w:val="22"/>
          <w:lang w:eastAsia="en-US"/>
        </w:rPr>
        <w:t xml:space="preserve"> </w:t>
      </w:r>
      <w:r w:rsidRPr="0074555A">
        <w:rPr>
          <w:rFonts w:eastAsia="Calibri"/>
          <w:sz w:val="22"/>
          <w:szCs w:val="22"/>
          <w:lang w:eastAsia="en-US"/>
        </w:rPr>
        <w:t>je povinný vopred podrobne a zrozumiteľne informovať o všetkom čo môže spôsobiť pri výkone jeho činností nebezpečenstvo alebo ohrozenie osôb, resp. škodu na majetku, prevádzkovateľa dráhy, v osobách príslušných zamestnancov ŽSR (v zmysle predpisu ŽSR Z 2 napr.: vedúci pracoviska, dopravný zamestnanec a pod.), a s ním preukázateľne dohodnúť príslušné podmienky pre bezpečný výkon takej činnosti.</w:t>
      </w:r>
    </w:p>
    <w:p w14:paraId="62FEC354" w14:textId="77777777" w:rsidR="005A7CD4" w:rsidRPr="0074555A" w:rsidRDefault="005A7CD4" w:rsidP="00F558E8">
      <w:pPr>
        <w:numPr>
          <w:ilvl w:val="1"/>
          <w:numId w:val="75"/>
        </w:numPr>
        <w:tabs>
          <w:tab w:val="clear" w:pos="1440"/>
          <w:tab w:val="num" w:pos="284"/>
        </w:tabs>
        <w:spacing w:after="200"/>
        <w:ind w:left="284" w:hanging="284"/>
        <w:jc w:val="both"/>
        <w:rPr>
          <w:rFonts w:eastAsia="Calibri"/>
          <w:sz w:val="22"/>
          <w:szCs w:val="22"/>
          <w:lang w:eastAsia="en-US"/>
        </w:rPr>
      </w:pPr>
      <w:r w:rsidRPr="0074555A">
        <w:rPr>
          <w:rFonts w:eastAsia="Calibri"/>
          <w:sz w:val="22"/>
          <w:szCs w:val="22"/>
          <w:lang w:eastAsia="en-US"/>
        </w:rPr>
        <w:t>Zhotoviteľ je povinný v rámci kontrolných dní stavby prejednávať plnenia opatrení týkajúcich sa zaistenia BOZP v úzkej spolupráci s koordinátorom bezpečnosti.</w:t>
      </w:r>
    </w:p>
    <w:p w14:paraId="629849C0" w14:textId="77777777" w:rsidR="005A7CD4" w:rsidRPr="0074555A" w:rsidRDefault="005A7CD4" w:rsidP="00F558E8">
      <w:pPr>
        <w:numPr>
          <w:ilvl w:val="1"/>
          <w:numId w:val="75"/>
        </w:numPr>
        <w:tabs>
          <w:tab w:val="clear" w:pos="1440"/>
          <w:tab w:val="num" w:pos="284"/>
        </w:tabs>
        <w:overflowPunct w:val="0"/>
        <w:autoSpaceDE w:val="0"/>
        <w:autoSpaceDN w:val="0"/>
        <w:adjustRightInd w:val="0"/>
        <w:spacing w:after="200"/>
        <w:ind w:left="284" w:right="-6" w:hanging="284"/>
        <w:jc w:val="both"/>
        <w:textAlignment w:val="baseline"/>
        <w:rPr>
          <w:rFonts w:eastAsia="Calibri"/>
          <w:sz w:val="22"/>
          <w:szCs w:val="22"/>
          <w:lang w:eastAsia="en-US"/>
        </w:rPr>
      </w:pPr>
      <w:r w:rsidRPr="0074555A">
        <w:rPr>
          <w:rFonts w:eastAsia="Calibri"/>
          <w:sz w:val="22"/>
          <w:szCs w:val="22"/>
          <w:lang w:eastAsia="en-US"/>
        </w:rPr>
        <w:t>Zhotoviteľ je povinný spolupracovať s ostatnými subdodávateľmi ako aj s objednávateľom prác pri príprave a vykonávaní opatrení na zaistenie bezpečnosti a zdravia pri práci.</w:t>
      </w:r>
    </w:p>
    <w:p w14:paraId="07523B99" w14:textId="77777777" w:rsidR="005A7CD4" w:rsidRPr="0074555A" w:rsidRDefault="005A7CD4" w:rsidP="00F558E8">
      <w:pPr>
        <w:numPr>
          <w:ilvl w:val="0"/>
          <w:numId w:val="74"/>
        </w:numPr>
        <w:spacing w:after="200"/>
        <w:ind w:left="284" w:hanging="284"/>
        <w:jc w:val="both"/>
        <w:rPr>
          <w:rFonts w:eastAsia="Calibri"/>
          <w:b/>
          <w:sz w:val="22"/>
          <w:szCs w:val="22"/>
          <w:lang w:eastAsia="en-US"/>
        </w:rPr>
      </w:pPr>
      <w:r w:rsidRPr="0074555A">
        <w:rPr>
          <w:rFonts w:eastAsia="Calibri"/>
          <w:b/>
          <w:sz w:val="22"/>
          <w:szCs w:val="22"/>
          <w:lang w:eastAsia="en-US"/>
        </w:rPr>
        <w:lastRenderedPageBreak/>
        <w:t>Sankcie</w:t>
      </w:r>
    </w:p>
    <w:p w14:paraId="78C4FED2" w14:textId="77777777" w:rsidR="005A7CD4" w:rsidRPr="0074555A" w:rsidRDefault="005A7CD4" w:rsidP="005A7CD4">
      <w:pPr>
        <w:spacing w:after="200"/>
        <w:jc w:val="both"/>
        <w:rPr>
          <w:rFonts w:eastAsia="Calibri"/>
          <w:b/>
          <w:sz w:val="22"/>
          <w:szCs w:val="22"/>
          <w:lang w:eastAsia="en-US"/>
        </w:rPr>
      </w:pPr>
      <w:r w:rsidRPr="0074555A">
        <w:rPr>
          <w:rFonts w:eastAsia="Calibri"/>
          <w:sz w:val="22"/>
          <w:szCs w:val="22"/>
          <w:lang w:eastAsia="en-US"/>
        </w:rPr>
        <w:t>Sankcie za nedodržanie podmienok  dohody budú uplatňované v zmysle podpísanej zmluvy, príp. podľa právnych predpisov a ostatných predpisov na zaistenie bezpečnosti a ochrany zdravia pri práci.</w:t>
      </w:r>
    </w:p>
    <w:p w14:paraId="3870BEDE" w14:textId="77777777" w:rsidR="005A7CD4" w:rsidRPr="0074555A" w:rsidRDefault="005A7CD4" w:rsidP="005A7CD4">
      <w:pPr>
        <w:spacing w:after="200"/>
        <w:jc w:val="both"/>
        <w:rPr>
          <w:rFonts w:eastAsia="Calibri"/>
          <w:b/>
          <w:sz w:val="22"/>
          <w:szCs w:val="22"/>
          <w:lang w:eastAsia="en-US"/>
        </w:rPr>
      </w:pPr>
    </w:p>
    <w:p w14:paraId="585718CC" w14:textId="77777777" w:rsidR="005A7CD4" w:rsidRPr="0074555A" w:rsidRDefault="005A7CD4" w:rsidP="005A7CD4">
      <w:pPr>
        <w:spacing w:after="200"/>
        <w:jc w:val="both"/>
        <w:rPr>
          <w:rFonts w:eastAsia="Calibri"/>
          <w:b/>
          <w:sz w:val="22"/>
          <w:szCs w:val="22"/>
          <w:lang w:eastAsia="en-US"/>
        </w:rPr>
      </w:pPr>
      <w:r w:rsidRPr="0074555A">
        <w:rPr>
          <w:rFonts w:eastAsia="Calibri"/>
          <w:b/>
          <w:sz w:val="22"/>
          <w:szCs w:val="22"/>
          <w:lang w:eastAsia="en-US"/>
        </w:rPr>
        <w:t>V mene objednávateľa:</w:t>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t>V mene zhotoviteľa:</w:t>
      </w:r>
    </w:p>
    <w:p w14:paraId="205F3542" w14:textId="77777777" w:rsidR="005A7CD4" w:rsidRPr="0074555A" w:rsidRDefault="005A7CD4" w:rsidP="005A7CD4">
      <w:pPr>
        <w:overflowPunct w:val="0"/>
        <w:autoSpaceDE w:val="0"/>
        <w:autoSpaceDN w:val="0"/>
        <w:spacing w:after="200"/>
        <w:jc w:val="both"/>
        <w:rPr>
          <w:rFonts w:eastAsia="Calibri"/>
          <w:b/>
          <w:bCs/>
          <w:sz w:val="22"/>
          <w:szCs w:val="22"/>
          <w:lang w:eastAsia="en-US"/>
        </w:rPr>
      </w:pPr>
      <w:r w:rsidRPr="0074555A">
        <w:rPr>
          <w:rFonts w:eastAsia="Calibri"/>
          <w:i/>
          <w:color w:val="FF0000"/>
          <w:sz w:val="22"/>
          <w:szCs w:val="22"/>
          <w:lang w:eastAsia="en-US"/>
        </w:rPr>
        <w:tab/>
      </w:r>
      <w:r w:rsidRPr="0074555A">
        <w:rPr>
          <w:rFonts w:eastAsia="Calibri"/>
          <w:i/>
          <w:color w:val="FF0000"/>
          <w:sz w:val="22"/>
          <w:szCs w:val="22"/>
          <w:lang w:eastAsia="en-US"/>
        </w:rPr>
        <w:tab/>
      </w:r>
      <w:r w:rsidRPr="0074555A">
        <w:rPr>
          <w:rFonts w:eastAsia="Calibri"/>
          <w:i/>
          <w:color w:val="FF0000"/>
          <w:sz w:val="22"/>
          <w:szCs w:val="22"/>
          <w:lang w:eastAsia="en-US"/>
        </w:rPr>
        <w:tab/>
      </w:r>
    </w:p>
    <w:p w14:paraId="7F8AF512" w14:textId="77777777" w:rsidR="005A7CD4" w:rsidRPr="0074555A" w:rsidRDefault="005A7CD4" w:rsidP="005A7CD4">
      <w:pPr>
        <w:spacing w:after="200"/>
        <w:jc w:val="both"/>
        <w:rPr>
          <w:rFonts w:eastAsia="Calibri"/>
          <w:sz w:val="22"/>
          <w:szCs w:val="22"/>
          <w:lang w:eastAsia="en-US"/>
        </w:rPr>
      </w:pPr>
      <w:r w:rsidRPr="0074555A">
        <w:rPr>
          <w:rFonts w:eastAsia="Calibri"/>
          <w:sz w:val="22"/>
          <w:szCs w:val="22"/>
          <w:lang w:eastAsia="en-US"/>
        </w:rPr>
        <w:t>V .............................. dňa ................                         V ......................... dňa ...............</w:t>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p>
    <w:p w14:paraId="10E8BA6A" w14:textId="77777777" w:rsidR="005A7CD4" w:rsidRPr="0074555A" w:rsidRDefault="005A7CD4" w:rsidP="005A7CD4">
      <w:pPr>
        <w:spacing w:after="200"/>
        <w:jc w:val="both"/>
        <w:rPr>
          <w:rFonts w:eastAsia="Calibri"/>
          <w:sz w:val="22"/>
          <w:szCs w:val="22"/>
          <w:lang w:eastAsia="en-US"/>
        </w:rPr>
      </w:pP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t xml:space="preserve">         </w:t>
      </w:r>
    </w:p>
    <w:p w14:paraId="4B44262F" w14:textId="77777777" w:rsidR="0093184F" w:rsidRDefault="005A7CD4" w:rsidP="00C57800">
      <w:pPr>
        <w:rPr>
          <w:sz w:val="22"/>
        </w:rPr>
        <w:sectPr w:rsidR="0093184F" w:rsidSect="00E30A94">
          <w:footerReference w:type="default" r:id="rId15"/>
          <w:pgSz w:w="11906" w:h="16838"/>
          <w:pgMar w:top="1077" w:right="737" w:bottom="1077" w:left="1304" w:header="680" w:footer="0" w:gutter="0"/>
          <w:pgBorders w:offsetFrom="page">
            <w:top w:val="single" w:sz="4" w:space="24" w:color="auto"/>
            <w:left w:val="single" w:sz="4" w:space="24" w:color="auto"/>
            <w:bottom w:val="single" w:sz="4" w:space="24" w:color="auto"/>
            <w:right w:val="single" w:sz="4" w:space="24" w:color="auto"/>
          </w:pgBorders>
          <w:cols w:space="708"/>
          <w:noEndnote/>
          <w:docGrid w:linePitch="326"/>
        </w:sectPr>
      </w:pPr>
      <w:r w:rsidRPr="0074555A">
        <w:rPr>
          <w:rFonts w:eastAsia="Calibri"/>
          <w:sz w:val="22"/>
          <w:szCs w:val="22"/>
          <w:lang w:eastAsia="en-US"/>
        </w:rPr>
        <w:t>........................................</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t>......................................</w:t>
      </w:r>
      <w:r>
        <w:rPr>
          <w:sz w:val="22"/>
        </w:rPr>
        <w:t xml:space="preserve"> </w:t>
      </w:r>
    </w:p>
    <w:p w14:paraId="1079C353" w14:textId="653CBC39" w:rsidR="00131DE2" w:rsidRDefault="00131DE2" w:rsidP="00131DE2">
      <w:pPr>
        <w:outlineLvl w:val="1"/>
        <w:rPr>
          <w:b/>
          <w:color w:val="000000"/>
          <w:sz w:val="22"/>
          <w:szCs w:val="22"/>
        </w:rPr>
      </w:pPr>
      <w:r>
        <w:rPr>
          <w:b/>
          <w:sz w:val="22"/>
          <w:szCs w:val="22"/>
        </w:rPr>
        <w:lastRenderedPageBreak/>
        <w:t>Príloha č. 8</w:t>
      </w:r>
      <w:r w:rsidR="00C500FA">
        <w:rPr>
          <w:b/>
          <w:sz w:val="22"/>
          <w:szCs w:val="22"/>
        </w:rPr>
        <w:t xml:space="preserve"> -</w:t>
      </w:r>
      <w:r w:rsidRPr="008C1A5D">
        <w:rPr>
          <w:b/>
          <w:sz w:val="22"/>
          <w:szCs w:val="22"/>
        </w:rPr>
        <w:t xml:space="preserve"> </w:t>
      </w:r>
      <w:r w:rsidRPr="000D04D8">
        <w:rPr>
          <w:b/>
          <w:color w:val="000000"/>
          <w:sz w:val="22"/>
          <w:szCs w:val="22"/>
        </w:rPr>
        <w:t>Vzor dodatku pre uplatnenie mechanizmu indexácie</w:t>
      </w:r>
    </w:p>
    <w:p w14:paraId="5F060410" w14:textId="77777777" w:rsidR="00735F8C" w:rsidRDefault="00735F8C" w:rsidP="00735F8C">
      <w:pPr>
        <w:outlineLvl w:val="1"/>
        <w:rPr>
          <w:i/>
          <w:color w:val="000000"/>
          <w:sz w:val="22"/>
          <w:szCs w:val="22"/>
          <w:highlight w:val="lightGray"/>
        </w:rPr>
      </w:pPr>
    </w:p>
    <w:p w14:paraId="1E6F89C0" w14:textId="1E8B3F3F" w:rsidR="00735F8C" w:rsidRPr="006C3F84" w:rsidRDefault="00735F8C" w:rsidP="00735F8C">
      <w:pPr>
        <w:outlineLvl w:val="1"/>
        <w:rPr>
          <w:i/>
          <w:color w:val="000000"/>
          <w:sz w:val="22"/>
          <w:szCs w:val="22"/>
        </w:rPr>
      </w:pPr>
      <w:r w:rsidRPr="006C3F84">
        <w:rPr>
          <w:i/>
          <w:color w:val="000000"/>
          <w:sz w:val="22"/>
          <w:szCs w:val="22"/>
          <w:highlight w:val="lightGray"/>
        </w:rPr>
        <w:t xml:space="preserve">(predmetná príloha </w:t>
      </w:r>
      <w:r>
        <w:rPr>
          <w:i/>
          <w:color w:val="000000"/>
          <w:sz w:val="22"/>
          <w:szCs w:val="22"/>
          <w:highlight w:val="lightGray"/>
        </w:rPr>
        <w:t>sa nevypĺňa</w:t>
      </w:r>
      <w:r w:rsidRPr="006C3F84">
        <w:rPr>
          <w:i/>
          <w:color w:val="000000"/>
          <w:sz w:val="22"/>
          <w:szCs w:val="22"/>
          <w:highlight w:val="lightGray"/>
        </w:rPr>
        <w:t>)</w:t>
      </w:r>
    </w:p>
    <w:p w14:paraId="660DB15E" w14:textId="77777777" w:rsidR="00E06D9A" w:rsidRDefault="00E06D9A" w:rsidP="00131DE2">
      <w:pPr>
        <w:outlineLvl w:val="1"/>
        <w:rPr>
          <w:b/>
          <w:color w:val="000000"/>
          <w:sz w:val="22"/>
          <w:szCs w:val="22"/>
        </w:rPr>
      </w:pPr>
    </w:p>
    <w:p w14:paraId="2A47105C" w14:textId="77777777" w:rsidR="00131DE2" w:rsidRPr="008C1A5D" w:rsidRDefault="00131DE2" w:rsidP="0093184F">
      <w:pPr>
        <w:rPr>
          <w:b/>
          <w:sz w:val="22"/>
          <w:szCs w:val="22"/>
        </w:rPr>
      </w:pPr>
    </w:p>
    <w:p w14:paraId="034B5EA9" w14:textId="77777777" w:rsidR="00131DE2" w:rsidRPr="008C1A5D" w:rsidRDefault="00131DE2" w:rsidP="0093184F">
      <w:pPr>
        <w:ind w:left="425"/>
        <w:jc w:val="center"/>
        <w:rPr>
          <w:b/>
          <w:sz w:val="22"/>
          <w:szCs w:val="22"/>
        </w:rPr>
      </w:pPr>
      <w:r w:rsidRPr="008C1A5D">
        <w:rPr>
          <w:b/>
          <w:sz w:val="22"/>
          <w:szCs w:val="22"/>
        </w:rPr>
        <w:t xml:space="preserve">Dodatok č. ........ </w:t>
      </w:r>
      <w:r w:rsidRPr="008C1A5D">
        <w:rPr>
          <w:b/>
          <w:i/>
          <w:sz w:val="22"/>
          <w:szCs w:val="22"/>
          <w:highlight w:val="lightGray"/>
        </w:rPr>
        <w:t>(bude doplnené)</w:t>
      </w:r>
    </w:p>
    <w:p w14:paraId="7D7B2693" w14:textId="77777777" w:rsidR="00131DE2" w:rsidRPr="008C1A5D" w:rsidRDefault="00131DE2" w:rsidP="0093184F">
      <w:pPr>
        <w:ind w:left="425"/>
        <w:jc w:val="center"/>
        <w:rPr>
          <w:b/>
          <w:sz w:val="22"/>
          <w:szCs w:val="22"/>
        </w:rPr>
      </w:pPr>
      <w:r w:rsidRPr="008C1A5D">
        <w:rPr>
          <w:b/>
          <w:sz w:val="22"/>
          <w:szCs w:val="22"/>
        </w:rPr>
        <w:t>k</w:t>
      </w:r>
      <w:r>
        <w:rPr>
          <w:b/>
          <w:sz w:val="22"/>
          <w:szCs w:val="22"/>
        </w:rPr>
        <w:t> </w:t>
      </w:r>
      <w:r w:rsidRPr="008C1A5D">
        <w:rPr>
          <w:b/>
          <w:sz w:val="22"/>
          <w:szCs w:val="22"/>
        </w:rPr>
        <w:t>Z</w:t>
      </w:r>
      <w:r>
        <w:rPr>
          <w:b/>
          <w:sz w:val="22"/>
          <w:szCs w:val="22"/>
        </w:rPr>
        <w:t>mluve o dielo</w:t>
      </w:r>
      <w:r w:rsidRPr="008C1A5D">
        <w:rPr>
          <w:b/>
          <w:sz w:val="22"/>
          <w:szCs w:val="22"/>
        </w:rPr>
        <w:t xml:space="preserve"> č. ........... </w:t>
      </w:r>
      <w:r w:rsidRPr="008C1A5D">
        <w:rPr>
          <w:b/>
          <w:i/>
          <w:sz w:val="22"/>
          <w:szCs w:val="22"/>
          <w:highlight w:val="lightGray"/>
        </w:rPr>
        <w:t>(bude doplnené)</w:t>
      </w:r>
    </w:p>
    <w:p w14:paraId="7883C38C" w14:textId="77777777" w:rsidR="00131DE2" w:rsidRPr="008C1A5D" w:rsidRDefault="00131DE2" w:rsidP="00131DE2">
      <w:pPr>
        <w:ind w:left="426"/>
        <w:jc w:val="center"/>
        <w:rPr>
          <w:bCs/>
          <w:sz w:val="22"/>
          <w:szCs w:val="22"/>
        </w:rPr>
      </w:pPr>
      <w:r w:rsidRPr="008C1A5D">
        <w:rPr>
          <w:bCs/>
          <w:sz w:val="22"/>
          <w:szCs w:val="22"/>
        </w:rPr>
        <w:t xml:space="preserve">uzavretej v zmysle § 536 a nasl. zákona č. 513/1991 Zb. Obchodný zákonník v znení neskorších predpisov a v súlade so zákonom č. 343/2015 Z. z. o verejnom obstarávaní a </w:t>
      </w:r>
    </w:p>
    <w:p w14:paraId="71F1C339" w14:textId="77777777" w:rsidR="00131DE2" w:rsidRPr="008C1A5D" w:rsidRDefault="00131DE2" w:rsidP="00131DE2">
      <w:pPr>
        <w:ind w:left="426"/>
        <w:jc w:val="center"/>
        <w:rPr>
          <w:bCs/>
          <w:sz w:val="22"/>
          <w:szCs w:val="22"/>
        </w:rPr>
      </w:pPr>
      <w:r w:rsidRPr="008C1A5D">
        <w:rPr>
          <w:bCs/>
          <w:sz w:val="22"/>
          <w:szCs w:val="22"/>
        </w:rPr>
        <w:t xml:space="preserve">o zmene a doplnení niektorých zákonov v znení neskorších predpisov </w:t>
      </w:r>
    </w:p>
    <w:p w14:paraId="62DB5B2A" w14:textId="77777777" w:rsidR="00131DE2" w:rsidRPr="008C1A5D" w:rsidRDefault="00131DE2" w:rsidP="00131DE2">
      <w:pPr>
        <w:ind w:left="426"/>
        <w:jc w:val="center"/>
        <w:rPr>
          <w:bCs/>
          <w:sz w:val="22"/>
          <w:szCs w:val="22"/>
        </w:rPr>
      </w:pPr>
    </w:p>
    <w:p w14:paraId="14454509" w14:textId="77777777" w:rsidR="00131DE2" w:rsidRPr="008C1A5D" w:rsidRDefault="00131DE2" w:rsidP="00131DE2">
      <w:pPr>
        <w:ind w:left="426"/>
        <w:jc w:val="center"/>
        <w:rPr>
          <w:bCs/>
          <w:sz w:val="22"/>
          <w:szCs w:val="22"/>
        </w:rPr>
      </w:pPr>
      <w:r w:rsidRPr="008C1A5D">
        <w:rPr>
          <w:bCs/>
          <w:sz w:val="22"/>
          <w:szCs w:val="22"/>
        </w:rPr>
        <w:t xml:space="preserve">(ďalej len „Dodatok č. .... </w:t>
      </w:r>
      <w:r w:rsidRPr="008C1A5D">
        <w:rPr>
          <w:bCs/>
          <w:i/>
          <w:sz w:val="22"/>
          <w:szCs w:val="22"/>
          <w:highlight w:val="lightGray"/>
        </w:rPr>
        <w:t>(bude doplnené)</w:t>
      </w:r>
      <w:r w:rsidRPr="008C1A5D">
        <w:rPr>
          <w:bCs/>
          <w:sz w:val="22"/>
          <w:szCs w:val="22"/>
        </w:rPr>
        <w:t>“)</w:t>
      </w:r>
    </w:p>
    <w:p w14:paraId="40761787" w14:textId="77777777" w:rsidR="00131DE2" w:rsidRPr="008C1A5D" w:rsidRDefault="00131DE2" w:rsidP="00131DE2">
      <w:pPr>
        <w:spacing w:before="120" w:after="240"/>
        <w:ind w:left="426"/>
        <w:jc w:val="center"/>
        <w:rPr>
          <w:b/>
          <w:bCs/>
          <w:sz w:val="22"/>
          <w:szCs w:val="22"/>
        </w:rPr>
      </w:pPr>
    </w:p>
    <w:p w14:paraId="0D7164CC" w14:textId="77777777" w:rsidR="00131DE2" w:rsidRPr="008C1A5D" w:rsidRDefault="00131DE2" w:rsidP="0093184F">
      <w:pPr>
        <w:spacing w:before="120" w:after="240"/>
        <w:ind w:left="425"/>
        <w:jc w:val="center"/>
        <w:rPr>
          <w:b/>
          <w:bCs/>
          <w:sz w:val="22"/>
          <w:szCs w:val="22"/>
        </w:rPr>
      </w:pPr>
      <w:r w:rsidRPr="008C1A5D">
        <w:rPr>
          <w:b/>
          <w:bCs/>
          <w:sz w:val="22"/>
          <w:szCs w:val="22"/>
        </w:rPr>
        <w:t>Zmluvné strany</w:t>
      </w:r>
    </w:p>
    <w:p w14:paraId="523495EA" w14:textId="10CA4CBD" w:rsidR="00131DE2" w:rsidRPr="008C1A5D" w:rsidRDefault="00131DE2" w:rsidP="00131DE2">
      <w:pPr>
        <w:jc w:val="both"/>
        <w:rPr>
          <w:b/>
          <w:sz w:val="22"/>
          <w:szCs w:val="22"/>
        </w:rPr>
      </w:pPr>
      <w:r w:rsidRPr="008C1A5D">
        <w:rPr>
          <w:b/>
          <w:sz w:val="22"/>
          <w:szCs w:val="22"/>
        </w:rPr>
        <w:t>Objednávateľ:</w:t>
      </w:r>
      <w:r w:rsidR="00E06D9A">
        <w:rPr>
          <w:b/>
          <w:sz w:val="22"/>
          <w:szCs w:val="22"/>
        </w:rPr>
        <w:tab/>
      </w:r>
      <w:r w:rsidR="00E06D9A">
        <w:rPr>
          <w:b/>
          <w:sz w:val="22"/>
          <w:szCs w:val="22"/>
        </w:rPr>
        <w:tab/>
      </w:r>
      <w:r w:rsidR="00E06D9A">
        <w:rPr>
          <w:b/>
          <w:sz w:val="22"/>
          <w:szCs w:val="22"/>
        </w:rPr>
        <w:tab/>
      </w:r>
      <w:r w:rsidR="00E06D9A" w:rsidRPr="008C1A5D">
        <w:rPr>
          <w:bCs/>
          <w:i/>
          <w:sz w:val="22"/>
          <w:szCs w:val="22"/>
          <w:highlight w:val="lightGray"/>
        </w:rPr>
        <w:t>(bude doplnené)</w:t>
      </w:r>
    </w:p>
    <w:p w14:paraId="46680780" w14:textId="36030C72" w:rsidR="00131DE2" w:rsidRPr="008C1A5D" w:rsidRDefault="00131DE2" w:rsidP="00131DE2">
      <w:pPr>
        <w:jc w:val="both"/>
        <w:rPr>
          <w:b/>
          <w:bCs/>
          <w:sz w:val="22"/>
          <w:szCs w:val="22"/>
        </w:rPr>
      </w:pPr>
      <w:r w:rsidRPr="008C1A5D">
        <w:rPr>
          <w:bCs/>
          <w:sz w:val="22"/>
          <w:szCs w:val="22"/>
        </w:rPr>
        <w:t xml:space="preserve">Obchodné meno: </w:t>
      </w:r>
      <w:r w:rsidRPr="008C1A5D">
        <w:rPr>
          <w:bCs/>
          <w:sz w:val="22"/>
          <w:szCs w:val="22"/>
        </w:rPr>
        <w:tab/>
      </w:r>
      <w:r w:rsidRPr="008C1A5D">
        <w:rPr>
          <w:bCs/>
          <w:sz w:val="22"/>
          <w:szCs w:val="22"/>
        </w:rPr>
        <w:tab/>
      </w:r>
      <w:r>
        <w:rPr>
          <w:bCs/>
          <w:sz w:val="22"/>
          <w:szCs w:val="22"/>
        </w:rPr>
        <w:tab/>
      </w:r>
    </w:p>
    <w:p w14:paraId="1FF49D02" w14:textId="2E013D8B" w:rsidR="00131DE2" w:rsidRPr="008C1A5D" w:rsidRDefault="00131DE2" w:rsidP="00131DE2">
      <w:pPr>
        <w:jc w:val="both"/>
        <w:rPr>
          <w:bCs/>
          <w:sz w:val="22"/>
          <w:szCs w:val="22"/>
        </w:rPr>
      </w:pPr>
      <w:r w:rsidRPr="008C1A5D">
        <w:rPr>
          <w:bCs/>
          <w:sz w:val="22"/>
          <w:szCs w:val="22"/>
        </w:rPr>
        <w:t xml:space="preserve">Sídlo: </w:t>
      </w:r>
      <w:r w:rsidRPr="008C1A5D">
        <w:rPr>
          <w:bCs/>
          <w:sz w:val="22"/>
          <w:szCs w:val="22"/>
        </w:rPr>
        <w:tab/>
      </w:r>
      <w:r w:rsidRPr="008C1A5D">
        <w:rPr>
          <w:bCs/>
          <w:sz w:val="22"/>
          <w:szCs w:val="22"/>
        </w:rPr>
        <w:tab/>
      </w:r>
      <w:r w:rsidRPr="008C1A5D">
        <w:rPr>
          <w:bCs/>
          <w:sz w:val="22"/>
          <w:szCs w:val="22"/>
        </w:rPr>
        <w:tab/>
      </w:r>
      <w:r w:rsidRPr="008C1A5D">
        <w:rPr>
          <w:bCs/>
          <w:sz w:val="22"/>
          <w:szCs w:val="22"/>
        </w:rPr>
        <w:tab/>
      </w:r>
    </w:p>
    <w:p w14:paraId="06381199" w14:textId="00A2C5F5" w:rsidR="00131DE2" w:rsidRPr="008C1A5D" w:rsidRDefault="00131DE2" w:rsidP="00131DE2">
      <w:pPr>
        <w:jc w:val="both"/>
        <w:rPr>
          <w:bCs/>
          <w:sz w:val="22"/>
          <w:szCs w:val="22"/>
        </w:rPr>
      </w:pPr>
      <w:r w:rsidRPr="008C1A5D">
        <w:rPr>
          <w:bCs/>
          <w:sz w:val="22"/>
          <w:szCs w:val="22"/>
        </w:rPr>
        <w:t xml:space="preserve">Právna forma: </w:t>
      </w:r>
      <w:r w:rsidRPr="008C1A5D">
        <w:rPr>
          <w:bCs/>
          <w:sz w:val="22"/>
          <w:szCs w:val="22"/>
        </w:rPr>
        <w:tab/>
      </w:r>
      <w:r w:rsidRPr="008C1A5D">
        <w:rPr>
          <w:bCs/>
          <w:sz w:val="22"/>
          <w:szCs w:val="22"/>
        </w:rPr>
        <w:tab/>
      </w:r>
      <w:r w:rsidRPr="008C1A5D">
        <w:rPr>
          <w:bCs/>
          <w:sz w:val="22"/>
          <w:szCs w:val="22"/>
        </w:rPr>
        <w:tab/>
      </w:r>
    </w:p>
    <w:p w14:paraId="3007D314" w14:textId="7F90EDEA" w:rsidR="00131DE2" w:rsidRPr="008C1A5D" w:rsidRDefault="00131DE2" w:rsidP="00131DE2">
      <w:pPr>
        <w:ind w:hanging="2835"/>
        <w:jc w:val="both"/>
        <w:rPr>
          <w:bCs/>
          <w:sz w:val="22"/>
          <w:szCs w:val="22"/>
        </w:rPr>
      </w:pPr>
      <w:r w:rsidRPr="008C1A5D">
        <w:rPr>
          <w:bCs/>
          <w:sz w:val="22"/>
          <w:szCs w:val="22"/>
        </w:rPr>
        <w:t xml:space="preserve">Registrácia: </w:t>
      </w:r>
      <w:r w:rsidRPr="008C1A5D">
        <w:rPr>
          <w:bCs/>
          <w:sz w:val="22"/>
          <w:szCs w:val="22"/>
        </w:rPr>
        <w:tab/>
      </w:r>
      <w:r w:rsidRPr="008C1A5D">
        <w:rPr>
          <w:bCs/>
          <w:sz w:val="22"/>
          <w:szCs w:val="22"/>
        </w:rPr>
        <w:tab/>
      </w:r>
      <w:r>
        <w:rPr>
          <w:bCs/>
          <w:sz w:val="22"/>
          <w:szCs w:val="22"/>
        </w:rPr>
        <w:tab/>
      </w:r>
      <w:r>
        <w:rPr>
          <w:bCs/>
          <w:sz w:val="22"/>
          <w:szCs w:val="22"/>
        </w:rPr>
        <w:tab/>
      </w:r>
      <w:r>
        <w:rPr>
          <w:bCs/>
          <w:sz w:val="22"/>
          <w:szCs w:val="22"/>
        </w:rPr>
        <w:tab/>
      </w:r>
      <w:r>
        <w:rPr>
          <w:bCs/>
          <w:sz w:val="22"/>
          <w:szCs w:val="22"/>
        </w:rPr>
        <w:tab/>
      </w:r>
    </w:p>
    <w:p w14:paraId="37397E75" w14:textId="184FFCDB" w:rsidR="00131DE2" w:rsidRPr="008C1A5D" w:rsidRDefault="00131DE2" w:rsidP="00131DE2">
      <w:pPr>
        <w:jc w:val="both"/>
        <w:rPr>
          <w:bCs/>
          <w:sz w:val="22"/>
          <w:szCs w:val="22"/>
        </w:rPr>
      </w:pPr>
      <w:r w:rsidRPr="008C1A5D">
        <w:rPr>
          <w:bCs/>
          <w:sz w:val="22"/>
          <w:szCs w:val="22"/>
        </w:rPr>
        <w:t xml:space="preserve">Štatutárny orgán: </w:t>
      </w:r>
      <w:r w:rsidRPr="008C1A5D">
        <w:rPr>
          <w:bCs/>
          <w:sz w:val="22"/>
          <w:szCs w:val="22"/>
        </w:rPr>
        <w:tab/>
      </w:r>
      <w:r w:rsidRPr="008C1A5D">
        <w:rPr>
          <w:bCs/>
          <w:sz w:val="22"/>
          <w:szCs w:val="22"/>
        </w:rPr>
        <w:tab/>
      </w:r>
      <w:r>
        <w:rPr>
          <w:bCs/>
          <w:sz w:val="22"/>
          <w:szCs w:val="22"/>
        </w:rPr>
        <w:tab/>
      </w:r>
    </w:p>
    <w:p w14:paraId="33B52054" w14:textId="4FA41455" w:rsidR="00131DE2" w:rsidRPr="008C1A5D" w:rsidRDefault="00131DE2" w:rsidP="00131DE2">
      <w:pPr>
        <w:jc w:val="both"/>
        <w:rPr>
          <w:bCs/>
          <w:sz w:val="22"/>
          <w:szCs w:val="22"/>
        </w:rPr>
      </w:pPr>
      <w:r w:rsidRPr="008C1A5D">
        <w:rPr>
          <w:bCs/>
          <w:sz w:val="22"/>
          <w:szCs w:val="22"/>
        </w:rPr>
        <w:t xml:space="preserve">IČO: </w:t>
      </w:r>
      <w:r w:rsidRPr="008C1A5D">
        <w:rPr>
          <w:bCs/>
          <w:sz w:val="22"/>
          <w:szCs w:val="22"/>
        </w:rPr>
        <w:tab/>
      </w:r>
      <w:r w:rsidRPr="008C1A5D">
        <w:rPr>
          <w:bCs/>
          <w:sz w:val="22"/>
          <w:szCs w:val="22"/>
        </w:rPr>
        <w:tab/>
      </w:r>
      <w:r w:rsidRPr="008C1A5D">
        <w:rPr>
          <w:bCs/>
          <w:sz w:val="22"/>
          <w:szCs w:val="22"/>
        </w:rPr>
        <w:tab/>
      </w:r>
      <w:r w:rsidRPr="008C1A5D">
        <w:rPr>
          <w:bCs/>
          <w:sz w:val="22"/>
          <w:szCs w:val="22"/>
        </w:rPr>
        <w:tab/>
      </w:r>
      <w:r>
        <w:rPr>
          <w:bCs/>
          <w:sz w:val="22"/>
          <w:szCs w:val="22"/>
        </w:rPr>
        <w:tab/>
      </w:r>
    </w:p>
    <w:p w14:paraId="46A5F77A" w14:textId="64ACD240" w:rsidR="00131DE2" w:rsidRPr="008C1A5D" w:rsidRDefault="00131DE2" w:rsidP="00131DE2">
      <w:pPr>
        <w:jc w:val="both"/>
        <w:rPr>
          <w:bCs/>
          <w:sz w:val="22"/>
          <w:szCs w:val="22"/>
        </w:rPr>
      </w:pPr>
      <w:r w:rsidRPr="008C1A5D">
        <w:rPr>
          <w:bCs/>
          <w:sz w:val="22"/>
          <w:szCs w:val="22"/>
        </w:rPr>
        <w:t xml:space="preserve">IČ DPH: </w:t>
      </w:r>
      <w:r w:rsidRPr="008C1A5D">
        <w:rPr>
          <w:bCs/>
          <w:sz w:val="22"/>
          <w:szCs w:val="22"/>
        </w:rPr>
        <w:tab/>
      </w:r>
      <w:r w:rsidRPr="008C1A5D">
        <w:rPr>
          <w:bCs/>
          <w:sz w:val="22"/>
          <w:szCs w:val="22"/>
        </w:rPr>
        <w:tab/>
      </w:r>
      <w:r w:rsidRPr="008C1A5D">
        <w:rPr>
          <w:bCs/>
          <w:sz w:val="22"/>
          <w:szCs w:val="22"/>
        </w:rPr>
        <w:tab/>
      </w:r>
      <w:r>
        <w:rPr>
          <w:bCs/>
          <w:sz w:val="22"/>
          <w:szCs w:val="22"/>
        </w:rPr>
        <w:tab/>
      </w:r>
    </w:p>
    <w:p w14:paraId="6813EFAA" w14:textId="550AC521" w:rsidR="00131DE2" w:rsidRPr="008C1A5D" w:rsidRDefault="00131DE2" w:rsidP="00131DE2">
      <w:pPr>
        <w:jc w:val="both"/>
        <w:rPr>
          <w:bCs/>
          <w:sz w:val="22"/>
          <w:szCs w:val="22"/>
        </w:rPr>
      </w:pPr>
      <w:r w:rsidRPr="008C1A5D">
        <w:rPr>
          <w:bCs/>
          <w:sz w:val="22"/>
          <w:szCs w:val="22"/>
        </w:rPr>
        <w:t xml:space="preserve">DIČ: </w:t>
      </w:r>
      <w:r w:rsidRPr="008C1A5D">
        <w:rPr>
          <w:bCs/>
          <w:sz w:val="22"/>
          <w:szCs w:val="22"/>
        </w:rPr>
        <w:tab/>
      </w:r>
      <w:r w:rsidRPr="008C1A5D">
        <w:rPr>
          <w:bCs/>
          <w:sz w:val="22"/>
          <w:szCs w:val="22"/>
        </w:rPr>
        <w:tab/>
      </w:r>
      <w:r w:rsidRPr="008C1A5D">
        <w:rPr>
          <w:bCs/>
          <w:sz w:val="22"/>
          <w:szCs w:val="22"/>
        </w:rPr>
        <w:tab/>
      </w:r>
      <w:r w:rsidRPr="008C1A5D">
        <w:rPr>
          <w:bCs/>
          <w:sz w:val="22"/>
          <w:szCs w:val="22"/>
        </w:rPr>
        <w:tab/>
      </w:r>
      <w:r>
        <w:rPr>
          <w:bCs/>
          <w:sz w:val="22"/>
          <w:szCs w:val="22"/>
        </w:rPr>
        <w:tab/>
      </w:r>
    </w:p>
    <w:p w14:paraId="5FDE3F9F" w14:textId="4965DA48" w:rsidR="00131DE2" w:rsidRPr="008C1A5D" w:rsidRDefault="00131DE2" w:rsidP="00131DE2">
      <w:pPr>
        <w:jc w:val="both"/>
        <w:rPr>
          <w:bCs/>
          <w:sz w:val="22"/>
          <w:szCs w:val="22"/>
        </w:rPr>
      </w:pPr>
      <w:r w:rsidRPr="008C1A5D">
        <w:rPr>
          <w:bCs/>
          <w:sz w:val="22"/>
          <w:szCs w:val="22"/>
        </w:rPr>
        <w:t>Bankové spojenie:</w:t>
      </w:r>
      <w:r w:rsidRPr="008C1A5D">
        <w:rPr>
          <w:bCs/>
          <w:sz w:val="22"/>
          <w:szCs w:val="22"/>
        </w:rPr>
        <w:tab/>
      </w:r>
      <w:r w:rsidRPr="008C1A5D">
        <w:rPr>
          <w:bCs/>
          <w:sz w:val="22"/>
          <w:szCs w:val="22"/>
        </w:rPr>
        <w:tab/>
      </w:r>
      <w:r>
        <w:rPr>
          <w:bCs/>
          <w:sz w:val="22"/>
          <w:szCs w:val="22"/>
        </w:rPr>
        <w:tab/>
      </w:r>
    </w:p>
    <w:p w14:paraId="6C3BA20F" w14:textId="6373D638" w:rsidR="00131DE2" w:rsidRPr="008C1A5D" w:rsidRDefault="00131DE2" w:rsidP="00131DE2">
      <w:pPr>
        <w:jc w:val="both"/>
        <w:rPr>
          <w:bCs/>
          <w:sz w:val="22"/>
          <w:szCs w:val="22"/>
        </w:rPr>
      </w:pPr>
      <w:r w:rsidRPr="008C1A5D">
        <w:rPr>
          <w:bCs/>
          <w:sz w:val="22"/>
          <w:szCs w:val="22"/>
        </w:rPr>
        <w:t>IBAN:</w:t>
      </w:r>
      <w:r w:rsidRPr="008C1A5D">
        <w:rPr>
          <w:bCs/>
          <w:sz w:val="22"/>
          <w:szCs w:val="22"/>
        </w:rPr>
        <w:tab/>
      </w:r>
      <w:r w:rsidRPr="008C1A5D">
        <w:rPr>
          <w:bCs/>
          <w:sz w:val="22"/>
          <w:szCs w:val="22"/>
        </w:rPr>
        <w:tab/>
      </w:r>
      <w:r w:rsidRPr="008C1A5D">
        <w:rPr>
          <w:bCs/>
          <w:sz w:val="22"/>
          <w:szCs w:val="22"/>
        </w:rPr>
        <w:tab/>
      </w:r>
      <w:r w:rsidRPr="008C1A5D">
        <w:rPr>
          <w:bCs/>
          <w:sz w:val="22"/>
          <w:szCs w:val="22"/>
        </w:rPr>
        <w:tab/>
      </w:r>
    </w:p>
    <w:p w14:paraId="46C4F77C" w14:textId="6DEE08EB" w:rsidR="00131DE2" w:rsidRPr="008C1A5D" w:rsidRDefault="00131DE2" w:rsidP="00131DE2">
      <w:pPr>
        <w:jc w:val="both"/>
        <w:rPr>
          <w:bCs/>
          <w:sz w:val="22"/>
          <w:szCs w:val="22"/>
        </w:rPr>
      </w:pPr>
      <w:r w:rsidRPr="008C1A5D">
        <w:rPr>
          <w:bCs/>
          <w:sz w:val="22"/>
          <w:szCs w:val="22"/>
        </w:rPr>
        <w:t>BIC/SWIFT kód:</w:t>
      </w:r>
      <w:r w:rsidRPr="008C1A5D">
        <w:rPr>
          <w:bCs/>
          <w:sz w:val="22"/>
          <w:szCs w:val="22"/>
        </w:rPr>
        <w:tab/>
      </w:r>
      <w:r w:rsidRPr="008C1A5D">
        <w:rPr>
          <w:bCs/>
          <w:sz w:val="22"/>
          <w:szCs w:val="22"/>
        </w:rPr>
        <w:tab/>
      </w:r>
      <w:r>
        <w:rPr>
          <w:bCs/>
          <w:sz w:val="22"/>
          <w:szCs w:val="22"/>
        </w:rPr>
        <w:tab/>
      </w:r>
    </w:p>
    <w:p w14:paraId="0D572864" w14:textId="52BB5E9C" w:rsidR="00131DE2" w:rsidRPr="008C1A5D" w:rsidRDefault="00B63D78" w:rsidP="00131DE2">
      <w:pPr>
        <w:jc w:val="both"/>
        <w:rPr>
          <w:bCs/>
          <w:sz w:val="22"/>
          <w:szCs w:val="22"/>
        </w:rPr>
      </w:pPr>
      <w:r>
        <w:rPr>
          <w:bCs/>
          <w:sz w:val="22"/>
          <w:szCs w:val="22"/>
        </w:rPr>
        <w:t>E</w:t>
      </w:r>
      <w:r w:rsidR="00131DE2" w:rsidRPr="008C1A5D">
        <w:rPr>
          <w:bCs/>
          <w:sz w:val="22"/>
          <w:szCs w:val="22"/>
        </w:rPr>
        <w:t>-mail:</w:t>
      </w:r>
      <w:r w:rsidR="00131DE2" w:rsidRPr="008C1A5D">
        <w:rPr>
          <w:bCs/>
          <w:sz w:val="22"/>
          <w:szCs w:val="22"/>
        </w:rPr>
        <w:tab/>
      </w:r>
      <w:r w:rsidR="00131DE2" w:rsidRPr="008C1A5D">
        <w:rPr>
          <w:bCs/>
          <w:sz w:val="22"/>
          <w:szCs w:val="22"/>
        </w:rPr>
        <w:tab/>
      </w:r>
      <w:r w:rsidR="00131DE2" w:rsidRPr="008C1A5D">
        <w:rPr>
          <w:bCs/>
          <w:sz w:val="22"/>
          <w:szCs w:val="22"/>
        </w:rPr>
        <w:tab/>
      </w:r>
    </w:p>
    <w:p w14:paraId="63B53DB9" w14:textId="77777777" w:rsidR="00131DE2" w:rsidRPr="008C1A5D" w:rsidRDefault="00131DE2" w:rsidP="00131DE2">
      <w:pPr>
        <w:jc w:val="both"/>
        <w:rPr>
          <w:bCs/>
          <w:sz w:val="22"/>
          <w:szCs w:val="22"/>
        </w:rPr>
      </w:pPr>
    </w:p>
    <w:p w14:paraId="3B0DC14B" w14:textId="77777777" w:rsidR="00131DE2" w:rsidRPr="008C1A5D" w:rsidRDefault="00131DE2" w:rsidP="00131DE2">
      <w:pPr>
        <w:jc w:val="both"/>
        <w:rPr>
          <w:bCs/>
          <w:sz w:val="22"/>
          <w:szCs w:val="22"/>
        </w:rPr>
      </w:pPr>
      <w:r w:rsidRPr="008C1A5D">
        <w:rPr>
          <w:bCs/>
          <w:sz w:val="22"/>
          <w:szCs w:val="22"/>
        </w:rPr>
        <w:t>a</w:t>
      </w:r>
    </w:p>
    <w:p w14:paraId="19BD20FB" w14:textId="77777777" w:rsidR="00131DE2" w:rsidRPr="008C1A5D" w:rsidRDefault="00131DE2" w:rsidP="00131DE2">
      <w:pPr>
        <w:jc w:val="both"/>
        <w:rPr>
          <w:b/>
          <w:sz w:val="22"/>
          <w:szCs w:val="22"/>
        </w:rPr>
      </w:pPr>
    </w:p>
    <w:p w14:paraId="07A702A5" w14:textId="77777777" w:rsidR="00131DE2" w:rsidRPr="008C1A5D" w:rsidRDefault="00131DE2" w:rsidP="00131DE2">
      <w:pPr>
        <w:jc w:val="both"/>
        <w:rPr>
          <w:b/>
          <w:sz w:val="22"/>
          <w:szCs w:val="22"/>
        </w:rPr>
      </w:pPr>
      <w:r w:rsidRPr="008C1A5D">
        <w:rPr>
          <w:b/>
          <w:sz w:val="22"/>
          <w:szCs w:val="22"/>
        </w:rPr>
        <w:t xml:space="preserve">Zhotoviteľ: </w:t>
      </w:r>
      <w:r w:rsidRPr="008C1A5D">
        <w:rPr>
          <w:b/>
          <w:sz w:val="22"/>
          <w:szCs w:val="22"/>
        </w:rPr>
        <w:tab/>
      </w:r>
      <w:r w:rsidRPr="008C1A5D">
        <w:rPr>
          <w:b/>
          <w:sz w:val="22"/>
          <w:szCs w:val="22"/>
        </w:rPr>
        <w:tab/>
      </w:r>
      <w:r w:rsidRPr="008C1A5D">
        <w:rPr>
          <w:b/>
          <w:sz w:val="22"/>
          <w:szCs w:val="22"/>
        </w:rPr>
        <w:tab/>
      </w:r>
      <w:r w:rsidRPr="008C1A5D">
        <w:rPr>
          <w:bCs/>
          <w:i/>
          <w:sz w:val="22"/>
          <w:szCs w:val="22"/>
          <w:highlight w:val="lightGray"/>
        </w:rPr>
        <w:t>(bude doplnené)</w:t>
      </w:r>
    </w:p>
    <w:p w14:paraId="2D1D3608" w14:textId="77777777" w:rsidR="00131DE2" w:rsidRPr="008C1A5D" w:rsidRDefault="00131DE2" w:rsidP="00131DE2">
      <w:pPr>
        <w:jc w:val="both"/>
        <w:rPr>
          <w:b/>
          <w:sz w:val="22"/>
          <w:szCs w:val="22"/>
        </w:rPr>
      </w:pPr>
      <w:r w:rsidRPr="008C1A5D">
        <w:rPr>
          <w:sz w:val="22"/>
          <w:szCs w:val="22"/>
        </w:rPr>
        <w:t xml:space="preserve">Obchodné meno: </w:t>
      </w:r>
      <w:r w:rsidRPr="008C1A5D">
        <w:rPr>
          <w:sz w:val="22"/>
          <w:szCs w:val="22"/>
        </w:rPr>
        <w:tab/>
      </w:r>
      <w:r w:rsidRPr="008C1A5D">
        <w:rPr>
          <w:sz w:val="22"/>
          <w:szCs w:val="22"/>
        </w:rPr>
        <w:tab/>
      </w:r>
    </w:p>
    <w:p w14:paraId="54AE8C53" w14:textId="77777777" w:rsidR="00131DE2" w:rsidRPr="008C1A5D" w:rsidRDefault="00131DE2" w:rsidP="00131DE2">
      <w:pPr>
        <w:jc w:val="both"/>
        <w:rPr>
          <w:sz w:val="22"/>
          <w:szCs w:val="22"/>
        </w:rPr>
      </w:pPr>
      <w:r w:rsidRPr="008C1A5D">
        <w:rPr>
          <w:sz w:val="22"/>
          <w:szCs w:val="22"/>
        </w:rPr>
        <w:t xml:space="preserve">Sídlo: </w:t>
      </w:r>
      <w:r w:rsidRPr="008C1A5D">
        <w:rPr>
          <w:sz w:val="22"/>
          <w:szCs w:val="22"/>
        </w:rPr>
        <w:tab/>
      </w:r>
      <w:r w:rsidRPr="008C1A5D">
        <w:rPr>
          <w:sz w:val="22"/>
          <w:szCs w:val="22"/>
        </w:rPr>
        <w:tab/>
      </w:r>
      <w:r w:rsidRPr="008C1A5D">
        <w:rPr>
          <w:sz w:val="22"/>
          <w:szCs w:val="22"/>
        </w:rPr>
        <w:tab/>
      </w:r>
      <w:r w:rsidRPr="008C1A5D">
        <w:rPr>
          <w:sz w:val="22"/>
          <w:szCs w:val="22"/>
        </w:rPr>
        <w:tab/>
      </w:r>
    </w:p>
    <w:p w14:paraId="474A2791" w14:textId="77777777" w:rsidR="00131DE2" w:rsidRPr="008C1A5D" w:rsidRDefault="00131DE2" w:rsidP="00131DE2">
      <w:pPr>
        <w:jc w:val="both"/>
        <w:rPr>
          <w:sz w:val="22"/>
          <w:szCs w:val="22"/>
        </w:rPr>
      </w:pPr>
      <w:r w:rsidRPr="008C1A5D">
        <w:rPr>
          <w:sz w:val="22"/>
          <w:szCs w:val="22"/>
        </w:rPr>
        <w:t xml:space="preserve">Právna forma: </w:t>
      </w:r>
      <w:r w:rsidRPr="008C1A5D">
        <w:rPr>
          <w:sz w:val="22"/>
          <w:szCs w:val="22"/>
        </w:rPr>
        <w:tab/>
      </w:r>
      <w:r w:rsidRPr="008C1A5D">
        <w:rPr>
          <w:sz w:val="22"/>
          <w:szCs w:val="22"/>
        </w:rPr>
        <w:tab/>
      </w:r>
    </w:p>
    <w:p w14:paraId="02DCB03C" w14:textId="77777777" w:rsidR="00131DE2" w:rsidRPr="008C1A5D" w:rsidRDefault="00131DE2" w:rsidP="00131DE2">
      <w:pPr>
        <w:ind w:hanging="2835"/>
        <w:jc w:val="both"/>
        <w:rPr>
          <w:sz w:val="22"/>
          <w:szCs w:val="22"/>
        </w:rPr>
      </w:pPr>
      <w:r w:rsidRPr="008C1A5D">
        <w:rPr>
          <w:sz w:val="22"/>
          <w:szCs w:val="22"/>
        </w:rPr>
        <w:t xml:space="preserve">Registrácia: </w:t>
      </w:r>
      <w:r>
        <w:rPr>
          <w:sz w:val="22"/>
          <w:szCs w:val="22"/>
        </w:rPr>
        <w:tab/>
      </w:r>
      <w:r w:rsidRPr="008C1A5D">
        <w:rPr>
          <w:sz w:val="22"/>
          <w:szCs w:val="22"/>
        </w:rPr>
        <w:t xml:space="preserve">Štatutárny orgán: </w:t>
      </w:r>
      <w:r w:rsidRPr="008C1A5D">
        <w:rPr>
          <w:sz w:val="22"/>
          <w:szCs w:val="22"/>
        </w:rPr>
        <w:tab/>
      </w:r>
      <w:r w:rsidRPr="008C1A5D">
        <w:rPr>
          <w:sz w:val="22"/>
          <w:szCs w:val="22"/>
        </w:rPr>
        <w:tab/>
      </w:r>
    </w:p>
    <w:p w14:paraId="67619701" w14:textId="77777777" w:rsidR="00131DE2" w:rsidRPr="008C1A5D" w:rsidRDefault="00131DE2" w:rsidP="00131DE2">
      <w:pPr>
        <w:jc w:val="both"/>
        <w:rPr>
          <w:sz w:val="22"/>
          <w:szCs w:val="22"/>
        </w:rPr>
      </w:pPr>
      <w:r w:rsidRPr="008C1A5D">
        <w:rPr>
          <w:sz w:val="22"/>
          <w:szCs w:val="22"/>
        </w:rPr>
        <w:t xml:space="preserve">IČO: </w:t>
      </w:r>
      <w:r w:rsidRPr="008C1A5D">
        <w:rPr>
          <w:sz w:val="22"/>
          <w:szCs w:val="22"/>
        </w:rPr>
        <w:tab/>
      </w:r>
      <w:r w:rsidRPr="008C1A5D">
        <w:rPr>
          <w:sz w:val="22"/>
          <w:szCs w:val="22"/>
        </w:rPr>
        <w:tab/>
      </w:r>
      <w:r w:rsidRPr="008C1A5D">
        <w:rPr>
          <w:sz w:val="22"/>
          <w:szCs w:val="22"/>
        </w:rPr>
        <w:tab/>
      </w:r>
      <w:r w:rsidRPr="008C1A5D">
        <w:rPr>
          <w:sz w:val="22"/>
          <w:szCs w:val="22"/>
        </w:rPr>
        <w:tab/>
      </w:r>
    </w:p>
    <w:p w14:paraId="25EAFDD3" w14:textId="77777777" w:rsidR="00131DE2" w:rsidRPr="008C1A5D" w:rsidRDefault="00131DE2" w:rsidP="00131DE2">
      <w:pPr>
        <w:jc w:val="both"/>
        <w:rPr>
          <w:sz w:val="22"/>
          <w:szCs w:val="22"/>
        </w:rPr>
      </w:pPr>
      <w:r w:rsidRPr="008C1A5D">
        <w:rPr>
          <w:sz w:val="22"/>
          <w:szCs w:val="22"/>
        </w:rPr>
        <w:t xml:space="preserve">IČ DPH: </w:t>
      </w:r>
      <w:r w:rsidRPr="008C1A5D">
        <w:rPr>
          <w:sz w:val="22"/>
          <w:szCs w:val="22"/>
        </w:rPr>
        <w:tab/>
      </w:r>
      <w:r w:rsidRPr="008C1A5D">
        <w:rPr>
          <w:sz w:val="22"/>
          <w:szCs w:val="22"/>
        </w:rPr>
        <w:tab/>
      </w:r>
      <w:r w:rsidRPr="008C1A5D">
        <w:rPr>
          <w:sz w:val="22"/>
          <w:szCs w:val="22"/>
        </w:rPr>
        <w:tab/>
      </w:r>
    </w:p>
    <w:p w14:paraId="431846D1" w14:textId="77777777" w:rsidR="00131DE2" w:rsidRPr="008C1A5D" w:rsidRDefault="00131DE2" w:rsidP="00131DE2">
      <w:pPr>
        <w:jc w:val="both"/>
        <w:rPr>
          <w:sz w:val="22"/>
          <w:szCs w:val="22"/>
        </w:rPr>
      </w:pPr>
      <w:r w:rsidRPr="008C1A5D">
        <w:rPr>
          <w:sz w:val="22"/>
          <w:szCs w:val="22"/>
        </w:rPr>
        <w:t xml:space="preserve">DIČ: </w:t>
      </w:r>
      <w:r w:rsidRPr="008C1A5D">
        <w:rPr>
          <w:sz w:val="22"/>
          <w:szCs w:val="22"/>
        </w:rPr>
        <w:tab/>
      </w:r>
      <w:r w:rsidRPr="008C1A5D">
        <w:rPr>
          <w:sz w:val="22"/>
          <w:szCs w:val="22"/>
        </w:rPr>
        <w:tab/>
      </w:r>
      <w:r w:rsidRPr="008C1A5D">
        <w:rPr>
          <w:sz w:val="22"/>
          <w:szCs w:val="22"/>
        </w:rPr>
        <w:tab/>
      </w:r>
      <w:r w:rsidRPr="008C1A5D">
        <w:rPr>
          <w:sz w:val="22"/>
          <w:szCs w:val="22"/>
        </w:rPr>
        <w:tab/>
      </w:r>
    </w:p>
    <w:p w14:paraId="15619E7D" w14:textId="77777777" w:rsidR="00131DE2" w:rsidRPr="008C1A5D" w:rsidRDefault="00131DE2" w:rsidP="00131DE2">
      <w:pPr>
        <w:jc w:val="both"/>
        <w:rPr>
          <w:sz w:val="22"/>
          <w:szCs w:val="22"/>
        </w:rPr>
      </w:pPr>
      <w:r w:rsidRPr="008C1A5D">
        <w:rPr>
          <w:sz w:val="22"/>
          <w:szCs w:val="22"/>
        </w:rPr>
        <w:t>Bankové spojenie:</w:t>
      </w:r>
      <w:r w:rsidRPr="008C1A5D">
        <w:rPr>
          <w:sz w:val="22"/>
          <w:szCs w:val="22"/>
        </w:rPr>
        <w:tab/>
      </w:r>
      <w:r w:rsidRPr="008C1A5D">
        <w:rPr>
          <w:sz w:val="22"/>
          <w:szCs w:val="22"/>
        </w:rPr>
        <w:tab/>
      </w:r>
    </w:p>
    <w:p w14:paraId="5D09DDBA" w14:textId="77777777" w:rsidR="00131DE2" w:rsidRPr="008C1A5D" w:rsidRDefault="00131DE2" w:rsidP="00131DE2">
      <w:pPr>
        <w:jc w:val="both"/>
        <w:rPr>
          <w:sz w:val="22"/>
          <w:szCs w:val="22"/>
        </w:rPr>
      </w:pPr>
      <w:r w:rsidRPr="008C1A5D">
        <w:rPr>
          <w:sz w:val="22"/>
          <w:szCs w:val="22"/>
        </w:rPr>
        <w:t>IBAN:</w:t>
      </w:r>
      <w:r w:rsidRPr="008C1A5D">
        <w:rPr>
          <w:sz w:val="22"/>
          <w:szCs w:val="22"/>
        </w:rPr>
        <w:tab/>
      </w:r>
      <w:r w:rsidRPr="008C1A5D">
        <w:rPr>
          <w:sz w:val="22"/>
          <w:szCs w:val="22"/>
        </w:rPr>
        <w:tab/>
      </w:r>
      <w:r w:rsidRPr="008C1A5D">
        <w:rPr>
          <w:sz w:val="22"/>
          <w:szCs w:val="22"/>
        </w:rPr>
        <w:tab/>
      </w:r>
      <w:r w:rsidRPr="008C1A5D">
        <w:rPr>
          <w:sz w:val="22"/>
          <w:szCs w:val="22"/>
        </w:rPr>
        <w:tab/>
      </w:r>
    </w:p>
    <w:p w14:paraId="5E8C0AE0" w14:textId="77777777" w:rsidR="00131DE2" w:rsidRPr="008C1A5D" w:rsidRDefault="00131DE2" w:rsidP="00131DE2">
      <w:pPr>
        <w:jc w:val="both"/>
        <w:rPr>
          <w:sz w:val="22"/>
          <w:szCs w:val="22"/>
        </w:rPr>
      </w:pPr>
      <w:r w:rsidRPr="008C1A5D">
        <w:rPr>
          <w:sz w:val="22"/>
          <w:szCs w:val="22"/>
        </w:rPr>
        <w:t>BIC/SWIFT kód:</w:t>
      </w:r>
      <w:r w:rsidRPr="008C1A5D">
        <w:rPr>
          <w:sz w:val="22"/>
          <w:szCs w:val="22"/>
        </w:rPr>
        <w:tab/>
      </w:r>
      <w:r w:rsidRPr="008C1A5D">
        <w:rPr>
          <w:sz w:val="22"/>
          <w:szCs w:val="22"/>
        </w:rPr>
        <w:tab/>
      </w:r>
    </w:p>
    <w:p w14:paraId="3D8A1934" w14:textId="31F4E649" w:rsidR="00131DE2" w:rsidRPr="00D06EEB" w:rsidRDefault="00B63D78" w:rsidP="00131DE2">
      <w:pPr>
        <w:jc w:val="both"/>
        <w:rPr>
          <w:sz w:val="22"/>
          <w:szCs w:val="22"/>
        </w:rPr>
      </w:pPr>
      <w:r>
        <w:rPr>
          <w:sz w:val="22"/>
          <w:szCs w:val="22"/>
        </w:rPr>
        <w:t>E</w:t>
      </w:r>
      <w:r w:rsidR="00131DE2" w:rsidRPr="008C1A5D">
        <w:rPr>
          <w:sz w:val="22"/>
          <w:szCs w:val="22"/>
        </w:rPr>
        <w:t>-mail:</w:t>
      </w:r>
      <w:r w:rsidR="00131DE2" w:rsidRPr="008C1A5D">
        <w:rPr>
          <w:sz w:val="22"/>
          <w:szCs w:val="22"/>
        </w:rPr>
        <w:tab/>
      </w:r>
    </w:p>
    <w:p w14:paraId="75F5B3F5" w14:textId="77777777" w:rsidR="00131DE2" w:rsidRPr="008C1A5D" w:rsidRDefault="00131DE2" w:rsidP="00131DE2">
      <w:pPr>
        <w:jc w:val="center"/>
        <w:rPr>
          <w:b/>
          <w:sz w:val="22"/>
          <w:szCs w:val="22"/>
        </w:rPr>
      </w:pPr>
      <w:r w:rsidRPr="008C1A5D">
        <w:rPr>
          <w:b/>
          <w:sz w:val="22"/>
          <w:szCs w:val="22"/>
        </w:rPr>
        <w:t>Preambula</w:t>
      </w:r>
    </w:p>
    <w:p w14:paraId="6E05B690" w14:textId="77777777" w:rsidR="00131DE2" w:rsidRPr="008C1A5D" w:rsidRDefault="00131DE2" w:rsidP="00131DE2">
      <w:pPr>
        <w:ind w:firstLine="709"/>
        <w:jc w:val="both"/>
        <w:rPr>
          <w:b/>
          <w:sz w:val="22"/>
          <w:szCs w:val="22"/>
        </w:rPr>
      </w:pPr>
    </w:p>
    <w:p w14:paraId="6C399631" w14:textId="77777777" w:rsidR="00131DE2" w:rsidRPr="008C1A5D" w:rsidRDefault="00131DE2" w:rsidP="00131DE2">
      <w:pPr>
        <w:jc w:val="both"/>
        <w:rPr>
          <w:sz w:val="22"/>
          <w:szCs w:val="22"/>
        </w:rPr>
      </w:pPr>
      <w:r w:rsidRPr="008C1A5D">
        <w:rPr>
          <w:bCs/>
          <w:sz w:val="22"/>
          <w:szCs w:val="22"/>
        </w:rPr>
        <w:t xml:space="preserve">Zmluvné strany uzatvorili dňa .... </w:t>
      </w:r>
      <w:r w:rsidRPr="008C1A5D">
        <w:rPr>
          <w:bCs/>
          <w:i/>
          <w:sz w:val="22"/>
          <w:szCs w:val="22"/>
          <w:highlight w:val="lightGray"/>
        </w:rPr>
        <w:t>(bude doplnené)</w:t>
      </w:r>
      <w:r w:rsidRPr="008C1A5D">
        <w:rPr>
          <w:bCs/>
          <w:i/>
          <w:sz w:val="22"/>
          <w:szCs w:val="22"/>
        </w:rPr>
        <w:t xml:space="preserve"> </w:t>
      </w:r>
      <w:r w:rsidRPr="008C1A5D">
        <w:rPr>
          <w:bCs/>
          <w:sz w:val="22"/>
          <w:szCs w:val="22"/>
        </w:rPr>
        <w:t xml:space="preserve">Zmluvu o dielo č. ..... </w:t>
      </w:r>
      <w:r w:rsidRPr="008C1A5D">
        <w:rPr>
          <w:bCs/>
          <w:i/>
          <w:sz w:val="22"/>
          <w:szCs w:val="22"/>
          <w:highlight w:val="lightGray"/>
        </w:rPr>
        <w:t>(bude doplnené)</w:t>
      </w:r>
      <w:r w:rsidRPr="008C1A5D">
        <w:rPr>
          <w:bCs/>
          <w:sz w:val="22"/>
          <w:szCs w:val="22"/>
        </w:rPr>
        <w:t xml:space="preserve">, predmetom ktorej je </w:t>
      </w:r>
      <w:r w:rsidRPr="008C1A5D">
        <w:rPr>
          <w:sz w:val="22"/>
          <w:szCs w:val="22"/>
        </w:rPr>
        <w:t>realizácia stavebných prác (Diela) na stavbe s názvom</w:t>
      </w:r>
      <w:r w:rsidRPr="00C255B4">
        <w:rPr>
          <w:b/>
          <w:sz w:val="22"/>
          <w:szCs w:val="22"/>
        </w:rPr>
        <w:t xml:space="preserve">: </w:t>
      </w:r>
      <w:r w:rsidR="005B2775" w:rsidRPr="005B2775">
        <w:rPr>
          <w:rFonts w:eastAsia="Calibri"/>
          <w:b/>
          <w:sz w:val="22"/>
          <w:szCs w:val="22"/>
          <w:lang w:eastAsia="en-US"/>
        </w:rPr>
        <w:t>„Modernizácia železničnej trate Žilina – Košice, úsek trate Poprad Tatry (mimo) – Krompachy. Časť: A.2 Vydrník (mimo) – Markušovce (mimo)“</w:t>
      </w:r>
      <w:r w:rsidR="005B2775" w:rsidRPr="005B2775">
        <w:rPr>
          <w:b/>
          <w:bCs/>
          <w:sz w:val="22"/>
          <w:szCs w:val="22"/>
        </w:rPr>
        <w:t xml:space="preserve"> </w:t>
      </w:r>
      <w:r w:rsidRPr="008C1A5D">
        <w:rPr>
          <w:bCs/>
          <w:sz w:val="22"/>
          <w:szCs w:val="22"/>
        </w:rPr>
        <w:t>(ďalej len „Zmluva“)</w:t>
      </w:r>
      <w:r w:rsidRPr="008C1A5D">
        <w:rPr>
          <w:sz w:val="22"/>
          <w:szCs w:val="22"/>
        </w:rPr>
        <w:t>.</w:t>
      </w:r>
      <w:r w:rsidRPr="008C1A5D">
        <w:rPr>
          <w:bCs/>
          <w:sz w:val="22"/>
          <w:szCs w:val="22"/>
        </w:rPr>
        <w:t xml:space="preserve"> Počas realizácie stavebných prác (Diela) vznikla potreba </w:t>
      </w:r>
      <w:r w:rsidRPr="00DE3D98">
        <w:rPr>
          <w:bCs/>
          <w:sz w:val="22"/>
          <w:szCs w:val="22"/>
        </w:rPr>
        <w:t>zmeny ceny podľa podčlánku 14.1 (a) Zmluvy a podčlánku 13.8 Zmluvy na základe uplatnenia mechanizmu na úpravu ceny v dôsledku zmien nákladov na realizáciu v zmysle Metodického pokynu Ministerstva dopravy a výstavby Slovenskej republiky č. 19/2022, ktorým sa stanovuje mechanizmus úpravy ceny v dôsledku zmien nákladov pri projektoch opravy a údržby, výstavby, modernizácie a rekonštrukcie inžinierskych stavieb a budov</w:t>
      </w:r>
      <w:r w:rsidRPr="008C1A5D">
        <w:rPr>
          <w:bCs/>
          <w:sz w:val="22"/>
          <w:szCs w:val="22"/>
        </w:rPr>
        <w:t xml:space="preserve">, ktoré sú bližšie špecifikované v článku 1 Dodatku č. .... </w:t>
      </w:r>
      <w:r w:rsidRPr="008C1A5D">
        <w:rPr>
          <w:bCs/>
          <w:i/>
          <w:sz w:val="22"/>
          <w:szCs w:val="22"/>
          <w:highlight w:val="lightGray"/>
        </w:rPr>
        <w:t>(bude doplnené)</w:t>
      </w:r>
      <w:r w:rsidRPr="008C1A5D">
        <w:rPr>
          <w:bCs/>
          <w:sz w:val="22"/>
          <w:szCs w:val="22"/>
        </w:rPr>
        <w:t>. Predmetn</w:t>
      </w:r>
      <w:r>
        <w:rPr>
          <w:bCs/>
          <w:sz w:val="22"/>
          <w:szCs w:val="22"/>
        </w:rPr>
        <w:t>ú</w:t>
      </w:r>
      <w:r w:rsidRPr="008C1A5D">
        <w:rPr>
          <w:bCs/>
          <w:sz w:val="22"/>
          <w:szCs w:val="22"/>
        </w:rPr>
        <w:t xml:space="preserve"> zmen</w:t>
      </w:r>
      <w:r>
        <w:rPr>
          <w:bCs/>
          <w:sz w:val="22"/>
          <w:szCs w:val="22"/>
        </w:rPr>
        <w:t>u</w:t>
      </w:r>
      <w:r w:rsidRPr="008C1A5D">
        <w:rPr>
          <w:bCs/>
          <w:sz w:val="22"/>
          <w:szCs w:val="22"/>
        </w:rPr>
        <w:t xml:space="preserve"> Zmluvy je možné považovať za zmeny Zmluvy vykonané </w:t>
      </w:r>
      <w:r w:rsidRPr="008C1A5D">
        <w:rPr>
          <w:sz w:val="22"/>
          <w:szCs w:val="22"/>
        </w:rPr>
        <w:t>v súlade</w:t>
      </w:r>
      <w:r w:rsidRPr="008C1A5D">
        <w:rPr>
          <w:bCs/>
          <w:sz w:val="22"/>
          <w:szCs w:val="22"/>
        </w:rPr>
        <w:t xml:space="preserve"> s § 18 ods. 1 písm. a) zákona č. 343/2015 Z. z. o verejnom obstarávaní a o zmene a doplnení niektorých </w:t>
      </w:r>
      <w:r w:rsidRPr="008C1A5D">
        <w:rPr>
          <w:bCs/>
          <w:sz w:val="22"/>
          <w:szCs w:val="22"/>
        </w:rPr>
        <w:lastRenderedPageBreak/>
        <w:t xml:space="preserve">zákonov v znení neskorších predpisov. Vzhľadom na uvedené sa Zmluvné strany v súlade s ustanoveniami podčlánku 13.8 Zmluvy </w:t>
      </w:r>
      <w:r w:rsidRPr="008C1A5D">
        <w:rPr>
          <w:sz w:val="22"/>
          <w:szCs w:val="22"/>
        </w:rPr>
        <w:t xml:space="preserve">dohodli na úprave znenia Zmluvy tak, ako to vyplýva z tohto Dodatku č. ... </w:t>
      </w:r>
      <w:r w:rsidRPr="008C1A5D">
        <w:rPr>
          <w:bCs/>
          <w:i/>
          <w:sz w:val="22"/>
          <w:szCs w:val="22"/>
          <w:highlight w:val="lightGray"/>
        </w:rPr>
        <w:t>(bude doplnené)</w:t>
      </w:r>
      <w:r w:rsidRPr="008C1A5D">
        <w:rPr>
          <w:sz w:val="22"/>
          <w:szCs w:val="22"/>
        </w:rPr>
        <w:t>.</w:t>
      </w:r>
    </w:p>
    <w:p w14:paraId="7843B495" w14:textId="77777777" w:rsidR="00131DE2" w:rsidRPr="008C1A5D" w:rsidRDefault="00131DE2" w:rsidP="00C255B4">
      <w:pPr>
        <w:spacing w:before="120" w:after="120"/>
        <w:ind w:left="425"/>
        <w:jc w:val="center"/>
        <w:rPr>
          <w:b/>
          <w:sz w:val="22"/>
          <w:szCs w:val="22"/>
        </w:rPr>
      </w:pPr>
      <w:r w:rsidRPr="008C1A5D">
        <w:rPr>
          <w:b/>
          <w:sz w:val="22"/>
          <w:szCs w:val="22"/>
        </w:rPr>
        <w:t>Článok 1</w:t>
      </w:r>
      <w:r w:rsidRPr="008C1A5D">
        <w:rPr>
          <w:b/>
          <w:sz w:val="22"/>
          <w:szCs w:val="22"/>
        </w:rPr>
        <w:br/>
        <w:t xml:space="preserve">Predmet Dodatku č. ..... </w:t>
      </w:r>
      <w:r w:rsidRPr="008C1A5D">
        <w:rPr>
          <w:bCs/>
          <w:i/>
          <w:sz w:val="22"/>
          <w:szCs w:val="22"/>
          <w:highlight w:val="lightGray"/>
        </w:rPr>
        <w:t>(bude doplnené)</w:t>
      </w:r>
    </w:p>
    <w:p w14:paraId="5873AFCA" w14:textId="7984928C" w:rsidR="00131DE2" w:rsidRDefault="00131DE2" w:rsidP="00A82302">
      <w:pPr>
        <w:numPr>
          <w:ilvl w:val="1"/>
          <w:numId w:val="140"/>
        </w:numPr>
        <w:tabs>
          <w:tab w:val="clear" w:pos="360"/>
          <w:tab w:val="num" w:pos="426"/>
        </w:tabs>
        <w:autoSpaceDE w:val="0"/>
        <w:autoSpaceDN w:val="0"/>
        <w:adjustRightInd w:val="0"/>
        <w:spacing w:before="120" w:after="240"/>
        <w:ind w:left="993" w:hanging="993"/>
        <w:jc w:val="both"/>
        <w:rPr>
          <w:sz w:val="22"/>
          <w:szCs w:val="22"/>
        </w:rPr>
      </w:pPr>
      <w:r w:rsidRPr="008C1A5D">
        <w:rPr>
          <w:sz w:val="22"/>
          <w:szCs w:val="22"/>
        </w:rPr>
        <w:t xml:space="preserve">Zmluvná cena sa Dodatkom č. ... </w:t>
      </w:r>
      <w:r w:rsidRPr="008C1A5D">
        <w:rPr>
          <w:bCs/>
          <w:i/>
          <w:sz w:val="22"/>
          <w:szCs w:val="22"/>
          <w:highlight w:val="lightGray"/>
        </w:rPr>
        <w:t>(bude doplnené)</w:t>
      </w:r>
      <w:r w:rsidRPr="008C1A5D">
        <w:rPr>
          <w:sz w:val="22"/>
          <w:szCs w:val="22"/>
        </w:rPr>
        <w:t xml:space="preserve"> mení nasledovne:</w:t>
      </w:r>
    </w:p>
    <w:tbl>
      <w:tblPr>
        <w:tblStyle w:val="Mriekatabuky"/>
        <w:tblW w:w="0" w:type="auto"/>
        <w:tblInd w:w="421" w:type="dxa"/>
        <w:tblLayout w:type="fixed"/>
        <w:tblLook w:val="04A0" w:firstRow="1" w:lastRow="0" w:firstColumn="1" w:lastColumn="0" w:noHBand="0" w:noVBand="1"/>
      </w:tblPr>
      <w:tblGrid>
        <w:gridCol w:w="3827"/>
        <w:gridCol w:w="1793"/>
        <w:gridCol w:w="1793"/>
        <w:gridCol w:w="1794"/>
      </w:tblGrid>
      <w:tr w:rsidR="00A82302" w:rsidRPr="00CF3E3E" w14:paraId="392929E9" w14:textId="77777777" w:rsidTr="00394845">
        <w:trPr>
          <w:trHeight w:val="567"/>
        </w:trPr>
        <w:tc>
          <w:tcPr>
            <w:tcW w:w="3827" w:type="dxa"/>
            <w:shd w:val="clear" w:color="auto" w:fill="F2F2F2" w:themeFill="background1" w:themeFillShade="F2"/>
            <w:vAlign w:val="center"/>
          </w:tcPr>
          <w:p w14:paraId="4EAA5C7C" w14:textId="77777777" w:rsidR="00A82302" w:rsidRPr="00CF3E3E" w:rsidRDefault="00A82302" w:rsidP="00394845">
            <w:pPr>
              <w:autoSpaceDE w:val="0"/>
              <w:autoSpaceDN w:val="0"/>
              <w:adjustRightInd w:val="0"/>
              <w:jc w:val="center"/>
              <w:rPr>
                <w:rFonts w:asciiTheme="majorBidi" w:hAnsiTheme="majorBidi" w:cstheme="majorBidi"/>
                <w:b/>
                <w:bCs/>
                <w:sz w:val="22"/>
                <w:szCs w:val="22"/>
              </w:rPr>
            </w:pPr>
            <w:r w:rsidRPr="00CF3E3E">
              <w:rPr>
                <w:rFonts w:asciiTheme="majorBidi" w:hAnsiTheme="majorBidi" w:cstheme="majorBidi"/>
                <w:b/>
                <w:bCs/>
                <w:sz w:val="22"/>
                <w:szCs w:val="22"/>
              </w:rPr>
              <w:t>Popis</w:t>
            </w:r>
          </w:p>
        </w:tc>
        <w:tc>
          <w:tcPr>
            <w:tcW w:w="1793" w:type="dxa"/>
            <w:shd w:val="clear" w:color="auto" w:fill="F2F2F2" w:themeFill="background1" w:themeFillShade="F2"/>
            <w:vAlign w:val="center"/>
          </w:tcPr>
          <w:p w14:paraId="78AAD2F1" w14:textId="77777777" w:rsidR="00A82302" w:rsidRPr="00CF3E3E" w:rsidRDefault="00A82302" w:rsidP="00394845">
            <w:pPr>
              <w:autoSpaceDE w:val="0"/>
              <w:autoSpaceDN w:val="0"/>
              <w:adjustRightInd w:val="0"/>
              <w:jc w:val="center"/>
              <w:rPr>
                <w:rFonts w:asciiTheme="majorBidi" w:hAnsiTheme="majorBidi" w:cstheme="majorBidi"/>
                <w:b/>
                <w:bCs/>
                <w:sz w:val="22"/>
                <w:szCs w:val="22"/>
              </w:rPr>
            </w:pPr>
            <w:r w:rsidRPr="00CF3E3E">
              <w:rPr>
                <w:rFonts w:asciiTheme="majorBidi" w:hAnsiTheme="majorBidi" w:cstheme="majorBidi"/>
                <w:b/>
                <w:bCs/>
                <w:sz w:val="22"/>
                <w:szCs w:val="22"/>
              </w:rPr>
              <w:t>Akceptovaná zmluvná hodnota</w:t>
            </w:r>
          </w:p>
        </w:tc>
        <w:tc>
          <w:tcPr>
            <w:tcW w:w="1793" w:type="dxa"/>
            <w:shd w:val="clear" w:color="auto" w:fill="F2F2F2" w:themeFill="background1" w:themeFillShade="F2"/>
            <w:vAlign w:val="center"/>
          </w:tcPr>
          <w:p w14:paraId="4C6B55D8" w14:textId="77777777" w:rsidR="00A82302" w:rsidRPr="00CF3E3E" w:rsidRDefault="00A82302" w:rsidP="00394845">
            <w:pPr>
              <w:jc w:val="center"/>
              <w:rPr>
                <w:bCs/>
                <w:i/>
                <w:sz w:val="22"/>
                <w:szCs w:val="22"/>
              </w:rPr>
            </w:pPr>
            <w:r w:rsidRPr="00CF3E3E">
              <w:rPr>
                <w:b/>
                <w:bCs/>
                <w:sz w:val="22"/>
                <w:szCs w:val="22"/>
              </w:rPr>
              <w:t>Dodatok č. ....</w:t>
            </w:r>
            <w:r w:rsidRPr="00CF3E3E">
              <w:rPr>
                <w:bCs/>
                <w:i/>
                <w:sz w:val="22"/>
                <w:szCs w:val="22"/>
                <w:highlight w:val="lightGray"/>
              </w:rPr>
              <w:t xml:space="preserve"> (bude doplnené)</w:t>
            </w:r>
          </w:p>
          <w:p w14:paraId="4CC927B2" w14:textId="77777777" w:rsidR="00A82302" w:rsidRPr="00CF3E3E" w:rsidRDefault="00A82302" w:rsidP="00394845">
            <w:pPr>
              <w:autoSpaceDE w:val="0"/>
              <w:autoSpaceDN w:val="0"/>
              <w:adjustRightInd w:val="0"/>
              <w:jc w:val="center"/>
              <w:rPr>
                <w:rFonts w:asciiTheme="majorBidi" w:hAnsiTheme="majorBidi" w:cstheme="majorBidi"/>
                <w:b/>
                <w:bCs/>
                <w:sz w:val="22"/>
                <w:szCs w:val="22"/>
              </w:rPr>
            </w:pPr>
          </w:p>
        </w:tc>
        <w:tc>
          <w:tcPr>
            <w:tcW w:w="1794" w:type="dxa"/>
            <w:shd w:val="clear" w:color="auto" w:fill="F2F2F2" w:themeFill="background1" w:themeFillShade="F2"/>
            <w:vAlign w:val="center"/>
          </w:tcPr>
          <w:p w14:paraId="5C04A48A" w14:textId="77777777" w:rsidR="00A82302" w:rsidRPr="00CF3E3E" w:rsidRDefault="00A82302" w:rsidP="00394845">
            <w:pPr>
              <w:autoSpaceDE w:val="0"/>
              <w:autoSpaceDN w:val="0"/>
              <w:adjustRightInd w:val="0"/>
              <w:jc w:val="center"/>
              <w:rPr>
                <w:rFonts w:asciiTheme="majorBidi" w:hAnsiTheme="majorBidi" w:cstheme="majorBidi"/>
                <w:b/>
                <w:bCs/>
                <w:sz w:val="22"/>
                <w:szCs w:val="22"/>
              </w:rPr>
            </w:pPr>
            <w:r w:rsidRPr="00CF3E3E">
              <w:rPr>
                <w:b/>
                <w:bCs/>
                <w:sz w:val="22"/>
                <w:szCs w:val="22"/>
              </w:rPr>
              <w:t xml:space="preserve">Zmluvná cena po Dodatku č. .... </w:t>
            </w:r>
            <w:r w:rsidRPr="00CF3E3E">
              <w:rPr>
                <w:bCs/>
                <w:i/>
                <w:sz w:val="22"/>
                <w:szCs w:val="22"/>
                <w:highlight w:val="lightGray"/>
              </w:rPr>
              <w:t>(bude doplnené)</w:t>
            </w:r>
          </w:p>
        </w:tc>
      </w:tr>
      <w:tr w:rsidR="00A82302" w14:paraId="3DC99CE2" w14:textId="77777777" w:rsidTr="00394845">
        <w:trPr>
          <w:trHeight w:val="454"/>
        </w:trPr>
        <w:tc>
          <w:tcPr>
            <w:tcW w:w="3827" w:type="dxa"/>
            <w:vAlign w:val="center"/>
          </w:tcPr>
          <w:p w14:paraId="7B399912" w14:textId="77777777" w:rsidR="00A82302" w:rsidRPr="00CF3E3E" w:rsidRDefault="00A82302" w:rsidP="00394845">
            <w:pPr>
              <w:autoSpaceDE w:val="0"/>
              <w:autoSpaceDN w:val="0"/>
              <w:adjustRightInd w:val="0"/>
              <w:rPr>
                <w:rFonts w:asciiTheme="majorBidi" w:hAnsiTheme="majorBidi" w:cstheme="majorBidi"/>
                <w:bCs/>
                <w:sz w:val="22"/>
                <w:szCs w:val="22"/>
              </w:rPr>
            </w:pPr>
            <w:r w:rsidRPr="00CF3E3E">
              <w:rPr>
                <w:rFonts w:asciiTheme="majorBidi" w:hAnsiTheme="majorBidi" w:cstheme="majorBidi"/>
                <w:bCs/>
                <w:sz w:val="22"/>
                <w:szCs w:val="22"/>
              </w:rPr>
              <w:t>UČS 05 traťový úsek Markušovce – ŽST SPIŠSKÁ NOVÁ VES</w:t>
            </w:r>
          </w:p>
        </w:tc>
        <w:tc>
          <w:tcPr>
            <w:tcW w:w="1793" w:type="dxa"/>
            <w:vAlign w:val="center"/>
          </w:tcPr>
          <w:p w14:paraId="6BB2480A" w14:textId="77777777" w:rsidR="00A82302" w:rsidRPr="00F27FEF" w:rsidRDefault="00A82302" w:rsidP="00394845">
            <w:pPr>
              <w:autoSpaceDE w:val="0"/>
              <w:autoSpaceDN w:val="0"/>
              <w:adjustRightInd w:val="0"/>
              <w:jc w:val="right"/>
              <w:rPr>
                <w:rFonts w:asciiTheme="majorBidi" w:hAnsiTheme="majorBidi" w:cstheme="majorBidi"/>
                <w:bCs/>
              </w:rPr>
            </w:pPr>
            <w:r w:rsidRPr="009E5B92">
              <w:rPr>
                <w:bCs/>
                <w:i/>
                <w:sz w:val="22"/>
                <w:szCs w:val="22"/>
                <w:highlight w:val="lightGray"/>
              </w:rPr>
              <w:t>(bude doplnené)</w:t>
            </w:r>
          </w:p>
        </w:tc>
        <w:tc>
          <w:tcPr>
            <w:tcW w:w="1793" w:type="dxa"/>
            <w:vAlign w:val="center"/>
          </w:tcPr>
          <w:p w14:paraId="31829541" w14:textId="77777777" w:rsidR="00A82302"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c>
          <w:tcPr>
            <w:tcW w:w="1794" w:type="dxa"/>
            <w:vAlign w:val="center"/>
          </w:tcPr>
          <w:p w14:paraId="79A4AE8F" w14:textId="77777777" w:rsidR="00A82302"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r>
      <w:tr w:rsidR="00A82302" w14:paraId="1A26B9B5" w14:textId="77777777" w:rsidTr="00394845">
        <w:trPr>
          <w:trHeight w:val="454"/>
        </w:trPr>
        <w:tc>
          <w:tcPr>
            <w:tcW w:w="3827" w:type="dxa"/>
            <w:vAlign w:val="center"/>
          </w:tcPr>
          <w:p w14:paraId="7A946A88" w14:textId="77777777" w:rsidR="00A82302" w:rsidRPr="00CF3E3E" w:rsidRDefault="00A82302" w:rsidP="00394845">
            <w:pPr>
              <w:autoSpaceDE w:val="0"/>
              <w:autoSpaceDN w:val="0"/>
              <w:adjustRightInd w:val="0"/>
              <w:rPr>
                <w:rFonts w:asciiTheme="majorBidi" w:hAnsiTheme="majorBidi" w:cstheme="majorBidi"/>
                <w:bCs/>
                <w:sz w:val="22"/>
                <w:szCs w:val="22"/>
              </w:rPr>
            </w:pPr>
            <w:r w:rsidRPr="00CF3E3E">
              <w:rPr>
                <w:rFonts w:asciiTheme="majorBidi" w:hAnsiTheme="majorBidi" w:cstheme="majorBidi"/>
                <w:bCs/>
                <w:sz w:val="22"/>
                <w:szCs w:val="22"/>
              </w:rPr>
              <w:t>UČS 06 traťový úsek Spišská Nová Ves – VÝH SPIŠSKÉ TOMÁŠOVCE</w:t>
            </w:r>
          </w:p>
        </w:tc>
        <w:tc>
          <w:tcPr>
            <w:tcW w:w="1793" w:type="dxa"/>
            <w:vAlign w:val="center"/>
          </w:tcPr>
          <w:p w14:paraId="2AC7DAD8" w14:textId="77777777" w:rsidR="00A82302" w:rsidRPr="00F27FEF" w:rsidRDefault="00A82302" w:rsidP="00394845">
            <w:pPr>
              <w:autoSpaceDE w:val="0"/>
              <w:autoSpaceDN w:val="0"/>
              <w:adjustRightInd w:val="0"/>
              <w:jc w:val="right"/>
              <w:rPr>
                <w:rFonts w:asciiTheme="majorBidi" w:hAnsiTheme="majorBidi" w:cstheme="majorBidi"/>
                <w:bCs/>
              </w:rPr>
            </w:pPr>
            <w:r w:rsidRPr="009E5B92">
              <w:rPr>
                <w:bCs/>
                <w:i/>
                <w:sz w:val="22"/>
                <w:szCs w:val="22"/>
                <w:highlight w:val="lightGray"/>
              </w:rPr>
              <w:t>(bude doplnené)</w:t>
            </w:r>
          </w:p>
        </w:tc>
        <w:tc>
          <w:tcPr>
            <w:tcW w:w="1793" w:type="dxa"/>
            <w:vAlign w:val="center"/>
          </w:tcPr>
          <w:p w14:paraId="502358A0" w14:textId="77777777" w:rsidR="00A82302" w:rsidRPr="00BF2F09"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c>
          <w:tcPr>
            <w:tcW w:w="1794" w:type="dxa"/>
            <w:vAlign w:val="center"/>
          </w:tcPr>
          <w:p w14:paraId="770BC8E4" w14:textId="77777777" w:rsidR="00A82302" w:rsidRPr="001F7632"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r>
      <w:tr w:rsidR="00A82302" w14:paraId="7D53B466" w14:textId="77777777" w:rsidTr="00394845">
        <w:trPr>
          <w:trHeight w:val="454"/>
        </w:trPr>
        <w:tc>
          <w:tcPr>
            <w:tcW w:w="3827" w:type="dxa"/>
            <w:vAlign w:val="center"/>
          </w:tcPr>
          <w:p w14:paraId="5AAF175D" w14:textId="77777777" w:rsidR="00A82302" w:rsidRPr="00CF3E3E" w:rsidRDefault="00A82302" w:rsidP="00394845">
            <w:pPr>
              <w:autoSpaceDE w:val="0"/>
              <w:autoSpaceDN w:val="0"/>
              <w:adjustRightInd w:val="0"/>
              <w:rPr>
                <w:rFonts w:asciiTheme="majorBidi" w:hAnsiTheme="majorBidi" w:cstheme="majorBidi"/>
                <w:bCs/>
                <w:sz w:val="22"/>
                <w:szCs w:val="22"/>
              </w:rPr>
            </w:pPr>
            <w:r w:rsidRPr="00CF3E3E">
              <w:rPr>
                <w:rFonts w:asciiTheme="majorBidi" w:hAnsiTheme="majorBidi" w:cstheme="majorBidi"/>
                <w:bCs/>
                <w:sz w:val="22"/>
                <w:szCs w:val="22"/>
              </w:rPr>
              <w:t xml:space="preserve">UČS 07 traťový úsek Spišské </w:t>
            </w:r>
            <w:r>
              <w:rPr>
                <w:rFonts w:asciiTheme="majorBidi" w:hAnsiTheme="majorBidi" w:cstheme="majorBidi"/>
                <w:bCs/>
                <w:sz w:val="22"/>
                <w:szCs w:val="22"/>
              </w:rPr>
              <w:t>T</w:t>
            </w:r>
            <w:r w:rsidRPr="00CF3E3E">
              <w:rPr>
                <w:rFonts w:asciiTheme="majorBidi" w:hAnsiTheme="majorBidi" w:cstheme="majorBidi"/>
                <w:bCs/>
                <w:sz w:val="22"/>
                <w:szCs w:val="22"/>
              </w:rPr>
              <w:t>omášovce – Vydrník</w:t>
            </w:r>
          </w:p>
        </w:tc>
        <w:tc>
          <w:tcPr>
            <w:tcW w:w="1793" w:type="dxa"/>
            <w:vAlign w:val="center"/>
          </w:tcPr>
          <w:p w14:paraId="0A2036FC" w14:textId="77777777" w:rsidR="00A82302" w:rsidRPr="00F27FEF" w:rsidRDefault="00A82302" w:rsidP="00394845">
            <w:pPr>
              <w:autoSpaceDE w:val="0"/>
              <w:autoSpaceDN w:val="0"/>
              <w:adjustRightInd w:val="0"/>
              <w:jc w:val="right"/>
              <w:rPr>
                <w:rFonts w:asciiTheme="majorBidi" w:hAnsiTheme="majorBidi" w:cstheme="majorBidi"/>
                <w:bCs/>
              </w:rPr>
            </w:pPr>
            <w:r w:rsidRPr="009E5B92">
              <w:rPr>
                <w:bCs/>
                <w:i/>
                <w:sz w:val="22"/>
                <w:szCs w:val="22"/>
                <w:highlight w:val="lightGray"/>
              </w:rPr>
              <w:t>(bude doplnené)</w:t>
            </w:r>
          </w:p>
        </w:tc>
        <w:tc>
          <w:tcPr>
            <w:tcW w:w="1793" w:type="dxa"/>
            <w:vAlign w:val="center"/>
          </w:tcPr>
          <w:p w14:paraId="10EA201D" w14:textId="77777777" w:rsidR="00A82302" w:rsidRPr="00BF2F09"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c>
          <w:tcPr>
            <w:tcW w:w="1794" w:type="dxa"/>
            <w:vAlign w:val="center"/>
          </w:tcPr>
          <w:p w14:paraId="00DEC5B7" w14:textId="77777777" w:rsidR="00A82302" w:rsidRPr="001F7632"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r>
      <w:tr w:rsidR="00A82302" w14:paraId="5398F8BE" w14:textId="77777777" w:rsidTr="00394845">
        <w:trPr>
          <w:trHeight w:val="454"/>
        </w:trPr>
        <w:tc>
          <w:tcPr>
            <w:tcW w:w="3827" w:type="dxa"/>
            <w:vAlign w:val="center"/>
          </w:tcPr>
          <w:p w14:paraId="0F3CB2BB" w14:textId="77777777" w:rsidR="00A82302" w:rsidRPr="00CF3E3E" w:rsidRDefault="00A82302" w:rsidP="00394845">
            <w:pPr>
              <w:autoSpaceDE w:val="0"/>
              <w:autoSpaceDN w:val="0"/>
              <w:adjustRightInd w:val="0"/>
              <w:rPr>
                <w:rFonts w:asciiTheme="majorBidi" w:hAnsiTheme="majorBidi" w:cstheme="majorBidi"/>
                <w:bCs/>
                <w:sz w:val="22"/>
                <w:szCs w:val="22"/>
              </w:rPr>
            </w:pPr>
            <w:r w:rsidRPr="00CF3E3E">
              <w:rPr>
                <w:rFonts w:asciiTheme="majorBidi" w:hAnsiTheme="majorBidi" w:cstheme="majorBidi"/>
                <w:bCs/>
                <w:sz w:val="22"/>
                <w:szCs w:val="22"/>
              </w:rPr>
              <w:t xml:space="preserve">UČS 14 ŽST KROMPACHY – ŽST POPRAD-TATRY – </w:t>
            </w:r>
            <w:r>
              <w:rPr>
                <w:rFonts w:asciiTheme="majorBidi" w:hAnsiTheme="majorBidi" w:cstheme="majorBidi"/>
                <w:bCs/>
                <w:sz w:val="22"/>
                <w:szCs w:val="22"/>
              </w:rPr>
              <w:t>r</w:t>
            </w:r>
            <w:r w:rsidRPr="00CF3E3E">
              <w:rPr>
                <w:rFonts w:asciiTheme="majorBidi" w:hAnsiTheme="majorBidi" w:cstheme="majorBidi"/>
                <w:bCs/>
                <w:sz w:val="22"/>
                <w:szCs w:val="22"/>
              </w:rPr>
              <w:t>ádiový systém GSM-R a</w:t>
            </w:r>
            <w:r>
              <w:rPr>
                <w:rFonts w:asciiTheme="majorBidi" w:hAnsiTheme="majorBidi" w:cstheme="majorBidi"/>
                <w:bCs/>
                <w:sz w:val="22"/>
                <w:szCs w:val="22"/>
              </w:rPr>
              <w:t> </w:t>
            </w:r>
            <w:r w:rsidRPr="00CF3E3E">
              <w:rPr>
                <w:rFonts w:asciiTheme="majorBidi" w:hAnsiTheme="majorBidi" w:cstheme="majorBidi"/>
                <w:bCs/>
                <w:sz w:val="22"/>
                <w:szCs w:val="22"/>
              </w:rPr>
              <w:t>ETCS</w:t>
            </w:r>
            <w:r>
              <w:rPr>
                <w:rFonts w:asciiTheme="majorBidi" w:hAnsiTheme="majorBidi" w:cstheme="majorBidi"/>
                <w:bCs/>
                <w:sz w:val="22"/>
                <w:szCs w:val="22"/>
              </w:rPr>
              <w:t xml:space="preserve"> </w:t>
            </w:r>
            <w:r w:rsidRPr="00CF3E3E">
              <w:rPr>
                <w:rFonts w:asciiTheme="majorBidi" w:hAnsiTheme="majorBidi" w:cstheme="majorBidi"/>
                <w:bCs/>
                <w:sz w:val="22"/>
                <w:szCs w:val="22"/>
              </w:rPr>
              <w:t>L2 (v úseku UČS 5-12), časť A.2 rádiový systém GSM-R a ETCS L2 v</w:t>
            </w:r>
            <w:r>
              <w:rPr>
                <w:rFonts w:asciiTheme="majorBidi" w:hAnsiTheme="majorBidi" w:cstheme="majorBidi"/>
                <w:bCs/>
                <w:sz w:val="22"/>
                <w:szCs w:val="22"/>
              </w:rPr>
              <w:t xml:space="preserve"> </w:t>
            </w:r>
            <w:r w:rsidRPr="00CF3E3E">
              <w:rPr>
                <w:rFonts w:asciiTheme="majorBidi" w:hAnsiTheme="majorBidi" w:cstheme="majorBidi"/>
                <w:bCs/>
                <w:sz w:val="22"/>
                <w:szCs w:val="22"/>
              </w:rPr>
              <w:t>stavebnej príprave pre aktiváciu ETCS L2 časť A1</w:t>
            </w:r>
          </w:p>
        </w:tc>
        <w:tc>
          <w:tcPr>
            <w:tcW w:w="1793" w:type="dxa"/>
            <w:vAlign w:val="center"/>
          </w:tcPr>
          <w:p w14:paraId="26A170C0" w14:textId="77777777" w:rsidR="00A82302" w:rsidRPr="009E5B92" w:rsidRDefault="00A82302" w:rsidP="00394845">
            <w:pPr>
              <w:autoSpaceDE w:val="0"/>
              <w:autoSpaceDN w:val="0"/>
              <w:adjustRightInd w:val="0"/>
              <w:jc w:val="right"/>
              <w:rPr>
                <w:bCs/>
                <w:i/>
                <w:sz w:val="22"/>
                <w:szCs w:val="22"/>
                <w:highlight w:val="lightGray"/>
              </w:rPr>
            </w:pPr>
            <w:r w:rsidRPr="009E5B92">
              <w:rPr>
                <w:bCs/>
                <w:i/>
                <w:sz w:val="22"/>
                <w:szCs w:val="22"/>
                <w:highlight w:val="lightGray"/>
              </w:rPr>
              <w:t>(bude doplnené)</w:t>
            </w:r>
          </w:p>
        </w:tc>
        <w:tc>
          <w:tcPr>
            <w:tcW w:w="1793" w:type="dxa"/>
            <w:vAlign w:val="center"/>
          </w:tcPr>
          <w:p w14:paraId="1A6F2DCD" w14:textId="77777777" w:rsidR="00A82302" w:rsidRPr="009E5B92" w:rsidRDefault="00A82302" w:rsidP="00394845">
            <w:pPr>
              <w:autoSpaceDE w:val="0"/>
              <w:autoSpaceDN w:val="0"/>
              <w:adjustRightInd w:val="0"/>
              <w:jc w:val="right"/>
              <w:rPr>
                <w:bCs/>
                <w:i/>
                <w:sz w:val="22"/>
                <w:szCs w:val="22"/>
                <w:highlight w:val="lightGray"/>
              </w:rPr>
            </w:pPr>
            <w:r w:rsidRPr="009E5B92">
              <w:rPr>
                <w:bCs/>
                <w:i/>
                <w:sz w:val="22"/>
                <w:szCs w:val="22"/>
                <w:highlight w:val="lightGray"/>
              </w:rPr>
              <w:t>(bude doplnené)</w:t>
            </w:r>
          </w:p>
        </w:tc>
        <w:tc>
          <w:tcPr>
            <w:tcW w:w="1794" w:type="dxa"/>
            <w:vAlign w:val="center"/>
          </w:tcPr>
          <w:p w14:paraId="363CBFDB" w14:textId="77777777" w:rsidR="00A82302" w:rsidRPr="009E5B92" w:rsidRDefault="00A82302" w:rsidP="00394845">
            <w:pPr>
              <w:autoSpaceDE w:val="0"/>
              <w:autoSpaceDN w:val="0"/>
              <w:adjustRightInd w:val="0"/>
              <w:jc w:val="right"/>
              <w:rPr>
                <w:bCs/>
                <w:i/>
                <w:sz w:val="22"/>
                <w:szCs w:val="22"/>
                <w:highlight w:val="lightGray"/>
              </w:rPr>
            </w:pPr>
            <w:r w:rsidRPr="009E5B92">
              <w:rPr>
                <w:bCs/>
                <w:i/>
                <w:sz w:val="22"/>
                <w:szCs w:val="22"/>
                <w:highlight w:val="lightGray"/>
              </w:rPr>
              <w:t>(bude doplnené)</w:t>
            </w:r>
          </w:p>
        </w:tc>
      </w:tr>
      <w:tr w:rsidR="00A82302" w14:paraId="1C83A9A0" w14:textId="77777777" w:rsidTr="00394845">
        <w:trPr>
          <w:trHeight w:val="454"/>
        </w:trPr>
        <w:tc>
          <w:tcPr>
            <w:tcW w:w="3827" w:type="dxa"/>
            <w:vAlign w:val="center"/>
          </w:tcPr>
          <w:p w14:paraId="2E8B761A" w14:textId="77777777" w:rsidR="00A82302" w:rsidRPr="00CF3E3E" w:rsidRDefault="00A82302" w:rsidP="00394845">
            <w:pPr>
              <w:autoSpaceDE w:val="0"/>
              <w:autoSpaceDN w:val="0"/>
              <w:adjustRightInd w:val="0"/>
              <w:rPr>
                <w:rFonts w:asciiTheme="majorBidi" w:hAnsiTheme="majorBidi" w:cstheme="majorBidi"/>
                <w:bCs/>
                <w:sz w:val="22"/>
                <w:szCs w:val="22"/>
              </w:rPr>
            </w:pPr>
            <w:r w:rsidRPr="00CF3E3E">
              <w:rPr>
                <w:rFonts w:asciiTheme="majorBidi" w:hAnsiTheme="majorBidi" w:cstheme="majorBidi"/>
                <w:bCs/>
                <w:sz w:val="22"/>
                <w:szCs w:val="22"/>
              </w:rPr>
              <w:t>UČS 16 CRD Poprad</w:t>
            </w:r>
          </w:p>
        </w:tc>
        <w:tc>
          <w:tcPr>
            <w:tcW w:w="1793" w:type="dxa"/>
            <w:vAlign w:val="center"/>
          </w:tcPr>
          <w:p w14:paraId="373E9E8F" w14:textId="77777777" w:rsidR="00A82302" w:rsidRPr="00F27FEF" w:rsidRDefault="00A82302" w:rsidP="00394845">
            <w:pPr>
              <w:autoSpaceDE w:val="0"/>
              <w:autoSpaceDN w:val="0"/>
              <w:adjustRightInd w:val="0"/>
              <w:jc w:val="right"/>
              <w:rPr>
                <w:rFonts w:asciiTheme="majorBidi" w:hAnsiTheme="majorBidi" w:cstheme="majorBidi"/>
                <w:bCs/>
              </w:rPr>
            </w:pPr>
            <w:r w:rsidRPr="009E5B92">
              <w:rPr>
                <w:bCs/>
                <w:i/>
                <w:sz w:val="22"/>
                <w:szCs w:val="22"/>
                <w:highlight w:val="lightGray"/>
              </w:rPr>
              <w:t>(bude doplnené)</w:t>
            </w:r>
          </w:p>
        </w:tc>
        <w:tc>
          <w:tcPr>
            <w:tcW w:w="1793" w:type="dxa"/>
            <w:vAlign w:val="center"/>
          </w:tcPr>
          <w:p w14:paraId="7855A8FD" w14:textId="77777777" w:rsidR="00A82302" w:rsidRPr="00BF2F09"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c>
          <w:tcPr>
            <w:tcW w:w="1794" w:type="dxa"/>
            <w:vAlign w:val="center"/>
          </w:tcPr>
          <w:p w14:paraId="0940F856" w14:textId="77777777" w:rsidR="00A82302" w:rsidRPr="001F7632"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r>
      <w:tr w:rsidR="00A82302" w14:paraId="38EC8802" w14:textId="77777777" w:rsidTr="00394845">
        <w:trPr>
          <w:trHeight w:val="454"/>
        </w:trPr>
        <w:tc>
          <w:tcPr>
            <w:tcW w:w="3827" w:type="dxa"/>
            <w:vAlign w:val="center"/>
          </w:tcPr>
          <w:p w14:paraId="020F2350" w14:textId="77777777" w:rsidR="00A82302" w:rsidRPr="00CF3E3E" w:rsidRDefault="00A82302" w:rsidP="00394845">
            <w:pPr>
              <w:autoSpaceDE w:val="0"/>
              <w:autoSpaceDN w:val="0"/>
              <w:adjustRightInd w:val="0"/>
              <w:rPr>
                <w:rFonts w:asciiTheme="majorBidi" w:hAnsiTheme="majorBidi" w:cstheme="majorBidi"/>
                <w:bCs/>
                <w:sz w:val="22"/>
                <w:szCs w:val="22"/>
              </w:rPr>
            </w:pPr>
            <w:r w:rsidRPr="00CF3E3E">
              <w:rPr>
                <w:rFonts w:asciiTheme="majorBidi" w:hAnsiTheme="majorBidi" w:cstheme="majorBidi"/>
                <w:bCs/>
                <w:sz w:val="22"/>
                <w:szCs w:val="22"/>
              </w:rPr>
              <w:t>Všeobecné požiadavky</w:t>
            </w:r>
          </w:p>
        </w:tc>
        <w:tc>
          <w:tcPr>
            <w:tcW w:w="1793" w:type="dxa"/>
            <w:vAlign w:val="center"/>
          </w:tcPr>
          <w:p w14:paraId="19CA72C8" w14:textId="77777777" w:rsidR="00A82302" w:rsidRPr="00F27FEF" w:rsidRDefault="00A82302" w:rsidP="00394845">
            <w:pPr>
              <w:autoSpaceDE w:val="0"/>
              <w:autoSpaceDN w:val="0"/>
              <w:adjustRightInd w:val="0"/>
              <w:jc w:val="right"/>
              <w:rPr>
                <w:rFonts w:asciiTheme="majorBidi" w:hAnsiTheme="majorBidi" w:cstheme="majorBidi"/>
                <w:bCs/>
              </w:rPr>
            </w:pPr>
            <w:r w:rsidRPr="009E5B92">
              <w:rPr>
                <w:bCs/>
                <w:i/>
                <w:sz w:val="22"/>
                <w:szCs w:val="22"/>
                <w:highlight w:val="lightGray"/>
              </w:rPr>
              <w:t>(bude doplnené)</w:t>
            </w:r>
          </w:p>
        </w:tc>
        <w:tc>
          <w:tcPr>
            <w:tcW w:w="1793" w:type="dxa"/>
            <w:vAlign w:val="center"/>
          </w:tcPr>
          <w:p w14:paraId="06A21769" w14:textId="77777777" w:rsidR="00A82302" w:rsidRPr="00BF2F09"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c>
          <w:tcPr>
            <w:tcW w:w="1794" w:type="dxa"/>
            <w:vAlign w:val="center"/>
          </w:tcPr>
          <w:p w14:paraId="1368DCD5" w14:textId="77777777" w:rsidR="00A82302" w:rsidRPr="001F7632" w:rsidRDefault="00A82302" w:rsidP="00394845">
            <w:pPr>
              <w:autoSpaceDE w:val="0"/>
              <w:autoSpaceDN w:val="0"/>
              <w:adjustRightInd w:val="0"/>
              <w:jc w:val="right"/>
              <w:rPr>
                <w:rFonts w:asciiTheme="majorBidi" w:hAnsiTheme="majorBidi" w:cstheme="majorBidi"/>
                <w:b/>
                <w:bCs/>
              </w:rPr>
            </w:pPr>
            <w:r w:rsidRPr="009E5B92">
              <w:rPr>
                <w:bCs/>
                <w:i/>
                <w:sz w:val="22"/>
                <w:szCs w:val="22"/>
                <w:highlight w:val="lightGray"/>
              </w:rPr>
              <w:t>(bude doplnené)</w:t>
            </w:r>
          </w:p>
        </w:tc>
      </w:tr>
      <w:tr w:rsidR="00A82302" w14:paraId="02FD6763" w14:textId="77777777" w:rsidTr="00394845">
        <w:trPr>
          <w:trHeight w:val="454"/>
        </w:trPr>
        <w:tc>
          <w:tcPr>
            <w:tcW w:w="3827" w:type="dxa"/>
            <w:vAlign w:val="center"/>
          </w:tcPr>
          <w:p w14:paraId="652A8A25" w14:textId="77777777" w:rsidR="00A82302" w:rsidRPr="00CF3E3E" w:rsidRDefault="00A82302" w:rsidP="00394845">
            <w:pPr>
              <w:autoSpaceDE w:val="0"/>
              <w:autoSpaceDN w:val="0"/>
              <w:adjustRightInd w:val="0"/>
              <w:rPr>
                <w:rFonts w:asciiTheme="majorBidi" w:hAnsiTheme="majorBidi" w:cstheme="majorBidi"/>
                <w:bCs/>
                <w:sz w:val="22"/>
                <w:szCs w:val="22"/>
              </w:rPr>
            </w:pPr>
            <w:r w:rsidRPr="00CF3E3E">
              <w:rPr>
                <w:rFonts w:asciiTheme="majorBidi" w:hAnsiTheme="majorBidi" w:cstheme="majorBidi"/>
                <w:bCs/>
                <w:sz w:val="22"/>
                <w:szCs w:val="22"/>
              </w:rPr>
              <w:t>Úprava v dôsledku zmien Nákladov</w:t>
            </w:r>
          </w:p>
        </w:tc>
        <w:tc>
          <w:tcPr>
            <w:tcW w:w="1793" w:type="dxa"/>
            <w:vAlign w:val="center"/>
          </w:tcPr>
          <w:p w14:paraId="2C0289FB" w14:textId="77777777" w:rsidR="00A82302" w:rsidRPr="00F27FEF" w:rsidRDefault="00A82302" w:rsidP="00394845">
            <w:pPr>
              <w:autoSpaceDE w:val="0"/>
              <w:autoSpaceDN w:val="0"/>
              <w:adjustRightInd w:val="0"/>
              <w:jc w:val="right"/>
              <w:rPr>
                <w:rFonts w:asciiTheme="majorBidi" w:hAnsiTheme="majorBidi" w:cstheme="majorBidi"/>
                <w:bCs/>
              </w:rPr>
            </w:pPr>
            <w:r w:rsidRPr="009E5B92">
              <w:rPr>
                <w:bCs/>
                <w:i/>
                <w:sz w:val="22"/>
                <w:szCs w:val="22"/>
                <w:highlight w:val="lightGray"/>
              </w:rPr>
              <w:t>(bude doplnené)</w:t>
            </w:r>
          </w:p>
        </w:tc>
        <w:tc>
          <w:tcPr>
            <w:tcW w:w="1793" w:type="dxa"/>
            <w:vAlign w:val="center"/>
          </w:tcPr>
          <w:p w14:paraId="7874222B" w14:textId="77777777" w:rsidR="00A82302" w:rsidRPr="00AA126C" w:rsidRDefault="00A82302" w:rsidP="00394845">
            <w:pPr>
              <w:autoSpaceDE w:val="0"/>
              <w:autoSpaceDN w:val="0"/>
              <w:adjustRightInd w:val="0"/>
              <w:jc w:val="right"/>
              <w:rPr>
                <w:rFonts w:asciiTheme="majorBidi" w:hAnsiTheme="majorBidi" w:cstheme="majorBidi"/>
                <w:bCs/>
                <w:highlight w:val="yellow"/>
              </w:rPr>
            </w:pPr>
            <w:r w:rsidRPr="009E5B92">
              <w:rPr>
                <w:bCs/>
                <w:i/>
                <w:sz w:val="22"/>
                <w:szCs w:val="22"/>
                <w:highlight w:val="lightGray"/>
              </w:rPr>
              <w:t>(bude doplnené)</w:t>
            </w:r>
          </w:p>
        </w:tc>
        <w:tc>
          <w:tcPr>
            <w:tcW w:w="1794" w:type="dxa"/>
            <w:vAlign w:val="center"/>
          </w:tcPr>
          <w:p w14:paraId="1A4FD079" w14:textId="77777777" w:rsidR="00A82302" w:rsidRPr="00C52450" w:rsidRDefault="00A82302" w:rsidP="00394845">
            <w:pPr>
              <w:autoSpaceDE w:val="0"/>
              <w:autoSpaceDN w:val="0"/>
              <w:adjustRightInd w:val="0"/>
              <w:jc w:val="right"/>
              <w:rPr>
                <w:rFonts w:asciiTheme="majorBidi" w:hAnsiTheme="majorBidi" w:cstheme="majorBidi"/>
                <w:bCs/>
                <w:highlight w:val="yellow"/>
              </w:rPr>
            </w:pPr>
            <w:r w:rsidRPr="009E5B92">
              <w:rPr>
                <w:bCs/>
                <w:i/>
                <w:sz w:val="22"/>
                <w:szCs w:val="22"/>
                <w:highlight w:val="lightGray"/>
              </w:rPr>
              <w:t>(bude doplnené)</w:t>
            </w:r>
          </w:p>
        </w:tc>
      </w:tr>
      <w:tr w:rsidR="00A82302" w14:paraId="71B628C4" w14:textId="77777777" w:rsidTr="00394845">
        <w:trPr>
          <w:trHeight w:val="454"/>
        </w:trPr>
        <w:tc>
          <w:tcPr>
            <w:tcW w:w="3827" w:type="dxa"/>
            <w:shd w:val="clear" w:color="auto" w:fill="F2F2F2" w:themeFill="background1" w:themeFillShade="F2"/>
            <w:vAlign w:val="center"/>
          </w:tcPr>
          <w:p w14:paraId="4E73E1A2" w14:textId="77777777" w:rsidR="00A82302" w:rsidRPr="00CF3E3E" w:rsidRDefault="00A82302" w:rsidP="00394845">
            <w:pPr>
              <w:autoSpaceDE w:val="0"/>
              <w:autoSpaceDN w:val="0"/>
              <w:adjustRightInd w:val="0"/>
              <w:rPr>
                <w:rFonts w:asciiTheme="majorBidi" w:hAnsiTheme="majorBidi" w:cstheme="majorBidi"/>
                <w:bCs/>
                <w:sz w:val="22"/>
                <w:szCs w:val="22"/>
              </w:rPr>
            </w:pPr>
            <w:r w:rsidRPr="00CF3E3E">
              <w:rPr>
                <w:rFonts w:asciiTheme="majorBidi" w:hAnsiTheme="majorBidi" w:cstheme="majorBidi"/>
                <w:bCs/>
                <w:sz w:val="22"/>
                <w:szCs w:val="22"/>
              </w:rPr>
              <w:t>CELKOM</w:t>
            </w:r>
          </w:p>
        </w:tc>
        <w:tc>
          <w:tcPr>
            <w:tcW w:w="1793" w:type="dxa"/>
            <w:shd w:val="clear" w:color="auto" w:fill="F2F2F2" w:themeFill="background1" w:themeFillShade="F2"/>
            <w:vAlign w:val="center"/>
          </w:tcPr>
          <w:p w14:paraId="4EA3E52F" w14:textId="77777777" w:rsidR="00A82302" w:rsidRPr="00CF3E3E" w:rsidRDefault="00A82302" w:rsidP="00394845">
            <w:pPr>
              <w:autoSpaceDE w:val="0"/>
              <w:autoSpaceDN w:val="0"/>
              <w:adjustRightInd w:val="0"/>
              <w:jc w:val="right"/>
              <w:rPr>
                <w:rFonts w:asciiTheme="majorBidi" w:hAnsiTheme="majorBidi" w:cstheme="majorBidi"/>
                <w:b/>
                <w:bCs/>
              </w:rPr>
            </w:pPr>
            <w:r w:rsidRPr="00CF3E3E">
              <w:rPr>
                <w:b/>
                <w:bCs/>
                <w:i/>
                <w:sz w:val="22"/>
                <w:szCs w:val="22"/>
                <w:highlight w:val="lightGray"/>
              </w:rPr>
              <w:t>(bude doplnené)</w:t>
            </w:r>
          </w:p>
        </w:tc>
        <w:tc>
          <w:tcPr>
            <w:tcW w:w="1793" w:type="dxa"/>
            <w:shd w:val="clear" w:color="auto" w:fill="F2F2F2" w:themeFill="background1" w:themeFillShade="F2"/>
            <w:vAlign w:val="center"/>
          </w:tcPr>
          <w:p w14:paraId="009C2B0C" w14:textId="77777777" w:rsidR="00A82302" w:rsidRPr="005F4780" w:rsidRDefault="00A82302" w:rsidP="00394845">
            <w:pPr>
              <w:autoSpaceDE w:val="0"/>
              <w:autoSpaceDN w:val="0"/>
              <w:adjustRightInd w:val="0"/>
              <w:jc w:val="right"/>
              <w:rPr>
                <w:rFonts w:asciiTheme="majorBidi" w:hAnsiTheme="majorBidi" w:cstheme="majorBidi"/>
                <w:b/>
                <w:bCs/>
              </w:rPr>
            </w:pPr>
            <w:r w:rsidRPr="00CF3E3E">
              <w:rPr>
                <w:b/>
                <w:bCs/>
                <w:i/>
                <w:sz w:val="22"/>
                <w:szCs w:val="22"/>
                <w:highlight w:val="lightGray"/>
              </w:rPr>
              <w:t>(bude doplnené)</w:t>
            </w:r>
          </w:p>
        </w:tc>
        <w:tc>
          <w:tcPr>
            <w:tcW w:w="1794" w:type="dxa"/>
            <w:shd w:val="clear" w:color="auto" w:fill="F2F2F2" w:themeFill="background1" w:themeFillShade="F2"/>
            <w:vAlign w:val="center"/>
          </w:tcPr>
          <w:p w14:paraId="022C1F37" w14:textId="77777777" w:rsidR="00A82302" w:rsidRPr="005F4780" w:rsidRDefault="00A82302" w:rsidP="00394845">
            <w:pPr>
              <w:autoSpaceDE w:val="0"/>
              <w:autoSpaceDN w:val="0"/>
              <w:adjustRightInd w:val="0"/>
              <w:jc w:val="right"/>
              <w:rPr>
                <w:rFonts w:asciiTheme="majorBidi" w:hAnsiTheme="majorBidi" w:cstheme="majorBidi"/>
                <w:b/>
                <w:bCs/>
              </w:rPr>
            </w:pPr>
            <w:r w:rsidRPr="00CF3E3E">
              <w:rPr>
                <w:b/>
                <w:bCs/>
                <w:i/>
                <w:sz w:val="22"/>
                <w:szCs w:val="22"/>
                <w:highlight w:val="lightGray"/>
              </w:rPr>
              <w:t>(bude doplnené)</w:t>
            </w:r>
          </w:p>
        </w:tc>
      </w:tr>
    </w:tbl>
    <w:p w14:paraId="6088BE79" w14:textId="77D267FF" w:rsidR="00131DE2" w:rsidRDefault="00A82302" w:rsidP="00B310B3">
      <w:pPr>
        <w:autoSpaceDE w:val="0"/>
        <w:autoSpaceDN w:val="0"/>
        <w:adjustRightInd w:val="0"/>
        <w:ind w:left="425"/>
        <w:jc w:val="both"/>
        <w:rPr>
          <w:bCs/>
          <w:sz w:val="22"/>
          <w:szCs w:val="22"/>
        </w:rPr>
      </w:pPr>
      <w:r w:rsidRPr="008C1A5D">
        <w:rPr>
          <w:sz w:val="22"/>
          <w:szCs w:val="22"/>
        </w:rPr>
        <w:t xml:space="preserve">Poznámka: Všetky sumy sú uvedené v EUR </w:t>
      </w:r>
      <w:r w:rsidRPr="008C1A5D">
        <w:rPr>
          <w:bCs/>
          <w:sz w:val="22"/>
          <w:szCs w:val="22"/>
        </w:rPr>
        <w:t>(bez DPH).</w:t>
      </w:r>
    </w:p>
    <w:p w14:paraId="256617C8" w14:textId="65F66666" w:rsidR="001F4C95" w:rsidRPr="00B310B3" w:rsidRDefault="001F4C95" w:rsidP="001F4C95">
      <w:pPr>
        <w:numPr>
          <w:ilvl w:val="1"/>
          <w:numId w:val="140"/>
        </w:numPr>
        <w:tabs>
          <w:tab w:val="clear" w:pos="360"/>
          <w:tab w:val="num" w:pos="426"/>
        </w:tabs>
        <w:autoSpaceDE w:val="0"/>
        <w:autoSpaceDN w:val="0"/>
        <w:adjustRightInd w:val="0"/>
        <w:spacing w:before="120" w:after="240"/>
        <w:ind w:left="426" w:hanging="426"/>
        <w:jc w:val="both"/>
        <w:rPr>
          <w:bCs/>
          <w:sz w:val="22"/>
          <w:szCs w:val="22"/>
        </w:rPr>
      </w:pPr>
      <w:r w:rsidRPr="00B310B3">
        <w:rPr>
          <w:bCs/>
          <w:sz w:val="22"/>
          <w:szCs w:val="22"/>
        </w:rPr>
        <w:t xml:space="preserve">Pre referenčné obdobie a pre výpočet úpravy cien v rozhodujúcom období pre </w:t>
      </w:r>
      <w:r w:rsidR="00A82302" w:rsidRPr="00B310B3">
        <w:rPr>
          <w:bCs/>
          <w:sz w:val="22"/>
          <w:szCs w:val="22"/>
          <w:highlight w:val="lightGray"/>
        </w:rPr>
        <w:t>X</w:t>
      </w:r>
      <w:r w:rsidRPr="00B310B3">
        <w:rPr>
          <w:bCs/>
          <w:sz w:val="22"/>
          <w:szCs w:val="22"/>
          <w:highlight w:val="lightGray"/>
        </w:rPr>
        <w:t xml:space="preserve">. </w:t>
      </w:r>
      <w:r w:rsidR="00A169C2">
        <w:rPr>
          <w:bCs/>
          <w:sz w:val="22"/>
          <w:szCs w:val="22"/>
          <w:highlight w:val="lightGray"/>
        </w:rPr>
        <w:t xml:space="preserve">kvartál </w:t>
      </w:r>
      <w:r w:rsidR="00A82302" w:rsidRPr="00B310B3">
        <w:rPr>
          <w:bCs/>
          <w:sz w:val="22"/>
          <w:szCs w:val="22"/>
          <w:highlight w:val="lightGray"/>
        </w:rPr>
        <w:t>RRRR</w:t>
      </w:r>
      <w:r w:rsidRPr="00B310B3">
        <w:rPr>
          <w:bCs/>
          <w:sz w:val="22"/>
          <w:szCs w:val="22"/>
        </w:rPr>
        <w:t xml:space="preserve"> sa použije index CMI - Indexy cien stavebných prác, materiálov a výrobkov spotrebovaných v stavebníctve - štvrťročne [sp1010qs] s bázou 2021=100. Cena indexácie bola stanovená v súlade podčlánkom 13.8 Zmluvy nasle</w:t>
      </w:r>
      <w:r w:rsidR="00402DEC" w:rsidRPr="00B310B3">
        <w:rPr>
          <w:bCs/>
          <w:sz w:val="22"/>
          <w:szCs w:val="22"/>
        </w:rPr>
        <w:t>dovne:</w:t>
      </w:r>
    </w:p>
    <w:tbl>
      <w:tblPr>
        <w:tblW w:w="4786"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4"/>
        <w:gridCol w:w="1971"/>
        <w:gridCol w:w="1971"/>
        <w:gridCol w:w="1971"/>
        <w:gridCol w:w="1966"/>
      </w:tblGrid>
      <w:tr w:rsidR="001F4C95" w:rsidRPr="0057326D" w14:paraId="747F7190" w14:textId="77777777" w:rsidTr="00402DEC">
        <w:trPr>
          <w:trHeight w:val="340"/>
        </w:trPr>
        <w:tc>
          <w:tcPr>
            <w:tcW w:w="823" w:type="pct"/>
            <w:shd w:val="clear" w:color="auto" w:fill="F2F2F2" w:themeFill="background1" w:themeFillShade="F2"/>
            <w:noWrap/>
            <w:vAlign w:val="center"/>
          </w:tcPr>
          <w:p w14:paraId="58AB12D2" w14:textId="77777777" w:rsidR="001F4C95" w:rsidRPr="00F851B5" w:rsidRDefault="001F4C95" w:rsidP="001F4C95">
            <w:pPr>
              <w:jc w:val="center"/>
              <w:rPr>
                <w:color w:val="000000"/>
                <w:sz w:val="20"/>
                <w:szCs w:val="21"/>
              </w:rPr>
            </w:pPr>
            <w:r w:rsidRPr="00F851B5">
              <w:rPr>
                <w:b/>
                <w:bCs/>
                <w:color w:val="000000"/>
                <w:sz w:val="20"/>
                <w:szCs w:val="21"/>
              </w:rPr>
              <w:t xml:space="preserve">Referenčné obdobie </w:t>
            </w:r>
            <w:r w:rsidRPr="00F851B5">
              <w:rPr>
                <w:b/>
                <w:sz w:val="20"/>
                <w:szCs w:val="21"/>
              </w:rPr>
              <w:t>„t</w:t>
            </w:r>
            <w:r w:rsidRPr="00F851B5">
              <w:rPr>
                <w:b/>
                <w:sz w:val="20"/>
                <w:szCs w:val="21"/>
                <w:vertAlign w:val="subscript"/>
              </w:rPr>
              <w:t>0</w:t>
            </w:r>
            <w:r w:rsidRPr="00F851B5">
              <w:rPr>
                <w:b/>
                <w:sz w:val="20"/>
                <w:szCs w:val="21"/>
              </w:rPr>
              <w:t>“</w:t>
            </w:r>
          </w:p>
        </w:tc>
        <w:tc>
          <w:tcPr>
            <w:tcW w:w="1045" w:type="pct"/>
            <w:shd w:val="clear" w:color="auto" w:fill="F2F2F2" w:themeFill="background1" w:themeFillShade="F2"/>
            <w:vAlign w:val="center"/>
          </w:tcPr>
          <w:p w14:paraId="35FDE0D9" w14:textId="77777777" w:rsidR="001F4C95" w:rsidRPr="00F851B5" w:rsidRDefault="001F4C95" w:rsidP="001F4C95">
            <w:pPr>
              <w:jc w:val="center"/>
              <w:rPr>
                <w:b/>
                <w:bCs/>
                <w:color w:val="000000"/>
                <w:sz w:val="20"/>
                <w:szCs w:val="21"/>
              </w:rPr>
            </w:pPr>
            <w:r w:rsidRPr="00F851B5">
              <w:rPr>
                <w:b/>
                <w:bCs/>
                <w:color w:val="000000"/>
                <w:sz w:val="20"/>
                <w:szCs w:val="21"/>
              </w:rPr>
              <w:t>Mesiac</w:t>
            </w:r>
          </w:p>
        </w:tc>
        <w:tc>
          <w:tcPr>
            <w:tcW w:w="1045" w:type="pct"/>
            <w:shd w:val="clear" w:color="auto" w:fill="F2F2F2" w:themeFill="background1" w:themeFillShade="F2"/>
            <w:noWrap/>
            <w:vAlign w:val="center"/>
          </w:tcPr>
          <w:p w14:paraId="67A7C783" w14:textId="77777777" w:rsidR="001F4C95" w:rsidRPr="0057326D" w:rsidRDefault="00D42F1D" w:rsidP="001F4C95">
            <w:pPr>
              <w:jc w:val="center"/>
              <w:rPr>
                <w:b/>
              </w:rPr>
            </w:pPr>
            <m:oMathPara>
              <m:oMath>
                <m:sSub>
                  <m:sSubPr>
                    <m:ctrlPr>
                      <w:rPr>
                        <w:rFonts w:ascii="Cambria Math" w:hAnsi="Cambria Math"/>
                        <w:b/>
                      </w:rPr>
                    </m:ctrlPr>
                  </m:sSubPr>
                  <m:e>
                    <m:r>
                      <m:rPr>
                        <m:sty m:val="b"/>
                      </m:rPr>
                      <w:rPr>
                        <w:rFonts w:ascii="Cambria Math" w:hAnsi="Cambria Math"/>
                      </w:rPr>
                      <m:t>HICP</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2A9DCEE6" w14:textId="77777777" w:rsidR="001F4C95" w:rsidRPr="0057326D" w:rsidRDefault="001F4C95" w:rsidP="001F4C95">
            <w:pPr>
              <w:jc w:val="center"/>
              <w:rPr>
                <w:color w:val="000000"/>
              </w:rPr>
            </w:pPr>
            <w:r w:rsidRPr="0057326D">
              <w:rPr>
                <w:b/>
                <w:bCs/>
                <w:color w:val="000000"/>
                <w:sz w:val="20"/>
              </w:rPr>
              <w:t>mesačne</w:t>
            </w:r>
          </w:p>
        </w:tc>
        <w:tc>
          <w:tcPr>
            <w:tcW w:w="1045" w:type="pct"/>
            <w:shd w:val="clear" w:color="auto" w:fill="F2F2F2" w:themeFill="background1" w:themeFillShade="F2"/>
            <w:vAlign w:val="center"/>
          </w:tcPr>
          <w:p w14:paraId="03170D06" w14:textId="77777777" w:rsidR="001F4C95" w:rsidRPr="0057326D" w:rsidRDefault="00D42F1D" w:rsidP="001F4C95">
            <w:pPr>
              <w:jc w:val="center"/>
              <w:rPr>
                <w:b/>
              </w:rPr>
            </w:pPr>
            <m:oMathPara>
              <m:oMath>
                <m:sSub>
                  <m:sSubPr>
                    <m:ctrlPr>
                      <w:rPr>
                        <w:rFonts w:ascii="Cambria Math" w:hAnsi="Cambria Math"/>
                        <w:b/>
                      </w:rPr>
                    </m:ctrlPr>
                  </m:sSubPr>
                  <m:e>
                    <m:r>
                      <m:rPr>
                        <m:sty m:val="b"/>
                      </m:rPr>
                      <w:rPr>
                        <w:rFonts w:ascii="Cambria Math" w:hAnsi="Cambria Math"/>
                      </w:rPr>
                      <m:t>D</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265B4CE3" w14:textId="77777777" w:rsidR="001F4C95" w:rsidRPr="0057326D" w:rsidRDefault="001F4C95" w:rsidP="001F4C95">
            <w:pPr>
              <w:jc w:val="center"/>
              <w:rPr>
                <w:color w:val="000000"/>
              </w:rPr>
            </w:pPr>
            <w:r w:rsidRPr="0057326D">
              <w:rPr>
                <w:b/>
                <w:bCs/>
                <w:color w:val="000000"/>
                <w:sz w:val="20"/>
              </w:rPr>
              <w:t>mesačne</w:t>
            </w:r>
          </w:p>
        </w:tc>
        <w:tc>
          <w:tcPr>
            <w:tcW w:w="1043" w:type="pct"/>
            <w:shd w:val="clear" w:color="auto" w:fill="F2F2F2" w:themeFill="background1" w:themeFillShade="F2"/>
            <w:vAlign w:val="center"/>
          </w:tcPr>
          <w:p w14:paraId="17A172AB" w14:textId="77777777" w:rsidR="001F4C95" w:rsidRPr="0057326D" w:rsidRDefault="00D42F1D" w:rsidP="001F4C95">
            <w:pPr>
              <w:jc w:val="center"/>
              <w:rPr>
                <w:b/>
              </w:rPr>
            </w:pPr>
            <m:oMathPara>
              <m:oMath>
                <m:sSub>
                  <m:sSubPr>
                    <m:ctrlPr>
                      <w:rPr>
                        <w:rFonts w:ascii="Cambria Math" w:hAnsi="Cambria Math"/>
                        <w:b/>
                      </w:rPr>
                    </m:ctrlPr>
                  </m:sSubPr>
                  <m:e>
                    <m:r>
                      <m:rPr>
                        <m:sty m:val="b"/>
                      </m:rPr>
                      <w:rPr>
                        <w:rFonts w:ascii="Cambria Math" w:hAnsi="Cambria Math"/>
                      </w:rPr>
                      <m:t>CMI</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27B8B834" w14:textId="77777777" w:rsidR="001F4C95" w:rsidRPr="0057326D" w:rsidRDefault="001F4C95" w:rsidP="001F4C95">
            <w:pPr>
              <w:jc w:val="center"/>
              <w:rPr>
                <w:color w:val="000000"/>
              </w:rPr>
            </w:pPr>
            <w:r w:rsidRPr="009267BE">
              <w:rPr>
                <w:b/>
                <w:bCs/>
                <w:color w:val="000000"/>
                <w:sz w:val="20"/>
              </w:rPr>
              <w:t>Štvrťročne</w:t>
            </w:r>
          </w:p>
        </w:tc>
      </w:tr>
      <w:tr w:rsidR="00402DEC" w:rsidRPr="00402DEC" w14:paraId="565226DC" w14:textId="77777777" w:rsidTr="00402DEC">
        <w:trPr>
          <w:trHeight w:val="340"/>
        </w:trPr>
        <w:tc>
          <w:tcPr>
            <w:tcW w:w="823" w:type="pct"/>
            <w:vMerge w:val="restart"/>
            <w:shd w:val="clear" w:color="auto" w:fill="auto"/>
            <w:noWrap/>
            <w:vAlign w:val="center"/>
            <w:hideMark/>
          </w:tcPr>
          <w:p w14:paraId="583496E0" w14:textId="2E313CF2" w:rsidR="00402DEC" w:rsidRPr="00402DEC" w:rsidRDefault="00402DEC" w:rsidP="00402DEC">
            <w:pPr>
              <w:jc w:val="center"/>
              <w:rPr>
                <w:color w:val="000000"/>
                <w:sz w:val="22"/>
                <w:szCs w:val="22"/>
              </w:rPr>
            </w:pPr>
            <w:r w:rsidRPr="00402DEC">
              <w:rPr>
                <w:color w:val="000000"/>
                <w:sz w:val="22"/>
                <w:szCs w:val="22"/>
                <w:highlight w:val="lightGray"/>
              </w:rPr>
              <w:t>X. kvartál RRRR</w:t>
            </w:r>
          </w:p>
        </w:tc>
        <w:tc>
          <w:tcPr>
            <w:tcW w:w="1045" w:type="pct"/>
            <w:vAlign w:val="center"/>
          </w:tcPr>
          <w:p w14:paraId="748CE910" w14:textId="78F464C5" w:rsidR="00402DEC" w:rsidRPr="00402DEC" w:rsidRDefault="00402DEC" w:rsidP="00402DEC">
            <w:pPr>
              <w:jc w:val="center"/>
              <w:rPr>
                <w:color w:val="000000"/>
                <w:sz w:val="22"/>
                <w:szCs w:val="22"/>
                <w:highlight w:val="lightGray"/>
              </w:rPr>
            </w:pPr>
            <w:r w:rsidRPr="00402DEC">
              <w:rPr>
                <w:color w:val="000000"/>
                <w:sz w:val="22"/>
                <w:szCs w:val="22"/>
                <w:highlight w:val="lightGray"/>
              </w:rPr>
              <w:t>MM/RRRR</w:t>
            </w:r>
          </w:p>
        </w:tc>
        <w:tc>
          <w:tcPr>
            <w:tcW w:w="1045" w:type="pct"/>
            <w:shd w:val="clear" w:color="auto" w:fill="auto"/>
            <w:noWrap/>
            <w:vAlign w:val="center"/>
            <w:hideMark/>
          </w:tcPr>
          <w:p w14:paraId="5CD5F4E9" w14:textId="74BFAF82" w:rsidR="00402DEC" w:rsidRPr="00402DEC" w:rsidRDefault="00402DEC" w:rsidP="00402DEC">
            <w:pPr>
              <w:jc w:val="center"/>
              <w:rPr>
                <w:color w:val="000000"/>
                <w:sz w:val="22"/>
                <w:szCs w:val="22"/>
              </w:rPr>
            </w:pPr>
            <w:r w:rsidRPr="00402DEC">
              <w:rPr>
                <w:bCs/>
                <w:i/>
                <w:sz w:val="22"/>
                <w:szCs w:val="22"/>
                <w:highlight w:val="lightGray"/>
              </w:rPr>
              <w:t>(bude doplnené)</w:t>
            </w:r>
          </w:p>
        </w:tc>
        <w:tc>
          <w:tcPr>
            <w:tcW w:w="1045" w:type="pct"/>
            <w:vAlign w:val="center"/>
          </w:tcPr>
          <w:p w14:paraId="17217047" w14:textId="6B428431" w:rsidR="00402DEC" w:rsidRPr="00402DEC" w:rsidRDefault="00402DEC" w:rsidP="00402DEC">
            <w:pPr>
              <w:jc w:val="center"/>
              <w:rPr>
                <w:color w:val="000000"/>
                <w:sz w:val="22"/>
                <w:szCs w:val="22"/>
              </w:rPr>
            </w:pPr>
            <w:r w:rsidRPr="00402DEC">
              <w:rPr>
                <w:bCs/>
                <w:i/>
                <w:sz w:val="22"/>
                <w:szCs w:val="22"/>
                <w:highlight w:val="lightGray"/>
              </w:rPr>
              <w:t>(bude doplnené)</w:t>
            </w:r>
          </w:p>
        </w:tc>
        <w:tc>
          <w:tcPr>
            <w:tcW w:w="1043" w:type="pct"/>
            <w:vMerge w:val="restart"/>
            <w:vAlign w:val="center"/>
          </w:tcPr>
          <w:p w14:paraId="78DD2144" w14:textId="1389A00D" w:rsidR="00402DEC" w:rsidRPr="00402DEC" w:rsidRDefault="00402DEC" w:rsidP="00402DEC">
            <w:pPr>
              <w:jc w:val="center"/>
              <w:rPr>
                <w:color w:val="000000"/>
                <w:sz w:val="22"/>
                <w:szCs w:val="22"/>
              </w:rPr>
            </w:pPr>
            <w:r w:rsidRPr="00402DEC">
              <w:rPr>
                <w:bCs/>
                <w:i/>
                <w:sz w:val="22"/>
                <w:szCs w:val="22"/>
                <w:highlight w:val="lightGray"/>
              </w:rPr>
              <w:t>(bude doplnené)</w:t>
            </w:r>
          </w:p>
        </w:tc>
      </w:tr>
      <w:tr w:rsidR="00402DEC" w:rsidRPr="0057326D" w14:paraId="2F75B84A" w14:textId="77777777" w:rsidTr="00735F8C">
        <w:trPr>
          <w:trHeight w:val="340"/>
        </w:trPr>
        <w:tc>
          <w:tcPr>
            <w:tcW w:w="823" w:type="pct"/>
            <w:vMerge/>
            <w:shd w:val="clear" w:color="auto" w:fill="auto"/>
            <w:noWrap/>
            <w:vAlign w:val="center"/>
            <w:hideMark/>
          </w:tcPr>
          <w:p w14:paraId="28A9BB30" w14:textId="77777777" w:rsidR="00402DEC" w:rsidRPr="0057326D" w:rsidRDefault="00402DEC" w:rsidP="00402DEC">
            <w:pPr>
              <w:jc w:val="center"/>
              <w:rPr>
                <w:color w:val="000000"/>
              </w:rPr>
            </w:pPr>
          </w:p>
        </w:tc>
        <w:tc>
          <w:tcPr>
            <w:tcW w:w="1045" w:type="pct"/>
            <w:vAlign w:val="center"/>
          </w:tcPr>
          <w:p w14:paraId="127EDE2E" w14:textId="33B452FD" w:rsidR="00402DEC" w:rsidRPr="00402DEC" w:rsidRDefault="00402DEC" w:rsidP="00402DEC">
            <w:pPr>
              <w:jc w:val="center"/>
              <w:rPr>
                <w:color w:val="000000"/>
                <w:highlight w:val="lightGray"/>
              </w:rPr>
            </w:pPr>
            <w:r w:rsidRPr="00402DEC">
              <w:rPr>
                <w:color w:val="000000"/>
                <w:sz w:val="22"/>
                <w:szCs w:val="22"/>
                <w:highlight w:val="lightGray"/>
              </w:rPr>
              <w:t>MM/RRRR</w:t>
            </w:r>
          </w:p>
        </w:tc>
        <w:tc>
          <w:tcPr>
            <w:tcW w:w="1045" w:type="pct"/>
            <w:shd w:val="clear" w:color="auto" w:fill="auto"/>
            <w:noWrap/>
            <w:vAlign w:val="center"/>
            <w:hideMark/>
          </w:tcPr>
          <w:p w14:paraId="281E57F7" w14:textId="049529AE" w:rsidR="00402DEC" w:rsidRPr="0057326D" w:rsidRDefault="00402DEC" w:rsidP="00402DEC">
            <w:pPr>
              <w:jc w:val="center"/>
              <w:rPr>
                <w:color w:val="000000"/>
              </w:rPr>
            </w:pPr>
            <w:r w:rsidRPr="00982FA4">
              <w:rPr>
                <w:bCs/>
                <w:i/>
                <w:sz w:val="22"/>
                <w:szCs w:val="22"/>
                <w:highlight w:val="lightGray"/>
              </w:rPr>
              <w:t>(bude doplnené)</w:t>
            </w:r>
          </w:p>
        </w:tc>
        <w:tc>
          <w:tcPr>
            <w:tcW w:w="1045" w:type="pct"/>
            <w:vAlign w:val="center"/>
          </w:tcPr>
          <w:p w14:paraId="2F215C9F" w14:textId="43852740" w:rsidR="00402DEC" w:rsidRPr="0057326D" w:rsidRDefault="00402DEC" w:rsidP="00402DEC">
            <w:pPr>
              <w:jc w:val="center"/>
              <w:rPr>
                <w:color w:val="000000"/>
              </w:rPr>
            </w:pPr>
            <w:r w:rsidRPr="00982FA4">
              <w:rPr>
                <w:bCs/>
                <w:i/>
                <w:sz w:val="22"/>
                <w:szCs w:val="22"/>
                <w:highlight w:val="lightGray"/>
              </w:rPr>
              <w:t>(bude doplnené)</w:t>
            </w:r>
          </w:p>
        </w:tc>
        <w:tc>
          <w:tcPr>
            <w:tcW w:w="1043" w:type="pct"/>
            <w:vMerge/>
            <w:vAlign w:val="center"/>
          </w:tcPr>
          <w:p w14:paraId="2DEB1AF3" w14:textId="77777777" w:rsidR="00402DEC" w:rsidRPr="0057326D" w:rsidRDefault="00402DEC" w:rsidP="00402DEC">
            <w:pPr>
              <w:jc w:val="right"/>
              <w:rPr>
                <w:color w:val="000000"/>
              </w:rPr>
            </w:pPr>
          </w:p>
        </w:tc>
      </w:tr>
      <w:tr w:rsidR="00402DEC" w:rsidRPr="0057326D" w14:paraId="57805F8B" w14:textId="77777777" w:rsidTr="00735F8C">
        <w:trPr>
          <w:trHeight w:val="340"/>
        </w:trPr>
        <w:tc>
          <w:tcPr>
            <w:tcW w:w="823" w:type="pct"/>
            <w:vMerge/>
            <w:shd w:val="clear" w:color="auto" w:fill="auto"/>
            <w:noWrap/>
            <w:vAlign w:val="center"/>
            <w:hideMark/>
          </w:tcPr>
          <w:p w14:paraId="522BCAD2" w14:textId="77777777" w:rsidR="00402DEC" w:rsidRPr="0057326D" w:rsidRDefault="00402DEC" w:rsidP="00402DEC">
            <w:pPr>
              <w:jc w:val="center"/>
              <w:rPr>
                <w:color w:val="000000"/>
              </w:rPr>
            </w:pPr>
          </w:p>
        </w:tc>
        <w:tc>
          <w:tcPr>
            <w:tcW w:w="1045" w:type="pct"/>
            <w:vAlign w:val="center"/>
          </w:tcPr>
          <w:p w14:paraId="7510AF41" w14:textId="6AD9255F" w:rsidR="00402DEC" w:rsidRPr="00402DEC" w:rsidRDefault="00402DEC" w:rsidP="00402DEC">
            <w:pPr>
              <w:jc w:val="center"/>
              <w:rPr>
                <w:color w:val="000000"/>
                <w:highlight w:val="lightGray"/>
              </w:rPr>
            </w:pPr>
            <w:r w:rsidRPr="00402DEC">
              <w:rPr>
                <w:color w:val="000000"/>
                <w:sz w:val="22"/>
                <w:szCs w:val="22"/>
                <w:highlight w:val="lightGray"/>
              </w:rPr>
              <w:t>MM/RRRR</w:t>
            </w:r>
          </w:p>
        </w:tc>
        <w:tc>
          <w:tcPr>
            <w:tcW w:w="1045" w:type="pct"/>
            <w:shd w:val="clear" w:color="auto" w:fill="auto"/>
            <w:noWrap/>
            <w:vAlign w:val="center"/>
            <w:hideMark/>
          </w:tcPr>
          <w:p w14:paraId="1C205012" w14:textId="08065BFE" w:rsidR="00402DEC" w:rsidRPr="0057326D" w:rsidRDefault="00402DEC" w:rsidP="00402DEC">
            <w:pPr>
              <w:jc w:val="center"/>
              <w:rPr>
                <w:color w:val="000000"/>
              </w:rPr>
            </w:pPr>
            <w:r w:rsidRPr="00982FA4">
              <w:rPr>
                <w:bCs/>
                <w:i/>
                <w:sz w:val="22"/>
                <w:szCs w:val="22"/>
                <w:highlight w:val="lightGray"/>
              </w:rPr>
              <w:t>(bude doplnené)</w:t>
            </w:r>
          </w:p>
        </w:tc>
        <w:tc>
          <w:tcPr>
            <w:tcW w:w="1045" w:type="pct"/>
            <w:vAlign w:val="center"/>
          </w:tcPr>
          <w:p w14:paraId="1EAC74F8" w14:textId="31BB6B5F" w:rsidR="00402DEC" w:rsidRPr="0057326D" w:rsidRDefault="00402DEC" w:rsidP="00402DEC">
            <w:pPr>
              <w:jc w:val="center"/>
              <w:rPr>
                <w:color w:val="000000"/>
              </w:rPr>
            </w:pPr>
            <w:r w:rsidRPr="00982FA4">
              <w:rPr>
                <w:bCs/>
                <w:i/>
                <w:sz w:val="22"/>
                <w:szCs w:val="22"/>
                <w:highlight w:val="lightGray"/>
              </w:rPr>
              <w:t>(bude doplnené)</w:t>
            </w:r>
          </w:p>
        </w:tc>
        <w:tc>
          <w:tcPr>
            <w:tcW w:w="1043" w:type="pct"/>
            <w:vMerge/>
            <w:vAlign w:val="center"/>
          </w:tcPr>
          <w:p w14:paraId="59100AEF" w14:textId="77777777" w:rsidR="00402DEC" w:rsidRPr="0057326D" w:rsidRDefault="00402DEC" w:rsidP="00402DEC">
            <w:pPr>
              <w:jc w:val="right"/>
              <w:rPr>
                <w:color w:val="000000"/>
              </w:rPr>
            </w:pPr>
          </w:p>
        </w:tc>
      </w:tr>
    </w:tbl>
    <w:p w14:paraId="37038A54" w14:textId="484F350D" w:rsidR="001F4C95" w:rsidRDefault="001F4C95" w:rsidP="00B310B3">
      <w:pPr>
        <w:autoSpaceDE w:val="0"/>
        <w:autoSpaceDN w:val="0"/>
        <w:adjustRightInd w:val="0"/>
        <w:ind w:left="425"/>
        <w:jc w:val="both"/>
        <w:rPr>
          <w:sz w:val="22"/>
          <w:szCs w:val="22"/>
        </w:rPr>
      </w:pPr>
    </w:p>
    <w:tbl>
      <w:tblPr>
        <w:tblW w:w="4786"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5"/>
        <w:gridCol w:w="1134"/>
        <w:gridCol w:w="992"/>
        <w:gridCol w:w="992"/>
        <w:gridCol w:w="1136"/>
        <w:gridCol w:w="1134"/>
        <w:gridCol w:w="1417"/>
        <w:gridCol w:w="1353"/>
      </w:tblGrid>
      <w:tr w:rsidR="00402DEC" w:rsidRPr="00402DEC" w14:paraId="1F11865F" w14:textId="77777777" w:rsidTr="00FF2761">
        <w:trPr>
          <w:trHeight w:val="340"/>
        </w:trPr>
        <w:tc>
          <w:tcPr>
            <w:tcW w:w="676" w:type="pct"/>
            <w:shd w:val="clear" w:color="auto" w:fill="F2F2F2"/>
            <w:vAlign w:val="center"/>
          </w:tcPr>
          <w:p w14:paraId="61F08B4A" w14:textId="77777777" w:rsidR="00402DEC" w:rsidRPr="00402DEC" w:rsidRDefault="00402DEC" w:rsidP="00402DEC">
            <w:pPr>
              <w:jc w:val="center"/>
              <w:rPr>
                <w:b/>
                <w:bCs/>
                <w:color w:val="000000"/>
                <w:sz w:val="20"/>
                <w:szCs w:val="21"/>
              </w:rPr>
            </w:pPr>
            <w:r w:rsidRPr="00402DEC">
              <w:rPr>
                <w:b/>
                <w:bCs/>
                <w:color w:val="000000"/>
                <w:sz w:val="20"/>
                <w:szCs w:val="21"/>
              </w:rPr>
              <w:t>Rozhodujúce obdobie</w:t>
            </w:r>
          </w:p>
          <w:p w14:paraId="641C6DEC" w14:textId="77777777" w:rsidR="00402DEC" w:rsidRPr="00402DEC" w:rsidRDefault="00402DEC" w:rsidP="00402DEC">
            <w:pPr>
              <w:jc w:val="center"/>
              <w:rPr>
                <w:b/>
                <w:bCs/>
                <w:color w:val="000000"/>
                <w:sz w:val="20"/>
                <w:szCs w:val="21"/>
              </w:rPr>
            </w:pPr>
            <w:r w:rsidRPr="00402DEC">
              <w:rPr>
                <w:b/>
                <w:bCs/>
                <w:color w:val="000000"/>
                <w:sz w:val="20"/>
                <w:szCs w:val="21"/>
              </w:rPr>
              <w:t>„t“</w:t>
            </w:r>
          </w:p>
        </w:tc>
        <w:tc>
          <w:tcPr>
            <w:tcW w:w="601" w:type="pct"/>
            <w:shd w:val="clear" w:color="auto" w:fill="F2F2F2"/>
            <w:noWrap/>
            <w:vAlign w:val="center"/>
          </w:tcPr>
          <w:p w14:paraId="31B1E0FC" w14:textId="77777777" w:rsidR="00402DEC" w:rsidRPr="00402DEC" w:rsidRDefault="00402DEC" w:rsidP="00402DEC">
            <w:pPr>
              <w:jc w:val="center"/>
              <w:rPr>
                <w:color w:val="000000"/>
                <w:sz w:val="20"/>
                <w:szCs w:val="21"/>
              </w:rPr>
            </w:pPr>
            <w:r w:rsidRPr="00402DEC">
              <w:rPr>
                <w:b/>
                <w:bCs/>
                <w:color w:val="000000"/>
                <w:sz w:val="20"/>
                <w:szCs w:val="21"/>
              </w:rPr>
              <w:t>Mesiac</w:t>
            </w:r>
          </w:p>
        </w:tc>
        <w:tc>
          <w:tcPr>
            <w:tcW w:w="526" w:type="pct"/>
            <w:shd w:val="clear" w:color="auto" w:fill="F2F2F2"/>
            <w:noWrap/>
            <w:vAlign w:val="center"/>
          </w:tcPr>
          <w:p w14:paraId="1010ECC1" w14:textId="77777777" w:rsidR="00402DEC" w:rsidRPr="00402DEC" w:rsidRDefault="00D42F1D" w:rsidP="00402DEC">
            <w:pPr>
              <w:jc w:val="center"/>
              <w:rPr>
                <w:b/>
                <w:sz w:val="22"/>
                <w:szCs w:val="22"/>
              </w:rPr>
            </w:pPr>
            <m:oMathPara>
              <m:oMath>
                <m:sSub>
                  <m:sSubPr>
                    <m:ctrlPr>
                      <w:rPr>
                        <w:rFonts w:ascii="Cambria Math" w:hAnsi="Cambria Math"/>
                        <w:b/>
                        <w:sz w:val="22"/>
                        <w:szCs w:val="22"/>
                      </w:rPr>
                    </m:ctrlPr>
                  </m:sSubPr>
                  <m:e>
                    <m:r>
                      <m:rPr>
                        <m:sty m:val="b"/>
                      </m:rPr>
                      <w:rPr>
                        <w:rFonts w:ascii="Cambria Math" w:hAnsi="Cambria Math"/>
                        <w:sz w:val="22"/>
                        <w:szCs w:val="22"/>
                      </w:rPr>
                      <m:t>HICP</m:t>
                    </m:r>
                  </m:e>
                  <m:sub>
                    <m:r>
                      <m:rPr>
                        <m:sty m:val="b"/>
                      </m:rPr>
                      <w:rPr>
                        <w:rFonts w:ascii="Cambria Math" w:hAnsi="Cambria Math"/>
                        <w:sz w:val="22"/>
                        <w:szCs w:val="22"/>
                      </w:rPr>
                      <m:t>t</m:t>
                    </m:r>
                  </m:sub>
                </m:sSub>
              </m:oMath>
            </m:oMathPara>
          </w:p>
          <w:p w14:paraId="74576D58" w14:textId="77777777" w:rsidR="00402DEC" w:rsidRPr="00402DEC" w:rsidRDefault="00402DEC" w:rsidP="00402DEC">
            <w:pPr>
              <w:jc w:val="center"/>
              <w:rPr>
                <w:color w:val="000000"/>
                <w:sz w:val="22"/>
                <w:szCs w:val="22"/>
              </w:rPr>
            </w:pPr>
            <w:r w:rsidRPr="00402DEC">
              <w:rPr>
                <w:b/>
                <w:bCs/>
                <w:color w:val="000000"/>
                <w:sz w:val="20"/>
                <w:szCs w:val="22"/>
              </w:rPr>
              <w:t>mesačne</w:t>
            </w:r>
          </w:p>
        </w:tc>
        <w:tc>
          <w:tcPr>
            <w:tcW w:w="526" w:type="pct"/>
            <w:shd w:val="clear" w:color="auto" w:fill="F2F2F2"/>
            <w:vAlign w:val="center"/>
          </w:tcPr>
          <w:p w14:paraId="590AC2E0" w14:textId="77777777" w:rsidR="00402DEC" w:rsidRPr="00402DEC" w:rsidRDefault="00D42F1D" w:rsidP="00402DEC">
            <w:pPr>
              <w:jc w:val="center"/>
              <w:rPr>
                <w:b/>
                <w:sz w:val="22"/>
                <w:szCs w:val="22"/>
              </w:rPr>
            </w:pPr>
            <m:oMathPara>
              <m:oMath>
                <m:sSub>
                  <m:sSubPr>
                    <m:ctrlPr>
                      <w:rPr>
                        <w:rFonts w:ascii="Cambria Math" w:hAnsi="Cambria Math"/>
                        <w:b/>
                        <w:sz w:val="22"/>
                        <w:szCs w:val="22"/>
                      </w:rPr>
                    </m:ctrlPr>
                  </m:sSubPr>
                  <m:e>
                    <m:r>
                      <m:rPr>
                        <m:sty m:val="b"/>
                      </m:rPr>
                      <w:rPr>
                        <w:rFonts w:ascii="Cambria Math" w:hAnsi="Cambria Math"/>
                        <w:sz w:val="22"/>
                        <w:szCs w:val="22"/>
                      </w:rPr>
                      <m:t>D</m:t>
                    </m:r>
                  </m:e>
                  <m:sub>
                    <m:r>
                      <m:rPr>
                        <m:sty m:val="b"/>
                      </m:rPr>
                      <w:rPr>
                        <w:rFonts w:ascii="Cambria Math" w:hAnsi="Cambria Math"/>
                        <w:sz w:val="22"/>
                        <w:szCs w:val="22"/>
                      </w:rPr>
                      <m:t>t</m:t>
                    </m:r>
                  </m:sub>
                </m:sSub>
              </m:oMath>
            </m:oMathPara>
          </w:p>
          <w:p w14:paraId="0CE2F999" w14:textId="77777777" w:rsidR="00402DEC" w:rsidRPr="00402DEC" w:rsidRDefault="00402DEC" w:rsidP="00402DEC">
            <w:pPr>
              <w:jc w:val="center"/>
              <w:rPr>
                <w:color w:val="000000"/>
                <w:sz w:val="22"/>
                <w:szCs w:val="22"/>
              </w:rPr>
            </w:pPr>
            <w:r w:rsidRPr="00402DEC">
              <w:rPr>
                <w:b/>
                <w:bCs/>
                <w:color w:val="000000"/>
                <w:sz w:val="20"/>
                <w:szCs w:val="22"/>
              </w:rPr>
              <w:t>mesačne</w:t>
            </w:r>
          </w:p>
        </w:tc>
        <w:tc>
          <w:tcPr>
            <w:tcW w:w="602" w:type="pct"/>
            <w:shd w:val="clear" w:color="auto" w:fill="F2F2F2"/>
            <w:vAlign w:val="center"/>
          </w:tcPr>
          <w:p w14:paraId="7A8E1D79" w14:textId="77777777" w:rsidR="00402DEC" w:rsidRPr="00402DEC" w:rsidRDefault="00D42F1D" w:rsidP="00402DEC">
            <w:pPr>
              <w:jc w:val="center"/>
              <w:rPr>
                <w:b/>
                <w:sz w:val="22"/>
                <w:szCs w:val="22"/>
              </w:rPr>
            </w:pPr>
            <m:oMathPara>
              <m:oMath>
                <m:sSub>
                  <m:sSubPr>
                    <m:ctrlPr>
                      <w:rPr>
                        <w:rFonts w:ascii="Cambria Math" w:hAnsi="Cambria Math"/>
                        <w:b/>
                        <w:sz w:val="22"/>
                        <w:szCs w:val="22"/>
                      </w:rPr>
                    </m:ctrlPr>
                  </m:sSubPr>
                  <m:e>
                    <m:r>
                      <m:rPr>
                        <m:sty m:val="b"/>
                      </m:rPr>
                      <w:rPr>
                        <w:rFonts w:ascii="Cambria Math" w:hAnsi="Cambria Math"/>
                        <w:sz w:val="22"/>
                        <w:szCs w:val="22"/>
                      </w:rPr>
                      <m:t>CMI</m:t>
                    </m:r>
                  </m:e>
                  <m:sub>
                    <m:r>
                      <m:rPr>
                        <m:sty m:val="b"/>
                      </m:rPr>
                      <w:rPr>
                        <w:rFonts w:ascii="Cambria Math" w:hAnsi="Cambria Math"/>
                        <w:sz w:val="22"/>
                        <w:szCs w:val="22"/>
                      </w:rPr>
                      <m:t>t</m:t>
                    </m:r>
                  </m:sub>
                </m:sSub>
              </m:oMath>
            </m:oMathPara>
          </w:p>
          <w:p w14:paraId="390DA252" w14:textId="77777777" w:rsidR="00402DEC" w:rsidRPr="00402DEC" w:rsidRDefault="00402DEC" w:rsidP="00402DEC">
            <w:pPr>
              <w:jc w:val="center"/>
              <w:rPr>
                <w:color w:val="000000"/>
                <w:sz w:val="22"/>
                <w:szCs w:val="22"/>
              </w:rPr>
            </w:pPr>
            <w:r w:rsidRPr="00402DEC">
              <w:rPr>
                <w:b/>
                <w:bCs/>
                <w:color w:val="000000"/>
                <w:sz w:val="20"/>
                <w:szCs w:val="22"/>
              </w:rPr>
              <w:t>štvrťročne</w:t>
            </w:r>
          </w:p>
        </w:tc>
        <w:tc>
          <w:tcPr>
            <w:tcW w:w="601" w:type="pct"/>
            <w:shd w:val="clear" w:color="auto" w:fill="F2F2F2"/>
            <w:vAlign w:val="center"/>
          </w:tcPr>
          <w:p w14:paraId="5B18E4E7" w14:textId="77777777" w:rsidR="00402DEC" w:rsidRPr="00402DEC" w:rsidRDefault="00D42F1D" w:rsidP="00402DEC">
            <w:pPr>
              <w:jc w:val="center"/>
              <w:rPr>
                <w:b/>
                <w:sz w:val="22"/>
                <w:szCs w:val="22"/>
              </w:rPr>
            </w:pPr>
            <m:oMathPara>
              <m:oMath>
                <m:sSub>
                  <m:sSubPr>
                    <m:ctrlPr>
                      <w:rPr>
                        <w:rFonts w:ascii="Cambria Math" w:hAnsi="Cambria Math"/>
                        <w:b/>
                        <w:sz w:val="22"/>
                        <w:szCs w:val="22"/>
                      </w:rPr>
                    </m:ctrlPr>
                  </m:sSubPr>
                  <m:e>
                    <m:r>
                      <m:rPr>
                        <m:sty m:val="b"/>
                      </m:rPr>
                      <w:rPr>
                        <w:rFonts w:ascii="Cambria Math" w:hAnsi="Cambria Math"/>
                        <w:sz w:val="22"/>
                        <w:szCs w:val="22"/>
                      </w:rPr>
                      <m:t>P</m:t>
                    </m:r>
                  </m:e>
                  <m:sub>
                    <m:r>
                      <m:rPr>
                        <m:sty m:val="b"/>
                      </m:rPr>
                      <w:rPr>
                        <w:rFonts w:ascii="Cambria Math" w:hAnsi="Cambria Math"/>
                        <w:sz w:val="22"/>
                        <w:szCs w:val="22"/>
                      </w:rPr>
                      <m:t>t</m:t>
                    </m:r>
                  </m:sub>
                </m:sSub>
              </m:oMath>
            </m:oMathPara>
          </w:p>
          <w:p w14:paraId="651245D6" w14:textId="77777777" w:rsidR="00402DEC" w:rsidRPr="00402DEC" w:rsidRDefault="00402DEC" w:rsidP="00402DEC">
            <w:pPr>
              <w:jc w:val="center"/>
              <w:rPr>
                <w:b/>
                <w:color w:val="000000"/>
                <w:sz w:val="22"/>
                <w:szCs w:val="22"/>
              </w:rPr>
            </w:pPr>
            <w:r w:rsidRPr="00402DEC">
              <w:rPr>
                <w:b/>
                <w:bCs/>
                <w:color w:val="000000"/>
                <w:sz w:val="20"/>
                <w:szCs w:val="22"/>
              </w:rPr>
              <w:t>štvrťročne</w:t>
            </w:r>
          </w:p>
        </w:tc>
        <w:tc>
          <w:tcPr>
            <w:tcW w:w="751" w:type="pct"/>
            <w:shd w:val="clear" w:color="auto" w:fill="F2F2F2"/>
            <w:noWrap/>
            <w:vAlign w:val="center"/>
          </w:tcPr>
          <w:p w14:paraId="090E0D5E" w14:textId="77777777" w:rsidR="00402DEC" w:rsidRPr="00402DEC" w:rsidRDefault="00402DEC" w:rsidP="00402DEC">
            <w:pPr>
              <w:jc w:val="center"/>
              <w:rPr>
                <w:color w:val="000000"/>
                <w:spacing w:val="-6"/>
                <w:sz w:val="20"/>
                <w:szCs w:val="21"/>
              </w:rPr>
            </w:pPr>
            <w:r w:rsidRPr="00402DEC">
              <w:rPr>
                <w:b/>
                <w:bCs/>
                <w:color w:val="000000"/>
                <w:spacing w:val="-6"/>
                <w:sz w:val="20"/>
                <w:szCs w:val="21"/>
              </w:rPr>
              <w:t>Hodnota prác (podliehajúcich úprave) za rozhodujúce</w:t>
            </w:r>
            <w:r w:rsidRPr="00402DEC" w:rsidDel="0010214A">
              <w:rPr>
                <w:b/>
                <w:bCs/>
                <w:color w:val="000000"/>
                <w:spacing w:val="-6"/>
                <w:sz w:val="20"/>
                <w:szCs w:val="21"/>
              </w:rPr>
              <w:t xml:space="preserve"> </w:t>
            </w:r>
            <w:r w:rsidRPr="00402DEC">
              <w:rPr>
                <w:b/>
                <w:bCs/>
                <w:color w:val="000000"/>
                <w:spacing w:val="-6"/>
                <w:sz w:val="20"/>
                <w:szCs w:val="21"/>
              </w:rPr>
              <w:t>obdobie</w:t>
            </w:r>
          </w:p>
        </w:tc>
        <w:tc>
          <w:tcPr>
            <w:tcW w:w="717" w:type="pct"/>
            <w:shd w:val="clear" w:color="auto" w:fill="F2F2F2"/>
            <w:noWrap/>
            <w:vAlign w:val="center"/>
          </w:tcPr>
          <w:p w14:paraId="7B2394D4" w14:textId="77777777" w:rsidR="00402DEC" w:rsidRPr="00402DEC" w:rsidRDefault="00402DEC" w:rsidP="00402DEC">
            <w:pPr>
              <w:jc w:val="center"/>
              <w:rPr>
                <w:b/>
                <w:color w:val="000000"/>
                <w:spacing w:val="-6"/>
                <w:sz w:val="20"/>
                <w:szCs w:val="21"/>
              </w:rPr>
            </w:pPr>
            <w:r w:rsidRPr="00402DEC">
              <w:rPr>
                <w:b/>
                <w:bCs/>
                <w:color w:val="000000"/>
                <w:spacing w:val="-6"/>
                <w:sz w:val="20"/>
                <w:szCs w:val="21"/>
              </w:rPr>
              <w:t>Úprava v dôsledku zmien Nákladov za rozhodujúce obdobie</w:t>
            </w:r>
          </w:p>
        </w:tc>
      </w:tr>
      <w:tr w:rsidR="00FF2761" w:rsidRPr="00402DEC" w14:paraId="48E1F744" w14:textId="77777777" w:rsidTr="00FF2761">
        <w:trPr>
          <w:trHeight w:val="340"/>
        </w:trPr>
        <w:tc>
          <w:tcPr>
            <w:tcW w:w="676" w:type="pct"/>
            <w:vMerge w:val="restart"/>
          </w:tcPr>
          <w:p w14:paraId="4ED32BE1" w14:textId="2BE8A004" w:rsidR="00FF2761" w:rsidRPr="00402DEC" w:rsidRDefault="00FF2761" w:rsidP="00FF2761">
            <w:pPr>
              <w:jc w:val="center"/>
              <w:rPr>
                <w:color w:val="000000"/>
                <w:sz w:val="20"/>
                <w:szCs w:val="20"/>
              </w:rPr>
            </w:pPr>
            <w:r w:rsidRPr="00402DEC">
              <w:rPr>
                <w:color w:val="000000"/>
                <w:sz w:val="20"/>
                <w:szCs w:val="20"/>
                <w:highlight w:val="lightGray"/>
              </w:rPr>
              <w:t>X. kvartál RRRR</w:t>
            </w:r>
          </w:p>
        </w:tc>
        <w:tc>
          <w:tcPr>
            <w:tcW w:w="601" w:type="pct"/>
            <w:shd w:val="clear" w:color="auto" w:fill="auto"/>
            <w:noWrap/>
            <w:hideMark/>
          </w:tcPr>
          <w:p w14:paraId="1647359A" w14:textId="2D8C0817" w:rsidR="00FF2761" w:rsidRPr="00402DEC" w:rsidRDefault="00FF2761" w:rsidP="00FF2761">
            <w:pPr>
              <w:jc w:val="center"/>
              <w:rPr>
                <w:color w:val="000000"/>
                <w:sz w:val="20"/>
                <w:szCs w:val="20"/>
              </w:rPr>
            </w:pPr>
            <w:r w:rsidRPr="00402DEC">
              <w:rPr>
                <w:color w:val="000000"/>
                <w:sz w:val="20"/>
                <w:szCs w:val="20"/>
                <w:highlight w:val="lightGray"/>
              </w:rPr>
              <w:t>MM/RRRR</w:t>
            </w:r>
          </w:p>
        </w:tc>
        <w:tc>
          <w:tcPr>
            <w:tcW w:w="526" w:type="pct"/>
            <w:shd w:val="clear" w:color="auto" w:fill="auto"/>
            <w:noWrap/>
          </w:tcPr>
          <w:p w14:paraId="44E006C6" w14:textId="7885D035" w:rsidR="00FF2761" w:rsidRPr="00402DEC" w:rsidRDefault="00FF2761" w:rsidP="00FF2761">
            <w:pPr>
              <w:jc w:val="center"/>
              <w:rPr>
                <w:color w:val="000000"/>
                <w:sz w:val="20"/>
                <w:szCs w:val="20"/>
              </w:rPr>
            </w:pPr>
            <w:r w:rsidRPr="001B3083">
              <w:rPr>
                <w:bCs/>
                <w:i/>
                <w:sz w:val="16"/>
                <w:szCs w:val="16"/>
                <w:highlight w:val="lightGray"/>
              </w:rPr>
              <w:t>(bude doplnené)</w:t>
            </w:r>
          </w:p>
        </w:tc>
        <w:tc>
          <w:tcPr>
            <w:tcW w:w="526" w:type="pct"/>
          </w:tcPr>
          <w:p w14:paraId="6170ABC0" w14:textId="14E4A303" w:rsidR="00FF2761" w:rsidRPr="00402DEC" w:rsidRDefault="00FF2761" w:rsidP="00FF2761">
            <w:pPr>
              <w:jc w:val="center"/>
              <w:rPr>
                <w:color w:val="000000"/>
                <w:sz w:val="20"/>
                <w:szCs w:val="20"/>
              </w:rPr>
            </w:pPr>
            <w:r w:rsidRPr="001B3083">
              <w:rPr>
                <w:bCs/>
                <w:i/>
                <w:sz w:val="16"/>
                <w:szCs w:val="16"/>
                <w:highlight w:val="lightGray"/>
              </w:rPr>
              <w:t>(bude doplnené)</w:t>
            </w:r>
          </w:p>
        </w:tc>
        <w:tc>
          <w:tcPr>
            <w:tcW w:w="602" w:type="pct"/>
            <w:vMerge w:val="restart"/>
            <w:shd w:val="clear" w:color="auto" w:fill="auto"/>
            <w:vAlign w:val="center"/>
          </w:tcPr>
          <w:p w14:paraId="3A79CC14" w14:textId="7C8688B0" w:rsidR="00FF2761" w:rsidRPr="00402DEC" w:rsidRDefault="00FF2761" w:rsidP="00FF2761">
            <w:pPr>
              <w:jc w:val="center"/>
              <w:rPr>
                <w:color w:val="000000"/>
                <w:sz w:val="20"/>
                <w:szCs w:val="20"/>
              </w:rPr>
            </w:pPr>
            <w:r w:rsidRPr="00FF2761">
              <w:rPr>
                <w:bCs/>
                <w:i/>
                <w:sz w:val="16"/>
                <w:szCs w:val="16"/>
                <w:highlight w:val="lightGray"/>
              </w:rPr>
              <w:t>(bude doplnené)</w:t>
            </w:r>
          </w:p>
        </w:tc>
        <w:tc>
          <w:tcPr>
            <w:tcW w:w="601" w:type="pct"/>
            <w:vMerge w:val="restart"/>
            <w:shd w:val="clear" w:color="auto" w:fill="auto"/>
            <w:vAlign w:val="center"/>
          </w:tcPr>
          <w:p w14:paraId="6D96E13F" w14:textId="2BF8DF33" w:rsidR="00FF2761" w:rsidRPr="00FF2761" w:rsidRDefault="00FF2761" w:rsidP="00FF2761">
            <w:pPr>
              <w:jc w:val="center"/>
              <w:rPr>
                <w:b/>
                <w:color w:val="000000"/>
                <w:sz w:val="20"/>
                <w:szCs w:val="20"/>
              </w:rPr>
            </w:pPr>
            <w:r w:rsidRPr="00FF2761">
              <w:rPr>
                <w:b/>
                <w:bCs/>
                <w:i/>
                <w:sz w:val="16"/>
                <w:szCs w:val="16"/>
                <w:highlight w:val="lightGray"/>
              </w:rPr>
              <w:t>(bude doplnené)</w:t>
            </w:r>
          </w:p>
        </w:tc>
        <w:tc>
          <w:tcPr>
            <w:tcW w:w="751" w:type="pct"/>
            <w:vMerge w:val="restart"/>
            <w:shd w:val="clear" w:color="auto" w:fill="auto"/>
            <w:noWrap/>
            <w:vAlign w:val="center"/>
          </w:tcPr>
          <w:p w14:paraId="504C20C0" w14:textId="66294B92" w:rsidR="00FF2761" w:rsidRPr="00402DEC" w:rsidRDefault="00FF2761" w:rsidP="00FF2761">
            <w:pPr>
              <w:jc w:val="right"/>
              <w:rPr>
                <w:color w:val="000000"/>
                <w:sz w:val="20"/>
                <w:szCs w:val="20"/>
              </w:rPr>
            </w:pPr>
            <w:r w:rsidRPr="00FF2761">
              <w:rPr>
                <w:bCs/>
                <w:i/>
                <w:sz w:val="16"/>
                <w:szCs w:val="16"/>
                <w:highlight w:val="lightGray"/>
              </w:rPr>
              <w:t>(bude doplnené)</w:t>
            </w:r>
          </w:p>
        </w:tc>
        <w:tc>
          <w:tcPr>
            <w:tcW w:w="717" w:type="pct"/>
            <w:vMerge w:val="restart"/>
            <w:shd w:val="clear" w:color="auto" w:fill="auto"/>
            <w:noWrap/>
            <w:vAlign w:val="center"/>
          </w:tcPr>
          <w:p w14:paraId="13915120" w14:textId="19BE5582" w:rsidR="00FF2761" w:rsidRPr="00FF2761" w:rsidRDefault="00FF2761" w:rsidP="00FF2761">
            <w:pPr>
              <w:jc w:val="right"/>
              <w:rPr>
                <w:b/>
                <w:color w:val="000000"/>
                <w:sz w:val="16"/>
                <w:szCs w:val="16"/>
              </w:rPr>
            </w:pPr>
            <w:r w:rsidRPr="00FF2761">
              <w:rPr>
                <w:b/>
                <w:bCs/>
                <w:i/>
                <w:sz w:val="16"/>
                <w:szCs w:val="16"/>
                <w:highlight w:val="lightGray"/>
              </w:rPr>
              <w:t>(bude doplnené)</w:t>
            </w:r>
          </w:p>
        </w:tc>
      </w:tr>
      <w:tr w:rsidR="00FF2761" w:rsidRPr="00402DEC" w14:paraId="26B6E424" w14:textId="77777777" w:rsidTr="00FF2761">
        <w:trPr>
          <w:trHeight w:val="340"/>
        </w:trPr>
        <w:tc>
          <w:tcPr>
            <w:tcW w:w="676" w:type="pct"/>
            <w:vMerge/>
          </w:tcPr>
          <w:p w14:paraId="1FD7BFDA" w14:textId="77777777" w:rsidR="00FF2761" w:rsidRPr="00735F8C" w:rsidRDefault="00FF2761" w:rsidP="00FF2761">
            <w:pPr>
              <w:jc w:val="center"/>
              <w:rPr>
                <w:color w:val="000000"/>
                <w:sz w:val="20"/>
                <w:szCs w:val="20"/>
              </w:rPr>
            </w:pPr>
          </w:p>
        </w:tc>
        <w:tc>
          <w:tcPr>
            <w:tcW w:w="601" w:type="pct"/>
            <w:shd w:val="clear" w:color="auto" w:fill="auto"/>
            <w:noWrap/>
            <w:hideMark/>
          </w:tcPr>
          <w:p w14:paraId="32E7C0FF" w14:textId="6AA783E5" w:rsidR="00FF2761" w:rsidRPr="00735F8C" w:rsidRDefault="00FF2761" w:rsidP="00FF2761">
            <w:pPr>
              <w:jc w:val="center"/>
              <w:rPr>
                <w:color w:val="000000"/>
                <w:sz w:val="20"/>
                <w:szCs w:val="20"/>
              </w:rPr>
            </w:pPr>
            <w:r w:rsidRPr="00735F8C">
              <w:rPr>
                <w:color w:val="000000"/>
                <w:sz w:val="20"/>
                <w:szCs w:val="20"/>
                <w:highlight w:val="lightGray"/>
              </w:rPr>
              <w:t>MM/RRRR</w:t>
            </w:r>
          </w:p>
        </w:tc>
        <w:tc>
          <w:tcPr>
            <w:tcW w:w="526" w:type="pct"/>
            <w:shd w:val="clear" w:color="auto" w:fill="auto"/>
            <w:noWrap/>
          </w:tcPr>
          <w:p w14:paraId="7FE3D651" w14:textId="40917684" w:rsidR="00FF2761" w:rsidRPr="00FF2761" w:rsidRDefault="00FF2761" w:rsidP="00FF2761">
            <w:pPr>
              <w:jc w:val="center"/>
              <w:rPr>
                <w:color w:val="000000"/>
                <w:sz w:val="20"/>
                <w:szCs w:val="20"/>
              </w:rPr>
            </w:pPr>
            <w:r w:rsidRPr="001B3083">
              <w:rPr>
                <w:bCs/>
                <w:i/>
                <w:sz w:val="16"/>
                <w:szCs w:val="16"/>
                <w:highlight w:val="lightGray"/>
              </w:rPr>
              <w:t>(bude doplnené)</w:t>
            </w:r>
          </w:p>
        </w:tc>
        <w:tc>
          <w:tcPr>
            <w:tcW w:w="526" w:type="pct"/>
          </w:tcPr>
          <w:p w14:paraId="62A1DFE7" w14:textId="224E7672" w:rsidR="00FF2761" w:rsidRPr="00FF2761" w:rsidRDefault="00FF2761" w:rsidP="00FF2761">
            <w:pPr>
              <w:jc w:val="center"/>
              <w:rPr>
                <w:color w:val="000000"/>
                <w:sz w:val="20"/>
                <w:szCs w:val="20"/>
              </w:rPr>
            </w:pPr>
            <w:r w:rsidRPr="001B3083">
              <w:rPr>
                <w:bCs/>
                <w:i/>
                <w:sz w:val="16"/>
                <w:szCs w:val="16"/>
                <w:highlight w:val="lightGray"/>
              </w:rPr>
              <w:t>(bude doplnené)</w:t>
            </w:r>
          </w:p>
        </w:tc>
        <w:tc>
          <w:tcPr>
            <w:tcW w:w="602" w:type="pct"/>
            <w:vMerge/>
            <w:shd w:val="clear" w:color="auto" w:fill="auto"/>
            <w:vAlign w:val="center"/>
          </w:tcPr>
          <w:p w14:paraId="77179222" w14:textId="77777777" w:rsidR="00FF2761" w:rsidRPr="00FF2761" w:rsidRDefault="00FF2761" w:rsidP="00FF2761">
            <w:pPr>
              <w:jc w:val="right"/>
              <w:rPr>
                <w:color w:val="000000"/>
                <w:sz w:val="20"/>
                <w:szCs w:val="20"/>
              </w:rPr>
            </w:pPr>
          </w:p>
        </w:tc>
        <w:tc>
          <w:tcPr>
            <w:tcW w:w="601" w:type="pct"/>
            <w:vMerge/>
            <w:shd w:val="clear" w:color="auto" w:fill="auto"/>
            <w:vAlign w:val="center"/>
          </w:tcPr>
          <w:p w14:paraId="5E4E0DCC" w14:textId="77777777" w:rsidR="00FF2761" w:rsidRPr="00735F8C" w:rsidRDefault="00FF2761" w:rsidP="00FF2761">
            <w:pPr>
              <w:jc w:val="right"/>
              <w:rPr>
                <w:b/>
                <w:color w:val="000000"/>
                <w:sz w:val="20"/>
                <w:szCs w:val="20"/>
              </w:rPr>
            </w:pPr>
          </w:p>
        </w:tc>
        <w:tc>
          <w:tcPr>
            <w:tcW w:w="751" w:type="pct"/>
            <w:vMerge/>
            <w:shd w:val="clear" w:color="auto" w:fill="auto"/>
            <w:noWrap/>
            <w:vAlign w:val="center"/>
          </w:tcPr>
          <w:p w14:paraId="7374373A" w14:textId="77777777" w:rsidR="00FF2761" w:rsidRPr="00FF2761" w:rsidRDefault="00FF2761" w:rsidP="00FF2761">
            <w:pPr>
              <w:jc w:val="right"/>
              <w:rPr>
                <w:color w:val="000000"/>
                <w:sz w:val="20"/>
                <w:szCs w:val="20"/>
              </w:rPr>
            </w:pPr>
          </w:p>
        </w:tc>
        <w:tc>
          <w:tcPr>
            <w:tcW w:w="717" w:type="pct"/>
            <w:vMerge/>
            <w:shd w:val="clear" w:color="auto" w:fill="auto"/>
            <w:noWrap/>
            <w:vAlign w:val="center"/>
          </w:tcPr>
          <w:p w14:paraId="4C77B065" w14:textId="77777777" w:rsidR="00FF2761" w:rsidRPr="00735F8C" w:rsidRDefault="00FF2761" w:rsidP="00FF2761">
            <w:pPr>
              <w:jc w:val="right"/>
              <w:rPr>
                <w:b/>
                <w:color w:val="000000"/>
                <w:sz w:val="20"/>
                <w:szCs w:val="20"/>
              </w:rPr>
            </w:pPr>
          </w:p>
        </w:tc>
      </w:tr>
      <w:tr w:rsidR="00FF2761" w:rsidRPr="00402DEC" w14:paraId="598F1DD6" w14:textId="77777777" w:rsidTr="00FF2761">
        <w:trPr>
          <w:trHeight w:val="340"/>
        </w:trPr>
        <w:tc>
          <w:tcPr>
            <w:tcW w:w="676" w:type="pct"/>
            <w:vMerge/>
          </w:tcPr>
          <w:p w14:paraId="515AFD90" w14:textId="77777777" w:rsidR="00FF2761" w:rsidRPr="00735F8C" w:rsidRDefault="00FF2761" w:rsidP="00FF2761">
            <w:pPr>
              <w:jc w:val="center"/>
              <w:rPr>
                <w:color w:val="000000"/>
                <w:sz w:val="20"/>
                <w:szCs w:val="20"/>
              </w:rPr>
            </w:pPr>
          </w:p>
        </w:tc>
        <w:tc>
          <w:tcPr>
            <w:tcW w:w="601" w:type="pct"/>
            <w:shd w:val="clear" w:color="auto" w:fill="auto"/>
            <w:noWrap/>
            <w:hideMark/>
          </w:tcPr>
          <w:p w14:paraId="2ABE57E7" w14:textId="6C5305C6" w:rsidR="00FF2761" w:rsidRPr="00735F8C" w:rsidRDefault="00FF2761" w:rsidP="00FF2761">
            <w:pPr>
              <w:jc w:val="center"/>
              <w:rPr>
                <w:color w:val="000000"/>
                <w:sz w:val="20"/>
                <w:szCs w:val="20"/>
              </w:rPr>
            </w:pPr>
            <w:r w:rsidRPr="00735F8C">
              <w:rPr>
                <w:color w:val="000000"/>
                <w:sz w:val="20"/>
                <w:szCs w:val="20"/>
                <w:highlight w:val="lightGray"/>
              </w:rPr>
              <w:t>MM/RRRR</w:t>
            </w:r>
          </w:p>
        </w:tc>
        <w:tc>
          <w:tcPr>
            <w:tcW w:w="526" w:type="pct"/>
            <w:shd w:val="clear" w:color="auto" w:fill="auto"/>
            <w:noWrap/>
          </w:tcPr>
          <w:p w14:paraId="633F038B" w14:textId="277C8A22" w:rsidR="00FF2761" w:rsidRPr="00FF2761" w:rsidRDefault="00FF2761" w:rsidP="00FF2761">
            <w:pPr>
              <w:jc w:val="center"/>
              <w:rPr>
                <w:color w:val="000000"/>
                <w:sz w:val="20"/>
                <w:szCs w:val="20"/>
              </w:rPr>
            </w:pPr>
            <w:r w:rsidRPr="001B3083">
              <w:rPr>
                <w:bCs/>
                <w:i/>
                <w:sz w:val="16"/>
                <w:szCs w:val="16"/>
                <w:highlight w:val="lightGray"/>
              </w:rPr>
              <w:t>(bude doplnené)</w:t>
            </w:r>
          </w:p>
        </w:tc>
        <w:tc>
          <w:tcPr>
            <w:tcW w:w="526" w:type="pct"/>
          </w:tcPr>
          <w:p w14:paraId="0377E868" w14:textId="3722AA6A" w:rsidR="00FF2761" w:rsidRPr="00FF2761" w:rsidRDefault="00FF2761" w:rsidP="00FF2761">
            <w:pPr>
              <w:jc w:val="center"/>
              <w:rPr>
                <w:color w:val="000000"/>
                <w:sz w:val="20"/>
                <w:szCs w:val="20"/>
              </w:rPr>
            </w:pPr>
            <w:r w:rsidRPr="001B3083">
              <w:rPr>
                <w:bCs/>
                <w:i/>
                <w:sz w:val="16"/>
                <w:szCs w:val="16"/>
                <w:highlight w:val="lightGray"/>
              </w:rPr>
              <w:t>(bude doplnené)</w:t>
            </w:r>
          </w:p>
        </w:tc>
        <w:tc>
          <w:tcPr>
            <w:tcW w:w="602" w:type="pct"/>
            <w:vMerge/>
            <w:shd w:val="clear" w:color="auto" w:fill="auto"/>
            <w:vAlign w:val="center"/>
          </w:tcPr>
          <w:p w14:paraId="2A1B8964" w14:textId="77777777" w:rsidR="00FF2761" w:rsidRPr="00FF2761" w:rsidRDefault="00FF2761" w:rsidP="00FF2761">
            <w:pPr>
              <w:jc w:val="right"/>
              <w:rPr>
                <w:color w:val="000000"/>
                <w:sz w:val="20"/>
                <w:szCs w:val="20"/>
              </w:rPr>
            </w:pPr>
          </w:p>
        </w:tc>
        <w:tc>
          <w:tcPr>
            <w:tcW w:w="601" w:type="pct"/>
            <w:vMerge/>
            <w:shd w:val="clear" w:color="auto" w:fill="auto"/>
            <w:vAlign w:val="center"/>
          </w:tcPr>
          <w:p w14:paraId="7D729039" w14:textId="77777777" w:rsidR="00FF2761" w:rsidRPr="00735F8C" w:rsidRDefault="00FF2761" w:rsidP="00FF2761">
            <w:pPr>
              <w:jc w:val="right"/>
              <w:rPr>
                <w:b/>
                <w:color w:val="000000"/>
                <w:sz w:val="20"/>
                <w:szCs w:val="20"/>
              </w:rPr>
            </w:pPr>
          </w:p>
        </w:tc>
        <w:tc>
          <w:tcPr>
            <w:tcW w:w="751" w:type="pct"/>
            <w:vMerge/>
            <w:shd w:val="clear" w:color="auto" w:fill="auto"/>
            <w:noWrap/>
            <w:vAlign w:val="center"/>
          </w:tcPr>
          <w:p w14:paraId="2F13E52D" w14:textId="77777777" w:rsidR="00FF2761" w:rsidRPr="00FF2761" w:rsidRDefault="00FF2761" w:rsidP="00FF2761">
            <w:pPr>
              <w:jc w:val="right"/>
              <w:rPr>
                <w:color w:val="000000"/>
                <w:sz w:val="20"/>
                <w:szCs w:val="20"/>
              </w:rPr>
            </w:pPr>
          </w:p>
        </w:tc>
        <w:tc>
          <w:tcPr>
            <w:tcW w:w="717" w:type="pct"/>
            <w:vMerge/>
            <w:shd w:val="clear" w:color="auto" w:fill="auto"/>
            <w:noWrap/>
            <w:vAlign w:val="center"/>
          </w:tcPr>
          <w:p w14:paraId="294BBC9A" w14:textId="77777777" w:rsidR="00FF2761" w:rsidRPr="00735F8C" w:rsidRDefault="00FF2761" w:rsidP="00FF2761">
            <w:pPr>
              <w:jc w:val="right"/>
              <w:rPr>
                <w:b/>
                <w:color w:val="000000"/>
                <w:sz w:val="20"/>
                <w:szCs w:val="20"/>
              </w:rPr>
            </w:pPr>
          </w:p>
        </w:tc>
      </w:tr>
      <w:tr w:rsidR="00402DEC" w:rsidRPr="00402DEC" w14:paraId="6E14A128" w14:textId="77777777" w:rsidTr="00FF2761">
        <w:trPr>
          <w:trHeight w:val="340"/>
        </w:trPr>
        <w:tc>
          <w:tcPr>
            <w:tcW w:w="676" w:type="pct"/>
            <w:vMerge/>
          </w:tcPr>
          <w:p w14:paraId="76ABDC0B" w14:textId="77777777" w:rsidR="00402DEC" w:rsidRPr="00735F8C" w:rsidRDefault="00402DEC" w:rsidP="00402DEC">
            <w:pPr>
              <w:jc w:val="center"/>
              <w:rPr>
                <w:color w:val="000000"/>
                <w:sz w:val="20"/>
                <w:szCs w:val="20"/>
              </w:rPr>
            </w:pPr>
          </w:p>
        </w:tc>
        <w:tc>
          <w:tcPr>
            <w:tcW w:w="601" w:type="pct"/>
            <w:shd w:val="clear" w:color="auto" w:fill="auto"/>
            <w:noWrap/>
            <w:hideMark/>
          </w:tcPr>
          <w:p w14:paraId="3A258444" w14:textId="458C7635" w:rsidR="00402DEC" w:rsidRPr="00735F8C" w:rsidRDefault="00402DEC" w:rsidP="00402DEC">
            <w:pPr>
              <w:jc w:val="center"/>
              <w:rPr>
                <w:color w:val="000000"/>
                <w:sz w:val="20"/>
                <w:szCs w:val="20"/>
              </w:rPr>
            </w:pPr>
            <w:r w:rsidRPr="00735F8C">
              <w:rPr>
                <w:color w:val="000000"/>
                <w:sz w:val="20"/>
                <w:szCs w:val="20"/>
                <w:highlight w:val="lightGray"/>
              </w:rPr>
              <w:t>MM/RRRR</w:t>
            </w:r>
          </w:p>
        </w:tc>
        <w:tc>
          <w:tcPr>
            <w:tcW w:w="526" w:type="pct"/>
            <w:shd w:val="clear" w:color="auto" w:fill="auto"/>
            <w:noWrap/>
          </w:tcPr>
          <w:p w14:paraId="4C4FE5F7" w14:textId="35D7E9FF" w:rsidR="00402DEC" w:rsidRPr="00FF2761" w:rsidRDefault="00402DEC" w:rsidP="00402DEC">
            <w:pPr>
              <w:jc w:val="center"/>
              <w:rPr>
                <w:color w:val="000000"/>
                <w:sz w:val="20"/>
                <w:szCs w:val="20"/>
              </w:rPr>
            </w:pPr>
            <w:r w:rsidRPr="001B3083">
              <w:rPr>
                <w:bCs/>
                <w:i/>
                <w:sz w:val="16"/>
                <w:szCs w:val="16"/>
                <w:highlight w:val="lightGray"/>
              </w:rPr>
              <w:t>(bude doplnené)</w:t>
            </w:r>
          </w:p>
        </w:tc>
        <w:tc>
          <w:tcPr>
            <w:tcW w:w="526" w:type="pct"/>
          </w:tcPr>
          <w:p w14:paraId="30361697" w14:textId="78C10E8E" w:rsidR="00402DEC" w:rsidRPr="00FF2761" w:rsidRDefault="00402DEC" w:rsidP="00402DEC">
            <w:pPr>
              <w:jc w:val="center"/>
              <w:rPr>
                <w:color w:val="000000"/>
                <w:sz w:val="20"/>
                <w:szCs w:val="20"/>
              </w:rPr>
            </w:pPr>
            <w:r w:rsidRPr="001B3083">
              <w:rPr>
                <w:bCs/>
                <w:i/>
                <w:sz w:val="16"/>
                <w:szCs w:val="16"/>
                <w:highlight w:val="lightGray"/>
              </w:rPr>
              <w:t>(bude doplnené)</w:t>
            </w:r>
          </w:p>
        </w:tc>
        <w:tc>
          <w:tcPr>
            <w:tcW w:w="602" w:type="pct"/>
            <w:vMerge/>
            <w:vAlign w:val="center"/>
          </w:tcPr>
          <w:p w14:paraId="260D5AE0" w14:textId="77777777" w:rsidR="00402DEC" w:rsidRPr="00FF2761" w:rsidRDefault="00402DEC" w:rsidP="00402DEC">
            <w:pPr>
              <w:jc w:val="right"/>
              <w:rPr>
                <w:color w:val="000000"/>
                <w:sz w:val="20"/>
                <w:szCs w:val="20"/>
              </w:rPr>
            </w:pPr>
          </w:p>
        </w:tc>
        <w:tc>
          <w:tcPr>
            <w:tcW w:w="601" w:type="pct"/>
            <w:vMerge/>
            <w:vAlign w:val="center"/>
          </w:tcPr>
          <w:p w14:paraId="696409CE" w14:textId="77777777" w:rsidR="00402DEC" w:rsidRPr="00FF2761" w:rsidRDefault="00402DEC" w:rsidP="00402DEC">
            <w:pPr>
              <w:jc w:val="right"/>
              <w:rPr>
                <w:color w:val="000000"/>
                <w:sz w:val="20"/>
                <w:szCs w:val="20"/>
              </w:rPr>
            </w:pPr>
          </w:p>
        </w:tc>
        <w:tc>
          <w:tcPr>
            <w:tcW w:w="751" w:type="pct"/>
            <w:vMerge/>
            <w:shd w:val="clear" w:color="auto" w:fill="auto"/>
            <w:noWrap/>
            <w:vAlign w:val="center"/>
          </w:tcPr>
          <w:p w14:paraId="3DD91A26" w14:textId="77777777" w:rsidR="00402DEC" w:rsidRPr="00FF2761" w:rsidRDefault="00402DEC" w:rsidP="00402DEC">
            <w:pPr>
              <w:jc w:val="right"/>
              <w:rPr>
                <w:color w:val="000000"/>
                <w:sz w:val="20"/>
                <w:szCs w:val="20"/>
              </w:rPr>
            </w:pPr>
          </w:p>
        </w:tc>
        <w:tc>
          <w:tcPr>
            <w:tcW w:w="717" w:type="pct"/>
            <w:vMerge/>
            <w:shd w:val="clear" w:color="auto" w:fill="auto"/>
            <w:noWrap/>
            <w:vAlign w:val="center"/>
          </w:tcPr>
          <w:p w14:paraId="4CCCF660" w14:textId="77777777" w:rsidR="00402DEC" w:rsidRPr="00735F8C" w:rsidRDefault="00402DEC" w:rsidP="00402DEC">
            <w:pPr>
              <w:jc w:val="right"/>
              <w:rPr>
                <w:b/>
                <w:color w:val="000000"/>
                <w:sz w:val="20"/>
                <w:szCs w:val="20"/>
              </w:rPr>
            </w:pPr>
          </w:p>
        </w:tc>
      </w:tr>
      <w:tr w:rsidR="00402DEC" w:rsidRPr="00402DEC" w14:paraId="23FE38EB" w14:textId="77777777" w:rsidTr="00FF2761">
        <w:trPr>
          <w:trHeight w:val="340"/>
        </w:trPr>
        <w:tc>
          <w:tcPr>
            <w:tcW w:w="676" w:type="pct"/>
            <w:vMerge/>
          </w:tcPr>
          <w:p w14:paraId="28776508" w14:textId="77777777" w:rsidR="00402DEC" w:rsidRPr="00735F8C" w:rsidRDefault="00402DEC" w:rsidP="00402DEC">
            <w:pPr>
              <w:jc w:val="center"/>
              <w:rPr>
                <w:color w:val="000000"/>
                <w:sz w:val="20"/>
                <w:szCs w:val="20"/>
              </w:rPr>
            </w:pPr>
          </w:p>
        </w:tc>
        <w:tc>
          <w:tcPr>
            <w:tcW w:w="601" w:type="pct"/>
            <w:shd w:val="clear" w:color="auto" w:fill="auto"/>
            <w:noWrap/>
            <w:hideMark/>
          </w:tcPr>
          <w:p w14:paraId="076BB429" w14:textId="6D143C9E" w:rsidR="00402DEC" w:rsidRPr="00735F8C" w:rsidRDefault="00402DEC" w:rsidP="00402DEC">
            <w:pPr>
              <w:jc w:val="center"/>
              <w:rPr>
                <w:color w:val="000000"/>
                <w:sz w:val="20"/>
                <w:szCs w:val="20"/>
              </w:rPr>
            </w:pPr>
            <w:r w:rsidRPr="00735F8C">
              <w:rPr>
                <w:color w:val="000000"/>
                <w:sz w:val="20"/>
                <w:szCs w:val="20"/>
                <w:highlight w:val="lightGray"/>
              </w:rPr>
              <w:t>MM/RRRR</w:t>
            </w:r>
          </w:p>
        </w:tc>
        <w:tc>
          <w:tcPr>
            <w:tcW w:w="526" w:type="pct"/>
            <w:shd w:val="clear" w:color="auto" w:fill="auto"/>
            <w:noWrap/>
          </w:tcPr>
          <w:p w14:paraId="49EB2A9D" w14:textId="3738B0D5" w:rsidR="00402DEC" w:rsidRPr="00FF2761" w:rsidRDefault="00402DEC" w:rsidP="00402DEC">
            <w:pPr>
              <w:jc w:val="center"/>
              <w:rPr>
                <w:color w:val="000000"/>
                <w:sz w:val="20"/>
                <w:szCs w:val="20"/>
              </w:rPr>
            </w:pPr>
            <w:r w:rsidRPr="001B3083">
              <w:rPr>
                <w:bCs/>
                <w:i/>
                <w:sz w:val="16"/>
                <w:szCs w:val="16"/>
                <w:highlight w:val="lightGray"/>
              </w:rPr>
              <w:t>(bude doplnené)</w:t>
            </w:r>
          </w:p>
        </w:tc>
        <w:tc>
          <w:tcPr>
            <w:tcW w:w="526" w:type="pct"/>
          </w:tcPr>
          <w:p w14:paraId="5DCE98D5" w14:textId="215845D0" w:rsidR="00402DEC" w:rsidRPr="00FF2761" w:rsidRDefault="00402DEC" w:rsidP="00402DEC">
            <w:pPr>
              <w:jc w:val="center"/>
              <w:rPr>
                <w:color w:val="000000"/>
                <w:sz w:val="20"/>
                <w:szCs w:val="20"/>
              </w:rPr>
            </w:pPr>
            <w:r w:rsidRPr="001B3083">
              <w:rPr>
                <w:bCs/>
                <w:i/>
                <w:sz w:val="16"/>
                <w:szCs w:val="16"/>
                <w:highlight w:val="lightGray"/>
              </w:rPr>
              <w:t>(bude doplnené)</w:t>
            </w:r>
          </w:p>
        </w:tc>
        <w:tc>
          <w:tcPr>
            <w:tcW w:w="602" w:type="pct"/>
            <w:vMerge/>
            <w:vAlign w:val="center"/>
          </w:tcPr>
          <w:p w14:paraId="59CA0E60" w14:textId="77777777" w:rsidR="00402DEC" w:rsidRPr="00FF2761" w:rsidRDefault="00402DEC" w:rsidP="00402DEC">
            <w:pPr>
              <w:jc w:val="right"/>
              <w:rPr>
                <w:color w:val="000000"/>
                <w:sz w:val="20"/>
                <w:szCs w:val="20"/>
              </w:rPr>
            </w:pPr>
          </w:p>
        </w:tc>
        <w:tc>
          <w:tcPr>
            <w:tcW w:w="601" w:type="pct"/>
            <w:vMerge/>
            <w:vAlign w:val="center"/>
          </w:tcPr>
          <w:p w14:paraId="37966167" w14:textId="77777777" w:rsidR="00402DEC" w:rsidRPr="00FF2761" w:rsidRDefault="00402DEC" w:rsidP="00402DEC">
            <w:pPr>
              <w:jc w:val="right"/>
              <w:rPr>
                <w:color w:val="000000"/>
                <w:sz w:val="20"/>
                <w:szCs w:val="20"/>
              </w:rPr>
            </w:pPr>
          </w:p>
        </w:tc>
        <w:tc>
          <w:tcPr>
            <w:tcW w:w="751" w:type="pct"/>
            <w:vMerge/>
            <w:shd w:val="clear" w:color="auto" w:fill="auto"/>
            <w:noWrap/>
            <w:vAlign w:val="center"/>
          </w:tcPr>
          <w:p w14:paraId="1F236ECF" w14:textId="77777777" w:rsidR="00402DEC" w:rsidRPr="00FF2761" w:rsidRDefault="00402DEC" w:rsidP="00402DEC">
            <w:pPr>
              <w:jc w:val="right"/>
              <w:rPr>
                <w:color w:val="000000"/>
                <w:sz w:val="20"/>
                <w:szCs w:val="20"/>
              </w:rPr>
            </w:pPr>
          </w:p>
        </w:tc>
        <w:tc>
          <w:tcPr>
            <w:tcW w:w="717" w:type="pct"/>
            <w:vMerge/>
            <w:shd w:val="clear" w:color="auto" w:fill="auto"/>
            <w:noWrap/>
            <w:vAlign w:val="center"/>
          </w:tcPr>
          <w:p w14:paraId="2D5EAC21" w14:textId="77777777" w:rsidR="00402DEC" w:rsidRPr="00735F8C" w:rsidRDefault="00402DEC" w:rsidP="00402DEC">
            <w:pPr>
              <w:jc w:val="right"/>
              <w:rPr>
                <w:b/>
                <w:color w:val="000000"/>
                <w:sz w:val="20"/>
                <w:szCs w:val="20"/>
              </w:rPr>
            </w:pPr>
          </w:p>
        </w:tc>
      </w:tr>
    </w:tbl>
    <w:p w14:paraId="47ABA850" w14:textId="684DC14F" w:rsidR="00B310B3" w:rsidRDefault="0083709A" w:rsidP="00B310B3">
      <w:pPr>
        <w:autoSpaceDE w:val="0"/>
        <w:autoSpaceDN w:val="0"/>
        <w:adjustRightInd w:val="0"/>
        <w:spacing w:after="240"/>
        <w:ind w:left="425"/>
        <w:jc w:val="both"/>
        <w:rPr>
          <w:bCs/>
          <w:sz w:val="22"/>
          <w:szCs w:val="22"/>
        </w:rPr>
      </w:pPr>
      <w:r w:rsidRPr="008C1A5D">
        <w:rPr>
          <w:sz w:val="22"/>
          <w:szCs w:val="22"/>
        </w:rPr>
        <w:t>Poznámka:</w:t>
      </w:r>
      <w:r w:rsidR="00B310B3">
        <w:rPr>
          <w:sz w:val="22"/>
          <w:szCs w:val="22"/>
        </w:rPr>
        <w:t xml:space="preserve"> </w:t>
      </w:r>
      <w:r w:rsidR="00B310B3" w:rsidRPr="00025F17">
        <w:rPr>
          <w:sz w:val="22"/>
          <w:szCs w:val="22"/>
        </w:rPr>
        <w:t xml:space="preserve">Všetky sumy sú uvedené v EUR </w:t>
      </w:r>
      <w:r w:rsidR="00B310B3" w:rsidRPr="00025F17">
        <w:rPr>
          <w:bCs/>
          <w:sz w:val="22"/>
          <w:szCs w:val="22"/>
        </w:rPr>
        <w:t>(bez DPH).</w:t>
      </w:r>
    </w:p>
    <w:p w14:paraId="4A4847A5" w14:textId="77777777" w:rsidR="00131DE2" w:rsidRPr="008C1A5D" w:rsidRDefault="00131DE2" w:rsidP="00C255B4">
      <w:pPr>
        <w:spacing w:after="120"/>
        <w:ind w:left="425"/>
        <w:jc w:val="center"/>
        <w:rPr>
          <w:b/>
          <w:sz w:val="22"/>
          <w:szCs w:val="22"/>
        </w:rPr>
      </w:pPr>
      <w:r w:rsidRPr="008C1A5D">
        <w:rPr>
          <w:b/>
          <w:sz w:val="22"/>
          <w:szCs w:val="22"/>
        </w:rPr>
        <w:t>Článok 2</w:t>
      </w:r>
      <w:r w:rsidRPr="008C1A5D">
        <w:rPr>
          <w:b/>
          <w:sz w:val="22"/>
          <w:szCs w:val="22"/>
        </w:rPr>
        <w:br/>
        <w:t>Záverečné ustanovenia</w:t>
      </w:r>
    </w:p>
    <w:p w14:paraId="51F16466" w14:textId="77777777" w:rsidR="00131DE2" w:rsidRPr="00A215C0" w:rsidRDefault="00131DE2" w:rsidP="00F558E8">
      <w:pPr>
        <w:pStyle w:val="Odsekzoznamu"/>
        <w:numPr>
          <w:ilvl w:val="1"/>
          <w:numId w:val="139"/>
        </w:numPr>
        <w:spacing w:before="120" w:line="240" w:lineRule="auto"/>
        <w:ind w:left="426" w:hanging="426"/>
        <w:jc w:val="both"/>
        <w:rPr>
          <w:rFonts w:ascii="Times New Roman" w:hAnsi="Times New Roman"/>
        </w:rPr>
      </w:pPr>
      <w:r w:rsidRPr="006C0E93">
        <w:rPr>
          <w:rFonts w:ascii="Times New Roman" w:hAnsi="Times New Roman"/>
        </w:rPr>
        <w:t xml:space="preserve">Zhotoviteľ vyhlasuje, že ku dňu podpísania Dodatku č. .... </w:t>
      </w:r>
      <w:r w:rsidRPr="006C0E93">
        <w:rPr>
          <w:rFonts w:ascii="Times New Roman" w:hAnsi="Times New Roman"/>
          <w:bCs/>
          <w:i/>
          <w:highlight w:val="lightGray"/>
        </w:rPr>
        <w:t>(bude doplnené)</w:t>
      </w:r>
      <w:r w:rsidRPr="006C0E93">
        <w:rPr>
          <w:rFonts w:ascii="Times New Roman" w:hAnsi="Times New Roman"/>
        </w:rPr>
        <w:t xml:space="preserve"> je zapísaný v registri partnerov verejného sektora podľa zákona č. 315/2016 Z. z. o registri partnerov verejného sektora (ďalej len „zákon o RPVS“) a tiež každý jemu známy Podzhotoviteľ v ktoromkoľvek rade, ktorý je partnerom verejného sektora, je zapísaný v registri partnerov verejného sektora. Ďalej Zhotov</w:t>
      </w:r>
      <w:r w:rsidRPr="0030761A">
        <w:rPr>
          <w:rFonts w:ascii="Times New Roman" w:hAnsi="Times New Roman"/>
        </w:rPr>
        <w:t xml:space="preserve">iteľ vyhlasuje, že ku dňu podpísania Dodatku č. </w:t>
      </w:r>
      <w:r w:rsidRPr="0030761A">
        <w:rPr>
          <w:rFonts w:ascii="Times New Roman" w:hAnsi="Times New Roman"/>
          <w:bCs/>
          <w:i/>
          <w:highlight w:val="lightGray"/>
        </w:rPr>
        <w:t>(bude doplnené)</w:t>
      </w:r>
      <w:r w:rsidRPr="0030761A">
        <w:rPr>
          <w:rFonts w:ascii="Times New Roman" w:hAnsi="Times New Roman"/>
        </w:rPr>
        <w:t xml:space="preserve"> má ako partner verejného sektora alebo má osoba, ktorá plní povinnosti oprávnenej osoby pre Objednávateľa v zmysle zákona o registri partnerov verejného sektora (ďalej len „oprávnená osoba“), splnené všetky povinnosti, ktoré pre Zhotoviteľa ako partnera verejného sektora alebo pre oprávnenú osobu vyplývajú zo zákona o RPVS. Zmluvné strany sa dohodli, že ak sa vyhlásenia podľa tohto bodu ukážu ako nepravdivé, Objednávateľ nie je v omeškaní s plnením podľa Zmluvy až do splnenia povinnosti Zhotoviteľa resp. oprávnenej osoby.</w:t>
      </w:r>
    </w:p>
    <w:p w14:paraId="34A586A1" w14:textId="77777777" w:rsidR="00131DE2" w:rsidRPr="00A215C0" w:rsidRDefault="00131DE2" w:rsidP="00131DE2">
      <w:pPr>
        <w:pStyle w:val="Odsekzoznamu"/>
        <w:spacing w:before="240" w:line="240" w:lineRule="auto"/>
        <w:ind w:left="426"/>
        <w:jc w:val="both"/>
        <w:rPr>
          <w:rFonts w:ascii="Times New Roman" w:hAnsi="Times New Roman"/>
          <w:sz w:val="12"/>
          <w:szCs w:val="12"/>
        </w:rPr>
      </w:pPr>
    </w:p>
    <w:p w14:paraId="4D2AA5B4" w14:textId="77777777" w:rsidR="00131DE2" w:rsidRPr="00A215C0" w:rsidRDefault="00131DE2" w:rsidP="00F558E8">
      <w:pPr>
        <w:pStyle w:val="Odsekzoznamu"/>
        <w:numPr>
          <w:ilvl w:val="1"/>
          <w:numId w:val="139"/>
        </w:numPr>
        <w:spacing w:before="240" w:line="240" w:lineRule="auto"/>
        <w:ind w:left="426" w:hanging="426"/>
        <w:jc w:val="both"/>
        <w:rPr>
          <w:rFonts w:ascii="Times New Roman" w:hAnsi="Times New Roman"/>
        </w:rPr>
      </w:pPr>
      <w:r w:rsidRPr="006C0E93">
        <w:rPr>
          <w:rFonts w:ascii="Times New Roman" w:hAnsi="Times New Roman"/>
        </w:rPr>
        <w:t xml:space="preserve">Dodatok č. .... </w:t>
      </w:r>
      <w:r w:rsidRPr="006C0E93">
        <w:rPr>
          <w:rFonts w:ascii="Times New Roman" w:hAnsi="Times New Roman"/>
          <w:bCs/>
          <w:i/>
          <w:highlight w:val="lightGray"/>
        </w:rPr>
        <w:t>(bude doplnené)</w:t>
      </w:r>
      <w:r w:rsidRPr="006C0E93">
        <w:rPr>
          <w:rFonts w:ascii="Times New Roman" w:hAnsi="Times New Roman"/>
        </w:rPr>
        <w:t xml:space="preserve"> je vypracovaný v .... </w:t>
      </w:r>
      <w:r w:rsidRPr="006C0E93">
        <w:rPr>
          <w:rFonts w:ascii="Times New Roman" w:hAnsi="Times New Roman"/>
          <w:bCs/>
          <w:i/>
          <w:highlight w:val="lightGray"/>
        </w:rPr>
        <w:t>(bude doplnené)</w:t>
      </w:r>
      <w:r w:rsidRPr="0030761A">
        <w:rPr>
          <w:rFonts w:ascii="Times New Roman" w:hAnsi="Times New Roman"/>
        </w:rPr>
        <w:t xml:space="preserve"> vyhotoveniach, z ktorých .... </w:t>
      </w:r>
      <w:r w:rsidRPr="0030761A">
        <w:rPr>
          <w:rFonts w:ascii="Times New Roman" w:hAnsi="Times New Roman"/>
          <w:bCs/>
          <w:i/>
          <w:highlight w:val="lightGray"/>
        </w:rPr>
        <w:t>(bude doplnené)</w:t>
      </w:r>
      <w:r w:rsidRPr="0030761A">
        <w:rPr>
          <w:rFonts w:ascii="Times New Roman" w:hAnsi="Times New Roman"/>
        </w:rPr>
        <w:t xml:space="preserve"> obdrží Objednávateľ a .... </w:t>
      </w:r>
      <w:r w:rsidRPr="0030761A">
        <w:rPr>
          <w:rFonts w:ascii="Times New Roman" w:hAnsi="Times New Roman"/>
          <w:bCs/>
          <w:i/>
          <w:highlight w:val="lightGray"/>
        </w:rPr>
        <w:t>(bude doplnené)</w:t>
      </w:r>
      <w:r w:rsidRPr="0030761A">
        <w:rPr>
          <w:rFonts w:ascii="Times New Roman" w:hAnsi="Times New Roman"/>
        </w:rPr>
        <w:t xml:space="preserve"> Zhotoviteľ. </w:t>
      </w:r>
    </w:p>
    <w:p w14:paraId="7823D4B6" w14:textId="77777777" w:rsidR="00131DE2" w:rsidRPr="00A215C0" w:rsidRDefault="00131DE2" w:rsidP="00131DE2">
      <w:pPr>
        <w:pStyle w:val="Odsekzoznamu"/>
        <w:spacing w:before="240" w:line="240" w:lineRule="auto"/>
        <w:ind w:left="426"/>
        <w:jc w:val="both"/>
        <w:rPr>
          <w:rFonts w:ascii="Times New Roman" w:hAnsi="Times New Roman"/>
          <w:sz w:val="12"/>
          <w:szCs w:val="12"/>
        </w:rPr>
      </w:pPr>
    </w:p>
    <w:p w14:paraId="11A440A8" w14:textId="77777777" w:rsidR="00131DE2" w:rsidRPr="00A215C0" w:rsidRDefault="00131DE2" w:rsidP="00F558E8">
      <w:pPr>
        <w:pStyle w:val="Odsekzoznamu"/>
        <w:numPr>
          <w:ilvl w:val="1"/>
          <w:numId w:val="139"/>
        </w:numPr>
        <w:spacing w:before="240" w:line="240" w:lineRule="auto"/>
        <w:ind w:left="426" w:hanging="426"/>
        <w:jc w:val="both"/>
        <w:rPr>
          <w:rFonts w:ascii="Times New Roman" w:hAnsi="Times New Roman"/>
        </w:rPr>
      </w:pPr>
      <w:r w:rsidRPr="006C0E93">
        <w:rPr>
          <w:rFonts w:ascii="Times New Roman" w:hAnsi="Times New Roman"/>
        </w:rPr>
        <w:t xml:space="preserve">Dodatok č. .... </w:t>
      </w:r>
      <w:r w:rsidRPr="006C0E93">
        <w:rPr>
          <w:rFonts w:ascii="Times New Roman" w:hAnsi="Times New Roman"/>
          <w:bCs/>
          <w:i/>
          <w:highlight w:val="lightGray"/>
        </w:rPr>
        <w:t>(bude doplnené)</w:t>
      </w:r>
      <w:r w:rsidRPr="006C0E93">
        <w:rPr>
          <w:rFonts w:ascii="Times New Roman" w:hAnsi="Times New Roman"/>
        </w:rPr>
        <w:t xml:space="preserve">  tvorí neoddeliteľnú súčasť Zmluvy, ktorej ostatné ustanovenia neupravené Dodatkom č. .... </w:t>
      </w:r>
      <w:r w:rsidRPr="0030761A">
        <w:rPr>
          <w:rFonts w:ascii="Times New Roman" w:hAnsi="Times New Roman"/>
          <w:bCs/>
          <w:i/>
          <w:highlight w:val="lightGray"/>
        </w:rPr>
        <w:t>(bude doplnené)</w:t>
      </w:r>
      <w:r w:rsidRPr="0030761A">
        <w:rPr>
          <w:rFonts w:ascii="Times New Roman" w:hAnsi="Times New Roman"/>
        </w:rPr>
        <w:t xml:space="preserve"> zostávajú v platnosti bez zmeny. </w:t>
      </w:r>
    </w:p>
    <w:p w14:paraId="65512E4B" w14:textId="77777777" w:rsidR="00131DE2" w:rsidRPr="00A215C0" w:rsidRDefault="00131DE2" w:rsidP="00131DE2">
      <w:pPr>
        <w:pStyle w:val="Odsekzoznamu"/>
        <w:spacing w:before="240" w:line="240" w:lineRule="auto"/>
        <w:ind w:left="426"/>
        <w:jc w:val="both"/>
        <w:rPr>
          <w:rFonts w:ascii="Times New Roman" w:hAnsi="Times New Roman"/>
          <w:sz w:val="12"/>
          <w:szCs w:val="12"/>
        </w:rPr>
      </w:pPr>
    </w:p>
    <w:p w14:paraId="7669D519" w14:textId="77777777" w:rsidR="00131DE2" w:rsidRPr="00A215C0" w:rsidRDefault="00131DE2" w:rsidP="00F558E8">
      <w:pPr>
        <w:pStyle w:val="Odsekzoznamu"/>
        <w:numPr>
          <w:ilvl w:val="1"/>
          <w:numId w:val="139"/>
        </w:numPr>
        <w:spacing w:before="240" w:line="240" w:lineRule="auto"/>
        <w:ind w:left="426" w:hanging="426"/>
        <w:jc w:val="both"/>
        <w:rPr>
          <w:rFonts w:ascii="Times New Roman" w:hAnsi="Times New Roman"/>
        </w:rPr>
      </w:pPr>
      <w:r w:rsidRPr="006C0E93">
        <w:rPr>
          <w:rFonts w:ascii="Times New Roman" w:hAnsi="Times New Roman"/>
        </w:rPr>
        <w:t xml:space="preserve">Dodatok č. .... </w:t>
      </w:r>
      <w:r w:rsidRPr="006C0E93">
        <w:rPr>
          <w:rFonts w:ascii="Times New Roman" w:hAnsi="Times New Roman"/>
          <w:bCs/>
          <w:i/>
          <w:highlight w:val="lightGray"/>
        </w:rPr>
        <w:t>(bude doplnené)</w:t>
      </w:r>
      <w:r w:rsidRPr="006C0E93">
        <w:rPr>
          <w:rFonts w:ascii="Times New Roman" w:hAnsi="Times New Roman"/>
        </w:rPr>
        <w:t xml:space="preserve"> nadobúda platnosť dňom jeho podpísania Zmluvnými stranami a účinnosť v deň nasledujúci po dni jeho zverejnenia v Centrálnom registri zmlúv Úradu vlády Slovenskej republiky podľa § 47a ods. 1 zákona č. 40/1964 Zb. Občiansky zákonník v znení neskorších predpisov v nadväznosti na § 5a ods. 1 a 6 zákona č. 211/</w:t>
      </w:r>
      <w:r w:rsidRPr="0030761A">
        <w:rPr>
          <w:rFonts w:ascii="Times New Roman" w:hAnsi="Times New Roman"/>
        </w:rPr>
        <w:t xml:space="preserve">2000 Z. z. o slobodnom prístupe k informáciám a o zmene a doplnení niektorých zákonov (zákon o slobode informácií) v znení neskorších predpisov. Objednávateľ v deň zverejnenia oznámi Zhotoviteľovi e-mailom, že Dodatok č. .... </w:t>
      </w:r>
      <w:r w:rsidRPr="0030761A">
        <w:rPr>
          <w:rFonts w:ascii="Times New Roman" w:hAnsi="Times New Roman"/>
          <w:bCs/>
          <w:i/>
          <w:highlight w:val="lightGray"/>
        </w:rPr>
        <w:t>(bude doplnené)</w:t>
      </w:r>
      <w:r w:rsidRPr="0030761A">
        <w:rPr>
          <w:rFonts w:ascii="Times New Roman" w:hAnsi="Times New Roman"/>
        </w:rPr>
        <w:t xml:space="preserve"> bol zverejnený. Zhotoviteľ bezodkladne e-mailom oznámi Objednávateľovi, že uvedené vzal na vedomie. </w:t>
      </w:r>
    </w:p>
    <w:p w14:paraId="675FB5E8" w14:textId="5A75C095" w:rsidR="00B310B3" w:rsidRDefault="00735F8C" w:rsidP="00B310B3">
      <w:pPr>
        <w:spacing w:before="120"/>
        <w:ind w:firstLine="426"/>
        <w:jc w:val="center"/>
        <w:rPr>
          <w:sz w:val="22"/>
          <w:szCs w:val="22"/>
        </w:rPr>
      </w:pPr>
      <w:r>
        <w:rPr>
          <w:sz w:val="22"/>
          <w:szCs w:val="22"/>
        </w:rPr>
        <w:t>--- NASLEDUJE PODPISOVÁ STRANA ---</w:t>
      </w:r>
    </w:p>
    <w:p w14:paraId="6BFB51BE" w14:textId="6618FAF0" w:rsidR="00B310B3" w:rsidRPr="00B310B3" w:rsidRDefault="00B310B3" w:rsidP="00B310B3">
      <w:pPr>
        <w:spacing w:before="120"/>
        <w:ind w:firstLine="426"/>
        <w:jc w:val="center"/>
        <w:rPr>
          <w:sz w:val="22"/>
          <w:szCs w:val="22"/>
        </w:rPr>
      </w:pPr>
      <w:r w:rsidRPr="00B310B3">
        <w:rPr>
          <w:sz w:val="22"/>
          <w:szCs w:val="22"/>
        </w:rPr>
        <w:t>PODPISOVÁ STRANA</w:t>
      </w:r>
    </w:p>
    <w:p w14:paraId="552128D3" w14:textId="577F26F6" w:rsidR="00131DE2" w:rsidRDefault="00B310B3" w:rsidP="00B310B3">
      <w:pPr>
        <w:spacing w:before="120"/>
        <w:ind w:firstLine="426"/>
        <w:jc w:val="center"/>
        <w:rPr>
          <w:sz w:val="22"/>
          <w:szCs w:val="22"/>
        </w:rPr>
      </w:pPr>
      <w:r w:rsidRPr="00B310B3">
        <w:rPr>
          <w:sz w:val="22"/>
          <w:szCs w:val="22"/>
        </w:rPr>
        <w:t xml:space="preserve">(Dodatok č. .... </w:t>
      </w:r>
      <w:r w:rsidRPr="00B310B3">
        <w:rPr>
          <w:bCs/>
          <w:i/>
          <w:sz w:val="22"/>
          <w:szCs w:val="22"/>
          <w:highlight w:val="lightGray"/>
        </w:rPr>
        <w:t>(bude doplnené)</w:t>
      </w:r>
      <w:r w:rsidRPr="006C0E93">
        <w:t xml:space="preserve"> </w:t>
      </w:r>
      <w:r w:rsidRPr="00B310B3">
        <w:rPr>
          <w:sz w:val="22"/>
          <w:szCs w:val="22"/>
        </w:rPr>
        <w:t xml:space="preserve"> k Zmluve o dielo č. </w:t>
      </w:r>
      <w:r w:rsidRPr="008C1A5D">
        <w:rPr>
          <w:bCs/>
          <w:sz w:val="22"/>
          <w:szCs w:val="22"/>
        </w:rPr>
        <w:t xml:space="preserve">č. ..... </w:t>
      </w:r>
      <w:r w:rsidRPr="008C1A5D">
        <w:rPr>
          <w:bCs/>
          <w:i/>
          <w:sz w:val="22"/>
          <w:szCs w:val="22"/>
          <w:highlight w:val="lightGray"/>
        </w:rPr>
        <w:t>(bude doplnené)</w:t>
      </w:r>
      <w:r w:rsidRPr="00B310B3">
        <w:rPr>
          <w:sz w:val="22"/>
          <w:szCs w:val="22"/>
        </w:rPr>
        <w:t>)</w:t>
      </w:r>
    </w:p>
    <w:p w14:paraId="6380DE16" w14:textId="77777777" w:rsidR="00B310B3" w:rsidRDefault="00B310B3" w:rsidP="00131DE2">
      <w:pPr>
        <w:spacing w:before="120"/>
        <w:ind w:firstLine="426"/>
        <w:jc w:val="both"/>
        <w:rPr>
          <w:sz w:val="22"/>
          <w:szCs w:val="22"/>
        </w:rPr>
      </w:pPr>
    </w:p>
    <w:p w14:paraId="74281385" w14:textId="0ED6DA49" w:rsidR="00131DE2" w:rsidRPr="008C1A5D" w:rsidRDefault="00131DE2" w:rsidP="00131DE2">
      <w:pPr>
        <w:spacing w:before="120"/>
        <w:ind w:firstLine="426"/>
        <w:jc w:val="both"/>
        <w:rPr>
          <w:sz w:val="22"/>
          <w:szCs w:val="22"/>
        </w:rPr>
      </w:pPr>
      <w:r w:rsidRPr="008C1A5D">
        <w:rPr>
          <w:sz w:val="22"/>
          <w:szCs w:val="22"/>
        </w:rPr>
        <w:t xml:space="preserve">V mene Objednávateľa: </w:t>
      </w:r>
      <w:r w:rsidRPr="008C1A5D">
        <w:rPr>
          <w:sz w:val="22"/>
          <w:szCs w:val="22"/>
        </w:rPr>
        <w:tab/>
      </w:r>
      <w:r w:rsidRPr="008C1A5D">
        <w:rPr>
          <w:sz w:val="22"/>
          <w:szCs w:val="22"/>
        </w:rPr>
        <w:tab/>
      </w:r>
      <w:r w:rsidRPr="008C1A5D">
        <w:rPr>
          <w:sz w:val="22"/>
          <w:szCs w:val="22"/>
        </w:rPr>
        <w:tab/>
      </w:r>
      <w:r w:rsidRPr="008C1A5D">
        <w:rPr>
          <w:sz w:val="22"/>
          <w:szCs w:val="22"/>
        </w:rPr>
        <w:tab/>
      </w:r>
      <w:r w:rsidRPr="008C1A5D">
        <w:rPr>
          <w:sz w:val="22"/>
          <w:szCs w:val="22"/>
        </w:rPr>
        <w:tab/>
        <w:t>V mene Zhotoviteľa:</w:t>
      </w:r>
    </w:p>
    <w:p w14:paraId="4081D299" w14:textId="77777777" w:rsidR="00131DE2" w:rsidRPr="008C1A5D" w:rsidRDefault="00131DE2" w:rsidP="00131DE2">
      <w:pPr>
        <w:spacing w:before="120"/>
        <w:ind w:firstLine="426"/>
        <w:jc w:val="both"/>
        <w:rPr>
          <w:b/>
          <w:bCs/>
          <w:i/>
          <w:iCs/>
          <w:sz w:val="22"/>
          <w:szCs w:val="22"/>
        </w:rPr>
      </w:pPr>
      <w:r w:rsidRPr="008C1A5D">
        <w:rPr>
          <w:b/>
          <w:bCs/>
          <w:sz w:val="22"/>
          <w:szCs w:val="22"/>
        </w:rPr>
        <w:t xml:space="preserve">Železnice Slovenskej republiky </w:t>
      </w:r>
      <w:r w:rsidRPr="008C1A5D">
        <w:rPr>
          <w:b/>
          <w:bCs/>
          <w:sz w:val="22"/>
          <w:szCs w:val="22"/>
        </w:rPr>
        <w:tab/>
      </w:r>
      <w:r w:rsidRPr="008C1A5D">
        <w:rPr>
          <w:b/>
          <w:bCs/>
          <w:sz w:val="22"/>
          <w:szCs w:val="22"/>
        </w:rPr>
        <w:tab/>
      </w:r>
      <w:r w:rsidRPr="008C1A5D">
        <w:rPr>
          <w:b/>
          <w:bCs/>
          <w:sz w:val="22"/>
          <w:szCs w:val="22"/>
        </w:rPr>
        <w:tab/>
      </w:r>
      <w:r w:rsidRPr="008C1A5D">
        <w:rPr>
          <w:b/>
          <w:bCs/>
          <w:sz w:val="22"/>
          <w:szCs w:val="22"/>
        </w:rPr>
        <w:tab/>
      </w:r>
      <w:r w:rsidRPr="008C1A5D">
        <w:rPr>
          <w:bCs/>
          <w:i/>
          <w:sz w:val="22"/>
          <w:szCs w:val="22"/>
          <w:highlight w:val="lightGray"/>
        </w:rPr>
        <w:t>(bude doplnené)</w:t>
      </w:r>
    </w:p>
    <w:p w14:paraId="4F790608" w14:textId="77777777" w:rsidR="00131DE2" w:rsidRPr="008C1A5D" w:rsidRDefault="00131DE2" w:rsidP="00131DE2">
      <w:pPr>
        <w:spacing w:before="120"/>
        <w:ind w:firstLine="426"/>
        <w:jc w:val="both"/>
        <w:rPr>
          <w:sz w:val="22"/>
          <w:szCs w:val="22"/>
        </w:rPr>
      </w:pPr>
      <w:r w:rsidRPr="008C1A5D">
        <w:rPr>
          <w:sz w:val="22"/>
          <w:szCs w:val="22"/>
        </w:rPr>
        <w:t>V</w:t>
      </w:r>
      <w:r>
        <w:rPr>
          <w:sz w:val="22"/>
          <w:szCs w:val="22"/>
        </w:rPr>
        <w:t> </w:t>
      </w:r>
      <w:r w:rsidRPr="008C1A5D">
        <w:rPr>
          <w:sz w:val="22"/>
          <w:szCs w:val="22"/>
        </w:rPr>
        <w:t>Bratislave</w:t>
      </w:r>
      <w:r>
        <w:rPr>
          <w:sz w:val="22"/>
          <w:szCs w:val="22"/>
        </w:rPr>
        <w:t>,</w:t>
      </w:r>
      <w:r w:rsidRPr="008C1A5D">
        <w:rPr>
          <w:sz w:val="22"/>
          <w:szCs w:val="22"/>
        </w:rPr>
        <w:t xml:space="preserve"> dňa ....................... </w:t>
      </w:r>
      <w:r w:rsidRPr="008C1A5D">
        <w:rPr>
          <w:sz w:val="22"/>
          <w:szCs w:val="22"/>
        </w:rPr>
        <w:tab/>
      </w:r>
      <w:r w:rsidRPr="008C1A5D">
        <w:rPr>
          <w:sz w:val="22"/>
          <w:szCs w:val="22"/>
        </w:rPr>
        <w:tab/>
      </w:r>
      <w:r w:rsidRPr="008C1A5D">
        <w:rPr>
          <w:sz w:val="22"/>
          <w:szCs w:val="22"/>
        </w:rPr>
        <w:tab/>
      </w:r>
      <w:r w:rsidRPr="008C1A5D">
        <w:rPr>
          <w:sz w:val="22"/>
          <w:szCs w:val="22"/>
        </w:rPr>
        <w:tab/>
        <w:t>V .............. dňa ....................</w:t>
      </w:r>
    </w:p>
    <w:p w14:paraId="70E94190" w14:textId="77777777" w:rsidR="00131DE2" w:rsidRDefault="00131DE2" w:rsidP="00131DE2">
      <w:pPr>
        <w:spacing w:before="120"/>
        <w:jc w:val="both"/>
        <w:rPr>
          <w:sz w:val="22"/>
          <w:szCs w:val="22"/>
        </w:rPr>
      </w:pPr>
    </w:p>
    <w:p w14:paraId="3F85174A" w14:textId="77777777" w:rsidR="00131DE2" w:rsidRDefault="00131DE2" w:rsidP="00131DE2">
      <w:pPr>
        <w:spacing w:before="120"/>
        <w:jc w:val="both"/>
        <w:rPr>
          <w:sz w:val="22"/>
          <w:szCs w:val="22"/>
        </w:rPr>
      </w:pPr>
    </w:p>
    <w:p w14:paraId="6FDB53F6" w14:textId="77777777" w:rsidR="00131DE2" w:rsidRPr="008C1A5D" w:rsidRDefault="00131DE2" w:rsidP="00131DE2">
      <w:pPr>
        <w:spacing w:before="120"/>
        <w:jc w:val="both"/>
        <w:rPr>
          <w:sz w:val="22"/>
          <w:szCs w:val="22"/>
        </w:rPr>
      </w:pPr>
    </w:p>
    <w:p w14:paraId="4C30FBA7" w14:textId="77777777" w:rsidR="00131DE2" w:rsidRPr="008C1A5D" w:rsidRDefault="00131DE2" w:rsidP="00131DE2">
      <w:pPr>
        <w:spacing w:before="120"/>
        <w:ind w:firstLine="426"/>
        <w:jc w:val="both"/>
        <w:rPr>
          <w:sz w:val="22"/>
          <w:szCs w:val="22"/>
        </w:rPr>
      </w:pPr>
      <w:r w:rsidRPr="008C1A5D">
        <w:rPr>
          <w:sz w:val="22"/>
          <w:szCs w:val="22"/>
        </w:rPr>
        <w:t xml:space="preserve">............................................... </w:t>
      </w:r>
      <w:r w:rsidRPr="008C1A5D">
        <w:rPr>
          <w:sz w:val="22"/>
          <w:szCs w:val="22"/>
        </w:rPr>
        <w:tab/>
      </w:r>
      <w:r w:rsidRPr="008C1A5D">
        <w:rPr>
          <w:sz w:val="22"/>
          <w:szCs w:val="22"/>
        </w:rPr>
        <w:tab/>
      </w:r>
      <w:r w:rsidRPr="008C1A5D">
        <w:rPr>
          <w:sz w:val="22"/>
          <w:szCs w:val="22"/>
        </w:rPr>
        <w:tab/>
      </w:r>
      <w:r w:rsidRPr="008C1A5D">
        <w:rPr>
          <w:sz w:val="22"/>
          <w:szCs w:val="22"/>
        </w:rPr>
        <w:tab/>
        <w:t>...............................................</w:t>
      </w:r>
    </w:p>
    <w:p w14:paraId="0E33161B" w14:textId="472F73FD" w:rsidR="00131DE2" w:rsidRPr="008C1A5D" w:rsidRDefault="00B67B6F" w:rsidP="00131DE2">
      <w:pPr>
        <w:ind w:firstLine="426"/>
        <w:jc w:val="both"/>
        <w:rPr>
          <w:sz w:val="22"/>
          <w:szCs w:val="22"/>
        </w:rPr>
      </w:pPr>
      <w:r w:rsidRPr="008C1A5D">
        <w:rPr>
          <w:bCs/>
          <w:i/>
          <w:sz w:val="22"/>
          <w:szCs w:val="22"/>
          <w:highlight w:val="lightGray"/>
        </w:rPr>
        <w:t>(bude doplnené)</w:t>
      </w:r>
      <w:r w:rsidR="00131DE2" w:rsidRPr="008C1A5D">
        <w:rPr>
          <w:sz w:val="22"/>
          <w:szCs w:val="22"/>
        </w:rPr>
        <w:t xml:space="preserve"> </w:t>
      </w:r>
      <w:r w:rsidR="00131DE2" w:rsidRPr="008C1A5D">
        <w:rPr>
          <w:sz w:val="22"/>
          <w:szCs w:val="22"/>
        </w:rPr>
        <w:tab/>
      </w:r>
      <w:r w:rsidR="00131DE2" w:rsidRPr="008C1A5D">
        <w:rPr>
          <w:sz w:val="22"/>
          <w:szCs w:val="22"/>
        </w:rPr>
        <w:tab/>
      </w:r>
      <w:r w:rsidR="00131DE2" w:rsidRPr="008C1A5D">
        <w:rPr>
          <w:sz w:val="22"/>
          <w:szCs w:val="22"/>
        </w:rPr>
        <w:tab/>
      </w:r>
      <w:r w:rsidR="00131DE2" w:rsidRPr="008C1A5D">
        <w:rPr>
          <w:sz w:val="22"/>
          <w:szCs w:val="22"/>
        </w:rPr>
        <w:tab/>
        <w:t xml:space="preserve">     </w:t>
      </w:r>
      <w:r w:rsidR="00131DE2" w:rsidRPr="008C1A5D">
        <w:rPr>
          <w:sz w:val="22"/>
          <w:szCs w:val="22"/>
        </w:rPr>
        <w:tab/>
      </w:r>
      <w:r>
        <w:rPr>
          <w:sz w:val="22"/>
          <w:szCs w:val="22"/>
        </w:rPr>
        <w:tab/>
      </w:r>
      <w:r w:rsidR="00131DE2" w:rsidRPr="008C1A5D">
        <w:rPr>
          <w:bCs/>
          <w:i/>
          <w:sz w:val="22"/>
          <w:szCs w:val="22"/>
          <w:highlight w:val="lightGray"/>
        </w:rPr>
        <w:t>(bude doplnené)</w:t>
      </w:r>
    </w:p>
    <w:p w14:paraId="3315EE65" w14:textId="0BC5213E" w:rsidR="005A1EA2" w:rsidRPr="00904EE9" w:rsidRDefault="004B7286" w:rsidP="005A1EA2">
      <w:pPr>
        <w:tabs>
          <w:tab w:val="left" w:pos="1843"/>
        </w:tabs>
        <w:jc w:val="both"/>
        <w:rPr>
          <w:b/>
          <w:sz w:val="22"/>
          <w:szCs w:val="22"/>
        </w:rPr>
      </w:pPr>
      <w:r>
        <w:rPr>
          <w:rStyle w:val="Vrazn"/>
          <w:b w:val="0"/>
          <w:bCs w:val="0"/>
          <w:i/>
          <w:sz w:val="22"/>
          <w:szCs w:val="22"/>
        </w:rPr>
        <w:br w:type="page"/>
      </w:r>
      <w:r w:rsidR="005A1EA2" w:rsidRPr="00904EE9">
        <w:rPr>
          <w:b/>
          <w:sz w:val="22"/>
          <w:szCs w:val="22"/>
        </w:rPr>
        <w:lastRenderedPageBreak/>
        <w:t xml:space="preserve">Príloha č. 9 </w:t>
      </w:r>
    </w:p>
    <w:p w14:paraId="4C68D5B7" w14:textId="5B19454D" w:rsidR="00B12AE0" w:rsidRDefault="00B12AE0" w:rsidP="005A1EA2">
      <w:pPr>
        <w:tabs>
          <w:tab w:val="left" w:pos="1843"/>
        </w:tabs>
        <w:jc w:val="both"/>
        <w:rPr>
          <w:sz w:val="22"/>
          <w:szCs w:val="22"/>
        </w:rPr>
      </w:pPr>
    </w:p>
    <w:p w14:paraId="2B60CC5C" w14:textId="7302867B" w:rsidR="00B12AE0" w:rsidRPr="00B12AE0" w:rsidRDefault="00B12AE0" w:rsidP="00B12AE0">
      <w:pPr>
        <w:tabs>
          <w:tab w:val="left" w:pos="1418"/>
        </w:tabs>
        <w:suppressAutoHyphens/>
        <w:spacing w:after="120"/>
        <w:ind w:left="1418" w:hanging="1418"/>
        <w:jc w:val="both"/>
        <w:rPr>
          <w:i/>
          <w:sz w:val="22"/>
          <w:szCs w:val="22"/>
          <w:lang w:eastAsia="cs-CZ"/>
        </w:rPr>
      </w:pPr>
      <w:r w:rsidRPr="00B12AE0">
        <w:rPr>
          <w:i/>
          <w:sz w:val="22"/>
          <w:szCs w:val="22"/>
          <w:highlight w:val="lightGray"/>
          <w:lang w:eastAsia="cs-CZ"/>
        </w:rPr>
        <w:t>(vyplní úspešný uchádzač a obstarávateľ; predmetná príloha sa podpisuje)</w:t>
      </w:r>
    </w:p>
    <w:p w14:paraId="3B8CB66C" w14:textId="77777777" w:rsidR="00B12AE0" w:rsidRPr="00B12AE0" w:rsidRDefault="00B12AE0" w:rsidP="00B12AE0">
      <w:pPr>
        <w:spacing w:after="120" w:line="276" w:lineRule="auto"/>
        <w:jc w:val="center"/>
        <w:rPr>
          <w:b/>
          <w:sz w:val="22"/>
          <w:szCs w:val="22"/>
          <w:lang w:eastAsia="cs-CZ"/>
        </w:rPr>
      </w:pPr>
      <w:r w:rsidRPr="00B12AE0">
        <w:rPr>
          <w:b/>
          <w:sz w:val="22"/>
          <w:szCs w:val="22"/>
          <w:lang w:eastAsia="cs-CZ"/>
        </w:rPr>
        <w:t>Zmluva o zabezpečení plnenia bezpečnostných opatrení a notifikačných povinností podľa zákona č. 69/2018   Z. z. o kybernetickej bezpečnosti a o zmene a doplnení niektorých zákonov v znení neskorších právnych predpisov</w:t>
      </w:r>
    </w:p>
    <w:p w14:paraId="203F0E46" w14:textId="77777777" w:rsidR="00B12AE0" w:rsidRPr="00B12AE0" w:rsidRDefault="00B12AE0" w:rsidP="00B12AE0">
      <w:pPr>
        <w:spacing w:after="120" w:line="276" w:lineRule="auto"/>
        <w:jc w:val="center"/>
        <w:rPr>
          <w:b/>
          <w:sz w:val="22"/>
          <w:szCs w:val="22"/>
          <w:lang w:eastAsia="cs-CZ"/>
        </w:rPr>
      </w:pPr>
      <w:r w:rsidRPr="00B12AE0">
        <w:rPr>
          <w:sz w:val="22"/>
          <w:szCs w:val="22"/>
          <w:lang w:eastAsia="cs-CZ"/>
        </w:rPr>
        <w:t>(ďalej len „</w:t>
      </w:r>
      <w:r w:rsidRPr="00B12AE0">
        <w:rPr>
          <w:i/>
          <w:sz w:val="22"/>
          <w:szCs w:val="22"/>
          <w:lang w:eastAsia="cs-CZ"/>
        </w:rPr>
        <w:t>Zákon</w:t>
      </w:r>
      <w:r w:rsidRPr="00B12AE0">
        <w:rPr>
          <w:sz w:val="22"/>
          <w:szCs w:val="22"/>
          <w:lang w:eastAsia="cs-CZ"/>
        </w:rPr>
        <w:t>“)</w:t>
      </w:r>
    </w:p>
    <w:p w14:paraId="2E136062"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Čl. I</w:t>
      </w:r>
    </w:p>
    <w:p w14:paraId="386557FC"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ZMLUVNÉ STRANY</w:t>
      </w:r>
    </w:p>
    <w:p w14:paraId="22ED23DC" w14:textId="77777777" w:rsidR="00B12AE0" w:rsidRPr="00B12AE0" w:rsidRDefault="00B12AE0" w:rsidP="00B12AE0">
      <w:pPr>
        <w:tabs>
          <w:tab w:val="left" w:pos="567"/>
        </w:tabs>
        <w:overflowPunct w:val="0"/>
        <w:adjustRightInd w:val="0"/>
        <w:spacing w:line="276" w:lineRule="auto"/>
        <w:ind w:right="-284"/>
        <w:jc w:val="both"/>
        <w:textAlignment w:val="baseline"/>
        <w:rPr>
          <w:b/>
          <w:bCs/>
          <w:sz w:val="22"/>
          <w:szCs w:val="22"/>
          <w:lang w:eastAsia="cs-CZ"/>
        </w:rPr>
      </w:pPr>
    </w:p>
    <w:p w14:paraId="7E856312" w14:textId="77777777" w:rsidR="00B12AE0" w:rsidRPr="00B12AE0" w:rsidRDefault="00B12AE0" w:rsidP="00B12AE0">
      <w:pPr>
        <w:numPr>
          <w:ilvl w:val="1"/>
          <w:numId w:val="176"/>
        </w:numPr>
        <w:tabs>
          <w:tab w:val="left" w:pos="567"/>
        </w:tabs>
        <w:overflowPunct w:val="0"/>
        <w:adjustRightInd w:val="0"/>
        <w:spacing w:after="160" w:line="276" w:lineRule="auto"/>
        <w:ind w:right="-284"/>
        <w:jc w:val="both"/>
        <w:textAlignment w:val="baseline"/>
        <w:rPr>
          <w:b/>
          <w:bCs/>
          <w:sz w:val="22"/>
          <w:szCs w:val="22"/>
          <w:lang w:eastAsia="cs-CZ"/>
        </w:rPr>
      </w:pPr>
      <w:r w:rsidRPr="00B12AE0">
        <w:rPr>
          <w:b/>
          <w:bCs/>
          <w:sz w:val="22"/>
          <w:szCs w:val="22"/>
          <w:lang w:eastAsia="cs-CZ"/>
        </w:rPr>
        <w:t>Prevádzkovateľ základnej služby:</w:t>
      </w:r>
    </w:p>
    <w:p w14:paraId="5E369390" w14:textId="77777777" w:rsidR="00B12AE0" w:rsidRPr="00B12AE0" w:rsidRDefault="00B12AE0" w:rsidP="00B12AE0">
      <w:pPr>
        <w:tabs>
          <w:tab w:val="left" w:pos="567"/>
        </w:tabs>
        <w:overflowPunct w:val="0"/>
        <w:adjustRightInd w:val="0"/>
        <w:spacing w:line="276" w:lineRule="auto"/>
        <w:ind w:left="570" w:right="-284"/>
        <w:jc w:val="both"/>
        <w:textAlignment w:val="baseline"/>
        <w:rPr>
          <w:b/>
          <w:bCs/>
          <w:sz w:val="22"/>
          <w:szCs w:val="22"/>
          <w:lang w:eastAsia="cs-CZ"/>
        </w:rPr>
      </w:pPr>
    </w:p>
    <w:p w14:paraId="6EC7D60C" w14:textId="77777777" w:rsidR="00B12AE0" w:rsidRPr="00B12AE0" w:rsidRDefault="00B12AE0" w:rsidP="00B12AE0">
      <w:pPr>
        <w:tabs>
          <w:tab w:val="left" w:pos="284"/>
        </w:tabs>
        <w:ind w:left="2835" w:right="-286" w:hanging="2835"/>
        <w:jc w:val="both"/>
        <w:rPr>
          <w:rFonts w:eastAsia="Calibri"/>
          <w:color w:val="000000"/>
          <w:sz w:val="22"/>
          <w:szCs w:val="22"/>
          <w:lang w:eastAsia="en-US"/>
        </w:rPr>
      </w:pPr>
      <w:r w:rsidRPr="00B12AE0">
        <w:rPr>
          <w:rFonts w:eastAsia="Calibri"/>
          <w:color w:val="000000"/>
          <w:sz w:val="22"/>
          <w:szCs w:val="22"/>
          <w:lang w:eastAsia="en-US"/>
        </w:rPr>
        <w:t>Obchodné meno:</w:t>
      </w:r>
      <w:r w:rsidRPr="00B12AE0">
        <w:rPr>
          <w:rFonts w:eastAsia="Calibri"/>
          <w:color w:val="000000"/>
          <w:sz w:val="22"/>
          <w:szCs w:val="22"/>
          <w:lang w:eastAsia="en-US"/>
        </w:rPr>
        <w:tab/>
        <w:t>Železnice Slovenskej republiky</w:t>
      </w:r>
    </w:p>
    <w:p w14:paraId="036B894B" w14:textId="48342D02" w:rsidR="00B12AE0" w:rsidRPr="00B12AE0" w:rsidRDefault="00904EE9" w:rsidP="00B12AE0">
      <w:pPr>
        <w:ind w:left="2835" w:right="-286" w:hanging="2835"/>
        <w:jc w:val="both"/>
        <w:rPr>
          <w:rFonts w:eastAsia="Calibri"/>
          <w:color w:val="000000"/>
          <w:sz w:val="22"/>
          <w:szCs w:val="22"/>
          <w:lang w:eastAsia="en-US"/>
        </w:rPr>
      </w:pPr>
      <w:r>
        <w:rPr>
          <w:rFonts w:eastAsia="Calibri"/>
          <w:color w:val="000000"/>
          <w:sz w:val="22"/>
          <w:szCs w:val="22"/>
          <w:lang w:eastAsia="en-US"/>
        </w:rPr>
        <w:t>Sídlo:</w:t>
      </w:r>
      <w:r>
        <w:rPr>
          <w:rFonts w:eastAsia="Calibri"/>
          <w:color w:val="000000"/>
          <w:sz w:val="22"/>
          <w:szCs w:val="22"/>
          <w:lang w:eastAsia="en-US"/>
        </w:rPr>
        <w:tab/>
      </w:r>
      <w:r>
        <w:rPr>
          <w:rFonts w:eastAsia="Calibri"/>
          <w:color w:val="000000"/>
          <w:sz w:val="22"/>
          <w:szCs w:val="22"/>
          <w:lang w:eastAsia="en-US"/>
        </w:rPr>
        <w:tab/>
      </w:r>
      <w:r w:rsidR="00B12AE0" w:rsidRPr="00B12AE0">
        <w:rPr>
          <w:rFonts w:eastAsia="Calibri"/>
          <w:color w:val="000000"/>
          <w:sz w:val="22"/>
          <w:szCs w:val="22"/>
          <w:lang w:eastAsia="en-US"/>
        </w:rPr>
        <w:t>Klemensova 8, 813 61 Bratislava, Slovenská republika</w:t>
      </w:r>
    </w:p>
    <w:p w14:paraId="4F7EAA55" w14:textId="2685755A" w:rsidR="00B12AE0" w:rsidRPr="00B12AE0" w:rsidRDefault="00904EE9" w:rsidP="00B12AE0">
      <w:pPr>
        <w:ind w:left="2835" w:right="-286" w:hanging="2835"/>
        <w:jc w:val="both"/>
        <w:rPr>
          <w:rFonts w:eastAsia="Calibri"/>
          <w:color w:val="000000"/>
          <w:sz w:val="22"/>
          <w:szCs w:val="22"/>
          <w:lang w:eastAsia="en-US"/>
        </w:rPr>
      </w:pPr>
      <w:r>
        <w:rPr>
          <w:rFonts w:eastAsia="Calibri"/>
          <w:color w:val="000000"/>
          <w:sz w:val="22"/>
          <w:szCs w:val="22"/>
          <w:lang w:eastAsia="en-US"/>
        </w:rPr>
        <w:t>Právna forma:</w:t>
      </w:r>
      <w:r>
        <w:rPr>
          <w:rFonts w:eastAsia="Calibri"/>
          <w:color w:val="000000"/>
          <w:sz w:val="22"/>
          <w:szCs w:val="22"/>
          <w:lang w:eastAsia="en-US"/>
        </w:rPr>
        <w:tab/>
      </w:r>
      <w:r>
        <w:rPr>
          <w:rFonts w:eastAsia="Calibri"/>
          <w:color w:val="000000"/>
          <w:sz w:val="22"/>
          <w:szCs w:val="22"/>
          <w:lang w:eastAsia="en-US"/>
        </w:rPr>
        <w:tab/>
      </w:r>
      <w:r w:rsidR="00B12AE0" w:rsidRPr="00B12AE0">
        <w:rPr>
          <w:rFonts w:eastAsia="Calibri"/>
          <w:color w:val="000000"/>
          <w:sz w:val="22"/>
          <w:szCs w:val="22"/>
          <w:lang w:eastAsia="en-US"/>
        </w:rPr>
        <w:t>Iná právnická osoba</w:t>
      </w:r>
    </w:p>
    <w:p w14:paraId="49595F89" w14:textId="77777777" w:rsidR="00B12AE0" w:rsidRPr="00B12AE0" w:rsidRDefault="00B12AE0" w:rsidP="00B12AE0">
      <w:pPr>
        <w:ind w:left="2832" w:right="-286" w:hanging="2832"/>
        <w:jc w:val="both"/>
        <w:rPr>
          <w:rFonts w:eastAsia="Calibri"/>
          <w:color w:val="000000"/>
          <w:sz w:val="22"/>
          <w:szCs w:val="22"/>
          <w:lang w:eastAsia="en-US"/>
        </w:rPr>
      </w:pPr>
      <w:r w:rsidRPr="00B12AE0">
        <w:rPr>
          <w:rFonts w:eastAsia="Calibri"/>
          <w:color w:val="000000"/>
          <w:sz w:val="22"/>
          <w:szCs w:val="22"/>
          <w:lang w:eastAsia="en-US"/>
        </w:rPr>
        <w:t>Registrácia:</w:t>
      </w:r>
      <w:r w:rsidRPr="00B12AE0">
        <w:rPr>
          <w:rFonts w:eastAsia="Calibri"/>
          <w:color w:val="000000"/>
          <w:sz w:val="22"/>
          <w:szCs w:val="22"/>
          <w:lang w:eastAsia="en-US"/>
        </w:rPr>
        <w:tab/>
        <w:t>Obchodný register Mestského súdu Bratislava III, Oddiel: Po, Vložka číslo: 312/B</w:t>
      </w:r>
    </w:p>
    <w:p w14:paraId="04B2F0C0" w14:textId="073718E1"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Štatutárny orgán: </w:t>
      </w:r>
      <w:r w:rsidRPr="00B12AE0">
        <w:rPr>
          <w:rFonts w:eastAsia="Calibri"/>
          <w:color w:val="000000"/>
          <w:sz w:val="22"/>
          <w:szCs w:val="22"/>
          <w:lang w:eastAsia="en-US"/>
        </w:rPr>
        <w:tab/>
      </w:r>
      <w:r w:rsidR="007A7FB6">
        <w:rPr>
          <w:bCs/>
          <w:sz w:val="22"/>
          <w:szCs w:val="22"/>
        </w:rPr>
        <w:t>Ivan Bednárik, MBA</w:t>
      </w:r>
      <w:r w:rsidRPr="00B12AE0">
        <w:rPr>
          <w:rFonts w:eastAsia="Calibri"/>
          <w:color w:val="000000"/>
          <w:sz w:val="22"/>
          <w:szCs w:val="22"/>
          <w:lang w:eastAsia="en-US"/>
        </w:rPr>
        <w:t xml:space="preserve">, generálny riaditeľ </w:t>
      </w:r>
    </w:p>
    <w:p w14:paraId="5FCAB164" w14:textId="69441056"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IČO: </w:t>
      </w:r>
      <w:r w:rsidRPr="00B12AE0">
        <w:rPr>
          <w:rFonts w:eastAsia="Calibri"/>
          <w:color w:val="000000"/>
          <w:sz w:val="22"/>
          <w:szCs w:val="22"/>
          <w:lang w:eastAsia="en-US"/>
        </w:rPr>
        <w:tab/>
      </w:r>
      <w:r w:rsidRPr="00B12AE0">
        <w:rPr>
          <w:rFonts w:eastAsia="Calibri"/>
          <w:color w:val="000000"/>
          <w:sz w:val="22"/>
          <w:szCs w:val="22"/>
          <w:lang w:eastAsia="en-US"/>
        </w:rPr>
        <w:tab/>
        <w:t>31 364 501</w:t>
      </w:r>
    </w:p>
    <w:p w14:paraId="7E0439A4" w14:textId="13F1A735"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IČ DPH: </w:t>
      </w:r>
      <w:r w:rsidRPr="00B12AE0">
        <w:rPr>
          <w:rFonts w:eastAsia="Calibri"/>
          <w:color w:val="000000"/>
          <w:sz w:val="22"/>
          <w:szCs w:val="22"/>
          <w:lang w:eastAsia="en-US"/>
        </w:rPr>
        <w:tab/>
      </w:r>
      <w:r w:rsidRPr="00B12AE0">
        <w:rPr>
          <w:rFonts w:eastAsia="Calibri"/>
          <w:color w:val="000000"/>
          <w:sz w:val="22"/>
          <w:szCs w:val="22"/>
          <w:lang w:eastAsia="en-US"/>
        </w:rPr>
        <w:tab/>
        <w:t>SK2020480121</w:t>
      </w:r>
    </w:p>
    <w:p w14:paraId="03245380" w14:textId="29C31177"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DIČ: </w:t>
      </w:r>
      <w:r w:rsidRPr="00B12AE0">
        <w:rPr>
          <w:rFonts w:eastAsia="Calibri"/>
          <w:color w:val="000000"/>
          <w:sz w:val="22"/>
          <w:szCs w:val="22"/>
          <w:lang w:eastAsia="en-US"/>
        </w:rPr>
        <w:tab/>
      </w:r>
      <w:r w:rsidRPr="00B12AE0">
        <w:rPr>
          <w:rFonts w:eastAsia="Calibri"/>
          <w:color w:val="000000"/>
          <w:sz w:val="22"/>
          <w:szCs w:val="22"/>
          <w:lang w:eastAsia="en-US"/>
        </w:rPr>
        <w:tab/>
        <w:t>2020480121</w:t>
      </w:r>
    </w:p>
    <w:p w14:paraId="23A3FFFD" w14:textId="77777777"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Bankové spojenie: </w:t>
      </w:r>
      <w:r w:rsidRPr="00B12AE0">
        <w:rPr>
          <w:rFonts w:eastAsia="Calibri"/>
          <w:color w:val="000000"/>
          <w:sz w:val="22"/>
          <w:szCs w:val="22"/>
          <w:lang w:eastAsia="en-US"/>
        </w:rPr>
        <w:tab/>
      </w:r>
      <w:r w:rsidRPr="00B12AE0">
        <w:rPr>
          <w:rFonts w:eastAsia="Calibri"/>
          <w:color w:val="000000"/>
          <w:sz w:val="22"/>
          <w:szCs w:val="22"/>
          <w:lang w:eastAsia="en-US"/>
        </w:rPr>
        <w:tab/>
        <w:t>Všeobecná úverová banka, a.s.</w:t>
      </w:r>
    </w:p>
    <w:p w14:paraId="65A04003" w14:textId="7B0EB358"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IBAN: </w:t>
      </w:r>
      <w:r w:rsidRPr="00B12AE0">
        <w:rPr>
          <w:rFonts w:eastAsia="Calibri"/>
          <w:color w:val="000000"/>
          <w:sz w:val="22"/>
          <w:szCs w:val="22"/>
          <w:lang w:eastAsia="en-US"/>
        </w:rPr>
        <w:tab/>
      </w:r>
      <w:r w:rsidRPr="00B12AE0">
        <w:rPr>
          <w:rFonts w:eastAsia="Calibri"/>
          <w:color w:val="000000"/>
          <w:sz w:val="22"/>
          <w:szCs w:val="22"/>
          <w:lang w:eastAsia="en-US"/>
        </w:rPr>
        <w:tab/>
        <w:t>SK11 0200 0000 3500 0470 0012</w:t>
      </w:r>
    </w:p>
    <w:p w14:paraId="4FC49F49" w14:textId="77777777"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BIC/SWIFT kód: </w:t>
      </w:r>
      <w:r w:rsidRPr="00B12AE0">
        <w:rPr>
          <w:rFonts w:eastAsia="Calibri"/>
          <w:color w:val="000000"/>
          <w:sz w:val="22"/>
          <w:szCs w:val="22"/>
          <w:lang w:eastAsia="en-US"/>
        </w:rPr>
        <w:tab/>
      </w:r>
      <w:r w:rsidRPr="00B12AE0">
        <w:rPr>
          <w:rFonts w:eastAsia="Calibri"/>
          <w:color w:val="000000"/>
          <w:sz w:val="22"/>
          <w:szCs w:val="22"/>
          <w:lang w:eastAsia="en-US"/>
        </w:rPr>
        <w:tab/>
        <w:t>SUBASKBX</w:t>
      </w:r>
    </w:p>
    <w:p w14:paraId="451F9873" w14:textId="77777777"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Adresa pre doručovanie </w:t>
      </w:r>
    </w:p>
    <w:p w14:paraId="682840F4" w14:textId="77777777"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písomností:</w:t>
      </w:r>
      <w:r w:rsidRPr="00B12AE0">
        <w:rPr>
          <w:rFonts w:eastAsia="Calibri"/>
          <w:color w:val="000000"/>
          <w:sz w:val="22"/>
          <w:szCs w:val="22"/>
          <w:lang w:eastAsia="en-US"/>
        </w:rPr>
        <w:tab/>
      </w:r>
      <w:r w:rsidRPr="00B12AE0">
        <w:rPr>
          <w:rFonts w:eastAsia="Calibri"/>
          <w:color w:val="000000"/>
          <w:sz w:val="22"/>
          <w:szCs w:val="22"/>
          <w:lang w:eastAsia="en-US"/>
        </w:rPr>
        <w:tab/>
        <w:t>Železnice Slovenskej republiky – Železničné telekomunikácie Bratislava, Kováčska 3, 832 06 Bratislava – mestská časť Nové Mesto</w:t>
      </w:r>
    </w:p>
    <w:p w14:paraId="6B50ADED" w14:textId="77777777" w:rsidR="00B12AE0" w:rsidRPr="00B12AE0" w:rsidRDefault="00B12AE0" w:rsidP="00B12AE0">
      <w:pPr>
        <w:spacing w:after="12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E-mail: </w:t>
      </w:r>
      <w:r w:rsidRPr="00B12AE0">
        <w:rPr>
          <w:rFonts w:eastAsia="Calibri"/>
          <w:color w:val="000000"/>
          <w:sz w:val="22"/>
          <w:szCs w:val="22"/>
          <w:lang w:eastAsia="en-US"/>
        </w:rPr>
        <w:tab/>
        <w:t>ZT@zsr.sk</w:t>
      </w:r>
    </w:p>
    <w:p w14:paraId="112D3C69" w14:textId="77777777" w:rsidR="00B12AE0" w:rsidRPr="00B12AE0" w:rsidRDefault="00B12AE0" w:rsidP="00B12AE0">
      <w:pPr>
        <w:spacing w:after="120"/>
        <w:ind w:right="-286"/>
        <w:jc w:val="both"/>
        <w:rPr>
          <w:rFonts w:eastAsia="Calibri"/>
          <w:color w:val="000000"/>
          <w:sz w:val="22"/>
          <w:szCs w:val="22"/>
          <w:lang w:eastAsia="en-US"/>
        </w:rPr>
      </w:pPr>
      <w:r w:rsidRPr="00B12AE0">
        <w:rPr>
          <w:rFonts w:eastAsia="Calibri"/>
          <w:color w:val="000000"/>
          <w:sz w:val="22"/>
          <w:szCs w:val="22"/>
          <w:lang w:eastAsia="en-US"/>
        </w:rPr>
        <w:t>(ďalej len „</w:t>
      </w:r>
      <w:r w:rsidRPr="00B12AE0">
        <w:rPr>
          <w:b/>
          <w:i/>
          <w:sz w:val="22"/>
          <w:szCs w:val="22"/>
          <w:lang w:eastAsia="cs-CZ"/>
        </w:rPr>
        <w:t>PZS</w:t>
      </w:r>
      <w:r w:rsidRPr="00B12AE0">
        <w:rPr>
          <w:rFonts w:eastAsia="Calibri"/>
          <w:color w:val="000000"/>
          <w:sz w:val="22"/>
          <w:szCs w:val="22"/>
          <w:lang w:eastAsia="en-US"/>
        </w:rPr>
        <w:t>“)</w:t>
      </w:r>
    </w:p>
    <w:p w14:paraId="0F733D6C" w14:textId="77777777" w:rsidR="00B12AE0" w:rsidRPr="00B12AE0" w:rsidRDefault="00B12AE0" w:rsidP="00B12AE0">
      <w:pPr>
        <w:numPr>
          <w:ilvl w:val="1"/>
          <w:numId w:val="176"/>
        </w:numPr>
        <w:tabs>
          <w:tab w:val="left" w:pos="567"/>
        </w:tabs>
        <w:overflowPunct w:val="0"/>
        <w:adjustRightInd w:val="0"/>
        <w:spacing w:after="160" w:line="276" w:lineRule="auto"/>
        <w:ind w:right="-284"/>
        <w:jc w:val="both"/>
        <w:textAlignment w:val="baseline"/>
        <w:rPr>
          <w:rFonts w:eastAsia="Calibri"/>
          <w:b/>
          <w:color w:val="000000"/>
          <w:sz w:val="22"/>
          <w:szCs w:val="22"/>
          <w:lang w:eastAsia="en-US"/>
        </w:rPr>
      </w:pPr>
      <w:r w:rsidRPr="00B12AE0">
        <w:rPr>
          <w:rFonts w:eastAsia="Calibri"/>
          <w:b/>
          <w:color w:val="000000"/>
          <w:sz w:val="22"/>
          <w:szCs w:val="22"/>
          <w:lang w:eastAsia="en-US"/>
        </w:rPr>
        <w:t>Dodávateľ:</w:t>
      </w:r>
      <w:r w:rsidRPr="00B12AE0">
        <w:rPr>
          <w:rFonts w:eastAsia="Calibri"/>
          <w:b/>
          <w:color w:val="000000"/>
          <w:sz w:val="22"/>
          <w:szCs w:val="22"/>
          <w:lang w:eastAsia="en-US"/>
        </w:rPr>
        <w:tab/>
      </w:r>
      <w:r w:rsidRPr="00B12AE0">
        <w:rPr>
          <w:rFonts w:eastAsia="Calibri"/>
          <w:b/>
          <w:color w:val="000000"/>
          <w:sz w:val="22"/>
          <w:szCs w:val="22"/>
          <w:lang w:eastAsia="en-US"/>
        </w:rPr>
        <w:tab/>
      </w:r>
    </w:p>
    <w:p w14:paraId="53081154" w14:textId="1F62579D" w:rsidR="00B12AE0" w:rsidRPr="00B12AE0" w:rsidRDefault="00B12AE0" w:rsidP="00B12AE0">
      <w:pPr>
        <w:jc w:val="both"/>
        <w:rPr>
          <w:rFonts w:eastAsia="Calibri"/>
          <w:b/>
          <w:i/>
          <w:sz w:val="22"/>
          <w:szCs w:val="22"/>
          <w:lang w:eastAsia="en-US"/>
        </w:rPr>
      </w:pPr>
      <w:r w:rsidRPr="00B12AE0">
        <w:rPr>
          <w:rFonts w:eastAsia="Calibri"/>
          <w:i/>
          <w:sz w:val="22"/>
          <w:szCs w:val="22"/>
          <w:highlight w:val="lightGray"/>
          <w:lang w:eastAsia="en-US"/>
        </w:rPr>
        <w:t>(doplní úspešný uchádzač)</w:t>
      </w:r>
      <w:r w:rsidRPr="00B12AE0">
        <w:rPr>
          <w:rFonts w:eastAsia="Calibri"/>
          <w:b/>
          <w:color w:val="000000"/>
          <w:sz w:val="22"/>
          <w:szCs w:val="22"/>
          <w:lang w:eastAsia="en-US"/>
        </w:rPr>
        <w:t xml:space="preserve"> </w:t>
      </w:r>
      <w:r w:rsidRPr="00B12AE0">
        <w:rPr>
          <w:rFonts w:eastAsia="Calibri"/>
          <w:b/>
          <w:color w:val="000000"/>
          <w:sz w:val="22"/>
          <w:szCs w:val="22"/>
          <w:lang w:eastAsia="en-US"/>
        </w:rPr>
        <w:tab/>
      </w:r>
    </w:p>
    <w:p w14:paraId="778DAD16" w14:textId="5E4A06D5" w:rsidR="00B12AE0" w:rsidRPr="00B12AE0" w:rsidRDefault="00B12AE0" w:rsidP="00B12AE0">
      <w:pPr>
        <w:tabs>
          <w:tab w:val="left" w:pos="2835"/>
        </w:tabs>
        <w:spacing w:before="60"/>
        <w:ind w:left="2835" w:right="-286" w:hanging="2835"/>
        <w:jc w:val="both"/>
        <w:rPr>
          <w:rFonts w:eastAsia="Calibri"/>
          <w:color w:val="000000"/>
          <w:sz w:val="22"/>
          <w:szCs w:val="22"/>
          <w:lang w:eastAsia="en-US"/>
        </w:rPr>
      </w:pPr>
      <w:r w:rsidRPr="00B12AE0">
        <w:rPr>
          <w:rFonts w:eastAsia="Calibri"/>
          <w:color w:val="000000"/>
          <w:sz w:val="22"/>
          <w:szCs w:val="22"/>
          <w:lang w:eastAsia="en-US"/>
        </w:rPr>
        <w:t>Obchodné meno:</w:t>
      </w:r>
      <w:r w:rsidRPr="00B12AE0">
        <w:rPr>
          <w:rFonts w:eastAsia="Calibri"/>
          <w:color w:val="000000"/>
          <w:sz w:val="22"/>
          <w:szCs w:val="22"/>
          <w:lang w:eastAsia="en-US"/>
        </w:rPr>
        <w:tab/>
      </w:r>
    </w:p>
    <w:p w14:paraId="11362293" w14:textId="40F092D2" w:rsidR="00B12AE0" w:rsidRPr="00B12AE0" w:rsidRDefault="00B12AE0" w:rsidP="00B12AE0">
      <w:pPr>
        <w:ind w:left="2835" w:right="-286" w:hanging="2835"/>
        <w:jc w:val="both"/>
        <w:rPr>
          <w:rFonts w:eastAsia="Calibri"/>
          <w:color w:val="000000"/>
          <w:sz w:val="22"/>
          <w:szCs w:val="22"/>
          <w:lang w:eastAsia="en-US"/>
        </w:rPr>
      </w:pPr>
      <w:r w:rsidRPr="00B12AE0">
        <w:rPr>
          <w:rFonts w:eastAsia="Calibri"/>
          <w:color w:val="000000"/>
          <w:sz w:val="22"/>
          <w:szCs w:val="22"/>
          <w:lang w:eastAsia="en-US"/>
        </w:rPr>
        <w:t>Sídlo:</w:t>
      </w:r>
      <w:r w:rsidRPr="00B12AE0">
        <w:rPr>
          <w:rFonts w:eastAsia="Calibri"/>
          <w:color w:val="000000"/>
          <w:sz w:val="22"/>
          <w:szCs w:val="22"/>
          <w:lang w:eastAsia="en-US"/>
        </w:rPr>
        <w:tab/>
      </w:r>
      <w:r w:rsidRPr="00B12AE0">
        <w:rPr>
          <w:rFonts w:eastAsia="Calibri"/>
          <w:color w:val="000000"/>
          <w:sz w:val="22"/>
          <w:szCs w:val="22"/>
          <w:lang w:eastAsia="en-US"/>
        </w:rPr>
        <w:tab/>
      </w:r>
    </w:p>
    <w:p w14:paraId="64D9255C" w14:textId="01BEA70F" w:rsidR="00B12AE0" w:rsidRPr="00B12AE0" w:rsidRDefault="00B12AE0" w:rsidP="00B12AE0">
      <w:pPr>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Právna forma: </w:t>
      </w:r>
      <w:r w:rsidRPr="00B12AE0">
        <w:rPr>
          <w:rFonts w:eastAsia="Calibri"/>
          <w:color w:val="000000"/>
          <w:sz w:val="22"/>
          <w:szCs w:val="22"/>
          <w:lang w:eastAsia="en-US"/>
        </w:rPr>
        <w:tab/>
      </w:r>
      <w:r w:rsidRPr="00B12AE0">
        <w:rPr>
          <w:rFonts w:eastAsia="Calibri"/>
          <w:color w:val="000000"/>
          <w:sz w:val="22"/>
          <w:szCs w:val="22"/>
          <w:lang w:eastAsia="en-US"/>
        </w:rPr>
        <w:tab/>
      </w:r>
    </w:p>
    <w:p w14:paraId="797B30F5" w14:textId="39857D18" w:rsidR="00B12AE0" w:rsidRPr="00B12AE0" w:rsidRDefault="00B12AE0" w:rsidP="00B12AE0">
      <w:pPr>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Registrácia: </w:t>
      </w:r>
      <w:r w:rsidRPr="00B12AE0">
        <w:rPr>
          <w:rFonts w:eastAsia="Calibri"/>
          <w:color w:val="000000"/>
          <w:sz w:val="22"/>
          <w:szCs w:val="22"/>
          <w:lang w:eastAsia="en-US"/>
        </w:rPr>
        <w:tab/>
      </w:r>
      <w:r w:rsidRPr="00B12AE0">
        <w:rPr>
          <w:rFonts w:eastAsia="Calibri"/>
          <w:color w:val="000000"/>
          <w:sz w:val="22"/>
          <w:szCs w:val="22"/>
          <w:lang w:eastAsia="en-US"/>
        </w:rPr>
        <w:tab/>
      </w:r>
    </w:p>
    <w:p w14:paraId="06120E7C" w14:textId="59FF968A"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Štatutárny orgán: </w:t>
      </w:r>
      <w:r w:rsidRPr="00B12AE0">
        <w:rPr>
          <w:rFonts w:eastAsia="Calibri"/>
          <w:color w:val="000000"/>
          <w:sz w:val="22"/>
          <w:szCs w:val="22"/>
          <w:lang w:eastAsia="en-US"/>
        </w:rPr>
        <w:tab/>
      </w:r>
    </w:p>
    <w:p w14:paraId="7DC258AD" w14:textId="73711C62"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IČO: </w:t>
      </w:r>
      <w:r w:rsidRPr="00B12AE0">
        <w:rPr>
          <w:rFonts w:eastAsia="Calibri"/>
          <w:color w:val="000000"/>
          <w:sz w:val="22"/>
          <w:szCs w:val="22"/>
          <w:lang w:eastAsia="en-US"/>
        </w:rPr>
        <w:tab/>
      </w:r>
      <w:r w:rsidRPr="00B12AE0">
        <w:rPr>
          <w:rFonts w:eastAsia="Calibri"/>
          <w:color w:val="000000"/>
          <w:sz w:val="22"/>
          <w:szCs w:val="22"/>
          <w:lang w:eastAsia="en-US"/>
        </w:rPr>
        <w:tab/>
      </w:r>
    </w:p>
    <w:p w14:paraId="23D0D671" w14:textId="22A57D39" w:rsidR="00B12AE0" w:rsidRPr="00B12AE0" w:rsidRDefault="00904EE9" w:rsidP="00B12AE0">
      <w:pPr>
        <w:autoSpaceDE w:val="0"/>
        <w:autoSpaceDN w:val="0"/>
        <w:adjustRightInd w:val="0"/>
        <w:ind w:left="2835" w:right="-286" w:hanging="2835"/>
        <w:jc w:val="both"/>
        <w:rPr>
          <w:rFonts w:eastAsia="Calibri"/>
          <w:color w:val="000000"/>
          <w:sz w:val="22"/>
          <w:szCs w:val="22"/>
          <w:lang w:eastAsia="en-US"/>
        </w:rPr>
      </w:pPr>
      <w:r>
        <w:rPr>
          <w:rFonts w:eastAsia="Calibri"/>
          <w:color w:val="000000"/>
          <w:sz w:val="22"/>
          <w:szCs w:val="22"/>
          <w:lang w:eastAsia="en-US"/>
        </w:rPr>
        <w:t xml:space="preserve">IČ DPH: </w:t>
      </w:r>
      <w:r>
        <w:rPr>
          <w:rFonts w:eastAsia="Calibri"/>
          <w:color w:val="000000"/>
          <w:sz w:val="22"/>
          <w:szCs w:val="22"/>
          <w:lang w:eastAsia="en-US"/>
        </w:rPr>
        <w:tab/>
      </w:r>
      <w:r>
        <w:rPr>
          <w:rFonts w:eastAsia="Calibri"/>
          <w:color w:val="000000"/>
          <w:sz w:val="22"/>
          <w:szCs w:val="22"/>
          <w:lang w:eastAsia="en-US"/>
        </w:rPr>
        <w:tab/>
      </w:r>
    </w:p>
    <w:p w14:paraId="1DBF6E9E" w14:textId="3F8D5BB6" w:rsidR="00B12AE0" w:rsidRPr="00B12AE0" w:rsidRDefault="00904EE9" w:rsidP="00B12AE0">
      <w:pPr>
        <w:autoSpaceDE w:val="0"/>
        <w:autoSpaceDN w:val="0"/>
        <w:adjustRightInd w:val="0"/>
        <w:ind w:left="2835" w:right="-286" w:hanging="2835"/>
        <w:jc w:val="both"/>
        <w:rPr>
          <w:rFonts w:eastAsia="Calibri"/>
          <w:color w:val="000000"/>
          <w:sz w:val="22"/>
          <w:szCs w:val="22"/>
          <w:lang w:eastAsia="en-US"/>
        </w:rPr>
      </w:pPr>
      <w:r>
        <w:rPr>
          <w:rFonts w:eastAsia="Calibri"/>
          <w:color w:val="000000"/>
          <w:sz w:val="22"/>
          <w:szCs w:val="22"/>
          <w:lang w:eastAsia="en-US"/>
        </w:rPr>
        <w:t xml:space="preserve">DIČ: </w:t>
      </w:r>
      <w:r>
        <w:rPr>
          <w:rFonts w:eastAsia="Calibri"/>
          <w:color w:val="000000"/>
          <w:sz w:val="22"/>
          <w:szCs w:val="22"/>
          <w:lang w:eastAsia="en-US"/>
        </w:rPr>
        <w:tab/>
      </w:r>
      <w:r>
        <w:rPr>
          <w:rFonts w:eastAsia="Calibri"/>
          <w:color w:val="000000"/>
          <w:sz w:val="22"/>
          <w:szCs w:val="22"/>
          <w:lang w:eastAsia="en-US"/>
        </w:rPr>
        <w:tab/>
      </w:r>
    </w:p>
    <w:p w14:paraId="54035467" w14:textId="40DFD9CF"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Bankové spojenie: </w:t>
      </w:r>
      <w:r w:rsidRPr="00B12AE0">
        <w:rPr>
          <w:rFonts w:eastAsia="Calibri"/>
          <w:color w:val="000000"/>
          <w:sz w:val="22"/>
          <w:szCs w:val="22"/>
          <w:lang w:eastAsia="en-US"/>
        </w:rPr>
        <w:tab/>
      </w:r>
    </w:p>
    <w:p w14:paraId="1EC9C551" w14:textId="45D4FA36" w:rsidR="00B12AE0" w:rsidRPr="00B12AE0" w:rsidRDefault="00904EE9" w:rsidP="00B12AE0">
      <w:pPr>
        <w:autoSpaceDE w:val="0"/>
        <w:autoSpaceDN w:val="0"/>
        <w:adjustRightInd w:val="0"/>
        <w:ind w:left="2835" w:right="-286" w:hanging="2835"/>
        <w:jc w:val="both"/>
        <w:rPr>
          <w:rFonts w:eastAsia="Calibri"/>
          <w:color w:val="000000"/>
          <w:sz w:val="22"/>
          <w:szCs w:val="22"/>
          <w:lang w:eastAsia="en-US"/>
        </w:rPr>
      </w:pPr>
      <w:r>
        <w:rPr>
          <w:rFonts w:eastAsia="Calibri"/>
          <w:color w:val="000000"/>
          <w:sz w:val="22"/>
          <w:szCs w:val="22"/>
          <w:lang w:eastAsia="en-US"/>
        </w:rPr>
        <w:t xml:space="preserve">IBAN: </w:t>
      </w:r>
      <w:r>
        <w:rPr>
          <w:rFonts w:eastAsia="Calibri"/>
          <w:color w:val="000000"/>
          <w:sz w:val="22"/>
          <w:szCs w:val="22"/>
          <w:lang w:eastAsia="en-US"/>
        </w:rPr>
        <w:tab/>
      </w:r>
      <w:r>
        <w:rPr>
          <w:rFonts w:eastAsia="Calibri"/>
          <w:color w:val="000000"/>
          <w:sz w:val="22"/>
          <w:szCs w:val="22"/>
          <w:lang w:eastAsia="en-US"/>
        </w:rPr>
        <w:tab/>
      </w:r>
    </w:p>
    <w:p w14:paraId="3DA37C5B" w14:textId="13A73D17"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BIC/SWIFT kód: </w:t>
      </w:r>
      <w:r w:rsidRPr="00B12AE0">
        <w:rPr>
          <w:rFonts w:eastAsia="Calibri"/>
          <w:color w:val="000000"/>
          <w:sz w:val="22"/>
          <w:szCs w:val="22"/>
          <w:lang w:eastAsia="en-US"/>
        </w:rPr>
        <w:tab/>
      </w:r>
      <w:r w:rsidRPr="00B12AE0">
        <w:rPr>
          <w:rFonts w:eastAsia="Calibri"/>
          <w:color w:val="000000"/>
          <w:sz w:val="22"/>
          <w:szCs w:val="22"/>
          <w:lang w:eastAsia="en-US"/>
        </w:rPr>
        <w:tab/>
      </w:r>
    </w:p>
    <w:p w14:paraId="43E69749" w14:textId="77777777" w:rsidR="00B12AE0" w:rsidRPr="00B12AE0" w:rsidRDefault="00B12AE0" w:rsidP="00B12AE0">
      <w:pPr>
        <w:autoSpaceDE w:val="0"/>
        <w:autoSpaceDN w:val="0"/>
        <w:adjustRightInd w:val="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Adresa pre doručovanie </w:t>
      </w:r>
    </w:p>
    <w:p w14:paraId="00469866" w14:textId="42E2EAD5" w:rsidR="00B12AE0" w:rsidRPr="00B12AE0" w:rsidRDefault="00B12AE0" w:rsidP="00B12AE0">
      <w:pPr>
        <w:ind w:left="2835" w:right="-286" w:hanging="2835"/>
        <w:jc w:val="both"/>
        <w:rPr>
          <w:rFonts w:eastAsia="Calibri"/>
          <w:color w:val="000000"/>
          <w:sz w:val="22"/>
          <w:szCs w:val="22"/>
          <w:lang w:eastAsia="en-US"/>
        </w:rPr>
      </w:pPr>
      <w:r w:rsidRPr="00B12AE0">
        <w:rPr>
          <w:rFonts w:eastAsia="Calibri"/>
          <w:color w:val="000000"/>
          <w:sz w:val="22"/>
          <w:szCs w:val="22"/>
          <w:lang w:eastAsia="en-US"/>
        </w:rPr>
        <w:t>písomností:</w:t>
      </w:r>
      <w:r w:rsidRPr="00B12AE0">
        <w:rPr>
          <w:rFonts w:eastAsia="Calibri"/>
          <w:color w:val="000000"/>
          <w:sz w:val="22"/>
          <w:szCs w:val="22"/>
          <w:lang w:eastAsia="en-US"/>
        </w:rPr>
        <w:tab/>
      </w:r>
    </w:p>
    <w:p w14:paraId="2F514278" w14:textId="0A4B4C39" w:rsidR="00B12AE0" w:rsidRPr="00B12AE0" w:rsidRDefault="00B12AE0" w:rsidP="00B12AE0">
      <w:pPr>
        <w:spacing w:after="120"/>
        <w:ind w:left="2835" w:right="-286" w:hanging="2835"/>
        <w:jc w:val="both"/>
        <w:rPr>
          <w:rFonts w:eastAsia="Calibri"/>
          <w:color w:val="000000"/>
          <w:sz w:val="22"/>
          <w:szCs w:val="22"/>
          <w:lang w:eastAsia="en-US"/>
        </w:rPr>
      </w:pPr>
      <w:r w:rsidRPr="00B12AE0">
        <w:rPr>
          <w:rFonts w:eastAsia="Calibri"/>
          <w:color w:val="000000"/>
          <w:sz w:val="22"/>
          <w:szCs w:val="22"/>
          <w:lang w:eastAsia="en-US"/>
        </w:rPr>
        <w:t xml:space="preserve">E-mail: </w:t>
      </w:r>
      <w:r w:rsidRPr="00B12AE0">
        <w:rPr>
          <w:rFonts w:eastAsia="Calibri"/>
          <w:color w:val="000000"/>
          <w:sz w:val="22"/>
          <w:szCs w:val="22"/>
          <w:lang w:eastAsia="en-US"/>
        </w:rPr>
        <w:tab/>
      </w:r>
    </w:p>
    <w:p w14:paraId="5B6FBF06" w14:textId="77777777" w:rsidR="00B12AE0" w:rsidRPr="00B12AE0" w:rsidRDefault="00B12AE0" w:rsidP="00B12AE0">
      <w:pPr>
        <w:spacing w:after="120"/>
        <w:ind w:right="-286"/>
        <w:jc w:val="both"/>
        <w:rPr>
          <w:rFonts w:eastAsia="Calibri"/>
          <w:color w:val="000000"/>
          <w:sz w:val="22"/>
          <w:szCs w:val="22"/>
          <w:lang w:eastAsia="en-US"/>
        </w:rPr>
      </w:pPr>
      <w:r w:rsidRPr="00B12AE0">
        <w:rPr>
          <w:rFonts w:eastAsia="Calibri"/>
          <w:color w:val="000000"/>
          <w:sz w:val="22"/>
          <w:szCs w:val="22"/>
          <w:lang w:eastAsia="en-US"/>
        </w:rPr>
        <w:t>(ďalej len „</w:t>
      </w:r>
      <w:r w:rsidRPr="00B12AE0">
        <w:rPr>
          <w:b/>
          <w:i/>
          <w:sz w:val="22"/>
          <w:szCs w:val="22"/>
          <w:lang w:eastAsia="cs-CZ"/>
        </w:rPr>
        <w:t>Dodávateľ</w:t>
      </w:r>
      <w:r w:rsidRPr="00B12AE0">
        <w:rPr>
          <w:rFonts w:eastAsia="Calibri"/>
          <w:color w:val="000000"/>
          <w:sz w:val="22"/>
          <w:szCs w:val="22"/>
          <w:lang w:eastAsia="en-US"/>
        </w:rPr>
        <w:t>“)</w:t>
      </w:r>
    </w:p>
    <w:p w14:paraId="690031B4" w14:textId="77777777" w:rsidR="00B12AE0" w:rsidRPr="00B12AE0" w:rsidRDefault="00B12AE0" w:rsidP="00B12AE0">
      <w:pPr>
        <w:spacing w:line="276" w:lineRule="auto"/>
        <w:ind w:right="-284"/>
        <w:rPr>
          <w:sz w:val="22"/>
          <w:szCs w:val="22"/>
          <w:lang w:eastAsia="cs-CZ"/>
        </w:rPr>
      </w:pPr>
      <w:r w:rsidRPr="00B12AE0">
        <w:rPr>
          <w:sz w:val="22"/>
          <w:szCs w:val="22"/>
          <w:lang w:eastAsia="cs-CZ"/>
        </w:rPr>
        <w:t>(PZS a Dodávateľ spolu ďalej len „</w:t>
      </w:r>
      <w:r w:rsidRPr="00B12AE0">
        <w:rPr>
          <w:b/>
          <w:i/>
          <w:sz w:val="22"/>
          <w:szCs w:val="22"/>
          <w:lang w:eastAsia="cs-CZ"/>
        </w:rPr>
        <w:t>Zmluvné strany</w:t>
      </w:r>
      <w:r w:rsidRPr="00B12AE0">
        <w:rPr>
          <w:sz w:val="22"/>
          <w:szCs w:val="22"/>
          <w:lang w:eastAsia="cs-CZ"/>
        </w:rPr>
        <w:t>“)</w:t>
      </w:r>
    </w:p>
    <w:p w14:paraId="477FAF24" w14:textId="77777777" w:rsidR="00B12AE0" w:rsidRPr="00B12AE0" w:rsidRDefault="00B12AE0" w:rsidP="00B12AE0">
      <w:pPr>
        <w:keepNext/>
        <w:spacing w:line="276" w:lineRule="auto"/>
        <w:ind w:right="-284"/>
        <w:jc w:val="center"/>
        <w:outlineLvl w:val="4"/>
        <w:rPr>
          <w:b/>
          <w:sz w:val="22"/>
          <w:szCs w:val="22"/>
          <w:lang w:eastAsia="cs-CZ"/>
        </w:rPr>
      </w:pPr>
    </w:p>
    <w:p w14:paraId="086ECF60"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PREAMBULA</w:t>
      </w:r>
    </w:p>
    <w:p w14:paraId="1E163A71" w14:textId="77777777" w:rsidR="00B12AE0" w:rsidRPr="00B12AE0" w:rsidRDefault="00B12AE0" w:rsidP="00B12AE0">
      <w:pPr>
        <w:spacing w:line="276" w:lineRule="auto"/>
        <w:ind w:right="-284"/>
        <w:rPr>
          <w:b/>
          <w:sz w:val="22"/>
          <w:szCs w:val="22"/>
          <w:lang w:eastAsia="cs-CZ"/>
        </w:rPr>
      </w:pPr>
    </w:p>
    <w:p w14:paraId="55CCCD1A" w14:textId="77777777" w:rsidR="00B12AE0" w:rsidRPr="00B12AE0" w:rsidRDefault="00B12AE0" w:rsidP="00B12AE0">
      <w:pPr>
        <w:adjustRightInd w:val="0"/>
        <w:spacing w:line="276" w:lineRule="auto"/>
        <w:ind w:right="-284"/>
        <w:jc w:val="both"/>
        <w:rPr>
          <w:bCs/>
          <w:sz w:val="22"/>
          <w:szCs w:val="22"/>
        </w:rPr>
      </w:pPr>
      <w:r w:rsidRPr="00B12AE0">
        <w:rPr>
          <w:sz w:val="22"/>
          <w:szCs w:val="22"/>
        </w:rPr>
        <w:lastRenderedPageBreak/>
        <w:t>PZS bol v zmysle oznámenia Národného bezpečnostného úradu SR (ďalej len „</w:t>
      </w:r>
      <w:r w:rsidRPr="00B12AE0">
        <w:rPr>
          <w:b/>
          <w:i/>
          <w:sz w:val="22"/>
          <w:szCs w:val="22"/>
        </w:rPr>
        <w:t>NBÚ</w:t>
      </w:r>
      <w:r w:rsidRPr="00B12AE0">
        <w:rPr>
          <w:sz w:val="22"/>
          <w:szCs w:val="22"/>
        </w:rPr>
        <w:t>“) zaradený do registra prevádzkovateľov základných služieb ako (prevádzkovateľ železničnej infraštruktúry</w:t>
      </w:r>
      <w:r w:rsidRPr="00B12AE0">
        <w:rPr>
          <w:bCs/>
          <w:sz w:val="22"/>
          <w:szCs w:val="22"/>
        </w:rPr>
        <w:t xml:space="preserve"> / prevádzkovateľ základnej služby informačného systému zaradený v zozname prvkov kritickej Infraštruktúry schváleného uznesením vlády Slovenskej republiky č. 751/2011 alebo informačné systémy k nemu priamo pripojené / prevádzkovateľ základnej služby poskytovania služieb výmenného uzla internetu na prepájanie sietí, ktoré sú z technického a organizačného pohľadu oddelené)</w:t>
      </w:r>
      <w:r w:rsidRPr="00B12AE0">
        <w:rPr>
          <w:sz w:val="22"/>
          <w:szCs w:val="22"/>
        </w:rPr>
        <w:t xml:space="preserve">. Dodávateľ a PZS majú uzatvorenú Zmluvu o </w:t>
      </w:r>
      <w:r w:rsidRPr="00B12AE0">
        <w:rPr>
          <w:bCs/>
          <w:sz w:val="22"/>
          <w:szCs w:val="22"/>
        </w:rPr>
        <w:t>dielo č.</w:t>
      </w:r>
      <w:r w:rsidRPr="00B12AE0">
        <w:rPr>
          <w:b/>
          <w:bCs/>
          <w:sz w:val="22"/>
          <w:szCs w:val="22"/>
        </w:rPr>
        <w:t xml:space="preserve"> ........ </w:t>
      </w:r>
      <w:r w:rsidRPr="00B12AE0">
        <w:rPr>
          <w:b/>
          <w:bCs/>
          <w:i/>
          <w:sz w:val="22"/>
          <w:szCs w:val="22"/>
          <w:highlight w:val="lightGray"/>
        </w:rPr>
        <w:t>(doplní obstarávateľ)</w:t>
      </w:r>
      <w:r w:rsidRPr="00B12AE0">
        <w:rPr>
          <w:sz w:val="22"/>
          <w:szCs w:val="22"/>
        </w:rPr>
        <w:t xml:space="preserve"> (ďalej „</w:t>
      </w:r>
      <w:r w:rsidRPr="00B12AE0">
        <w:rPr>
          <w:b/>
          <w:i/>
          <w:sz w:val="22"/>
          <w:szCs w:val="22"/>
        </w:rPr>
        <w:t>Obchodná zmluva</w:t>
      </w:r>
      <w:r w:rsidRPr="00B12AE0">
        <w:rPr>
          <w:sz w:val="22"/>
          <w:szCs w:val="22"/>
        </w:rPr>
        <w:t>“), ktorej predmetom je výkon činností priamo súvisiacich s prevádzkou sietí a informačných systémov poskytovaných Dodávateľom pre PZS. Nakoľko je PZS v zmysle Zákona povinný uzatvoriť s Dodávateľom zmluvu týkajúcu sa zabezpečenia plnenia bezpečnostných opatrení a notifikačných povinností, dohodli sa Zmluvné strany na uzatvorení tejto Zmluvy.</w:t>
      </w:r>
    </w:p>
    <w:p w14:paraId="2CE5464C" w14:textId="77777777" w:rsidR="00B12AE0" w:rsidRPr="00B12AE0" w:rsidRDefault="00B12AE0" w:rsidP="00B12AE0">
      <w:pPr>
        <w:spacing w:line="276" w:lineRule="auto"/>
        <w:ind w:right="-284"/>
        <w:rPr>
          <w:b/>
          <w:sz w:val="22"/>
          <w:szCs w:val="22"/>
          <w:lang w:eastAsia="cs-CZ"/>
        </w:rPr>
      </w:pPr>
    </w:p>
    <w:p w14:paraId="72C6A201"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Čl. II</w:t>
      </w:r>
    </w:p>
    <w:p w14:paraId="4941FCBE"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 xml:space="preserve"> PREDMET ZMLUVY</w:t>
      </w:r>
    </w:p>
    <w:p w14:paraId="0389F2F2" w14:textId="77777777" w:rsidR="00B12AE0" w:rsidRPr="00B12AE0" w:rsidRDefault="00B12AE0" w:rsidP="00B12AE0">
      <w:pPr>
        <w:spacing w:line="276" w:lineRule="auto"/>
        <w:ind w:right="-284"/>
        <w:rPr>
          <w:b/>
          <w:sz w:val="22"/>
          <w:szCs w:val="22"/>
          <w:lang w:eastAsia="cs-CZ"/>
        </w:rPr>
      </w:pPr>
    </w:p>
    <w:p w14:paraId="70378C17" w14:textId="172A59BD" w:rsidR="00B12AE0" w:rsidRPr="00B12AE0" w:rsidRDefault="00B12AE0" w:rsidP="00180BF1">
      <w:pPr>
        <w:numPr>
          <w:ilvl w:val="1"/>
          <w:numId w:val="174"/>
        </w:numPr>
        <w:spacing w:after="160" w:line="276" w:lineRule="auto"/>
        <w:ind w:left="567" w:right="-284" w:hanging="567"/>
        <w:jc w:val="both"/>
        <w:rPr>
          <w:rFonts w:eastAsia="Calibri"/>
          <w:b/>
          <w:sz w:val="22"/>
          <w:szCs w:val="22"/>
          <w:lang w:eastAsia="cs-CZ"/>
        </w:rPr>
      </w:pPr>
      <w:r w:rsidRPr="00B12AE0">
        <w:rPr>
          <w:sz w:val="22"/>
          <w:szCs w:val="22"/>
          <w:lang w:eastAsia="cs-CZ"/>
        </w:rPr>
        <w:t xml:space="preserve">Dodávateľ je povinný prijímať a dodržiavať bezpečnostné opatrenia na úseku kybernetickej bezpečnosti podľa tejto Zmluvy. </w:t>
      </w:r>
    </w:p>
    <w:p w14:paraId="6F0FA303" w14:textId="66EA63AA" w:rsidR="00B12AE0" w:rsidRPr="00B12AE0" w:rsidRDefault="00B12AE0" w:rsidP="00180BF1">
      <w:pPr>
        <w:numPr>
          <w:ilvl w:val="1"/>
          <w:numId w:val="174"/>
        </w:numPr>
        <w:spacing w:after="160" w:line="276" w:lineRule="auto"/>
        <w:ind w:left="567" w:right="-284" w:hanging="567"/>
        <w:jc w:val="both"/>
        <w:rPr>
          <w:sz w:val="22"/>
          <w:szCs w:val="22"/>
          <w:lang w:eastAsia="cs-CZ"/>
        </w:rPr>
      </w:pPr>
      <w:r w:rsidRPr="00B12AE0">
        <w:rPr>
          <w:sz w:val="22"/>
          <w:szCs w:val="22"/>
          <w:lang w:eastAsia="cs-CZ"/>
        </w:rPr>
        <w:t>Dodávateľ sa zaväzuje zaistiť pri poskytovaní služieb pre PZS dodržiavanie tých ustanovení bezpečnostných politík PZS, ktoré sú relevantné vzhľadom na charakter a rozsah služieb poskytovaných Dodávateľom pre PZS. Dodávateľ  vyhlasuje, že súhlasí s bezpečnostnými politikami PZS, ktoré sú zverejnené na webovom sídle PZS, https://www.zsr.sk/bezpecnostna-politika-kis.html. Dodávateľ týmto berie na vedomie a súhlasí s tým, že znenia dokumentov, v ktorých je upravená bezpečnostná politika PZS, sa môžu meniť a dopĺňať.</w:t>
      </w:r>
    </w:p>
    <w:p w14:paraId="47E7855F" w14:textId="30F37076" w:rsidR="00B12AE0" w:rsidRPr="00B12AE0" w:rsidRDefault="00B12AE0" w:rsidP="00180BF1">
      <w:pPr>
        <w:numPr>
          <w:ilvl w:val="1"/>
          <w:numId w:val="174"/>
        </w:numPr>
        <w:spacing w:after="160" w:line="276" w:lineRule="auto"/>
        <w:ind w:left="567" w:right="-284" w:hanging="567"/>
        <w:jc w:val="both"/>
        <w:rPr>
          <w:sz w:val="22"/>
          <w:szCs w:val="22"/>
          <w:lang w:eastAsia="cs-CZ"/>
        </w:rPr>
      </w:pPr>
      <w:r w:rsidRPr="00B12AE0">
        <w:rPr>
          <w:sz w:val="22"/>
          <w:szCs w:val="22"/>
          <w:lang w:eastAsia="cs-CZ"/>
        </w:rPr>
        <w:t>PZS písomne informuje Dodávateľa o svojich bezpečnostných politikách, ktoré sú obsiahnuté v jeho interných riadiacich aktoch, metodikách a/alebo usmerneniach a rovnako tak písomne informuje Dodávateľa o každej zmene a doplnení vyššie uvedených dokumentov týkajúcich sa bezpečnostnej politiky.</w:t>
      </w:r>
    </w:p>
    <w:p w14:paraId="176CCB04" w14:textId="6158CA0D" w:rsidR="00B12AE0" w:rsidRPr="00B12AE0" w:rsidRDefault="00B12AE0" w:rsidP="00180BF1">
      <w:pPr>
        <w:numPr>
          <w:ilvl w:val="1"/>
          <w:numId w:val="174"/>
        </w:numPr>
        <w:spacing w:after="160" w:line="276" w:lineRule="auto"/>
        <w:ind w:left="567" w:right="-284" w:hanging="567"/>
        <w:jc w:val="both"/>
        <w:rPr>
          <w:sz w:val="22"/>
          <w:szCs w:val="22"/>
          <w:lang w:eastAsia="cs-CZ"/>
        </w:rPr>
      </w:pPr>
      <w:r w:rsidRPr="00B12AE0">
        <w:rPr>
          <w:sz w:val="22"/>
          <w:szCs w:val="22"/>
          <w:lang w:eastAsia="cs-CZ"/>
        </w:rPr>
        <w:t>Dodávateľ je povinný plniť notifikačné povinnosti na úseku kybernetickej bezpečnosti v rozsahu uvedenom v tejto Zmluve.</w:t>
      </w:r>
    </w:p>
    <w:p w14:paraId="13F656DE" w14:textId="51F193DE" w:rsidR="00B12AE0" w:rsidRPr="00B12AE0" w:rsidRDefault="00B12AE0" w:rsidP="00180BF1">
      <w:pPr>
        <w:numPr>
          <w:ilvl w:val="1"/>
          <w:numId w:val="174"/>
        </w:numPr>
        <w:spacing w:after="160" w:line="276" w:lineRule="auto"/>
        <w:ind w:left="567" w:right="-284" w:hanging="567"/>
        <w:jc w:val="both"/>
        <w:rPr>
          <w:sz w:val="22"/>
          <w:szCs w:val="22"/>
          <w:lang w:eastAsia="cs-CZ"/>
        </w:rPr>
      </w:pPr>
      <w:r w:rsidRPr="00B12AE0">
        <w:rPr>
          <w:sz w:val="22"/>
          <w:szCs w:val="22"/>
          <w:lang w:eastAsia="cs-CZ"/>
        </w:rPr>
        <w:t>Dodávateľ vyhlasuje, že na zabezpečenie účelu Zmluvy disponuje potrebným technickým a personálnym vybavením, ďalej vyhlasuje, že dokáže zabezpečiť všetky úlohy, procesy, role a technológie v organizačnej, personálnej a technickej oblasti, ktorých cieľom je zabezpečenie kybernetickej bezpečnosti počas životného cyklu sietí a informačných systémov PZS.</w:t>
      </w:r>
    </w:p>
    <w:p w14:paraId="0408BDF2" w14:textId="1C882E88" w:rsidR="00B12AE0" w:rsidRPr="00EA1073" w:rsidRDefault="00B12AE0" w:rsidP="00B12AE0">
      <w:pPr>
        <w:numPr>
          <w:ilvl w:val="1"/>
          <w:numId w:val="174"/>
        </w:numPr>
        <w:spacing w:after="160" w:line="276" w:lineRule="auto"/>
        <w:ind w:left="567" w:right="-284" w:hanging="567"/>
        <w:jc w:val="both"/>
        <w:rPr>
          <w:sz w:val="22"/>
          <w:szCs w:val="22"/>
          <w:lang w:eastAsia="cs-CZ"/>
        </w:rPr>
      </w:pPr>
      <w:r w:rsidRPr="00B12AE0">
        <w:rPr>
          <w:sz w:val="22"/>
          <w:szCs w:val="22"/>
          <w:lang w:eastAsia="cs-CZ"/>
        </w:rPr>
        <w:t>Dodávateľ sa zaväzuje plniť všeobecné bezpečnostné opatrenia a bezpečnostné štandardy na úseku kybernetickej bezpečnosti. Ďalej je Dodávateľ povinný disponovať znalosťami o aktuálnych štandardoch v oblasti kybernetickej bezpečnosti a identifikačných kritériách pre jednotlivé kategórie kybernetických bezpečnostných incidentov a súčasne je povinný byť riadne oboznámený s operačnými postupmi, metodikami, politikami správania sa v kybernetickom priestore, zásadami predchádzania kybernetickým bezpečnostným incidentom a zásadami riešenia kybernetických bezpečnostných incidentov, ktoré vydáva NBÚ v oblasti kybernetickej bezpečnosti. Dodávateľ je povinný plniť povinnosti podľa Zmluvy v súlade so sektorovými bezpečnostnými opatreniami, ktoré vydáva príslušný ústredný orgán v spolupráci s NBÚ.</w:t>
      </w:r>
    </w:p>
    <w:p w14:paraId="31B56B62" w14:textId="77777777" w:rsidR="00B87704" w:rsidRDefault="00B87704" w:rsidP="00B12AE0">
      <w:pPr>
        <w:keepNext/>
        <w:spacing w:line="276" w:lineRule="auto"/>
        <w:ind w:right="-284"/>
        <w:jc w:val="center"/>
        <w:outlineLvl w:val="4"/>
        <w:rPr>
          <w:b/>
          <w:sz w:val="22"/>
          <w:szCs w:val="22"/>
          <w:lang w:eastAsia="cs-CZ"/>
        </w:rPr>
      </w:pPr>
    </w:p>
    <w:p w14:paraId="5E6B9141" w14:textId="2081E185"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Čl. III</w:t>
      </w:r>
    </w:p>
    <w:p w14:paraId="5FB0481F"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TRVANIE ZMLUVY A PLATOBNÉ PODMIENKY</w:t>
      </w:r>
    </w:p>
    <w:p w14:paraId="08CBC17B" w14:textId="77777777" w:rsidR="00B12AE0" w:rsidRPr="00B12AE0" w:rsidRDefault="00B12AE0" w:rsidP="00B12AE0">
      <w:pPr>
        <w:spacing w:line="276" w:lineRule="auto"/>
        <w:ind w:right="-284"/>
        <w:jc w:val="both"/>
        <w:rPr>
          <w:sz w:val="22"/>
          <w:szCs w:val="22"/>
          <w:lang w:eastAsia="cs-CZ"/>
        </w:rPr>
      </w:pPr>
    </w:p>
    <w:p w14:paraId="0BCA3499" w14:textId="77777777" w:rsidR="00B12AE0" w:rsidRPr="00B12AE0" w:rsidRDefault="00B12AE0" w:rsidP="00B12AE0">
      <w:pPr>
        <w:numPr>
          <w:ilvl w:val="1"/>
          <w:numId w:val="182"/>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Zmluva sa uzatvára na dobu trvania Obchodnej zmluvy.</w:t>
      </w:r>
    </w:p>
    <w:p w14:paraId="67508BCD" w14:textId="77777777" w:rsidR="00B12AE0" w:rsidRPr="00B12AE0" w:rsidRDefault="00B12AE0" w:rsidP="00B12AE0">
      <w:pPr>
        <w:tabs>
          <w:tab w:val="left" w:pos="567"/>
        </w:tabs>
        <w:overflowPunct w:val="0"/>
        <w:adjustRightInd w:val="0"/>
        <w:spacing w:line="276" w:lineRule="auto"/>
        <w:ind w:right="-284"/>
        <w:jc w:val="both"/>
        <w:textAlignment w:val="baseline"/>
        <w:rPr>
          <w:sz w:val="22"/>
          <w:szCs w:val="22"/>
          <w:lang w:eastAsia="cs-CZ"/>
        </w:rPr>
      </w:pPr>
    </w:p>
    <w:p w14:paraId="4AE4BF24" w14:textId="2026F817" w:rsidR="00B12AE0" w:rsidRPr="00EA1073" w:rsidRDefault="00B12AE0" w:rsidP="00EA1073">
      <w:pPr>
        <w:numPr>
          <w:ilvl w:val="1"/>
          <w:numId w:val="182"/>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lastRenderedPageBreak/>
        <w:t>Zmluvné strany sa dohodli, že Dodávateľ nemá nárok na odplatu za plnenie povinností podľa tejto Zmluvy. Všetky náklady, ktoré Dodávateľovi vzniknú v súvislosti s plnením podľa tejto Zmluvy sú zahrnuté v odplate dojednanej podľa Obchodnej zmluvy.</w:t>
      </w:r>
    </w:p>
    <w:p w14:paraId="4485B027"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Čl. IV</w:t>
      </w:r>
    </w:p>
    <w:p w14:paraId="57C3AD78"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PREVENCIA PRED KYBERNETICKÝMI BEZPEČNOSTNÝMI INCIDENTAMI</w:t>
      </w:r>
    </w:p>
    <w:p w14:paraId="08E2C49D" w14:textId="77777777" w:rsidR="00B12AE0" w:rsidRPr="00B12AE0" w:rsidRDefault="00B12AE0" w:rsidP="00B12AE0">
      <w:pPr>
        <w:tabs>
          <w:tab w:val="left" w:pos="567"/>
        </w:tabs>
        <w:overflowPunct w:val="0"/>
        <w:adjustRightInd w:val="0"/>
        <w:spacing w:line="276" w:lineRule="auto"/>
        <w:ind w:right="-284"/>
        <w:jc w:val="both"/>
        <w:textAlignment w:val="baseline"/>
        <w:rPr>
          <w:sz w:val="22"/>
          <w:szCs w:val="22"/>
          <w:lang w:eastAsia="cs-CZ"/>
        </w:rPr>
      </w:pPr>
    </w:p>
    <w:p w14:paraId="7BD2E4A9" w14:textId="654D1CED" w:rsidR="00B12AE0" w:rsidRPr="00B12AE0" w:rsidRDefault="00B12AE0" w:rsidP="00B12AE0">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povinný predchádzať kybernetickým bezpečnostným incidentom (ďalej len „</w:t>
      </w:r>
      <w:r w:rsidRPr="00B12AE0">
        <w:rPr>
          <w:b/>
          <w:sz w:val="22"/>
          <w:szCs w:val="22"/>
          <w:lang w:eastAsia="cs-CZ"/>
        </w:rPr>
        <w:t>BKI</w:t>
      </w:r>
      <w:r w:rsidRPr="00B12AE0">
        <w:rPr>
          <w:sz w:val="22"/>
          <w:szCs w:val="22"/>
          <w:lang w:eastAsia="cs-CZ"/>
        </w:rPr>
        <w:t>"), ktoré by mohli negatívne ovplyvniť základnú službu PZS a/alebo ktoré by sa mohli týkať kybernetickej bezpečnosti sietí a informačných systémov PZS.</w:t>
      </w:r>
    </w:p>
    <w:p w14:paraId="2CEF457D" w14:textId="6FB0E55C" w:rsidR="00B12AE0" w:rsidRPr="00B12AE0" w:rsidRDefault="00B12AE0" w:rsidP="00180BF1">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povinný vykonať všetky opatrenia slúžiace na predchádzanie vzniku BKI.</w:t>
      </w:r>
    </w:p>
    <w:p w14:paraId="0CEC28E7" w14:textId="09D4E28F" w:rsidR="00B12AE0" w:rsidRPr="00B12AE0" w:rsidRDefault="00B12AE0" w:rsidP="00180BF1">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povinný poučiť svojich zamestnancov, ktorí sa podieľajú na plnení Obchodnej zmluvy a/alebo ktorí zabezpečujú plnenie podľa Zmluvy o bezpečnostnej politike PZS a o dodržiavaní povinností stanovených Dodávateľovi na základe Zmluvy.</w:t>
      </w:r>
    </w:p>
    <w:p w14:paraId="57D2CE89" w14:textId="470A831A"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v rámci prevencie povinný zabezpečiť vlastnú kybernetickú bezpečnosť takým spôsobom, aby prostredníctvom Dodávateľa nebolo možné negatívne zasiahnuť siete a informačné systémy PZS.</w:t>
      </w:r>
    </w:p>
    <w:p w14:paraId="34E7DA77" w14:textId="37178C26"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povinný vytvárať a zvyšovať bezpečnostné povedomie svojich zamestnancov, ktorí sa budú podieľať na plnení tejto Zmluvy alebo budú mať priamy prístup k informáciám PZS.</w:t>
      </w:r>
    </w:p>
    <w:p w14:paraId="5B2BEF40" w14:textId="0EA830CB"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povinný poskytnúť PZS akúkoľvek súčinnosť pri zabezpečení kybernetickej bezpečnosti sietí a informačných systémov PZS a súčasne je povinný informovať PZS o hrozbe, prijatých opatreniach na zamedzenie vzniku a vzniku BKI, ako aj o prijatých opatreniach na odstránenie už vzniknutých BKI. Dodávateľ sa zaväzuje poskytnúť PZS súčinnosť v takom rozsahu, v akom je PZS povinný ju zabezpečiť voči NBÚ,  Policajnému zboru SR, ako aj voči ostatným príslušným orgánom štátnej správy a ďalším inštitúciám, pričom Dodávateľ je súčasne povinní poskytnúť vyššie uvedeným orgánom a inštitúciám aj priamu spoluprácu a súčinnosť, a to predovšetkým  pri riešení BKI.</w:t>
      </w:r>
    </w:p>
    <w:p w14:paraId="1E4228C5" w14:textId="0C2AD572"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 xml:space="preserve">PZS informuje Dodávateľa o výstrahách pred BKI a o opatreniach, ktoré má Dodávateľ vykonať na odstránenie hrozieb a rizík, ktoré majú a/alebo by mohli mať negatívny vplyv na riadny výkon základnej služby PZS. Dodávateľ je povinný spracovať informácie o výstrahách a hrozbách a súčasne je povinný riadne vykonať všetky opatrenia stanovené PZS. </w:t>
      </w:r>
    </w:p>
    <w:p w14:paraId="31207FFA" w14:textId="1A045265"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povinný pravidelne monitorovať, detegovať, evidovať a analyzovať informácie o BKI, a to vrátane monitorovania výstrah, hrozieb a informácií, ktoré sa týkajú potenciálnych BKI. Ďalej je Dodávateľ povinný spracovať postupy riešenia a riešiť BKI.</w:t>
      </w:r>
    </w:p>
    <w:p w14:paraId="44747900" w14:textId="1DB93B6E"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 xml:space="preserve">Dodávateľ je povinný zasielať PZS včasné varovania pred incidentami, o ktorých sa dozvie z vlastnej činnosti, tzn. včasne hlásiť PZS varovania a hlásenia týkajúce sa potenciálnych hrozieb a už vzniknutých BKI a kedykoľvek na požiadanie PZS  je povinný poskytnúť PZS informácie ohľadom kybernetickej bezpečnosti. </w:t>
      </w:r>
    </w:p>
    <w:p w14:paraId="4352C480" w14:textId="77777777" w:rsidR="00B12AE0" w:rsidRPr="00B12AE0" w:rsidRDefault="00B12AE0" w:rsidP="00B12AE0">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 xml:space="preserve">Dodávateľ sa týmto zaväzuje vypracovať a prijať vlastnú bezpečnostnú dokumentáciu, ktorá bude upravovať jednotlivé postupy plnenia jeho povinností týkajúce sa kybernetickej bezpečnosti podľa Zmluvy, a to v lehote najneskôr do 30 dní odo dňa platnosti a účinnosti Zmluvy. Dodávateľ sa zaväzuje vypracovať a následne aj pravidelne aktualizovať bezpečnostnú dokumentáciu, tak aby zohľadňovala štandardy kybernetickej bezpečnosti, sektorové bezpečnostné opatrenia  a opatrenia špecifikované v bezpečnostných politikách PZS. Dodávateľ je povinný na požiadanie PZS predložiť originálne vyhotovenie a/alebo doručiť fotokópiu vyhotovenia vyššie uvedenej dokumentácie PZS. </w:t>
      </w:r>
    </w:p>
    <w:p w14:paraId="594931A0" w14:textId="77777777" w:rsidR="00B12AE0" w:rsidRPr="00B12AE0" w:rsidRDefault="00B12AE0" w:rsidP="00B12AE0">
      <w:pPr>
        <w:tabs>
          <w:tab w:val="left" w:pos="567"/>
        </w:tabs>
        <w:overflowPunct w:val="0"/>
        <w:adjustRightInd w:val="0"/>
        <w:spacing w:line="276" w:lineRule="auto"/>
        <w:ind w:left="567" w:right="-284"/>
        <w:jc w:val="both"/>
        <w:textAlignment w:val="baseline"/>
        <w:rPr>
          <w:sz w:val="22"/>
          <w:szCs w:val="22"/>
          <w:lang w:eastAsia="cs-CZ"/>
        </w:rPr>
      </w:pPr>
    </w:p>
    <w:p w14:paraId="207501D2" w14:textId="644CCC66"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lastRenderedPageBreak/>
        <w:t>Dodávateľ je povinný doručiť PZS zoznam zamestnancov, ktorí zabezpečujú v mene Dodávateľa pre PZS plnenie podľa Obchodnej zmluvy a/alebo,  ktorí zabezpečujú v mene Dodávateľa plnenie povinností podľa tejto Zmluvy a/alebo ktorí majú prístup a nakladajú s informáciami týkajúcimi sa základnej služby PZS, a to najneskôr do 7 dní odo dňa platnosti a účinnosti tejto Zmluvy. Zoznam zamestnancov musí obsahovať vymedzenie pracovných rolí zamestnancov Dodávateľa a všetkých subdodávateľov. Uvedený zoznam je prílohou č. 1 k Zmluve a tvorí jej neoddeliteľnú súčasť.</w:t>
      </w:r>
    </w:p>
    <w:p w14:paraId="26ED44F6" w14:textId="58AD598C"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povinný zoznam zamestnancov aktualizovať tak, aby zodpovedal skutočnému stavu. Aktualizovaný zoznam je Dodávateľ povinný doručiť PZS bez zbytočného odkladu.</w:t>
      </w:r>
    </w:p>
    <w:p w14:paraId="519C46A7" w14:textId="4D30D12D"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 xml:space="preserve">Zmluvné strany si pre účely tejto Zmluvy určujú spôsob, kontaktné osoby zodpovedné za prijímanie a evidenciu hlásení BKI a kontaktné osoby zodpovedné za vecnú a odbornú komunikáciu podľa prílohy č.2. </w:t>
      </w:r>
    </w:p>
    <w:p w14:paraId="476381CA" w14:textId="1A9F48A7"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 xml:space="preserve">Zmeny kontaktných osôb si Zmluvné strany oznámia písomne, bezodkladne po tom, čo nastane skutočnosť zakladajúca zmenu kontaktnej osoby. </w:t>
      </w:r>
    </w:p>
    <w:p w14:paraId="258B47CA" w14:textId="5BC25609" w:rsidR="00B12AE0" w:rsidRPr="00B12AE0" w:rsidRDefault="00B12AE0" w:rsidP="001E3DF4">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pri svojej činnosti podľa tejto Zmluvy povinný dodržiavať a zodpovedať za dodržiavanie platných právnych predpisov prijatých v oblasti kybernetickej bezpečnosti, odporúčaní medzinárodne akceptovaných štandardov v oblasti kybernetickej bezpečnosti, pričom je najmä povinný dodržiavať Zákon, vyhlášku NBÚ č. 362/2018 Z. z. ktorou sa ustanovuje obsah bezpečnostných opatrení, obsah a štruktúra bezpečnostnej dokumentácie a rozsah všeobecných bezpečnostných opatrení (ďalej len „</w:t>
      </w:r>
      <w:r w:rsidRPr="00B12AE0">
        <w:rPr>
          <w:b/>
          <w:i/>
          <w:sz w:val="22"/>
          <w:szCs w:val="22"/>
          <w:lang w:eastAsia="cs-CZ"/>
        </w:rPr>
        <w:t>Vyhláška</w:t>
      </w:r>
      <w:r w:rsidRPr="00B12AE0">
        <w:rPr>
          <w:sz w:val="22"/>
          <w:szCs w:val="22"/>
          <w:lang w:eastAsia="cs-CZ"/>
        </w:rPr>
        <w:t>“), ako aj ostatné všeobecne záväzné právne predpisy, ktoré upravujú  plnenie povinností Dodávateľa podľa Zmluvy.</w:t>
      </w:r>
    </w:p>
    <w:p w14:paraId="26A6A3D0" w14:textId="1D250ECF" w:rsidR="00B12AE0" w:rsidRPr="00EA1073" w:rsidRDefault="00B12AE0" w:rsidP="00B12AE0">
      <w:pPr>
        <w:numPr>
          <w:ilvl w:val="1"/>
          <w:numId w:val="179"/>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 xml:space="preserve">Dodávateľ sa týmto zaväzuje dodržiavať, resp. prijať bezpečnostné opatrenia, a to v rozsahu najmenej podľa  ust. § 20 ods. 3 písm. </w:t>
      </w:r>
      <w:ins w:id="13" w:author="Melicherčíková Soňa" w:date="2025-06-01T18:22:00Z">
        <w:r w:rsidR="00F030C3">
          <w:rPr>
            <w:sz w:val="22"/>
            <w:szCs w:val="22"/>
            <w:lang w:eastAsia="cs-CZ"/>
          </w:rPr>
          <w:t>d</w:t>
        </w:r>
      </w:ins>
      <w:del w:id="14" w:author="Melicherčíková Soňa" w:date="2025-06-01T18:22:00Z">
        <w:r w:rsidRPr="00B12AE0" w:rsidDel="00F030C3">
          <w:rPr>
            <w:sz w:val="22"/>
            <w:szCs w:val="22"/>
            <w:lang w:eastAsia="cs-CZ"/>
          </w:rPr>
          <w:delText>e</w:delText>
        </w:r>
      </w:del>
      <w:r w:rsidRPr="00B12AE0">
        <w:rPr>
          <w:sz w:val="22"/>
          <w:szCs w:val="22"/>
          <w:lang w:eastAsia="cs-CZ"/>
        </w:rPr>
        <w:t xml:space="preserve">), </w:t>
      </w:r>
      <w:ins w:id="15" w:author="Melicherčíková Soňa" w:date="2025-06-01T18:22:00Z">
        <w:r w:rsidR="00F030C3">
          <w:rPr>
            <w:sz w:val="22"/>
            <w:szCs w:val="22"/>
            <w:lang w:eastAsia="cs-CZ"/>
          </w:rPr>
          <w:t>g</w:t>
        </w:r>
      </w:ins>
      <w:del w:id="16" w:author="Melicherčíková Soňa" w:date="2025-06-01T18:22:00Z">
        <w:r w:rsidRPr="00B12AE0" w:rsidDel="00F030C3">
          <w:rPr>
            <w:sz w:val="22"/>
            <w:szCs w:val="22"/>
            <w:lang w:eastAsia="cs-CZ"/>
          </w:rPr>
          <w:delText>f</w:delText>
        </w:r>
      </w:del>
      <w:r w:rsidRPr="00B12AE0">
        <w:rPr>
          <w:sz w:val="22"/>
          <w:szCs w:val="22"/>
          <w:lang w:eastAsia="cs-CZ"/>
        </w:rPr>
        <w:t>)</w:t>
      </w:r>
      <w:ins w:id="17" w:author="Melicherčíková Soňa" w:date="2025-06-01T18:23:00Z">
        <w:r w:rsidR="00F030C3">
          <w:rPr>
            <w:sz w:val="22"/>
            <w:szCs w:val="22"/>
            <w:lang w:eastAsia="cs-CZ"/>
          </w:rPr>
          <w:t xml:space="preserve"> až i), k) a m) </w:t>
        </w:r>
      </w:ins>
      <w:del w:id="18" w:author="Melicherčíková Soňa" w:date="2025-06-01T18:23:00Z">
        <w:r w:rsidRPr="00B12AE0" w:rsidDel="00F030C3">
          <w:rPr>
            <w:sz w:val="22"/>
            <w:szCs w:val="22"/>
            <w:lang w:eastAsia="cs-CZ"/>
          </w:rPr>
          <w:delText xml:space="preserve">, h), j) a k) </w:delText>
        </w:r>
      </w:del>
      <w:r w:rsidRPr="00B12AE0">
        <w:rPr>
          <w:sz w:val="22"/>
          <w:szCs w:val="22"/>
          <w:lang w:eastAsia="cs-CZ"/>
        </w:rPr>
        <w:t>Zákona, ktoré sú bližšie upravené vo Vyhláške alebo opatrenia s porovnateľným účinkom, a to v rozsahu zohľadňujúcom charakter a rozsah služieb poskytovaných Dodávateľom pre PZS. Pre oblasť technických opatrení musia byť tieto opatrenia aplikované na tie technické prostriedky patriace Dodávateľovi, ktoré Dodávateľ využíva na poskytovanie služieb pre PZS. V prípade, že si to činnosť Dodávateľa súvisiaca s prevádzkou sietí a informačných systémov poskytovaných Dodávateľom pre PZS bude vyžadovať a P</w:t>
      </w:r>
      <w:ins w:id="19" w:author="Melicherčíková Soňa" w:date="2025-06-01T18:24:00Z">
        <w:r w:rsidR="00BB22C2">
          <w:rPr>
            <w:sz w:val="22"/>
            <w:szCs w:val="22"/>
            <w:lang w:eastAsia="cs-CZ"/>
          </w:rPr>
          <w:t>ZS</w:t>
        </w:r>
      </w:ins>
      <w:del w:id="20" w:author="Melicherčíková Soňa" w:date="2025-06-01T18:24:00Z">
        <w:r w:rsidRPr="00B12AE0" w:rsidDel="00BB22C2">
          <w:rPr>
            <w:sz w:val="22"/>
            <w:szCs w:val="22"/>
            <w:lang w:eastAsia="cs-CZ"/>
          </w:rPr>
          <w:delText>vSZ</w:delText>
        </w:r>
      </w:del>
      <w:r w:rsidRPr="00B12AE0">
        <w:rPr>
          <w:sz w:val="22"/>
          <w:szCs w:val="22"/>
          <w:lang w:eastAsia="cs-CZ"/>
        </w:rPr>
        <w:t xml:space="preserve"> na to Dodávateľa vyzve, zaväzuje sa Dodávateľ dodržiavať bezpečnostné opatrenia v rozsahu stanovenom P</w:t>
      </w:r>
      <w:ins w:id="21" w:author="Melicherčíková Soňa" w:date="2025-06-01T18:24:00Z">
        <w:r w:rsidR="00BB22C2">
          <w:rPr>
            <w:sz w:val="22"/>
            <w:szCs w:val="22"/>
            <w:lang w:eastAsia="cs-CZ"/>
          </w:rPr>
          <w:t>ZS,</w:t>
        </w:r>
      </w:ins>
      <w:del w:id="22" w:author="Melicherčíková Soňa" w:date="2025-06-01T18:24:00Z">
        <w:r w:rsidRPr="00B12AE0" w:rsidDel="00BB22C2">
          <w:rPr>
            <w:sz w:val="22"/>
            <w:szCs w:val="22"/>
            <w:lang w:eastAsia="cs-CZ"/>
          </w:rPr>
          <w:delText>vSZ</w:delText>
        </w:r>
      </w:del>
      <w:r w:rsidRPr="00B12AE0">
        <w:rPr>
          <w:sz w:val="22"/>
          <w:szCs w:val="22"/>
          <w:lang w:eastAsia="cs-CZ"/>
        </w:rPr>
        <w:t xml:space="preserve"> no najviac v rozsahu opatrení podľa  ust. § 20 ods. 3 písm. a) až </w:t>
      </w:r>
      <w:del w:id="23" w:author="Melicherčíková Soňa" w:date="2025-06-01T18:24:00Z">
        <w:r w:rsidRPr="00B12AE0" w:rsidDel="00BB22C2">
          <w:rPr>
            <w:sz w:val="22"/>
            <w:szCs w:val="22"/>
            <w:lang w:eastAsia="cs-CZ"/>
          </w:rPr>
          <w:delText>m</w:delText>
        </w:r>
      </w:del>
      <w:ins w:id="24" w:author="Melicherčíková Soňa" w:date="2025-06-01T18:24:00Z">
        <w:r w:rsidR="00BB22C2">
          <w:rPr>
            <w:sz w:val="22"/>
            <w:szCs w:val="22"/>
            <w:lang w:eastAsia="cs-CZ"/>
          </w:rPr>
          <w:t>o</w:t>
        </w:r>
      </w:ins>
      <w:r w:rsidRPr="00B12AE0">
        <w:rPr>
          <w:sz w:val="22"/>
          <w:szCs w:val="22"/>
          <w:lang w:eastAsia="cs-CZ"/>
        </w:rPr>
        <w:t xml:space="preserve">)  Zákona, ktoré sú podrobne upravené v ust. §  5 až 17 Vyhlášky v rozsahu ust. § 20 ods. </w:t>
      </w:r>
      <w:ins w:id="25" w:author="Melicherčíková Soňa" w:date="2025-06-01T18:24:00Z">
        <w:r w:rsidR="00BB22C2">
          <w:rPr>
            <w:sz w:val="22"/>
            <w:szCs w:val="22"/>
            <w:lang w:eastAsia="cs-CZ"/>
          </w:rPr>
          <w:t>3</w:t>
        </w:r>
      </w:ins>
      <w:del w:id="26" w:author="Melicherčíková Soňa" w:date="2025-06-01T18:24:00Z">
        <w:r w:rsidRPr="00B12AE0" w:rsidDel="00BB22C2">
          <w:rPr>
            <w:sz w:val="22"/>
            <w:szCs w:val="22"/>
            <w:lang w:eastAsia="cs-CZ"/>
          </w:rPr>
          <w:delText>4</w:delText>
        </w:r>
      </w:del>
      <w:r w:rsidRPr="00B12AE0">
        <w:rPr>
          <w:sz w:val="22"/>
          <w:szCs w:val="22"/>
          <w:lang w:eastAsia="cs-CZ"/>
        </w:rPr>
        <w:t xml:space="preserve"> Zákona.</w:t>
      </w:r>
    </w:p>
    <w:p w14:paraId="61E72938"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Čl. V</w:t>
      </w:r>
    </w:p>
    <w:p w14:paraId="7C252E32" w14:textId="77777777" w:rsidR="00B12AE0" w:rsidRPr="00B12AE0" w:rsidRDefault="00B12AE0" w:rsidP="00B12AE0">
      <w:pPr>
        <w:keepNext/>
        <w:spacing w:line="276" w:lineRule="auto"/>
        <w:ind w:right="-284"/>
        <w:jc w:val="center"/>
        <w:outlineLvl w:val="4"/>
        <w:rPr>
          <w:b/>
          <w:sz w:val="22"/>
          <w:szCs w:val="22"/>
          <w:lang w:eastAsia="cs-CZ"/>
        </w:rPr>
      </w:pPr>
      <w:r w:rsidRPr="00B12AE0">
        <w:rPr>
          <w:b/>
          <w:sz w:val="22"/>
          <w:szCs w:val="22"/>
          <w:lang w:eastAsia="cs-CZ"/>
        </w:rPr>
        <w:t>RIEŠENIE KYBERNETICKÝCH INCIDENTOV</w:t>
      </w:r>
    </w:p>
    <w:p w14:paraId="396A20BC" w14:textId="77777777" w:rsidR="00B12AE0" w:rsidRPr="00B12AE0" w:rsidRDefault="00B12AE0" w:rsidP="00B12AE0">
      <w:pPr>
        <w:spacing w:line="276" w:lineRule="auto"/>
        <w:ind w:right="-284"/>
        <w:jc w:val="both"/>
        <w:rPr>
          <w:sz w:val="22"/>
          <w:szCs w:val="22"/>
          <w:lang w:eastAsia="cs-CZ"/>
        </w:rPr>
      </w:pPr>
    </w:p>
    <w:p w14:paraId="5EF59132" w14:textId="1379DA90" w:rsidR="00B12AE0" w:rsidRPr="00B12AE0" w:rsidRDefault="00B12AE0" w:rsidP="00B12AE0">
      <w:pPr>
        <w:numPr>
          <w:ilvl w:val="1"/>
          <w:numId w:val="173"/>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povinný bezodkladne hlásiť PZS každý BKI, pričom spôsob hlásenia BKI určí PZS podľa prílohy č.2</w:t>
      </w:r>
      <w:r w:rsidR="001E3DF4">
        <w:rPr>
          <w:sz w:val="22"/>
          <w:szCs w:val="22"/>
          <w:lang w:eastAsia="cs-CZ"/>
        </w:rPr>
        <w:t>.</w:t>
      </w:r>
    </w:p>
    <w:p w14:paraId="0DD00635" w14:textId="77777777" w:rsidR="00B12AE0" w:rsidRPr="00B12AE0" w:rsidRDefault="00B12AE0" w:rsidP="00B12AE0">
      <w:pPr>
        <w:numPr>
          <w:ilvl w:val="1"/>
          <w:numId w:val="173"/>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 xml:space="preserve">Pri hlásení BKI je Dodávateľ povinný identifikovať PZS stupeň závažnosti BKI stanovený podľa kategórií jednotlivých BKI, ktorý identifikuje na základe presiahnutia kritérií pre jednotlivé kategórie incidentov. </w:t>
      </w:r>
    </w:p>
    <w:p w14:paraId="008AC6F8" w14:textId="77777777" w:rsidR="00B12AE0" w:rsidRPr="00B12AE0" w:rsidRDefault="00B12AE0" w:rsidP="00B12AE0">
      <w:pPr>
        <w:tabs>
          <w:tab w:val="left" w:pos="567"/>
        </w:tabs>
        <w:overflowPunct w:val="0"/>
        <w:adjustRightInd w:val="0"/>
        <w:spacing w:line="276" w:lineRule="auto"/>
        <w:ind w:left="567" w:right="-284"/>
        <w:jc w:val="both"/>
        <w:textAlignment w:val="baseline"/>
        <w:rPr>
          <w:sz w:val="22"/>
          <w:szCs w:val="22"/>
          <w:lang w:eastAsia="cs-CZ"/>
        </w:rPr>
      </w:pPr>
      <w:r w:rsidRPr="00B12AE0">
        <w:rPr>
          <w:sz w:val="22"/>
          <w:szCs w:val="22"/>
          <w:lang w:eastAsia="cs-CZ"/>
        </w:rPr>
        <w:t xml:space="preserve">Ak do okamihu hlásenia BKI nepominuli jeho účinky, Dodávateľ je povinný odoslať neúplné hlásenie BKI, v ktorom vyznačí identifikátor neúplného hlásenia, a bezodkladne po obnove riadnej prevádzky siete a informačného systému toto hlásenie doplní. </w:t>
      </w:r>
    </w:p>
    <w:p w14:paraId="66FFD5E8" w14:textId="77777777" w:rsidR="00B12AE0" w:rsidRPr="00B12AE0" w:rsidRDefault="00B12AE0" w:rsidP="00B12AE0">
      <w:pPr>
        <w:tabs>
          <w:tab w:val="left" w:pos="567"/>
        </w:tabs>
        <w:overflowPunct w:val="0"/>
        <w:adjustRightInd w:val="0"/>
        <w:spacing w:line="276" w:lineRule="auto"/>
        <w:ind w:left="567" w:right="-284"/>
        <w:jc w:val="both"/>
        <w:textAlignment w:val="baseline"/>
        <w:rPr>
          <w:sz w:val="22"/>
          <w:szCs w:val="22"/>
          <w:lang w:eastAsia="cs-CZ"/>
        </w:rPr>
      </w:pPr>
    </w:p>
    <w:p w14:paraId="7FBE1FDD" w14:textId="77777777" w:rsidR="00B12AE0" w:rsidRPr="00B12AE0" w:rsidRDefault="00B12AE0" w:rsidP="00B12AE0">
      <w:pPr>
        <w:numPr>
          <w:ilvl w:val="1"/>
          <w:numId w:val="173"/>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 xml:space="preserve">Dodávateľ je povinný riešiť BKI reaktívnym opatrením, ktorým je priama odpoveď na BKI zabezpečovaná službami podľa ust. </w:t>
      </w:r>
      <w:hyperlink r:id="rId16" w:anchor="paragraf-15.odsek-3.pismeno-b" w:tooltip="Odkaz na predpis alebo ustanovenie" w:history="1">
        <w:r w:rsidRPr="00B12AE0">
          <w:rPr>
            <w:sz w:val="22"/>
            <w:szCs w:val="22"/>
            <w:lang w:eastAsia="cs-CZ"/>
          </w:rPr>
          <w:t>§ 15 ods. 3 písm. b) až g)</w:t>
        </w:r>
      </w:hyperlink>
      <w:r w:rsidRPr="00B12AE0">
        <w:rPr>
          <w:sz w:val="22"/>
          <w:szCs w:val="22"/>
          <w:lang w:eastAsia="cs-CZ"/>
        </w:rPr>
        <w:t xml:space="preserve"> Zákona (ďalej len „</w:t>
      </w:r>
      <w:r w:rsidRPr="00B12AE0">
        <w:rPr>
          <w:b/>
          <w:i/>
          <w:sz w:val="22"/>
          <w:szCs w:val="22"/>
          <w:lang w:eastAsia="cs-CZ"/>
        </w:rPr>
        <w:t>Reaktívne opatrenia</w:t>
      </w:r>
      <w:r w:rsidRPr="00B12AE0">
        <w:rPr>
          <w:sz w:val="22"/>
          <w:szCs w:val="22"/>
          <w:lang w:eastAsia="cs-CZ"/>
        </w:rPr>
        <w:t>“). Pri riešení BKI je Dodávateľ povinný na žiadosť PZS spolupracovať s PZS, NBÚ, MD SR a na tento účel im poskytnúť potrebnú súčinnosť a všetky informácie získané z vlastnej činnosti, ktoré by mohli byť dôležité pre riešenie BKI.</w:t>
      </w:r>
    </w:p>
    <w:p w14:paraId="3BD94CE2" w14:textId="77777777" w:rsidR="00B12AE0" w:rsidRPr="00B12AE0" w:rsidRDefault="00B12AE0" w:rsidP="00B12AE0">
      <w:pPr>
        <w:tabs>
          <w:tab w:val="left" w:pos="567"/>
        </w:tabs>
        <w:overflowPunct w:val="0"/>
        <w:adjustRightInd w:val="0"/>
        <w:spacing w:line="276" w:lineRule="auto"/>
        <w:ind w:left="567" w:right="-284"/>
        <w:jc w:val="both"/>
        <w:textAlignment w:val="baseline"/>
        <w:rPr>
          <w:sz w:val="22"/>
          <w:szCs w:val="22"/>
          <w:lang w:eastAsia="cs-CZ"/>
        </w:rPr>
      </w:pPr>
    </w:p>
    <w:p w14:paraId="081AA117" w14:textId="7639ADD8" w:rsidR="00B12AE0" w:rsidRPr="00B12AE0" w:rsidRDefault="00B12AE0" w:rsidP="001E3DF4">
      <w:pPr>
        <w:numPr>
          <w:ilvl w:val="1"/>
          <w:numId w:val="173"/>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lastRenderedPageBreak/>
        <w:t xml:space="preserve">Dodávateľ je povinný bezodkladne oznámiť a preukázať PZS vykonanie Reaktívneho opatrenia a jeho výsledok. </w:t>
      </w:r>
    </w:p>
    <w:p w14:paraId="7A5ED646" w14:textId="706D25EA" w:rsidR="00B12AE0" w:rsidRPr="00B12AE0" w:rsidRDefault="00B12AE0" w:rsidP="001E3DF4">
      <w:pPr>
        <w:numPr>
          <w:ilvl w:val="1"/>
          <w:numId w:val="173"/>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Po vyriešení incidentu je dodávateľ  povinný predložiť na výzvu PZS v lehote stanovenej PZS návrh  opatrení na zabránenie šírenia sa, pokračovania a opakovaného výskytu BKI (ďalej len „</w:t>
      </w:r>
      <w:r w:rsidRPr="00B12AE0">
        <w:rPr>
          <w:b/>
          <w:i/>
          <w:sz w:val="22"/>
          <w:szCs w:val="22"/>
          <w:lang w:eastAsia="cs-CZ"/>
        </w:rPr>
        <w:t>Ochranné opatrenia</w:t>
      </w:r>
      <w:r w:rsidRPr="00B12AE0">
        <w:rPr>
          <w:sz w:val="22"/>
          <w:szCs w:val="22"/>
          <w:lang w:eastAsia="cs-CZ"/>
        </w:rPr>
        <w:t>“) , ktoré podliehajú schváleniu PZS. Ďalej je Dodávateľ povinný v lehote stanovenej PZS tieto opatrenia vykonať a preveriť ich účinnosť.</w:t>
      </w:r>
    </w:p>
    <w:p w14:paraId="2DE9BE98" w14:textId="5D5176A4" w:rsidR="00B12AE0" w:rsidRPr="00B12AE0" w:rsidRDefault="00B12AE0" w:rsidP="001E3DF4">
      <w:pPr>
        <w:numPr>
          <w:ilvl w:val="1"/>
          <w:numId w:val="173"/>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Dodávateľ je povinný kedykoľvek spolupracovať s PZS na príprave a prijatí potrebných ochranných opatrení.</w:t>
      </w:r>
    </w:p>
    <w:p w14:paraId="1C4ECEB1" w14:textId="00EA77F6" w:rsidR="00B12AE0" w:rsidRPr="00EA1073" w:rsidRDefault="00B12AE0" w:rsidP="00B12AE0">
      <w:pPr>
        <w:numPr>
          <w:ilvl w:val="1"/>
          <w:numId w:val="173"/>
        </w:numPr>
        <w:tabs>
          <w:tab w:val="left" w:pos="567"/>
        </w:tabs>
        <w:overflowPunct w:val="0"/>
        <w:adjustRightInd w:val="0"/>
        <w:spacing w:after="160" w:line="276" w:lineRule="auto"/>
        <w:ind w:left="567" w:right="-284" w:hanging="567"/>
        <w:jc w:val="both"/>
        <w:textAlignment w:val="baseline"/>
        <w:rPr>
          <w:sz w:val="22"/>
          <w:szCs w:val="22"/>
          <w:lang w:eastAsia="cs-CZ"/>
        </w:rPr>
      </w:pPr>
      <w:r w:rsidRPr="00B12AE0">
        <w:rPr>
          <w:sz w:val="22"/>
          <w:szCs w:val="22"/>
          <w:lang w:eastAsia="cs-CZ"/>
        </w:rPr>
        <w:t>V čase BKI je Dodávateľ povinný náležitým spôsobom zabezpečiť každý dôkaz a dôkazný prostriedok, ktorý by mohol byť použitý v trestnom konaní a súčasne je povinný informovať PZS o tejto skutočnosti.  Na žiadosť PZS je Dodávateľ povinný poskytnúť PZS  dôkaz a/alebo dôkazný prostriedok, ktorý zabezpečil. Dodávateľ informuje PZS o všetkých skutočnostiach, ktoré nasvedčujú tomu, že v súvislosti s BKI mohol byť spáchaný trestný čin.</w:t>
      </w:r>
    </w:p>
    <w:p w14:paraId="165C0F7B" w14:textId="77777777" w:rsidR="00B12AE0" w:rsidRPr="00B12AE0" w:rsidRDefault="00B12AE0" w:rsidP="00B12AE0">
      <w:pPr>
        <w:spacing w:line="276" w:lineRule="auto"/>
        <w:ind w:right="-284"/>
        <w:jc w:val="center"/>
        <w:rPr>
          <w:b/>
          <w:sz w:val="22"/>
          <w:szCs w:val="22"/>
          <w:lang w:eastAsia="cs-CZ"/>
        </w:rPr>
      </w:pPr>
      <w:r w:rsidRPr="00B12AE0">
        <w:rPr>
          <w:b/>
          <w:sz w:val="22"/>
          <w:szCs w:val="22"/>
          <w:lang w:eastAsia="cs-CZ"/>
        </w:rPr>
        <w:t>Čl. VI</w:t>
      </w:r>
    </w:p>
    <w:p w14:paraId="64CA977B" w14:textId="77777777" w:rsidR="00B12AE0" w:rsidRPr="00B12AE0" w:rsidRDefault="00B12AE0" w:rsidP="00B12AE0">
      <w:pPr>
        <w:spacing w:line="276" w:lineRule="auto"/>
        <w:ind w:right="-284"/>
        <w:jc w:val="center"/>
        <w:rPr>
          <w:b/>
          <w:sz w:val="22"/>
          <w:szCs w:val="22"/>
          <w:lang w:eastAsia="cs-CZ"/>
        </w:rPr>
      </w:pPr>
      <w:r w:rsidRPr="00B12AE0">
        <w:rPr>
          <w:b/>
          <w:sz w:val="22"/>
          <w:szCs w:val="22"/>
          <w:lang w:eastAsia="cs-CZ"/>
        </w:rPr>
        <w:t>AUDIT</w:t>
      </w:r>
    </w:p>
    <w:p w14:paraId="4B22338F" w14:textId="77777777" w:rsidR="00B12AE0" w:rsidRPr="00B12AE0" w:rsidRDefault="00B12AE0" w:rsidP="00B12AE0">
      <w:pPr>
        <w:spacing w:line="276" w:lineRule="auto"/>
        <w:ind w:right="-284"/>
        <w:jc w:val="both"/>
        <w:rPr>
          <w:b/>
          <w:sz w:val="22"/>
          <w:szCs w:val="22"/>
          <w:lang w:eastAsia="cs-CZ"/>
        </w:rPr>
      </w:pPr>
    </w:p>
    <w:p w14:paraId="55B2E3B0" w14:textId="5FDFE37C" w:rsidR="00B12AE0" w:rsidRPr="00B12AE0" w:rsidRDefault="00B12AE0" w:rsidP="00B12AE0">
      <w:pPr>
        <w:numPr>
          <w:ilvl w:val="1"/>
          <w:numId w:val="175"/>
        </w:numPr>
        <w:spacing w:after="160" w:line="276" w:lineRule="auto"/>
        <w:ind w:left="567" w:right="-284" w:hanging="567"/>
        <w:jc w:val="both"/>
        <w:rPr>
          <w:sz w:val="22"/>
          <w:szCs w:val="22"/>
          <w:lang w:eastAsia="cs-CZ"/>
        </w:rPr>
      </w:pPr>
      <w:r w:rsidRPr="00B12AE0">
        <w:rPr>
          <w:sz w:val="22"/>
          <w:szCs w:val="22"/>
          <w:lang w:eastAsia="cs-CZ"/>
        </w:rPr>
        <w:t>PZS</w:t>
      </w:r>
      <w:r w:rsidRPr="00B12AE0">
        <w:rPr>
          <w:sz w:val="22"/>
          <w:szCs w:val="22"/>
        </w:rPr>
        <w:t xml:space="preserve"> je oprávnený u Dodávateľa preveriť účinnosť prijatých bezpečnostných opatrení, plnenie požiadaviek stanovených Zmluvou, Zákonom a bezpečnostnou politikou PZS, vykonaním auditu kybernetickej bezpečnosti Dodávateľa (ďalej len „</w:t>
      </w:r>
      <w:r w:rsidRPr="00B12AE0">
        <w:rPr>
          <w:b/>
          <w:i/>
          <w:sz w:val="22"/>
          <w:szCs w:val="22"/>
        </w:rPr>
        <w:t>Audit</w:t>
      </w:r>
      <w:r w:rsidRPr="00B12AE0">
        <w:rPr>
          <w:sz w:val="22"/>
          <w:szCs w:val="22"/>
        </w:rPr>
        <w:t xml:space="preserve">“). </w:t>
      </w:r>
    </w:p>
    <w:p w14:paraId="01B521F0" w14:textId="5656DBB1" w:rsidR="00B12AE0" w:rsidRPr="00B12AE0" w:rsidRDefault="00B12AE0" w:rsidP="001E3DF4">
      <w:pPr>
        <w:numPr>
          <w:ilvl w:val="1"/>
          <w:numId w:val="175"/>
        </w:numPr>
        <w:spacing w:after="160" w:line="276" w:lineRule="auto"/>
        <w:ind w:left="567" w:right="-284" w:hanging="567"/>
        <w:jc w:val="both"/>
        <w:rPr>
          <w:sz w:val="22"/>
          <w:szCs w:val="22"/>
          <w:lang w:eastAsia="cs-CZ"/>
        </w:rPr>
      </w:pPr>
      <w:r w:rsidRPr="00B12AE0">
        <w:rPr>
          <w:sz w:val="22"/>
          <w:szCs w:val="22"/>
          <w:lang w:eastAsia="cs-CZ"/>
        </w:rPr>
        <w:t>PZS je povinný písomne oznámiť Dodávateľovi vykonanie Auditu najmenej 14 dní pred stanoveným termínom Auditu.</w:t>
      </w:r>
    </w:p>
    <w:p w14:paraId="62485197" w14:textId="395D77BA" w:rsidR="00B12AE0" w:rsidRPr="00B12AE0" w:rsidRDefault="00B12AE0" w:rsidP="001E3DF4">
      <w:pPr>
        <w:numPr>
          <w:ilvl w:val="1"/>
          <w:numId w:val="175"/>
        </w:numPr>
        <w:spacing w:after="160" w:line="276" w:lineRule="auto"/>
        <w:ind w:left="567" w:right="-284" w:hanging="567"/>
        <w:jc w:val="both"/>
        <w:rPr>
          <w:sz w:val="22"/>
          <w:szCs w:val="22"/>
          <w:lang w:eastAsia="cs-CZ"/>
        </w:rPr>
      </w:pPr>
      <w:r w:rsidRPr="00B12AE0">
        <w:rPr>
          <w:sz w:val="22"/>
          <w:szCs w:val="22"/>
          <w:lang w:eastAsia="cs-CZ"/>
        </w:rPr>
        <w:t>PZS môže Audit realizovať sám alebo prostredníctvom tretej osoby, s ktorou má zmluvný vzťah, alebo ktorú na vykonanie Auditu splnomocní, či poverí.</w:t>
      </w:r>
    </w:p>
    <w:p w14:paraId="3992FFA3" w14:textId="62336209" w:rsidR="00B12AE0" w:rsidRPr="00B12AE0" w:rsidRDefault="00B12AE0" w:rsidP="001E3DF4">
      <w:pPr>
        <w:numPr>
          <w:ilvl w:val="1"/>
          <w:numId w:val="175"/>
        </w:numPr>
        <w:spacing w:after="160" w:line="276" w:lineRule="auto"/>
        <w:ind w:left="567" w:right="-284" w:hanging="567"/>
        <w:jc w:val="both"/>
        <w:rPr>
          <w:sz w:val="22"/>
          <w:szCs w:val="22"/>
          <w:lang w:eastAsia="cs-CZ"/>
        </w:rPr>
      </w:pPr>
      <w:r w:rsidRPr="00B12AE0">
        <w:rPr>
          <w:sz w:val="22"/>
          <w:szCs w:val="22"/>
          <w:lang w:eastAsia="cs-CZ"/>
        </w:rPr>
        <w:t>Dodávateľ (vrátane jeho zamestnancov), je povinný poskytnúť PZS pri vykonávaní Auditu potrebnú súčinnosť, a to predovšetkým, ale nielen sprístupnením priestorov, dokumentácie, technického, technologického a personálneho zabezpečenia, ktoré sa týkajú plnenia povinností kybernetickej bezpečnosti podľa tejto Zmluvy. PZS je povinný zachovávať mlčanlivosť o okolnostiach, o ktorých sa dozvie pri výkone Auditu a ktoré nie sú verejne známe.</w:t>
      </w:r>
    </w:p>
    <w:p w14:paraId="5765E76E" w14:textId="77777777" w:rsidR="00B12AE0" w:rsidRPr="00B12AE0" w:rsidRDefault="00B12AE0" w:rsidP="00B12AE0">
      <w:pPr>
        <w:numPr>
          <w:ilvl w:val="1"/>
          <w:numId w:val="175"/>
        </w:numPr>
        <w:spacing w:after="160" w:line="276" w:lineRule="auto"/>
        <w:ind w:left="567" w:right="-284" w:hanging="567"/>
        <w:jc w:val="both"/>
        <w:rPr>
          <w:sz w:val="22"/>
          <w:szCs w:val="22"/>
          <w:lang w:eastAsia="cs-CZ"/>
        </w:rPr>
      </w:pPr>
      <w:r w:rsidRPr="00B12AE0">
        <w:rPr>
          <w:sz w:val="22"/>
          <w:szCs w:val="22"/>
          <w:lang w:eastAsia="cs-CZ"/>
        </w:rPr>
        <w:t>Dodávateľ je povinný počas Auditu preukázať PZS predovšetkým, že:</w:t>
      </w:r>
    </w:p>
    <w:p w14:paraId="7B6C5148" w14:textId="77777777" w:rsidR="00B12AE0" w:rsidRPr="00B12AE0" w:rsidRDefault="00B12AE0" w:rsidP="00B12AE0">
      <w:pPr>
        <w:numPr>
          <w:ilvl w:val="0"/>
          <w:numId w:val="177"/>
        </w:numPr>
        <w:shd w:val="clear" w:color="auto" w:fill="FFFFFF"/>
        <w:spacing w:after="160" w:line="276" w:lineRule="auto"/>
        <w:ind w:left="851" w:right="-284" w:hanging="284"/>
        <w:jc w:val="both"/>
        <w:rPr>
          <w:sz w:val="22"/>
          <w:szCs w:val="22"/>
        </w:rPr>
      </w:pPr>
      <w:r w:rsidRPr="00B12AE0">
        <w:rPr>
          <w:sz w:val="22"/>
          <w:szCs w:val="22"/>
        </w:rPr>
        <w:t xml:space="preserve">riadne plní povinnosti vyplývajúce mu zo Zmluvy; </w:t>
      </w:r>
    </w:p>
    <w:p w14:paraId="05772DB2" w14:textId="77777777" w:rsidR="00B12AE0" w:rsidRPr="00B12AE0" w:rsidRDefault="00B12AE0" w:rsidP="00B12AE0">
      <w:pPr>
        <w:numPr>
          <w:ilvl w:val="0"/>
          <w:numId w:val="177"/>
        </w:numPr>
        <w:shd w:val="clear" w:color="auto" w:fill="FFFFFF"/>
        <w:spacing w:after="160" w:line="276" w:lineRule="auto"/>
        <w:ind w:left="851" w:right="-284" w:hanging="284"/>
        <w:jc w:val="both"/>
        <w:rPr>
          <w:sz w:val="22"/>
          <w:szCs w:val="22"/>
        </w:rPr>
      </w:pPr>
      <w:r w:rsidRPr="00B12AE0">
        <w:rPr>
          <w:sz w:val="22"/>
          <w:szCs w:val="22"/>
        </w:rPr>
        <w:t>splnil záväzok zachovávania mlčanlivosti podľa Zmluvy;</w:t>
      </w:r>
    </w:p>
    <w:p w14:paraId="2C7C53F5" w14:textId="17987737" w:rsidR="00B12AE0" w:rsidRPr="00B12AE0" w:rsidRDefault="00B12AE0" w:rsidP="00B12AE0">
      <w:pPr>
        <w:numPr>
          <w:ilvl w:val="0"/>
          <w:numId w:val="177"/>
        </w:numPr>
        <w:shd w:val="clear" w:color="auto" w:fill="FFFFFF"/>
        <w:spacing w:after="160" w:line="276" w:lineRule="auto"/>
        <w:ind w:left="851" w:right="-284" w:hanging="284"/>
        <w:jc w:val="both"/>
        <w:rPr>
          <w:sz w:val="22"/>
          <w:szCs w:val="22"/>
        </w:rPr>
      </w:pPr>
      <w:r w:rsidRPr="00B12AE0">
        <w:rPr>
          <w:sz w:val="22"/>
          <w:szCs w:val="22"/>
        </w:rPr>
        <w:t>jeho zamestnanci disponujú náležitými znalosťami na úseku kybernetickej bezpečnosti, vrátane vedomostí, ktoré musia mať na riadne plnenie povinností podľa Zmluvy a Obchodnej zmluvy.</w:t>
      </w:r>
    </w:p>
    <w:p w14:paraId="76FA9E9C" w14:textId="61B9FA32" w:rsidR="00B12AE0" w:rsidRPr="00B12AE0" w:rsidRDefault="00B12AE0" w:rsidP="001E3DF4">
      <w:pPr>
        <w:numPr>
          <w:ilvl w:val="1"/>
          <w:numId w:val="175"/>
        </w:numPr>
        <w:spacing w:after="160" w:line="276" w:lineRule="auto"/>
        <w:ind w:left="567" w:right="-284" w:hanging="567"/>
        <w:jc w:val="both"/>
        <w:rPr>
          <w:sz w:val="22"/>
          <w:szCs w:val="22"/>
          <w:lang w:eastAsia="cs-CZ"/>
        </w:rPr>
      </w:pPr>
      <w:r w:rsidRPr="00B12AE0">
        <w:rPr>
          <w:sz w:val="22"/>
          <w:szCs w:val="22"/>
          <w:lang w:eastAsia="cs-CZ"/>
        </w:rPr>
        <w:t>V prípade, že PZS na základe vykonaného Auditu zistí nedostatky, oznámi ich písomne Dodávateľovi. Dodávateľ sa zaväzuje zistené nedostatky odstrániť, a to v lehote najneskôr do 14 odo dňa doručenia tohto oznámenia.</w:t>
      </w:r>
    </w:p>
    <w:p w14:paraId="2F95E232" w14:textId="28F73D7A" w:rsidR="00B12AE0" w:rsidRPr="00B12AE0" w:rsidRDefault="00B12AE0" w:rsidP="001E3DF4">
      <w:pPr>
        <w:numPr>
          <w:ilvl w:val="1"/>
          <w:numId w:val="175"/>
        </w:numPr>
        <w:spacing w:after="160" w:line="276" w:lineRule="auto"/>
        <w:ind w:left="567" w:right="-284" w:hanging="567"/>
        <w:jc w:val="both"/>
        <w:rPr>
          <w:sz w:val="22"/>
          <w:szCs w:val="22"/>
          <w:lang w:eastAsia="cs-CZ"/>
        </w:rPr>
      </w:pPr>
      <w:r w:rsidRPr="00B12AE0">
        <w:rPr>
          <w:sz w:val="22"/>
          <w:szCs w:val="22"/>
          <w:lang w:eastAsia="cs-CZ"/>
        </w:rPr>
        <w:t>Dodávateľ je povinný pred vykonaním Auditu oboznámiť osoby, prostredníctvom ktorých PZS vykonáva Audit, o pravidlách týkajúcich sa dodržiavania bezpečnosti a ochrany zdravia pri práci (ďalej len „</w:t>
      </w:r>
      <w:r w:rsidRPr="00B12AE0">
        <w:rPr>
          <w:b/>
          <w:i/>
          <w:sz w:val="22"/>
          <w:szCs w:val="22"/>
          <w:lang w:eastAsia="cs-CZ"/>
        </w:rPr>
        <w:t>BOZP</w:t>
      </w:r>
      <w:r w:rsidRPr="00B12AE0">
        <w:rPr>
          <w:sz w:val="22"/>
          <w:szCs w:val="22"/>
          <w:lang w:eastAsia="cs-CZ"/>
        </w:rPr>
        <w:t>“) a ochrany pred požiarmi na účely predchádzania vzniku požiarov a zabezpečenia podmienok na účinné zdolávanie požiarov (ďalej len „</w:t>
      </w:r>
      <w:r w:rsidRPr="00B12AE0">
        <w:rPr>
          <w:b/>
          <w:i/>
          <w:sz w:val="22"/>
          <w:szCs w:val="22"/>
          <w:lang w:eastAsia="cs-CZ"/>
        </w:rPr>
        <w:t>PO</w:t>
      </w:r>
      <w:r w:rsidRPr="00B12AE0">
        <w:rPr>
          <w:sz w:val="22"/>
          <w:szCs w:val="22"/>
          <w:lang w:eastAsia="cs-CZ"/>
        </w:rPr>
        <w:t xml:space="preserve">") v priestoroch Dodávateľa. Dodávateľ zodpovedá za splnenie podmienok na zaistenie BOZP a PO v priestoroch Dodávateľa, tak aby bol zaistený bezpečný výkon Auditu. Dodávateľ je súčasne povinný preukázateľne poučiť osoby vykonávajúce Audit o nebezpečenstvách a ohrozeniach, ktoré </w:t>
      </w:r>
      <w:r w:rsidRPr="00B12AE0">
        <w:rPr>
          <w:sz w:val="22"/>
          <w:szCs w:val="22"/>
          <w:lang w:eastAsia="cs-CZ"/>
        </w:rPr>
        <w:lastRenderedPageBreak/>
        <w:t>sa pri výkone Auditu v priestoroch Dodávateľa môžu vyskytnúť, ako aj o všetkých opatreniach týkajúcich sa a súvisiacich so zaistením BOZP a PO.</w:t>
      </w:r>
    </w:p>
    <w:p w14:paraId="154C2D1B" w14:textId="744A982A" w:rsidR="00B12AE0" w:rsidRPr="00EA1073" w:rsidRDefault="00B12AE0" w:rsidP="00EA1073">
      <w:pPr>
        <w:numPr>
          <w:ilvl w:val="1"/>
          <w:numId w:val="175"/>
        </w:numPr>
        <w:spacing w:after="160" w:line="276" w:lineRule="auto"/>
        <w:ind w:left="567" w:right="-284" w:hanging="567"/>
        <w:jc w:val="both"/>
        <w:rPr>
          <w:sz w:val="22"/>
          <w:szCs w:val="22"/>
          <w:lang w:eastAsia="cs-CZ"/>
        </w:rPr>
      </w:pPr>
      <w:r w:rsidRPr="00B12AE0">
        <w:rPr>
          <w:sz w:val="22"/>
          <w:szCs w:val="22"/>
          <w:lang w:eastAsia="cs-CZ"/>
        </w:rPr>
        <w:t>Dodávateľ je povinný zabezpečiť, aby PZS mohol vykonať Audit u subdodávateľov Dodávateľa, ktorí sa podieľajú na plnení Obchodnej zmluvy a toto plnenie priamo súvisí s prevádzkou sietí a informačných systémov PZS.</w:t>
      </w:r>
    </w:p>
    <w:p w14:paraId="266B0F12" w14:textId="77777777" w:rsidR="00B12AE0" w:rsidRPr="00B12AE0" w:rsidRDefault="00B12AE0" w:rsidP="00B12AE0">
      <w:pPr>
        <w:keepNext/>
        <w:spacing w:line="276" w:lineRule="auto"/>
        <w:ind w:right="-284"/>
        <w:jc w:val="center"/>
        <w:outlineLvl w:val="3"/>
        <w:rPr>
          <w:b/>
          <w:bCs/>
          <w:sz w:val="22"/>
          <w:szCs w:val="22"/>
          <w:lang w:eastAsia="cs-CZ"/>
        </w:rPr>
      </w:pPr>
      <w:r w:rsidRPr="00B12AE0">
        <w:rPr>
          <w:b/>
          <w:bCs/>
          <w:sz w:val="22"/>
          <w:szCs w:val="22"/>
          <w:lang w:eastAsia="cs-CZ"/>
        </w:rPr>
        <w:t>Čl. VII</w:t>
      </w:r>
    </w:p>
    <w:p w14:paraId="742DEA18" w14:textId="77777777" w:rsidR="00B12AE0" w:rsidRPr="00B12AE0" w:rsidRDefault="00B12AE0" w:rsidP="00B12AE0">
      <w:pPr>
        <w:keepNext/>
        <w:spacing w:line="276" w:lineRule="auto"/>
        <w:ind w:right="-284"/>
        <w:jc w:val="center"/>
        <w:outlineLvl w:val="2"/>
        <w:rPr>
          <w:b/>
          <w:sz w:val="22"/>
          <w:szCs w:val="22"/>
          <w:lang w:eastAsia="cs-CZ"/>
        </w:rPr>
      </w:pPr>
      <w:r w:rsidRPr="00B12AE0">
        <w:rPr>
          <w:b/>
          <w:sz w:val="22"/>
          <w:szCs w:val="22"/>
          <w:lang w:eastAsia="cs-CZ"/>
        </w:rPr>
        <w:t>MLČANLIVOSŤ</w:t>
      </w:r>
    </w:p>
    <w:p w14:paraId="207AA2A4" w14:textId="77777777" w:rsidR="00B12AE0" w:rsidRPr="00B12AE0" w:rsidRDefault="00B12AE0" w:rsidP="00B12AE0">
      <w:pPr>
        <w:spacing w:line="276" w:lineRule="auto"/>
        <w:ind w:right="-284"/>
        <w:jc w:val="both"/>
        <w:rPr>
          <w:b/>
          <w:sz w:val="22"/>
          <w:szCs w:val="22"/>
          <w:lang w:eastAsia="cs-CZ"/>
        </w:rPr>
      </w:pPr>
    </w:p>
    <w:p w14:paraId="6AE6C6A6" w14:textId="2B2D7FC5" w:rsidR="00B12AE0" w:rsidRPr="00B12AE0" w:rsidRDefault="00B12AE0" w:rsidP="00B12AE0">
      <w:pPr>
        <w:numPr>
          <w:ilvl w:val="1"/>
          <w:numId w:val="172"/>
        </w:numPr>
        <w:spacing w:after="160" w:line="276" w:lineRule="auto"/>
        <w:ind w:left="567" w:right="-284" w:hanging="567"/>
        <w:jc w:val="both"/>
        <w:rPr>
          <w:sz w:val="22"/>
          <w:szCs w:val="22"/>
          <w:lang w:eastAsia="cs-CZ"/>
        </w:rPr>
      </w:pPr>
      <w:r w:rsidRPr="00B12AE0">
        <w:rPr>
          <w:sz w:val="22"/>
          <w:szCs w:val="22"/>
          <w:lang w:eastAsia="cs-CZ"/>
        </w:rPr>
        <w:t>Dodávateľ je povinný zachovávať mlčanlivosť o skutočnostiach, o ktorých sa dozvie v súvislosti s plnením podľa Zmluvy a Obchodnej zmluvy a ktoré nie sú verejne známe, pokiaľ by sa mohli dotýkať oblasti kybernetickej bezpečnosti. V prípade pochybností platí, že skutočnosť sa dotýka oblasti kybernetickej bezpečnosti a vzťahuje sa na ňu povinnosť zachovávania mlčanlivosti. Ustanoveniami o povinnosti zachovávať mlčanlivosť podľa  Zmluvy nie je dotknutá povinnosť mlčanlivosti alebo zachovania tajomstva podľa osobitných predpisov. Dodávateľ je povinný chrániť informácie, ktoré by mohli mať vplyv na základnú službu PZS a/alebo ktoré by sa mohli týkať kybernetickej bezpečnosti sietí a informačných systémov PZS.</w:t>
      </w:r>
    </w:p>
    <w:p w14:paraId="1D9104DC" w14:textId="2E2B70F7" w:rsidR="00B12AE0" w:rsidRPr="00B12AE0" w:rsidRDefault="00B12AE0" w:rsidP="001E3DF4">
      <w:pPr>
        <w:numPr>
          <w:ilvl w:val="1"/>
          <w:numId w:val="172"/>
        </w:numPr>
        <w:spacing w:after="160" w:line="276" w:lineRule="auto"/>
        <w:ind w:left="567" w:right="-284" w:hanging="567"/>
        <w:jc w:val="both"/>
        <w:rPr>
          <w:sz w:val="22"/>
          <w:szCs w:val="22"/>
          <w:lang w:eastAsia="cs-CZ"/>
        </w:rPr>
      </w:pPr>
      <w:r w:rsidRPr="00B12AE0">
        <w:rPr>
          <w:sz w:val="22"/>
          <w:szCs w:val="22"/>
          <w:lang w:eastAsia="cs-CZ"/>
        </w:rPr>
        <w:t>Na zbavenie povinnosti zachovávať mlčanlivosť sa vzťahujú príslušné ustanovenia Zákona.</w:t>
      </w:r>
    </w:p>
    <w:p w14:paraId="06B428E9" w14:textId="5D85C750" w:rsidR="00B12AE0" w:rsidRPr="00B12AE0" w:rsidRDefault="00B12AE0" w:rsidP="001E3DF4">
      <w:pPr>
        <w:numPr>
          <w:ilvl w:val="1"/>
          <w:numId w:val="172"/>
        </w:numPr>
        <w:spacing w:after="160" w:line="276" w:lineRule="auto"/>
        <w:ind w:left="567" w:right="-284" w:hanging="567"/>
        <w:jc w:val="both"/>
        <w:rPr>
          <w:sz w:val="22"/>
          <w:szCs w:val="22"/>
          <w:lang w:eastAsia="cs-CZ"/>
        </w:rPr>
      </w:pPr>
      <w:r w:rsidRPr="00B12AE0">
        <w:rPr>
          <w:sz w:val="22"/>
          <w:szCs w:val="22"/>
          <w:lang w:eastAsia="cs-CZ"/>
        </w:rPr>
        <w:t>Povinnosť zachovávať mlčanlivosť podľa Zmluvy trvá aj po skončení trvania Zmluvy.</w:t>
      </w:r>
    </w:p>
    <w:p w14:paraId="2809F93D" w14:textId="1CA3F3C2" w:rsidR="00B12AE0" w:rsidRPr="00B12AE0" w:rsidRDefault="00B12AE0" w:rsidP="001E3DF4">
      <w:pPr>
        <w:numPr>
          <w:ilvl w:val="1"/>
          <w:numId w:val="172"/>
        </w:numPr>
        <w:spacing w:after="160" w:line="276" w:lineRule="auto"/>
        <w:ind w:left="567" w:right="-284" w:hanging="567"/>
        <w:jc w:val="both"/>
        <w:rPr>
          <w:sz w:val="22"/>
          <w:szCs w:val="22"/>
          <w:lang w:eastAsia="cs-CZ"/>
        </w:rPr>
      </w:pPr>
      <w:r w:rsidRPr="00B12AE0">
        <w:rPr>
          <w:sz w:val="22"/>
          <w:szCs w:val="22"/>
          <w:lang w:eastAsia="cs-CZ"/>
        </w:rPr>
        <w:t>Dodávateľ sa zaväzuje zabezpečiť, aby povinnosť mlčanlivosti podľa tohto článku Zmluvy dodržiavali jeho zamestnanci, osoby, ktoré sú s ním v obdobnom pracovnom vzťahu,  subdodávatelia a ich zamestnanci a osoby, ktoré sú s ním v obdobnom pracovnom vzťahu a ktoré sa podieľajú na plnení podľa Zmluvy alebo Obchodnej zmluvy a/alebo ktoré majú prístup k informáciám, ktoré sa týkajú a majú vplyv na kybernetickú bezpečnosť sietí a informačných systémov PZS. Dodávateľ je povinný zabezpečiť, aby vyššie menovaní, ktorí sa podieľajú na predmete plnenia podľa Zmluvy podpísali vyjadrenie o zachovávaní mlčanlivosti podľa </w:t>
      </w:r>
      <w:hyperlink r:id="rId17" w:anchor="paragraf-12.odsek-1" w:tooltip="Odkaz na predpis alebo ustanovenie" w:history="1">
        <w:r w:rsidRPr="00B12AE0">
          <w:rPr>
            <w:sz w:val="22"/>
            <w:szCs w:val="22"/>
            <w:lang w:eastAsia="cs-CZ"/>
          </w:rPr>
          <w:t>§ 12 ods. 1 Zákona</w:t>
        </w:r>
      </w:hyperlink>
      <w:r w:rsidRPr="00B12AE0">
        <w:rPr>
          <w:sz w:val="22"/>
          <w:szCs w:val="22"/>
          <w:lang w:eastAsia="cs-CZ"/>
        </w:rPr>
        <w:t>.</w:t>
      </w:r>
    </w:p>
    <w:p w14:paraId="21AB6D62" w14:textId="77777777" w:rsidR="00B12AE0" w:rsidRPr="00B12AE0" w:rsidRDefault="00B12AE0" w:rsidP="00B12AE0">
      <w:pPr>
        <w:numPr>
          <w:ilvl w:val="1"/>
          <w:numId w:val="172"/>
        </w:numPr>
        <w:spacing w:after="160" w:line="276" w:lineRule="auto"/>
        <w:ind w:left="567" w:right="-284" w:hanging="567"/>
        <w:jc w:val="both"/>
        <w:rPr>
          <w:sz w:val="22"/>
          <w:szCs w:val="22"/>
          <w:lang w:eastAsia="cs-CZ"/>
        </w:rPr>
      </w:pPr>
      <w:r w:rsidRPr="00B12AE0">
        <w:rPr>
          <w:sz w:val="22"/>
          <w:szCs w:val="22"/>
          <w:lang w:eastAsia="cs-CZ"/>
        </w:rPr>
        <w:t>Dodávateľ je povinný najneskôr do 14 dní od skončenia trvania Zmluvy vrátiť, alebo previesť na PZS všetky informácie a dáta, ktoré mal od PZS na základe Zmluvy a Obchodnej zmluvy, alebo je povinný tieto informácie a dáta v súlade s pokynom PZS v rovnakej lehote zničiť a PZS preukázať ich zničenie.</w:t>
      </w:r>
    </w:p>
    <w:p w14:paraId="4890025F" w14:textId="77777777" w:rsidR="00B12AE0" w:rsidRPr="00B12AE0" w:rsidRDefault="00B12AE0" w:rsidP="00B12AE0">
      <w:pPr>
        <w:spacing w:line="276" w:lineRule="auto"/>
        <w:ind w:right="-284"/>
        <w:jc w:val="both"/>
        <w:rPr>
          <w:sz w:val="22"/>
          <w:szCs w:val="22"/>
          <w:lang w:eastAsia="cs-CZ"/>
        </w:rPr>
      </w:pPr>
    </w:p>
    <w:p w14:paraId="57B7D213" w14:textId="77777777" w:rsidR="00B12AE0" w:rsidRPr="00B12AE0" w:rsidRDefault="00B12AE0" w:rsidP="00B12AE0">
      <w:pPr>
        <w:keepNext/>
        <w:spacing w:line="276" w:lineRule="auto"/>
        <w:ind w:right="-284"/>
        <w:jc w:val="center"/>
        <w:outlineLvl w:val="3"/>
        <w:rPr>
          <w:b/>
          <w:bCs/>
          <w:sz w:val="22"/>
          <w:szCs w:val="22"/>
          <w:lang w:eastAsia="cs-CZ"/>
        </w:rPr>
      </w:pPr>
      <w:r w:rsidRPr="00B12AE0">
        <w:rPr>
          <w:b/>
          <w:bCs/>
          <w:sz w:val="22"/>
          <w:szCs w:val="22"/>
          <w:lang w:eastAsia="cs-CZ"/>
        </w:rPr>
        <w:t>Čl. VIII</w:t>
      </w:r>
    </w:p>
    <w:p w14:paraId="4202FB65" w14:textId="77777777" w:rsidR="00B12AE0" w:rsidRPr="00B12AE0" w:rsidRDefault="00B12AE0" w:rsidP="00B12AE0">
      <w:pPr>
        <w:keepNext/>
        <w:spacing w:line="276" w:lineRule="auto"/>
        <w:ind w:right="-284"/>
        <w:jc w:val="center"/>
        <w:outlineLvl w:val="3"/>
        <w:rPr>
          <w:b/>
          <w:bCs/>
          <w:sz w:val="22"/>
          <w:szCs w:val="22"/>
          <w:lang w:eastAsia="cs-CZ"/>
        </w:rPr>
      </w:pPr>
      <w:r w:rsidRPr="00B12AE0">
        <w:rPr>
          <w:b/>
          <w:bCs/>
          <w:sz w:val="22"/>
          <w:szCs w:val="22"/>
          <w:lang w:eastAsia="cs-CZ"/>
        </w:rPr>
        <w:t>OSTATNÉ USTANOVENIA ZMLUVY</w:t>
      </w:r>
    </w:p>
    <w:p w14:paraId="07731907" w14:textId="77777777" w:rsidR="00B12AE0" w:rsidRPr="00B12AE0" w:rsidRDefault="00B12AE0" w:rsidP="00B12AE0">
      <w:pPr>
        <w:keepNext/>
        <w:spacing w:line="276" w:lineRule="auto"/>
        <w:ind w:right="-284"/>
        <w:jc w:val="center"/>
        <w:outlineLvl w:val="3"/>
        <w:rPr>
          <w:b/>
          <w:bCs/>
          <w:sz w:val="22"/>
          <w:szCs w:val="22"/>
          <w:lang w:eastAsia="cs-CZ"/>
        </w:rPr>
      </w:pPr>
    </w:p>
    <w:p w14:paraId="6593D205" w14:textId="77777777" w:rsidR="00B12AE0" w:rsidRPr="00B12AE0" w:rsidRDefault="00B12AE0" w:rsidP="00B12AE0">
      <w:pPr>
        <w:spacing w:line="276" w:lineRule="auto"/>
        <w:ind w:right="-284"/>
        <w:jc w:val="both"/>
        <w:rPr>
          <w:vanish/>
          <w:sz w:val="22"/>
          <w:szCs w:val="22"/>
          <w:lang w:eastAsia="cs-CZ"/>
        </w:rPr>
      </w:pPr>
    </w:p>
    <w:p w14:paraId="07E5F32D" w14:textId="2975E8AB" w:rsidR="00B12AE0" w:rsidRPr="00B12AE0" w:rsidRDefault="00B12AE0" w:rsidP="00B12AE0">
      <w:pPr>
        <w:numPr>
          <w:ilvl w:val="1"/>
          <w:numId w:val="180"/>
        </w:numPr>
        <w:spacing w:after="160" w:line="276" w:lineRule="auto"/>
        <w:ind w:left="567" w:right="-284" w:hanging="567"/>
        <w:jc w:val="both"/>
        <w:rPr>
          <w:sz w:val="22"/>
          <w:szCs w:val="22"/>
          <w:lang w:eastAsia="cs-CZ"/>
        </w:rPr>
      </w:pPr>
      <w:r w:rsidRPr="00B12AE0">
        <w:rPr>
          <w:sz w:val="22"/>
          <w:szCs w:val="22"/>
          <w:lang w:eastAsia="cs-CZ"/>
        </w:rPr>
        <w:t xml:space="preserve">Dodávateľ sa zaväzuje spracúvať informácie, ktoré majú a/alebo by mohli mať vplyv na základnú službu PZS a/alebo ktoré by sa mohli týkať kybernetickej bezpečnosti sietí a informačných systémov PZS tak, aby nedošlo k narušeniu ich integrity, dostupnosti, pravosti a dôvernosti. </w:t>
      </w:r>
    </w:p>
    <w:p w14:paraId="1ABB73E5" w14:textId="4682CD8A" w:rsidR="00B12AE0" w:rsidRPr="00B12AE0" w:rsidRDefault="00B12AE0" w:rsidP="001E3DF4">
      <w:pPr>
        <w:numPr>
          <w:ilvl w:val="1"/>
          <w:numId w:val="180"/>
        </w:numPr>
        <w:spacing w:after="160" w:line="276" w:lineRule="auto"/>
        <w:ind w:left="567" w:right="-284" w:hanging="567"/>
        <w:jc w:val="both"/>
        <w:rPr>
          <w:sz w:val="22"/>
          <w:szCs w:val="22"/>
          <w:lang w:eastAsia="cs-CZ"/>
        </w:rPr>
      </w:pPr>
      <w:r w:rsidRPr="00B12AE0">
        <w:rPr>
          <w:sz w:val="22"/>
          <w:szCs w:val="22"/>
          <w:lang w:eastAsia="cs-CZ"/>
        </w:rPr>
        <w:t>Dodávateľ nie je oprávnený zapojiť do poskytovania služieb a plnenia tejto Zmluvy ďalšieho dodávateľa (subdodávateľa) bez predchádzajúceho písomného súhlasu PZS.</w:t>
      </w:r>
    </w:p>
    <w:p w14:paraId="23FE2FC3" w14:textId="66BE125E" w:rsidR="00B12AE0" w:rsidRPr="00B12AE0" w:rsidRDefault="00B12AE0" w:rsidP="001E3DF4">
      <w:pPr>
        <w:numPr>
          <w:ilvl w:val="1"/>
          <w:numId w:val="180"/>
        </w:numPr>
        <w:spacing w:after="160" w:line="276" w:lineRule="auto"/>
        <w:ind w:left="567" w:right="-284" w:hanging="567"/>
        <w:jc w:val="both"/>
        <w:rPr>
          <w:sz w:val="22"/>
          <w:szCs w:val="22"/>
          <w:lang w:eastAsia="cs-CZ"/>
        </w:rPr>
      </w:pPr>
      <w:r w:rsidRPr="00B12AE0">
        <w:rPr>
          <w:sz w:val="22"/>
          <w:szCs w:val="22"/>
          <w:lang w:eastAsia="cs-CZ"/>
        </w:rPr>
        <w:t>V prípade, že Dodávateľ plní Obchodnú zmluvu prostredníctvom svojich subdodávateľov a toto plnenie priamo súvisí s prevádzkou sietí a informačných systémov PZS, je Dodávateľ povinný zabezpečiť plnenie povinností na úseku kybernetickej bezpečnosti vyplývajúcich zo Zmluvy aj u svojich subdodávateľov a súčasne je povinný preukázať túto skutočnosť PZS.</w:t>
      </w:r>
    </w:p>
    <w:p w14:paraId="2F5F4F90" w14:textId="2EDAB415" w:rsidR="00B12AE0" w:rsidRPr="00B12AE0" w:rsidRDefault="00B12AE0" w:rsidP="001E3DF4">
      <w:pPr>
        <w:numPr>
          <w:ilvl w:val="1"/>
          <w:numId w:val="180"/>
        </w:numPr>
        <w:spacing w:after="160" w:line="276" w:lineRule="auto"/>
        <w:ind w:left="567" w:right="-284" w:hanging="567"/>
        <w:jc w:val="both"/>
        <w:rPr>
          <w:sz w:val="22"/>
          <w:szCs w:val="22"/>
          <w:lang w:eastAsia="cs-CZ"/>
        </w:rPr>
      </w:pPr>
      <w:r w:rsidRPr="00B12AE0">
        <w:rPr>
          <w:sz w:val="22"/>
          <w:szCs w:val="22"/>
          <w:lang w:eastAsia="cs-CZ"/>
        </w:rPr>
        <w:t xml:space="preserve">Dokumentáciu, ktorú má Dodávateľ a ktorá sa týka informačných systémov a ostatných informačno-komunikačných technológií na zabezpečenie plnenia podľa Zmluvy a Obchodnej zmluvy, je Dodávateľ povinný uchovávať v zabezpečenom priestore tak, aby nedošlo k jej narušeniu. Dodávateľ je povinný systematicky zaznamenávať a dokumentovať činnosť, ktorú plní na základe Zmluvy a na požiadanie PZS je </w:t>
      </w:r>
      <w:r w:rsidRPr="00B12AE0">
        <w:rPr>
          <w:sz w:val="22"/>
          <w:szCs w:val="22"/>
          <w:lang w:eastAsia="cs-CZ"/>
        </w:rPr>
        <w:lastRenderedPageBreak/>
        <w:t xml:space="preserve">povinný mu predložiť túto dokumentáciu. Dodávateľ je súčasne povinný dokumentovať svoju činnosť podľa Zmluvy (vrátane evidovania BKI a dokumentovania školení svojich zamestnancov) a na žiadosť PZS je povinný mu predložiť uvedenú dokumentáciu k nahliadnutiu a zhotovení kópií.  </w:t>
      </w:r>
    </w:p>
    <w:p w14:paraId="127B2D91" w14:textId="709C53DC" w:rsidR="00B12AE0" w:rsidRPr="00B12AE0" w:rsidRDefault="00B12AE0" w:rsidP="001E3DF4">
      <w:pPr>
        <w:numPr>
          <w:ilvl w:val="1"/>
          <w:numId w:val="180"/>
        </w:numPr>
        <w:spacing w:after="160" w:line="276" w:lineRule="auto"/>
        <w:ind w:left="567" w:right="-284" w:hanging="567"/>
        <w:jc w:val="both"/>
        <w:rPr>
          <w:sz w:val="22"/>
          <w:szCs w:val="22"/>
          <w:lang w:eastAsia="cs-CZ"/>
        </w:rPr>
      </w:pPr>
      <w:r w:rsidRPr="00B12AE0">
        <w:rPr>
          <w:sz w:val="22"/>
          <w:szCs w:val="22"/>
          <w:lang w:eastAsia="cs-CZ"/>
        </w:rPr>
        <w:t xml:space="preserve">Dodávateľ sa zaväzuje, že v prípade, ak bude PZS uložená právoplatným rozhodnutím príslušného orgánu pokuta a/alebo akákoľvek iná sankcia v dôsledku nesplnenia a/alebo porušenia povinností Dodávateľa podľa Zmluvy, uhradí PZS pokutu vo výške stanovenej právoplatným rozhodnutím orgánu, ktorý pokutu uložil. PZS je povinný zaslať Dodávateľovi fotokópiu rozhodnutia orgánu o uložení pokuty, a to najneskôr do 5 dní odo dňa doručenia tohto rozhodnutia PZS. </w:t>
      </w:r>
    </w:p>
    <w:p w14:paraId="1C2ACE90" w14:textId="71F8314C" w:rsidR="00B12AE0" w:rsidRPr="00B12AE0" w:rsidRDefault="00B12AE0" w:rsidP="001E3DF4">
      <w:pPr>
        <w:numPr>
          <w:ilvl w:val="1"/>
          <w:numId w:val="180"/>
        </w:numPr>
        <w:spacing w:after="160" w:line="276" w:lineRule="auto"/>
        <w:ind w:left="567" w:right="-284" w:hanging="567"/>
        <w:jc w:val="both"/>
        <w:rPr>
          <w:sz w:val="22"/>
          <w:szCs w:val="22"/>
          <w:lang w:eastAsia="cs-CZ"/>
        </w:rPr>
      </w:pPr>
      <w:r w:rsidRPr="00B12AE0">
        <w:rPr>
          <w:sz w:val="22"/>
          <w:szCs w:val="22"/>
          <w:lang w:eastAsia="cs-CZ"/>
        </w:rPr>
        <w:t xml:space="preserve">Dodávateľ je povinný vykonať úhradu podľa pokuty uloženej PZS na základe právoplatného rozhodnutia príslušného orgánu najneskôr do 30 dní odo dňa doručenia písomnej výzvy PZS, ktorej prílohou bude fotokópia právoplatného rozhodnutia orgánu o uložení pokuty. Povinnosť Dodávateľa podľa tohto bodu Zmluvy trvá aj po ukončení tejto Zmluvy. Týmto ustanovením nie sú dotknuté ostatné nároky PZS na náhradu škody spôsobenú porušením a/alebo nesplnením povinností Dodávateľa podľa Zmluvy. </w:t>
      </w:r>
    </w:p>
    <w:p w14:paraId="77F45361" w14:textId="0759CA58" w:rsidR="00B12AE0" w:rsidRPr="00B12AE0" w:rsidRDefault="00B12AE0" w:rsidP="001E3DF4">
      <w:pPr>
        <w:numPr>
          <w:ilvl w:val="1"/>
          <w:numId w:val="180"/>
        </w:numPr>
        <w:spacing w:after="160" w:line="276" w:lineRule="auto"/>
        <w:ind w:left="567" w:right="-284" w:hanging="567"/>
        <w:jc w:val="both"/>
        <w:rPr>
          <w:sz w:val="22"/>
          <w:szCs w:val="22"/>
          <w:lang w:eastAsia="cs-CZ"/>
        </w:rPr>
      </w:pPr>
      <w:r w:rsidRPr="00B12AE0">
        <w:rPr>
          <w:sz w:val="22"/>
          <w:szCs w:val="22"/>
          <w:lang w:eastAsia="cs-CZ"/>
        </w:rPr>
        <w:t xml:space="preserve">PZS je oprávnený od Zmluvy odstúpiť v prípade, že Dodávateľ porušuje povinnosti podľa Zmluvy. Odstúpenie od Zmluvy je potrebné realizovať písomne. </w:t>
      </w:r>
    </w:p>
    <w:p w14:paraId="0477547F" w14:textId="37BF9A75" w:rsidR="00B12AE0" w:rsidRPr="00B12AE0" w:rsidRDefault="00B12AE0" w:rsidP="001E3DF4">
      <w:pPr>
        <w:numPr>
          <w:ilvl w:val="1"/>
          <w:numId w:val="180"/>
        </w:numPr>
        <w:spacing w:after="160" w:line="276" w:lineRule="auto"/>
        <w:ind w:left="567" w:right="-284" w:hanging="567"/>
        <w:jc w:val="both"/>
        <w:rPr>
          <w:sz w:val="22"/>
          <w:szCs w:val="22"/>
          <w:lang w:eastAsia="cs-CZ"/>
        </w:rPr>
      </w:pPr>
      <w:r w:rsidRPr="00B12AE0">
        <w:rPr>
          <w:sz w:val="22"/>
          <w:szCs w:val="22"/>
          <w:lang w:eastAsia="cs-CZ"/>
        </w:rPr>
        <w:t>Dodávateľ je povinný po ukončení Zmluvy udeliť, poskytnúť, previesť alebo postúpiť všetky potrebné licencie, práva alebo súhlasy nevyhnutné na zabezpečenie kontinuity prevádzkovanej základnej služby na PZS; uvedený záväzok Dodávateľa ostáva v platnosti aj po ukončení Zmluvy po dobu minimálne päť rokov po ukončení Zmluvy.</w:t>
      </w:r>
    </w:p>
    <w:p w14:paraId="7119C79A" w14:textId="39D64422" w:rsidR="00B12AE0" w:rsidRPr="00B12AE0" w:rsidRDefault="00B12AE0" w:rsidP="001E3DF4">
      <w:pPr>
        <w:numPr>
          <w:ilvl w:val="1"/>
          <w:numId w:val="180"/>
        </w:numPr>
        <w:spacing w:after="160" w:line="276" w:lineRule="auto"/>
        <w:ind w:left="567" w:right="-284" w:hanging="567"/>
        <w:jc w:val="both"/>
        <w:rPr>
          <w:sz w:val="22"/>
          <w:szCs w:val="22"/>
          <w:lang w:eastAsia="cs-CZ"/>
        </w:rPr>
      </w:pPr>
      <w:r w:rsidRPr="00B12AE0">
        <w:rPr>
          <w:sz w:val="22"/>
          <w:szCs w:val="22"/>
          <w:lang w:eastAsia="cs-CZ"/>
        </w:rPr>
        <w:t>Zmluvné strany sa dohodli, že pre vzájomné zasielanie akýchkoľvek písomností (ďalej aj „</w:t>
      </w:r>
      <w:r w:rsidRPr="00B12AE0">
        <w:rPr>
          <w:b/>
          <w:i/>
          <w:sz w:val="22"/>
          <w:szCs w:val="22"/>
          <w:lang w:eastAsia="cs-CZ"/>
        </w:rPr>
        <w:t>písomnosť</w:t>
      </w:r>
      <w:r w:rsidRPr="00B12AE0">
        <w:rPr>
          <w:sz w:val="22"/>
          <w:szCs w:val="22"/>
          <w:lang w:eastAsia="cs-CZ"/>
        </w:rPr>
        <w:t>“) v zmysle Zmluvy použijú korešpondenčné adresy uvedené v záhlaví tejto Zmluvy.</w:t>
      </w:r>
    </w:p>
    <w:p w14:paraId="050B5A5B" w14:textId="77777777" w:rsidR="00B12AE0" w:rsidRPr="00B12AE0" w:rsidRDefault="00B12AE0" w:rsidP="00B12AE0">
      <w:pPr>
        <w:numPr>
          <w:ilvl w:val="1"/>
          <w:numId w:val="180"/>
        </w:numPr>
        <w:spacing w:after="160" w:line="276" w:lineRule="auto"/>
        <w:ind w:left="567" w:right="-284" w:hanging="567"/>
        <w:jc w:val="both"/>
        <w:rPr>
          <w:sz w:val="22"/>
          <w:szCs w:val="22"/>
          <w:lang w:eastAsia="cs-CZ"/>
        </w:rPr>
      </w:pPr>
      <w:r w:rsidRPr="00B12AE0">
        <w:rPr>
          <w:sz w:val="22"/>
          <w:szCs w:val="22"/>
          <w:lang w:eastAsia="cs-CZ"/>
        </w:rPr>
        <w:t>Zmluvné strany sa dohodli, že pre doručovanie písomností medzi sebou budú používať predovšetkým nasledovné spôsoby:</w:t>
      </w:r>
    </w:p>
    <w:p w14:paraId="1F960ED5" w14:textId="77777777" w:rsidR="00B12AE0" w:rsidRPr="00B12AE0" w:rsidRDefault="00B12AE0" w:rsidP="00B12AE0">
      <w:pPr>
        <w:numPr>
          <w:ilvl w:val="0"/>
          <w:numId w:val="178"/>
        </w:numPr>
        <w:spacing w:after="160" w:line="276" w:lineRule="auto"/>
        <w:ind w:left="993" w:right="-284" w:hanging="426"/>
        <w:jc w:val="both"/>
        <w:rPr>
          <w:sz w:val="22"/>
          <w:szCs w:val="22"/>
          <w:lang w:eastAsia="cs-CZ"/>
        </w:rPr>
      </w:pPr>
      <w:r w:rsidRPr="00B12AE0">
        <w:rPr>
          <w:sz w:val="22"/>
          <w:szCs w:val="22"/>
          <w:lang w:eastAsia="cs-CZ"/>
        </w:rPr>
        <w:t>doručovanie poštou, ako zásielku s doručenkou zaslanú doporučene. Pri doručovaní prostredníctvom pošty sa písomnosť považuje za doručenú dňom jej doručenia doporučene poštou na adresu Zmluvnej strany uvedenú v záhlaví Zmluvy. Za deň doručenia písomnosti sa považuje aj deň, (i) v ktorý Zmluvná strana, ktorá je adresátom, bezdôvodne odoprie doručovanú písomnosť prevziať, alebo (ii) v ktorý márne uplynie úložná doba pre vyzdvihnutie písomnosti na pošte, alebo (iii) v ktorý sa</w:t>
      </w:r>
      <w:r w:rsidRPr="00B12AE0">
        <w:rPr>
          <w:i/>
          <w:sz w:val="22"/>
          <w:szCs w:val="22"/>
          <w:lang w:eastAsia="cs-CZ"/>
        </w:rPr>
        <w:t xml:space="preserve"> </w:t>
      </w:r>
      <w:r w:rsidRPr="00B12AE0">
        <w:rPr>
          <w:sz w:val="22"/>
          <w:szCs w:val="22"/>
          <w:lang w:eastAsia="cs-CZ"/>
        </w:rPr>
        <w:t>zásielka obsahujúca písomnosť vráti odosielateľovi ako nedoručiteľná najmä preto, že nebolo možné adresáta na adrese uvedenej v Zmluve ani na adrese jeho sídla uvedenej v obchodnom registri alebo v inom registri, v ktorom je zapísaný, zistiť a jeho iná adresa nie je odosielateľovi známa, a teda nie je možné písomnosť doručiť, a to aj vtedy, ak sa adresát písomnosti o tom nedozvie;</w:t>
      </w:r>
    </w:p>
    <w:p w14:paraId="5AC3B694" w14:textId="77777777" w:rsidR="00B12AE0" w:rsidRPr="00B12AE0" w:rsidRDefault="00B12AE0" w:rsidP="00B12AE0">
      <w:pPr>
        <w:numPr>
          <w:ilvl w:val="0"/>
          <w:numId w:val="178"/>
        </w:numPr>
        <w:spacing w:after="160" w:line="276" w:lineRule="auto"/>
        <w:ind w:left="993" w:right="-284" w:hanging="426"/>
        <w:jc w:val="both"/>
        <w:rPr>
          <w:sz w:val="22"/>
          <w:szCs w:val="22"/>
          <w:lang w:eastAsia="cs-CZ"/>
        </w:rPr>
      </w:pPr>
      <w:r w:rsidRPr="00B12AE0">
        <w:rPr>
          <w:sz w:val="22"/>
          <w:szCs w:val="22"/>
          <w:lang w:eastAsia="cs-CZ"/>
        </w:rPr>
        <w:t>doručovanie kuriérom doručovateľskej služby, pričom v prípade bezdôvodného odopretia prevzatia písomnosti alebo jej nemožnosti doručenia z dôvodu nezastihnutia adresáta, sa bude táto považovať za doručenú uplynutím troch (3) pracovných dní odo dňa jej vrátenia odosielateľovi;</w:t>
      </w:r>
    </w:p>
    <w:p w14:paraId="34BBBF4F" w14:textId="7297BFDE" w:rsidR="00B12AE0" w:rsidRPr="00B12AE0" w:rsidRDefault="00B12AE0" w:rsidP="001E3DF4">
      <w:pPr>
        <w:numPr>
          <w:ilvl w:val="0"/>
          <w:numId w:val="178"/>
        </w:numPr>
        <w:spacing w:after="160" w:line="276" w:lineRule="auto"/>
        <w:ind w:left="993" w:right="-284" w:hanging="426"/>
        <w:jc w:val="both"/>
        <w:rPr>
          <w:sz w:val="22"/>
          <w:szCs w:val="22"/>
          <w:lang w:eastAsia="cs-CZ"/>
        </w:rPr>
      </w:pPr>
      <w:r w:rsidRPr="00B12AE0">
        <w:rPr>
          <w:sz w:val="22"/>
          <w:szCs w:val="22"/>
          <w:lang w:eastAsia="cs-CZ"/>
        </w:rPr>
        <w:t>doručovanie osobne, pričom písomnosť sa bude považovať za doručenú okamihom prevzatia písomnosti osobou oprávnenou na preberanie zásielok v mene konkrétnej Zmluvnej strany.</w:t>
      </w:r>
    </w:p>
    <w:p w14:paraId="21A7108B" w14:textId="77777777" w:rsidR="00B12AE0" w:rsidRPr="00B12AE0" w:rsidRDefault="00B12AE0" w:rsidP="00B12AE0">
      <w:pPr>
        <w:numPr>
          <w:ilvl w:val="1"/>
          <w:numId w:val="180"/>
        </w:numPr>
        <w:spacing w:after="160" w:line="276" w:lineRule="auto"/>
        <w:ind w:left="567" w:right="-284" w:hanging="567"/>
        <w:jc w:val="both"/>
        <w:rPr>
          <w:sz w:val="22"/>
          <w:szCs w:val="22"/>
          <w:lang w:eastAsia="cs-CZ"/>
        </w:rPr>
      </w:pPr>
      <w:r w:rsidRPr="00B12AE0">
        <w:rPr>
          <w:sz w:val="22"/>
          <w:szCs w:val="22"/>
          <w:lang w:eastAsia="cs-CZ"/>
        </w:rPr>
        <w:t xml:space="preserve">V prípade, že dôjde u niektorej zo Zmluvných strán k zmene akéhokoľvek údaju uvedeného v záhlaví Zmluvy, zaväzuje sa táto Zmluvná strana bezodkladne, najneskôr do desiatich (10) dní odo dňa účinnosti tejto zmeny, o tejto zmene písomne informovať druhú Zmluvnú stranu. </w:t>
      </w:r>
    </w:p>
    <w:p w14:paraId="21326BFB" w14:textId="77777777" w:rsidR="00B12AE0" w:rsidRPr="00B12AE0" w:rsidRDefault="00B12AE0" w:rsidP="00B12AE0">
      <w:pPr>
        <w:tabs>
          <w:tab w:val="left" w:pos="360"/>
        </w:tabs>
        <w:spacing w:line="276" w:lineRule="auto"/>
        <w:ind w:right="-284"/>
        <w:jc w:val="both"/>
        <w:rPr>
          <w:sz w:val="22"/>
          <w:szCs w:val="22"/>
          <w:lang w:eastAsia="cs-CZ"/>
        </w:rPr>
      </w:pPr>
    </w:p>
    <w:p w14:paraId="26653A9A" w14:textId="77777777" w:rsidR="00B12AE0" w:rsidRPr="00B12AE0" w:rsidRDefault="00B12AE0" w:rsidP="00B12AE0">
      <w:pPr>
        <w:keepNext/>
        <w:spacing w:line="276" w:lineRule="auto"/>
        <w:ind w:right="-284"/>
        <w:jc w:val="center"/>
        <w:outlineLvl w:val="3"/>
        <w:rPr>
          <w:b/>
          <w:bCs/>
          <w:sz w:val="22"/>
          <w:szCs w:val="22"/>
          <w:lang w:eastAsia="cs-CZ"/>
        </w:rPr>
      </w:pPr>
      <w:r w:rsidRPr="00B12AE0">
        <w:rPr>
          <w:b/>
          <w:bCs/>
          <w:sz w:val="22"/>
          <w:szCs w:val="22"/>
          <w:lang w:eastAsia="cs-CZ"/>
        </w:rPr>
        <w:lastRenderedPageBreak/>
        <w:t>IX.</w:t>
      </w:r>
    </w:p>
    <w:p w14:paraId="1485E530" w14:textId="77777777" w:rsidR="00B12AE0" w:rsidRPr="00B12AE0" w:rsidRDefault="00B12AE0" w:rsidP="00B12AE0">
      <w:pPr>
        <w:keepNext/>
        <w:spacing w:line="276" w:lineRule="auto"/>
        <w:ind w:right="-284"/>
        <w:jc w:val="center"/>
        <w:outlineLvl w:val="3"/>
        <w:rPr>
          <w:b/>
          <w:bCs/>
          <w:sz w:val="22"/>
          <w:szCs w:val="22"/>
          <w:lang w:eastAsia="cs-CZ"/>
        </w:rPr>
      </w:pPr>
      <w:r w:rsidRPr="00B12AE0">
        <w:rPr>
          <w:b/>
          <w:bCs/>
          <w:sz w:val="22"/>
          <w:szCs w:val="22"/>
          <w:lang w:eastAsia="cs-CZ"/>
        </w:rPr>
        <w:t>ZÁVEREČNÉ USTANOVENIA</w:t>
      </w:r>
    </w:p>
    <w:p w14:paraId="6FB62199" w14:textId="77777777" w:rsidR="00B12AE0" w:rsidRPr="00B12AE0" w:rsidRDefault="00B12AE0" w:rsidP="00B12AE0">
      <w:pPr>
        <w:keepNext/>
        <w:spacing w:line="276" w:lineRule="auto"/>
        <w:ind w:right="-284"/>
        <w:jc w:val="center"/>
        <w:outlineLvl w:val="3"/>
        <w:rPr>
          <w:b/>
          <w:bCs/>
          <w:sz w:val="22"/>
          <w:szCs w:val="22"/>
          <w:lang w:eastAsia="cs-CZ"/>
        </w:rPr>
      </w:pPr>
    </w:p>
    <w:p w14:paraId="3933EF81" w14:textId="77777777" w:rsidR="00B12AE0" w:rsidRPr="00B12AE0" w:rsidRDefault="00B12AE0" w:rsidP="00B12AE0">
      <w:pPr>
        <w:spacing w:line="276" w:lineRule="auto"/>
        <w:ind w:right="-284"/>
        <w:jc w:val="both"/>
        <w:rPr>
          <w:vanish/>
          <w:sz w:val="22"/>
          <w:szCs w:val="22"/>
          <w:lang w:eastAsia="cs-CZ"/>
        </w:rPr>
      </w:pPr>
    </w:p>
    <w:p w14:paraId="503F188B" w14:textId="5A182251" w:rsidR="00B12AE0" w:rsidRPr="00B12AE0" w:rsidRDefault="00B12AE0" w:rsidP="00B12AE0">
      <w:pPr>
        <w:numPr>
          <w:ilvl w:val="1"/>
          <w:numId w:val="181"/>
        </w:numPr>
        <w:spacing w:after="160" w:line="276" w:lineRule="auto"/>
        <w:ind w:left="567" w:right="-284" w:hanging="567"/>
        <w:jc w:val="both"/>
        <w:rPr>
          <w:sz w:val="22"/>
          <w:szCs w:val="22"/>
          <w:lang w:eastAsia="cs-CZ"/>
        </w:rPr>
      </w:pPr>
      <w:r w:rsidRPr="00B12AE0">
        <w:rPr>
          <w:sz w:val="22"/>
          <w:szCs w:val="22"/>
          <w:lang w:eastAsia="cs-CZ"/>
        </w:rPr>
        <w:t>Vzťahy medzi Zmluvnými stranami, ktoré nie sú upravené Zmluvou, sa riadia ustanoveniami Zákona, zákona č. 513/1991 Zb. Obchodný zákonník v znení neskorších právnych predpisov.</w:t>
      </w:r>
    </w:p>
    <w:p w14:paraId="74FB7C72" w14:textId="6390A86E" w:rsidR="00B12AE0" w:rsidRPr="00B12AE0" w:rsidRDefault="00B12AE0" w:rsidP="001E3DF4">
      <w:pPr>
        <w:numPr>
          <w:ilvl w:val="1"/>
          <w:numId w:val="181"/>
        </w:numPr>
        <w:spacing w:after="160" w:line="276" w:lineRule="auto"/>
        <w:ind w:left="567" w:right="-284" w:hanging="567"/>
        <w:jc w:val="both"/>
        <w:rPr>
          <w:sz w:val="22"/>
          <w:szCs w:val="22"/>
          <w:lang w:eastAsia="cs-CZ"/>
        </w:rPr>
      </w:pPr>
      <w:r w:rsidRPr="00B12AE0">
        <w:rPr>
          <w:sz w:val="22"/>
          <w:szCs w:val="22"/>
          <w:lang w:eastAsia="cs-CZ"/>
        </w:rPr>
        <w:t>Zmluvné strany sa dohodli na výlučnej právomoci súdov SR v prípade akýchkoľvek sporov vyplývajúcich z tejto Zmluvy. Zmluvné strany sa ďalej dohodli, že Zmluva a všetky vzťahy z nej vyplývajúce sa budú spravovať právnym poriadkom Slovenskej republiky.</w:t>
      </w:r>
    </w:p>
    <w:p w14:paraId="71FD157E" w14:textId="6E9162EC" w:rsidR="00B12AE0" w:rsidRPr="00B12AE0" w:rsidRDefault="00B12AE0" w:rsidP="001E3DF4">
      <w:pPr>
        <w:numPr>
          <w:ilvl w:val="1"/>
          <w:numId w:val="181"/>
        </w:numPr>
        <w:spacing w:after="160" w:line="276" w:lineRule="auto"/>
        <w:ind w:left="567" w:right="-284" w:hanging="567"/>
        <w:jc w:val="both"/>
        <w:rPr>
          <w:sz w:val="22"/>
          <w:szCs w:val="22"/>
          <w:lang w:eastAsia="cs-CZ"/>
        </w:rPr>
      </w:pPr>
      <w:r w:rsidRPr="00B12AE0">
        <w:rPr>
          <w:sz w:val="22"/>
          <w:szCs w:val="22"/>
          <w:lang w:eastAsia="cs-CZ"/>
        </w:rPr>
        <w:t>Zmluvné strany vyhlasujú, že majú spôsobilosť na právne úkony, že si Zmluvu pred jej podpisom riadne prečítali a jej obsahu porozumeli, že Zmluva bola uzavretá po vzájomnej dohode v súlade so zákonom, s ich slobodnou vôľou, vážne, určite a nie v tiesni za nápadne nevýhodných podmienok. Zmluva je na znak súhlasu podpísaná oboma Zmluvnými stranami.</w:t>
      </w:r>
    </w:p>
    <w:p w14:paraId="2FF135C8" w14:textId="603D3227" w:rsidR="00B12AE0" w:rsidRPr="00B12AE0" w:rsidRDefault="00B12AE0" w:rsidP="001E3DF4">
      <w:pPr>
        <w:numPr>
          <w:ilvl w:val="1"/>
          <w:numId w:val="181"/>
        </w:numPr>
        <w:spacing w:after="160" w:line="276" w:lineRule="auto"/>
        <w:ind w:left="567" w:right="-284" w:hanging="567"/>
        <w:jc w:val="both"/>
        <w:rPr>
          <w:sz w:val="22"/>
          <w:szCs w:val="22"/>
          <w:lang w:eastAsia="cs-CZ"/>
        </w:rPr>
      </w:pPr>
      <w:r w:rsidRPr="00B12AE0">
        <w:rPr>
          <w:sz w:val="22"/>
          <w:szCs w:val="22"/>
          <w:lang w:eastAsia="cs-CZ"/>
        </w:rPr>
        <w:t>Akékoľvek zmeny obsahu Zmluvy, môžu byť vykonané iba formou písomného očíslovaného dodatku podpísaného oboma Zmluvnými stranami.</w:t>
      </w:r>
    </w:p>
    <w:p w14:paraId="53A90855" w14:textId="77777777" w:rsidR="00B12AE0" w:rsidRPr="00B12AE0" w:rsidRDefault="00B12AE0" w:rsidP="00B12AE0">
      <w:pPr>
        <w:numPr>
          <w:ilvl w:val="1"/>
          <w:numId w:val="181"/>
        </w:numPr>
        <w:spacing w:after="160" w:line="276" w:lineRule="auto"/>
        <w:ind w:left="567" w:right="-284" w:hanging="567"/>
        <w:jc w:val="both"/>
        <w:rPr>
          <w:sz w:val="22"/>
          <w:szCs w:val="22"/>
          <w:lang w:eastAsia="cs-CZ"/>
        </w:rPr>
      </w:pPr>
      <w:r w:rsidRPr="00B12AE0">
        <w:rPr>
          <w:sz w:val="22"/>
          <w:szCs w:val="22"/>
          <w:lang w:eastAsia="cs-CZ"/>
        </w:rPr>
        <w:t xml:space="preserve">Ak sa preukáže, že niektoré z ustanovení Zmluvy (alebo jeho časť) je neplatné a/alebo neúčinné, a dôvod tejto neplatnosti sa nevzťahuje na celú Zmluvu, nemá takáto neplatnosť a/alebo neúčinnosť za následok neplatnosť a/alebo neúčinnosť ďalších ustanovení Zmluvy, alebo samotnej Zmluvy. V takomto prípade sa Zmluvné strany zaväzujú bez zbytočného odkladu nahradiť takéto ustanovenie (jeho časť) novým tak, aby bol zachovaný účel, sledovaný uzavretím Zmluvy a dotknutým ustanovením. </w:t>
      </w:r>
    </w:p>
    <w:p w14:paraId="16B17415" w14:textId="77777777" w:rsidR="00B12AE0" w:rsidRPr="00B12AE0" w:rsidRDefault="00B12AE0" w:rsidP="00B12AE0">
      <w:pPr>
        <w:spacing w:line="276" w:lineRule="auto"/>
        <w:ind w:left="567" w:right="-284"/>
        <w:jc w:val="both"/>
        <w:rPr>
          <w:sz w:val="22"/>
          <w:szCs w:val="22"/>
          <w:lang w:eastAsia="cs-CZ"/>
        </w:rPr>
      </w:pPr>
    </w:p>
    <w:p w14:paraId="30BEFCE2" w14:textId="77777777" w:rsidR="00B12AE0" w:rsidRPr="00B12AE0" w:rsidRDefault="00B12AE0" w:rsidP="00B12AE0">
      <w:pPr>
        <w:numPr>
          <w:ilvl w:val="1"/>
          <w:numId w:val="181"/>
        </w:numPr>
        <w:spacing w:after="160" w:line="276" w:lineRule="auto"/>
        <w:ind w:left="567" w:right="-284" w:hanging="567"/>
        <w:jc w:val="both"/>
        <w:rPr>
          <w:sz w:val="22"/>
          <w:szCs w:val="22"/>
          <w:lang w:eastAsia="cs-CZ"/>
        </w:rPr>
      </w:pPr>
      <w:r w:rsidRPr="00B12AE0">
        <w:rPr>
          <w:sz w:val="22"/>
          <w:szCs w:val="22"/>
          <w:lang w:eastAsia="cs-CZ"/>
        </w:rPr>
        <w:t>Zmluva nadobúda platnosť a účinnosť dňom nadobudnutia účinnosti Obchodnej zmluvy.</w:t>
      </w:r>
    </w:p>
    <w:p w14:paraId="29F826DF" w14:textId="77777777" w:rsidR="00B12AE0" w:rsidRPr="00B12AE0" w:rsidRDefault="00B12AE0" w:rsidP="00B12AE0">
      <w:pPr>
        <w:spacing w:line="276" w:lineRule="auto"/>
        <w:ind w:right="-284"/>
        <w:jc w:val="both"/>
        <w:rPr>
          <w:b/>
          <w:sz w:val="22"/>
          <w:szCs w:val="22"/>
          <w:u w:val="single"/>
          <w:lang w:eastAsia="cs-CZ"/>
        </w:rPr>
      </w:pPr>
    </w:p>
    <w:tbl>
      <w:tblPr>
        <w:tblW w:w="0" w:type="auto"/>
        <w:tblInd w:w="60" w:type="dxa"/>
        <w:tblLook w:val="04A0" w:firstRow="1" w:lastRow="0" w:firstColumn="1" w:lastColumn="0" w:noHBand="0" w:noVBand="1"/>
      </w:tblPr>
      <w:tblGrid>
        <w:gridCol w:w="4605"/>
        <w:gridCol w:w="4606"/>
      </w:tblGrid>
      <w:tr w:rsidR="00B12AE0" w:rsidRPr="00B12AE0" w14:paraId="4A335248" w14:textId="77777777" w:rsidTr="00527051">
        <w:tc>
          <w:tcPr>
            <w:tcW w:w="4605" w:type="dxa"/>
            <w:shd w:val="clear" w:color="auto" w:fill="auto"/>
          </w:tcPr>
          <w:p w14:paraId="2FF7F867" w14:textId="77777777" w:rsidR="00B12AE0" w:rsidRPr="00B12AE0" w:rsidRDefault="00B12AE0" w:rsidP="00B12AE0">
            <w:pPr>
              <w:tabs>
                <w:tab w:val="center" w:pos="1985"/>
                <w:tab w:val="center" w:pos="7088"/>
              </w:tabs>
              <w:overflowPunct w:val="0"/>
              <w:adjustRightInd w:val="0"/>
              <w:spacing w:line="276" w:lineRule="auto"/>
              <w:ind w:left="397" w:right="-284"/>
              <w:jc w:val="both"/>
              <w:textAlignment w:val="baseline"/>
              <w:rPr>
                <w:b/>
                <w:sz w:val="22"/>
                <w:szCs w:val="22"/>
              </w:rPr>
            </w:pPr>
            <w:r w:rsidRPr="00B12AE0">
              <w:rPr>
                <w:b/>
                <w:sz w:val="22"/>
                <w:szCs w:val="22"/>
              </w:rPr>
              <w:t>Za PZS:</w:t>
            </w:r>
          </w:p>
        </w:tc>
        <w:tc>
          <w:tcPr>
            <w:tcW w:w="4606" w:type="dxa"/>
            <w:shd w:val="clear" w:color="auto" w:fill="auto"/>
          </w:tcPr>
          <w:p w14:paraId="57015485"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b/>
                <w:sz w:val="22"/>
                <w:szCs w:val="22"/>
              </w:rPr>
            </w:pPr>
            <w:r w:rsidRPr="00B12AE0">
              <w:rPr>
                <w:b/>
                <w:sz w:val="22"/>
                <w:szCs w:val="22"/>
              </w:rPr>
              <w:t>Za Dodávateľa:</w:t>
            </w:r>
          </w:p>
          <w:p w14:paraId="691448A2"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b/>
                <w:sz w:val="22"/>
                <w:szCs w:val="22"/>
              </w:rPr>
            </w:pPr>
          </w:p>
        </w:tc>
      </w:tr>
      <w:tr w:rsidR="00B12AE0" w:rsidRPr="00B12AE0" w14:paraId="36030903" w14:textId="77777777" w:rsidTr="00527051">
        <w:trPr>
          <w:trHeight w:val="80"/>
        </w:trPr>
        <w:tc>
          <w:tcPr>
            <w:tcW w:w="4605" w:type="dxa"/>
            <w:shd w:val="clear" w:color="auto" w:fill="auto"/>
          </w:tcPr>
          <w:p w14:paraId="2DE86F6C" w14:textId="77777777" w:rsidR="00B12AE0" w:rsidRPr="00B12AE0" w:rsidRDefault="00B12AE0" w:rsidP="00B12AE0">
            <w:pPr>
              <w:tabs>
                <w:tab w:val="center" w:pos="1985"/>
                <w:tab w:val="center" w:pos="7088"/>
              </w:tabs>
              <w:overflowPunct w:val="0"/>
              <w:adjustRightInd w:val="0"/>
              <w:spacing w:line="276" w:lineRule="auto"/>
              <w:ind w:left="397" w:right="-284"/>
              <w:jc w:val="both"/>
              <w:textAlignment w:val="baseline"/>
              <w:rPr>
                <w:sz w:val="22"/>
                <w:szCs w:val="22"/>
              </w:rPr>
            </w:pPr>
            <w:r w:rsidRPr="00B12AE0">
              <w:rPr>
                <w:sz w:val="22"/>
                <w:szCs w:val="22"/>
              </w:rPr>
              <w:t xml:space="preserve">V Bratislave, dňa </w:t>
            </w:r>
          </w:p>
        </w:tc>
        <w:tc>
          <w:tcPr>
            <w:tcW w:w="4606" w:type="dxa"/>
            <w:shd w:val="clear" w:color="auto" w:fill="auto"/>
          </w:tcPr>
          <w:p w14:paraId="49073EDA"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sz w:val="22"/>
                <w:szCs w:val="22"/>
              </w:rPr>
            </w:pPr>
            <w:r w:rsidRPr="00B12AE0">
              <w:rPr>
                <w:sz w:val="22"/>
                <w:szCs w:val="22"/>
              </w:rPr>
              <w:t>V .............., dňa ..............</w:t>
            </w:r>
          </w:p>
        </w:tc>
      </w:tr>
      <w:tr w:rsidR="00B12AE0" w:rsidRPr="00B12AE0" w14:paraId="5868CF70" w14:textId="77777777" w:rsidTr="00527051">
        <w:tc>
          <w:tcPr>
            <w:tcW w:w="4605" w:type="dxa"/>
            <w:shd w:val="clear" w:color="auto" w:fill="auto"/>
          </w:tcPr>
          <w:p w14:paraId="2D7D8D6F"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sz w:val="22"/>
                <w:szCs w:val="22"/>
              </w:rPr>
            </w:pPr>
          </w:p>
          <w:p w14:paraId="44A7B0E4"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sz w:val="22"/>
                <w:szCs w:val="22"/>
              </w:rPr>
            </w:pPr>
          </w:p>
          <w:p w14:paraId="703A054C"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sz w:val="22"/>
                <w:szCs w:val="22"/>
              </w:rPr>
            </w:pPr>
          </w:p>
          <w:p w14:paraId="7CEA3914" w14:textId="77777777" w:rsidR="00B12AE0" w:rsidRPr="00B12AE0" w:rsidRDefault="00B12AE0" w:rsidP="00B12AE0">
            <w:pPr>
              <w:tabs>
                <w:tab w:val="center" w:pos="1985"/>
                <w:tab w:val="center" w:pos="7088"/>
              </w:tabs>
              <w:overflowPunct w:val="0"/>
              <w:adjustRightInd w:val="0"/>
              <w:spacing w:line="276" w:lineRule="auto"/>
              <w:ind w:left="397" w:right="-284"/>
              <w:jc w:val="both"/>
              <w:textAlignment w:val="baseline"/>
              <w:rPr>
                <w:sz w:val="22"/>
                <w:szCs w:val="22"/>
              </w:rPr>
            </w:pPr>
            <w:r w:rsidRPr="00B12AE0">
              <w:rPr>
                <w:sz w:val="22"/>
                <w:szCs w:val="22"/>
              </w:rPr>
              <w:t>___________________________________</w:t>
            </w:r>
          </w:p>
        </w:tc>
        <w:tc>
          <w:tcPr>
            <w:tcW w:w="4606" w:type="dxa"/>
            <w:shd w:val="clear" w:color="auto" w:fill="auto"/>
          </w:tcPr>
          <w:p w14:paraId="409CB9DD"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sz w:val="22"/>
                <w:szCs w:val="22"/>
              </w:rPr>
            </w:pPr>
          </w:p>
          <w:p w14:paraId="57932807"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sz w:val="22"/>
                <w:szCs w:val="22"/>
              </w:rPr>
            </w:pPr>
          </w:p>
          <w:p w14:paraId="43737F17"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sz w:val="22"/>
                <w:szCs w:val="22"/>
              </w:rPr>
            </w:pPr>
          </w:p>
          <w:p w14:paraId="40DF7A6F"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sz w:val="22"/>
                <w:szCs w:val="22"/>
              </w:rPr>
            </w:pPr>
            <w:r w:rsidRPr="00B12AE0">
              <w:rPr>
                <w:sz w:val="22"/>
                <w:szCs w:val="22"/>
              </w:rPr>
              <w:t>___________________________________</w:t>
            </w:r>
          </w:p>
        </w:tc>
      </w:tr>
      <w:tr w:rsidR="00B12AE0" w:rsidRPr="00B12AE0" w14:paraId="33C5D243" w14:textId="77777777" w:rsidTr="00527051">
        <w:trPr>
          <w:trHeight w:val="567"/>
        </w:trPr>
        <w:tc>
          <w:tcPr>
            <w:tcW w:w="4605" w:type="dxa"/>
            <w:shd w:val="clear" w:color="auto" w:fill="auto"/>
          </w:tcPr>
          <w:p w14:paraId="47EAD0BB" w14:textId="77777777" w:rsidR="00B12AE0" w:rsidRPr="00B12AE0" w:rsidRDefault="00B12AE0" w:rsidP="00B12AE0">
            <w:pPr>
              <w:tabs>
                <w:tab w:val="center" w:pos="1985"/>
                <w:tab w:val="center" w:pos="7088"/>
              </w:tabs>
              <w:overflowPunct w:val="0"/>
              <w:adjustRightInd w:val="0"/>
              <w:spacing w:line="276" w:lineRule="auto"/>
              <w:ind w:left="397" w:right="-284"/>
              <w:jc w:val="both"/>
              <w:textAlignment w:val="baseline"/>
              <w:rPr>
                <w:sz w:val="22"/>
                <w:szCs w:val="22"/>
              </w:rPr>
            </w:pPr>
            <w:r w:rsidRPr="00B12AE0">
              <w:rPr>
                <w:bCs/>
                <w:i/>
                <w:sz w:val="22"/>
                <w:szCs w:val="22"/>
                <w:highlight w:val="lightGray"/>
              </w:rPr>
              <w:t>(doplní obstarávateľ)</w:t>
            </w:r>
          </w:p>
        </w:tc>
        <w:tc>
          <w:tcPr>
            <w:tcW w:w="4606" w:type="dxa"/>
            <w:shd w:val="clear" w:color="auto" w:fill="auto"/>
          </w:tcPr>
          <w:p w14:paraId="165675FF"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i/>
                <w:sz w:val="22"/>
                <w:szCs w:val="22"/>
              </w:rPr>
            </w:pPr>
            <w:r w:rsidRPr="00B12AE0">
              <w:rPr>
                <w:i/>
                <w:sz w:val="22"/>
                <w:szCs w:val="22"/>
                <w:highlight w:val="lightGray"/>
              </w:rPr>
              <w:t>(doplní úspešný uchádzač)</w:t>
            </w:r>
          </w:p>
          <w:p w14:paraId="0DF965DF" w14:textId="77777777" w:rsidR="00B12AE0" w:rsidRPr="00B12AE0" w:rsidRDefault="00B12AE0" w:rsidP="00B12AE0">
            <w:pPr>
              <w:tabs>
                <w:tab w:val="center" w:pos="1985"/>
                <w:tab w:val="center" w:pos="7088"/>
              </w:tabs>
              <w:overflowPunct w:val="0"/>
              <w:adjustRightInd w:val="0"/>
              <w:spacing w:line="276" w:lineRule="auto"/>
              <w:ind w:right="-284"/>
              <w:jc w:val="both"/>
              <w:textAlignment w:val="baseline"/>
              <w:rPr>
                <w:sz w:val="22"/>
                <w:szCs w:val="22"/>
              </w:rPr>
            </w:pPr>
          </w:p>
        </w:tc>
      </w:tr>
    </w:tbl>
    <w:p w14:paraId="47201B4C" w14:textId="77777777" w:rsidR="00B12AE0" w:rsidRPr="00B12AE0" w:rsidRDefault="00B12AE0" w:rsidP="00B12AE0">
      <w:pPr>
        <w:tabs>
          <w:tab w:val="center" w:pos="1985"/>
          <w:tab w:val="center" w:pos="7088"/>
        </w:tabs>
        <w:overflowPunct w:val="0"/>
        <w:adjustRightInd w:val="0"/>
        <w:spacing w:line="276" w:lineRule="auto"/>
        <w:ind w:left="60" w:right="-284"/>
        <w:jc w:val="both"/>
        <w:textAlignment w:val="baseline"/>
        <w:rPr>
          <w:sz w:val="22"/>
          <w:szCs w:val="22"/>
        </w:rPr>
      </w:pPr>
      <w:r w:rsidRPr="00B12AE0">
        <w:rPr>
          <w:sz w:val="22"/>
          <w:szCs w:val="22"/>
        </w:rPr>
        <w:t>Prílohy:</w:t>
      </w:r>
    </w:p>
    <w:p w14:paraId="35C40CF9" w14:textId="77777777" w:rsidR="00B12AE0" w:rsidRPr="00B12AE0" w:rsidRDefault="00B12AE0" w:rsidP="00B12AE0">
      <w:pPr>
        <w:tabs>
          <w:tab w:val="center" w:pos="1985"/>
          <w:tab w:val="center" w:pos="7088"/>
        </w:tabs>
        <w:overflowPunct w:val="0"/>
        <w:adjustRightInd w:val="0"/>
        <w:spacing w:line="276" w:lineRule="auto"/>
        <w:ind w:left="60" w:right="-284"/>
        <w:jc w:val="both"/>
        <w:textAlignment w:val="baseline"/>
        <w:rPr>
          <w:sz w:val="22"/>
          <w:szCs w:val="22"/>
        </w:rPr>
      </w:pPr>
      <w:r w:rsidRPr="00B12AE0">
        <w:rPr>
          <w:sz w:val="22"/>
          <w:szCs w:val="22"/>
        </w:rPr>
        <w:t>Príloha č. 1 – Zoznam pracovných rolí zamestnancov Dodávateľa a subdodávateľa</w:t>
      </w:r>
    </w:p>
    <w:p w14:paraId="3D32888B" w14:textId="77777777" w:rsidR="00B12AE0" w:rsidRPr="00B12AE0" w:rsidRDefault="00B12AE0" w:rsidP="00B12AE0">
      <w:pPr>
        <w:tabs>
          <w:tab w:val="center" w:pos="1985"/>
          <w:tab w:val="center" w:pos="7088"/>
        </w:tabs>
        <w:overflowPunct w:val="0"/>
        <w:adjustRightInd w:val="0"/>
        <w:spacing w:line="276" w:lineRule="auto"/>
        <w:ind w:left="60" w:right="-284"/>
        <w:jc w:val="both"/>
        <w:textAlignment w:val="baseline"/>
        <w:rPr>
          <w:sz w:val="22"/>
          <w:szCs w:val="22"/>
          <w:lang w:eastAsia="cs-CZ"/>
        </w:rPr>
      </w:pPr>
      <w:r w:rsidRPr="00B12AE0">
        <w:rPr>
          <w:sz w:val="22"/>
          <w:szCs w:val="22"/>
        </w:rPr>
        <w:t>Príloha č. 2 –  S</w:t>
      </w:r>
      <w:r w:rsidRPr="00B12AE0">
        <w:rPr>
          <w:sz w:val="22"/>
          <w:szCs w:val="22"/>
          <w:lang w:eastAsia="cs-CZ"/>
        </w:rPr>
        <w:t>pôsob hlásenia BKI a kontaktné osoby</w:t>
      </w:r>
    </w:p>
    <w:p w14:paraId="56AD1F66" w14:textId="77777777" w:rsidR="00B12AE0" w:rsidRPr="00B12AE0" w:rsidRDefault="00B12AE0" w:rsidP="00B12AE0">
      <w:pPr>
        <w:spacing w:line="276" w:lineRule="auto"/>
        <w:ind w:right="-284"/>
        <w:jc w:val="both"/>
        <w:rPr>
          <w:sz w:val="22"/>
          <w:szCs w:val="22"/>
        </w:rPr>
      </w:pPr>
    </w:p>
    <w:p w14:paraId="6F31EB7E" w14:textId="77777777" w:rsidR="00B87704" w:rsidRDefault="00B87704">
      <w:pPr>
        <w:rPr>
          <w:sz w:val="22"/>
          <w:szCs w:val="22"/>
        </w:rPr>
      </w:pPr>
      <w:r>
        <w:rPr>
          <w:sz w:val="22"/>
          <w:szCs w:val="22"/>
        </w:rPr>
        <w:br w:type="page"/>
      </w:r>
    </w:p>
    <w:p w14:paraId="4A9A8344" w14:textId="0CC7FC97" w:rsidR="00B12AE0" w:rsidRPr="00D07A07" w:rsidRDefault="00B12AE0" w:rsidP="00B12AE0">
      <w:pPr>
        <w:spacing w:line="276" w:lineRule="auto"/>
        <w:ind w:right="-284"/>
        <w:jc w:val="both"/>
        <w:rPr>
          <w:sz w:val="22"/>
          <w:szCs w:val="22"/>
        </w:rPr>
      </w:pPr>
      <w:r w:rsidRPr="00D07A07">
        <w:rPr>
          <w:sz w:val="22"/>
          <w:szCs w:val="22"/>
        </w:rPr>
        <w:lastRenderedPageBreak/>
        <w:t>Príloha č. 1 - Zoznam pracovných rolí zamestnancov Dodávateľa a subdodávateľa</w:t>
      </w:r>
    </w:p>
    <w:p w14:paraId="24AAA12B" w14:textId="77777777" w:rsidR="00B12AE0" w:rsidRPr="00B12AE0" w:rsidRDefault="00B12AE0" w:rsidP="00B12AE0">
      <w:pPr>
        <w:ind w:right="-284"/>
        <w:jc w:val="center"/>
        <w:rPr>
          <w:b/>
          <w:sz w:val="22"/>
          <w:szCs w:val="22"/>
        </w:rPr>
      </w:pPr>
    </w:p>
    <w:p w14:paraId="40F5C3D1" w14:textId="77777777" w:rsidR="00B12AE0" w:rsidRPr="00B12AE0" w:rsidRDefault="00B12AE0" w:rsidP="00B12AE0">
      <w:pPr>
        <w:ind w:right="-284"/>
        <w:jc w:val="center"/>
        <w:rPr>
          <w:b/>
          <w:sz w:val="22"/>
          <w:szCs w:val="22"/>
        </w:rPr>
      </w:pPr>
      <w:r w:rsidRPr="00B12AE0">
        <w:rPr>
          <w:b/>
          <w:sz w:val="22"/>
          <w:szCs w:val="22"/>
        </w:rPr>
        <w:t xml:space="preserve">Zoznam pracovných rolí zamestnancov Dodávateľa a subdodávateľa </w:t>
      </w:r>
    </w:p>
    <w:p w14:paraId="2F65F08F" w14:textId="77777777" w:rsidR="00B12AE0" w:rsidRPr="00B12AE0" w:rsidRDefault="00B12AE0" w:rsidP="00B12AE0">
      <w:pPr>
        <w:ind w:right="-284"/>
        <w:rPr>
          <w:sz w:val="22"/>
          <w:szCs w:val="22"/>
        </w:rPr>
      </w:pPr>
      <w:r w:rsidRPr="00B12AE0">
        <w:rPr>
          <w:i/>
          <w:sz w:val="22"/>
          <w:szCs w:val="22"/>
          <w:highlight w:val="lightGray"/>
        </w:rPr>
        <w:t>(doplní úspešný uchádzač)</w:t>
      </w:r>
    </w:p>
    <w:p w14:paraId="74CA6A4C" w14:textId="77777777" w:rsidR="00B12AE0" w:rsidRPr="00B12AE0" w:rsidRDefault="00B12AE0" w:rsidP="00B12AE0">
      <w:pPr>
        <w:ind w:right="-284"/>
        <w:rPr>
          <w:sz w:val="22"/>
          <w:szCs w:val="22"/>
        </w:rPr>
      </w:pPr>
    </w:p>
    <w:p w14:paraId="145CE956" w14:textId="77777777" w:rsidR="00B12AE0" w:rsidRPr="00B12AE0" w:rsidRDefault="00B12AE0" w:rsidP="00B12AE0">
      <w:pPr>
        <w:ind w:right="-284"/>
        <w:rPr>
          <w:sz w:val="22"/>
          <w:szCs w:val="22"/>
        </w:rPr>
      </w:pPr>
      <w:r w:rsidRPr="00B12AE0">
        <w:rPr>
          <w:sz w:val="22"/>
          <w:szCs w:val="22"/>
        </w:rPr>
        <w:t>Zamestnanci Dodávateľa</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1559"/>
        <w:gridCol w:w="2521"/>
      </w:tblGrid>
      <w:tr w:rsidR="00B12AE0" w:rsidRPr="00B12AE0" w14:paraId="4B896DE8" w14:textId="77777777" w:rsidTr="00527051">
        <w:trPr>
          <w:trHeight w:val="567"/>
        </w:trPr>
        <w:tc>
          <w:tcPr>
            <w:tcW w:w="2689" w:type="dxa"/>
            <w:shd w:val="clear" w:color="auto" w:fill="D9D9D9"/>
          </w:tcPr>
          <w:p w14:paraId="4B70484E" w14:textId="77777777" w:rsidR="00B12AE0" w:rsidRPr="00B12AE0" w:rsidRDefault="00B12AE0" w:rsidP="00B12AE0">
            <w:pPr>
              <w:ind w:right="-284"/>
              <w:jc w:val="center"/>
              <w:rPr>
                <w:sz w:val="22"/>
                <w:szCs w:val="22"/>
              </w:rPr>
            </w:pPr>
            <w:r w:rsidRPr="00B12AE0">
              <w:rPr>
                <w:sz w:val="22"/>
                <w:szCs w:val="22"/>
              </w:rPr>
              <w:t>Meno a priezvisko</w:t>
            </w:r>
          </w:p>
        </w:tc>
        <w:tc>
          <w:tcPr>
            <w:tcW w:w="2835" w:type="dxa"/>
            <w:shd w:val="clear" w:color="auto" w:fill="D9D9D9"/>
          </w:tcPr>
          <w:p w14:paraId="2D92BDCA" w14:textId="77777777" w:rsidR="00B12AE0" w:rsidRPr="00B12AE0" w:rsidRDefault="00B12AE0" w:rsidP="00B12AE0">
            <w:pPr>
              <w:ind w:right="-284"/>
              <w:jc w:val="center"/>
              <w:rPr>
                <w:sz w:val="22"/>
                <w:szCs w:val="22"/>
              </w:rPr>
            </w:pPr>
            <w:r w:rsidRPr="00B12AE0">
              <w:rPr>
                <w:sz w:val="22"/>
                <w:szCs w:val="22"/>
              </w:rPr>
              <w:t>Pracovná rola vo vzťahu k výkonu činností pre ZS</w:t>
            </w:r>
          </w:p>
        </w:tc>
        <w:tc>
          <w:tcPr>
            <w:tcW w:w="1559" w:type="dxa"/>
            <w:shd w:val="clear" w:color="auto" w:fill="D9D9D9"/>
          </w:tcPr>
          <w:p w14:paraId="7187C5F9" w14:textId="77777777" w:rsidR="00B12AE0" w:rsidRPr="00B12AE0" w:rsidRDefault="00B12AE0" w:rsidP="00B12AE0">
            <w:pPr>
              <w:ind w:right="-284"/>
              <w:jc w:val="center"/>
              <w:rPr>
                <w:sz w:val="22"/>
                <w:szCs w:val="22"/>
              </w:rPr>
            </w:pPr>
            <w:r w:rsidRPr="00B12AE0">
              <w:rPr>
                <w:sz w:val="22"/>
                <w:szCs w:val="22"/>
              </w:rPr>
              <w:t>Tel. kontakt</w:t>
            </w:r>
          </w:p>
        </w:tc>
        <w:tc>
          <w:tcPr>
            <w:tcW w:w="2521" w:type="dxa"/>
            <w:shd w:val="clear" w:color="auto" w:fill="D9D9D9"/>
          </w:tcPr>
          <w:p w14:paraId="00C2C843" w14:textId="77777777" w:rsidR="00B12AE0" w:rsidRPr="00B12AE0" w:rsidRDefault="00B12AE0" w:rsidP="00B12AE0">
            <w:pPr>
              <w:ind w:right="-284"/>
              <w:jc w:val="center"/>
              <w:rPr>
                <w:sz w:val="22"/>
                <w:szCs w:val="22"/>
              </w:rPr>
            </w:pPr>
            <w:r w:rsidRPr="00B12AE0">
              <w:rPr>
                <w:sz w:val="22"/>
                <w:szCs w:val="22"/>
              </w:rPr>
              <w:t>e-mailová adresa</w:t>
            </w:r>
          </w:p>
        </w:tc>
      </w:tr>
      <w:tr w:rsidR="00B12AE0" w:rsidRPr="00B12AE0" w14:paraId="57AFB031" w14:textId="77777777" w:rsidTr="00527051">
        <w:trPr>
          <w:trHeight w:val="249"/>
        </w:trPr>
        <w:tc>
          <w:tcPr>
            <w:tcW w:w="2689" w:type="dxa"/>
            <w:shd w:val="clear" w:color="auto" w:fill="auto"/>
          </w:tcPr>
          <w:p w14:paraId="724A46A1" w14:textId="77777777" w:rsidR="00B12AE0" w:rsidRPr="00B12AE0" w:rsidRDefault="00B12AE0" w:rsidP="00B12AE0">
            <w:pPr>
              <w:ind w:right="-284"/>
              <w:jc w:val="center"/>
              <w:rPr>
                <w:sz w:val="22"/>
                <w:szCs w:val="22"/>
              </w:rPr>
            </w:pPr>
          </w:p>
        </w:tc>
        <w:tc>
          <w:tcPr>
            <w:tcW w:w="2835" w:type="dxa"/>
            <w:shd w:val="clear" w:color="auto" w:fill="auto"/>
          </w:tcPr>
          <w:p w14:paraId="268482A1" w14:textId="77777777" w:rsidR="00B12AE0" w:rsidRPr="00B12AE0" w:rsidRDefault="00B12AE0" w:rsidP="00B12AE0">
            <w:pPr>
              <w:ind w:right="-284"/>
              <w:jc w:val="center"/>
              <w:rPr>
                <w:sz w:val="22"/>
                <w:szCs w:val="22"/>
              </w:rPr>
            </w:pPr>
          </w:p>
        </w:tc>
        <w:tc>
          <w:tcPr>
            <w:tcW w:w="1559" w:type="dxa"/>
            <w:shd w:val="clear" w:color="auto" w:fill="auto"/>
          </w:tcPr>
          <w:p w14:paraId="449422F2" w14:textId="77777777" w:rsidR="00B12AE0" w:rsidRPr="00B12AE0" w:rsidRDefault="00B12AE0" w:rsidP="00B12AE0">
            <w:pPr>
              <w:ind w:right="-284"/>
              <w:jc w:val="center"/>
              <w:rPr>
                <w:sz w:val="22"/>
                <w:szCs w:val="22"/>
              </w:rPr>
            </w:pPr>
          </w:p>
        </w:tc>
        <w:tc>
          <w:tcPr>
            <w:tcW w:w="2521" w:type="dxa"/>
            <w:shd w:val="clear" w:color="auto" w:fill="auto"/>
          </w:tcPr>
          <w:p w14:paraId="020D6A32" w14:textId="77777777" w:rsidR="00B12AE0" w:rsidRPr="00B12AE0" w:rsidRDefault="00B12AE0" w:rsidP="00B12AE0">
            <w:pPr>
              <w:ind w:right="-284"/>
              <w:jc w:val="center"/>
              <w:rPr>
                <w:sz w:val="22"/>
                <w:szCs w:val="22"/>
              </w:rPr>
            </w:pPr>
          </w:p>
        </w:tc>
      </w:tr>
      <w:tr w:rsidR="00B12AE0" w:rsidRPr="00B12AE0" w14:paraId="428DDC63" w14:textId="77777777" w:rsidTr="00527051">
        <w:trPr>
          <w:trHeight w:val="259"/>
        </w:trPr>
        <w:tc>
          <w:tcPr>
            <w:tcW w:w="2689" w:type="dxa"/>
            <w:shd w:val="clear" w:color="auto" w:fill="auto"/>
          </w:tcPr>
          <w:p w14:paraId="0A073234" w14:textId="77777777" w:rsidR="00B12AE0" w:rsidRPr="00B12AE0" w:rsidRDefault="00B12AE0" w:rsidP="00B12AE0">
            <w:pPr>
              <w:ind w:right="-284"/>
              <w:jc w:val="center"/>
              <w:rPr>
                <w:sz w:val="22"/>
                <w:szCs w:val="22"/>
              </w:rPr>
            </w:pPr>
          </w:p>
        </w:tc>
        <w:tc>
          <w:tcPr>
            <w:tcW w:w="2835" w:type="dxa"/>
            <w:shd w:val="clear" w:color="auto" w:fill="auto"/>
          </w:tcPr>
          <w:p w14:paraId="511DBCAC" w14:textId="77777777" w:rsidR="00B12AE0" w:rsidRPr="00B12AE0" w:rsidRDefault="00B12AE0" w:rsidP="00B12AE0">
            <w:pPr>
              <w:ind w:right="-284"/>
              <w:jc w:val="center"/>
              <w:rPr>
                <w:sz w:val="22"/>
                <w:szCs w:val="22"/>
              </w:rPr>
            </w:pPr>
          </w:p>
        </w:tc>
        <w:tc>
          <w:tcPr>
            <w:tcW w:w="1559" w:type="dxa"/>
            <w:shd w:val="clear" w:color="auto" w:fill="auto"/>
          </w:tcPr>
          <w:p w14:paraId="7CDBECC5" w14:textId="77777777" w:rsidR="00B12AE0" w:rsidRPr="00B12AE0" w:rsidRDefault="00B12AE0" w:rsidP="00B12AE0">
            <w:pPr>
              <w:ind w:right="-284"/>
              <w:jc w:val="center"/>
              <w:rPr>
                <w:sz w:val="22"/>
                <w:szCs w:val="22"/>
              </w:rPr>
            </w:pPr>
          </w:p>
        </w:tc>
        <w:tc>
          <w:tcPr>
            <w:tcW w:w="2521" w:type="dxa"/>
            <w:shd w:val="clear" w:color="auto" w:fill="auto"/>
          </w:tcPr>
          <w:p w14:paraId="1C173D0D" w14:textId="77777777" w:rsidR="00B12AE0" w:rsidRPr="00B12AE0" w:rsidRDefault="00B12AE0" w:rsidP="00B12AE0">
            <w:pPr>
              <w:ind w:right="-284"/>
              <w:jc w:val="center"/>
              <w:rPr>
                <w:sz w:val="22"/>
                <w:szCs w:val="22"/>
              </w:rPr>
            </w:pPr>
          </w:p>
        </w:tc>
      </w:tr>
      <w:tr w:rsidR="00B12AE0" w:rsidRPr="00B12AE0" w14:paraId="2CC63AC1" w14:textId="77777777" w:rsidTr="00527051">
        <w:trPr>
          <w:trHeight w:val="259"/>
        </w:trPr>
        <w:tc>
          <w:tcPr>
            <w:tcW w:w="2689" w:type="dxa"/>
            <w:shd w:val="clear" w:color="auto" w:fill="auto"/>
          </w:tcPr>
          <w:p w14:paraId="574C9270" w14:textId="77777777" w:rsidR="00B12AE0" w:rsidRPr="00B12AE0" w:rsidRDefault="00B12AE0" w:rsidP="00B12AE0">
            <w:pPr>
              <w:ind w:right="-284"/>
              <w:jc w:val="center"/>
              <w:rPr>
                <w:sz w:val="22"/>
                <w:szCs w:val="22"/>
              </w:rPr>
            </w:pPr>
          </w:p>
        </w:tc>
        <w:tc>
          <w:tcPr>
            <w:tcW w:w="2835" w:type="dxa"/>
            <w:shd w:val="clear" w:color="auto" w:fill="auto"/>
          </w:tcPr>
          <w:p w14:paraId="2F9AAFAD" w14:textId="77777777" w:rsidR="00B12AE0" w:rsidRPr="00B12AE0" w:rsidRDefault="00B12AE0" w:rsidP="00B12AE0">
            <w:pPr>
              <w:ind w:right="-284"/>
              <w:jc w:val="center"/>
              <w:rPr>
                <w:sz w:val="22"/>
                <w:szCs w:val="22"/>
              </w:rPr>
            </w:pPr>
          </w:p>
        </w:tc>
        <w:tc>
          <w:tcPr>
            <w:tcW w:w="1559" w:type="dxa"/>
            <w:shd w:val="clear" w:color="auto" w:fill="auto"/>
          </w:tcPr>
          <w:p w14:paraId="5C524348" w14:textId="77777777" w:rsidR="00B12AE0" w:rsidRPr="00B12AE0" w:rsidRDefault="00B12AE0" w:rsidP="00B12AE0">
            <w:pPr>
              <w:ind w:right="-284"/>
              <w:jc w:val="center"/>
              <w:rPr>
                <w:sz w:val="22"/>
                <w:szCs w:val="22"/>
              </w:rPr>
            </w:pPr>
          </w:p>
        </w:tc>
        <w:tc>
          <w:tcPr>
            <w:tcW w:w="2521" w:type="dxa"/>
            <w:shd w:val="clear" w:color="auto" w:fill="auto"/>
          </w:tcPr>
          <w:p w14:paraId="5AEC0D47" w14:textId="77777777" w:rsidR="00B12AE0" w:rsidRPr="00B12AE0" w:rsidRDefault="00B12AE0" w:rsidP="00B12AE0">
            <w:pPr>
              <w:ind w:right="-284"/>
              <w:jc w:val="center"/>
              <w:rPr>
                <w:sz w:val="22"/>
                <w:szCs w:val="22"/>
              </w:rPr>
            </w:pPr>
          </w:p>
        </w:tc>
      </w:tr>
    </w:tbl>
    <w:p w14:paraId="4BC8CF69" w14:textId="77777777" w:rsidR="00B12AE0" w:rsidRPr="00B12AE0" w:rsidRDefault="00B12AE0" w:rsidP="00B12AE0">
      <w:pPr>
        <w:ind w:right="-284"/>
        <w:jc w:val="center"/>
        <w:rPr>
          <w:sz w:val="22"/>
          <w:szCs w:val="22"/>
        </w:rPr>
      </w:pPr>
    </w:p>
    <w:p w14:paraId="71C9CC0E" w14:textId="77777777" w:rsidR="00B12AE0" w:rsidRPr="00B12AE0" w:rsidRDefault="00B12AE0" w:rsidP="00B12AE0">
      <w:pPr>
        <w:ind w:right="-284"/>
        <w:rPr>
          <w:sz w:val="22"/>
          <w:szCs w:val="22"/>
        </w:rPr>
      </w:pPr>
      <w:r w:rsidRPr="00B12AE0">
        <w:rPr>
          <w:sz w:val="22"/>
          <w:szCs w:val="22"/>
        </w:rPr>
        <w:t>Zamestnanci subdodávateľa</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1559"/>
        <w:gridCol w:w="2521"/>
      </w:tblGrid>
      <w:tr w:rsidR="00B12AE0" w:rsidRPr="00B12AE0" w14:paraId="17B91DAC" w14:textId="77777777" w:rsidTr="00527051">
        <w:trPr>
          <w:trHeight w:val="567"/>
        </w:trPr>
        <w:tc>
          <w:tcPr>
            <w:tcW w:w="2689" w:type="dxa"/>
            <w:shd w:val="clear" w:color="auto" w:fill="D9D9D9"/>
          </w:tcPr>
          <w:p w14:paraId="65A617EA" w14:textId="77777777" w:rsidR="00B12AE0" w:rsidRPr="00B12AE0" w:rsidRDefault="00B12AE0" w:rsidP="00B12AE0">
            <w:pPr>
              <w:ind w:right="-284"/>
              <w:jc w:val="center"/>
              <w:rPr>
                <w:sz w:val="22"/>
                <w:szCs w:val="22"/>
              </w:rPr>
            </w:pPr>
            <w:r w:rsidRPr="00B12AE0">
              <w:rPr>
                <w:sz w:val="22"/>
                <w:szCs w:val="22"/>
              </w:rPr>
              <w:t>Meno a priezvisko</w:t>
            </w:r>
          </w:p>
        </w:tc>
        <w:tc>
          <w:tcPr>
            <w:tcW w:w="2835" w:type="dxa"/>
            <w:shd w:val="clear" w:color="auto" w:fill="D9D9D9"/>
          </w:tcPr>
          <w:p w14:paraId="2FF05C54" w14:textId="77777777" w:rsidR="00B12AE0" w:rsidRPr="00B12AE0" w:rsidRDefault="00B12AE0" w:rsidP="00B12AE0">
            <w:pPr>
              <w:ind w:right="-284"/>
              <w:jc w:val="center"/>
              <w:rPr>
                <w:sz w:val="22"/>
                <w:szCs w:val="22"/>
              </w:rPr>
            </w:pPr>
            <w:r w:rsidRPr="00B12AE0">
              <w:rPr>
                <w:sz w:val="22"/>
                <w:szCs w:val="22"/>
              </w:rPr>
              <w:t>Pracovná rola vo vzťahu k výkonu činností pre ZS</w:t>
            </w:r>
          </w:p>
        </w:tc>
        <w:tc>
          <w:tcPr>
            <w:tcW w:w="1559" w:type="dxa"/>
            <w:shd w:val="clear" w:color="auto" w:fill="D9D9D9"/>
          </w:tcPr>
          <w:p w14:paraId="3312C0B5" w14:textId="77777777" w:rsidR="00B12AE0" w:rsidRPr="00B12AE0" w:rsidRDefault="00B12AE0" w:rsidP="00B12AE0">
            <w:pPr>
              <w:ind w:right="-284"/>
              <w:jc w:val="center"/>
              <w:rPr>
                <w:sz w:val="22"/>
                <w:szCs w:val="22"/>
              </w:rPr>
            </w:pPr>
            <w:r w:rsidRPr="00B12AE0">
              <w:rPr>
                <w:sz w:val="22"/>
                <w:szCs w:val="22"/>
              </w:rPr>
              <w:t>Tel. kontakt</w:t>
            </w:r>
          </w:p>
        </w:tc>
        <w:tc>
          <w:tcPr>
            <w:tcW w:w="2521" w:type="dxa"/>
            <w:shd w:val="clear" w:color="auto" w:fill="D9D9D9"/>
          </w:tcPr>
          <w:p w14:paraId="7177B073" w14:textId="77777777" w:rsidR="00B12AE0" w:rsidRPr="00B12AE0" w:rsidRDefault="00B12AE0" w:rsidP="00B12AE0">
            <w:pPr>
              <w:ind w:right="-284"/>
              <w:jc w:val="center"/>
              <w:rPr>
                <w:sz w:val="22"/>
                <w:szCs w:val="22"/>
              </w:rPr>
            </w:pPr>
            <w:r w:rsidRPr="00B12AE0">
              <w:rPr>
                <w:sz w:val="22"/>
                <w:szCs w:val="22"/>
              </w:rPr>
              <w:t>e-mailová adresa</w:t>
            </w:r>
          </w:p>
        </w:tc>
      </w:tr>
      <w:tr w:rsidR="00B12AE0" w:rsidRPr="00B12AE0" w14:paraId="6B64153E" w14:textId="77777777" w:rsidTr="00527051">
        <w:trPr>
          <w:trHeight w:val="249"/>
        </w:trPr>
        <w:tc>
          <w:tcPr>
            <w:tcW w:w="2689" w:type="dxa"/>
            <w:shd w:val="clear" w:color="auto" w:fill="auto"/>
          </w:tcPr>
          <w:p w14:paraId="33B4068F" w14:textId="77777777" w:rsidR="00B12AE0" w:rsidRPr="00B12AE0" w:rsidRDefault="00B12AE0" w:rsidP="00B12AE0">
            <w:pPr>
              <w:ind w:right="-284"/>
              <w:jc w:val="center"/>
              <w:rPr>
                <w:sz w:val="22"/>
                <w:szCs w:val="22"/>
              </w:rPr>
            </w:pPr>
          </w:p>
        </w:tc>
        <w:tc>
          <w:tcPr>
            <w:tcW w:w="2835" w:type="dxa"/>
            <w:shd w:val="clear" w:color="auto" w:fill="auto"/>
          </w:tcPr>
          <w:p w14:paraId="1C6C62D5" w14:textId="77777777" w:rsidR="00B12AE0" w:rsidRPr="00B12AE0" w:rsidRDefault="00B12AE0" w:rsidP="00B12AE0">
            <w:pPr>
              <w:ind w:right="-284"/>
              <w:jc w:val="center"/>
              <w:rPr>
                <w:sz w:val="22"/>
                <w:szCs w:val="22"/>
              </w:rPr>
            </w:pPr>
          </w:p>
        </w:tc>
        <w:tc>
          <w:tcPr>
            <w:tcW w:w="1559" w:type="dxa"/>
            <w:shd w:val="clear" w:color="auto" w:fill="auto"/>
          </w:tcPr>
          <w:p w14:paraId="051858C7" w14:textId="77777777" w:rsidR="00B12AE0" w:rsidRPr="00B12AE0" w:rsidRDefault="00B12AE0" w:rsidP="00B12AE0">
            <w:pPr>
              <w:ind w:right="-284"/>
              <w:jc w:val="center"/>
              <w:rPr>
                <w:sz w:val="22"/>
                <w:szCs w:val="22"/>
              </w:rPr>
            </w:pPr>
          </w:p>
        </w:tc>
        <w:tc>
          <w:tcPr>
            <w:tcW w:w="2521" w:type="dxa"/>
            <w:shd w:val="clear" w:color="auto" w:fill="auto"/>
          </w:tcPr>
          <w:p w14:paraId="12128424" w14:textId="77777777" w:rsidR="00B12AE0" w:rsidRPr="00B12AE0" w:rsidRDefault="00B12AE0" w:rsidP="00B12AE0">
            <w:pPr>
              <w:ind w:right="-284"/>
              <w:jc w:val="center"/>
              <w:rPr>
                <w:sz w:val="22"/>
                <w:szCs w:val="22"/>
              </w:rPr>
            </w:pPr>
          </w:p>
        </w:tc>
      </w:tr>
      <w:tr w:rsidR="00B12AE0" w:rsidRPr="00B12AE0" w14:paraId="1BED37E9" w14:textId="77777777" w:rsidTr="00527051">
        <w:trPr>
          <w:trHeight w:val="259"/>
        </w:trPr>
        <w:tc>
          <w:tcPr>
            <w:tcW w:w="2689" w:type="dxa"/>
            <w:shd w:val="clear" w:color="auto" w:fill="auto"/>
          </w:tcPr>
          <w:p w14:paraId="798FE641" w14:textId="77777777" w:rsidR="00B12AE0" w:rsidRPr="00B12AE0" w:rsidRDefault="00B12AE0" w:rsidP="00B12AE0">
            <w:pPr>
              <w:ind w:right="-284"/>
              <w:jc w:val="center"/>
              <w:rPr>
                <w:sz w:val="22"/>
                <w:szCs w:val="22"/>
              </w:rPr>
            </w:pPr>
          </w:p>
        </w:tc>
        <w:tc>
          <w:tcPr>
            <w:tcW w:w="2835" w:type="dxa"/>
            <w:shd w:val="clear" w:color="auto" w:fill="auto"/>
          </w:tcPr>
          <w:p w14:paraId="208139D6" w14:textId="77777777" w:rsidR="00B12AE0" w:rsidRPr="00B12AE0" w:rsidRDefault="00B12AE0" w:rsidP="00B12AE0">
            <w:pPr>
              <w:ind w:right="-284"/>
              <w:jc w:val="center"/>
              <w:rPr>
                <w:sz w:val="22"/>
                <w:szCs w:val="22"/>
              </w:rPr>
            </w:pPr>
          </w:p>
        </w:tc>
        <w:tc>
          <w:tcPr>
            <w:tcW w:w="1559" w:type="dxa"/>
            <w:shd w:val="clear" w:color="auto" w:fill="auto"/>
          </w:tcPr>
          <w:p w14:paraId="189481B7" w14:textId="77777777" w:rsidR="00B12AE0" w:rsidRPr="00B12AE0" w:rsidRDefault="00B12AE0" w:rsidP="00B12AE0">
            <w:pPr>
              <w:ind w:right="-284"/>
              <w:jc w:val="center"/>
              <w:rPr>
                <w:sz w:val="22"/>
                <w:szCs w:val="22"/>
              </w:rPr>
            </w:pPr>
          </w:p>
        </w:tc>
        <w:tc>
          <w:tcPr>
            <w:tcW w:w="2521" w:type="dxa"/>
            <w:shd w:val="clear" w:color="auto" w:fill="auto"/>
          </w:tcPr>
          <w:p w14:paraId="1440FB16" w14:textId="77777777" w:rsidR="00B12AE0" w:rsidRPr="00B12AE0" w:rsidRDefault="00B12AE0" w:rsidP="00B12AE0">
            <w:pPr>
              <w:ind w:right="-284"/>
              <w:jc w:val="center"/>
              <w:rPr>
                <w:sz w:val="22"/>
                <w:szCs w:val="22"/>
              </w:rPr>
            </w:pPr>
          </w:p>
        </w:tc>
      </w:tr>
      <w:tr w:rsidR="00B12AE0" w:rsidRPr="00B12AE0" w14:paraId="043B7234" w14:textId="77777777" w:rsidTr="00527051">
        <w:trPr>
          <w:trHeight w:val="259"/>
        </w:trPr>
        <w:tc>
          <w:tcPr>
            <w:tcW w:w="2689" w:type="dxa"/>
            <w:shd w:val="clear" w:color="auto" w:fill="auto"/>
          </w:tcPr>
          <w:p w14:paraId="7686B2F8" w14:textId="77777777" w:rsidR="00B12AE0" w:rsidRPr="00B12AE0" w:rsidRDefault="00B12AE0" w:rsidP="00B12AE0">
            <w:pPr>
              <w:ind w:right="-284"/>
              <w:jc w:val="center"/>
              <w:rPr>
                <w:sz w:val="22"/>
                <w:szCs w:val="22"/>
              </w:rPr>
            </w:pPr>
          </w:p>
        </w:tc>
        <w:tc>
          <w:tcPr>
            <w:tcW w:w="2835" w:type="dxa"/>
            <w:shd w:val="clear" w:color="auto" w:fill="auto"/>
          </w:tcPr>
          <w:p w14:paraId="288CBF51" w14:textId="77777777" w:rsidR="00B12AE0" w:rsidRPr="00B12AE0" w:rsidRDefault="00B12AE0" w:rsidP="00B12AE0">
            <w:pPr>
              <w:ind w:right="-284"/>
              <w:jc w:val="center"/>
              <w:rPr>
                <w:sz w:val="22"/>
                <w:szCs w:val="22"/>
              </w:rPr>
            </w:pPr>
          </w:p>
        </w:tc>
        <w:tc>
          <w:tcPr>
            <w:tcW w:w="1559" w:type="dxa"/>
            <w:shd w:val="clear" w:color="auto" w:fill="auto"/>
          </w:tcPr>
          <w:p w14:paraId="3A945D91" w14:textId="77777777" w:rsidR="00B12AE0" w:rsidRPr="00B12AE0" w:rsidRDefault="00B12AE0" w:rsidP="00B12AE0">
            <w:pPr>
              <w:ind w:right="-284"/>
              <w:jc w:val="center"/>
              <w:rPr>
                <w:sz w:val="22"/>
                <w:szCs w:val="22"/>
              </w:rPr>
            </w:pPr>
          </w:p>
        </w:tc>
        <w:tc>
          <w:tcPr>
            <w:tcW w:w="2521" w:type="dxa"/>
            <w:shd w:val="clear" w:color="auto" w:fill="auto"/>
          </w:tcPr>
          <w:p w14:paraId="68D66707" w14:textId="77777777" w:rsidR="00B12AE0" w:rsidRPr="00B12AE0" w:rsidRDefault="00B12AE0" w:rsidP="00B12AE0">
            <w:pPr>
              <w:ind w:right="-284"/>
              <w:jc w:val="center"/>
              <w:rPr>
                <w:sz w:val="22"/>
                <w:szCs w:val="22"/>
              </w:rPr>
            </w:pPr>
          </w:p>
        </w:tc>
      </w:tr>
    </w:tbl>
    <w:p w14:paraId="7798F5A0" w14:textId="77777777" w:rsidR="00B12AE0" w:rsidRPr="00B12AE0" w:rsidRDefault="00B12AE0" w:rsidP="00B12AE0">
      <w:pPr>
        <w:tabs>
          <w:tab w:val="center" w:pos="1985"/>
          <w:tab w:val="center" w:pos="7088"/>
        </w:tabs>
        <w:overflowPunct w:val="0"/>
        <w:adjustRightInd w:val="0"/>
        <w:ind w:right="-284"/>
        <w:jc w:val="both"/>
        <w:textAlignment w:val="baseline"/>
      </w:pPr>
    </w:p>
    <w:p w14:paraId="4213F8EE" w14:textId="77777777" w:rsidR="00B12AE0" w:rsidRPr="00B12AE0" w:rsidRDefault="00B12AE0" w:rsidP="00B12AE0">
      <w:pPr>
        <w:tabs>
          <w:tab w:val="center" w:pos="1985"/>
          <w:tab w:val="center" w:pos="7088"/>
        </w:tabs>
        <w:overflowPunct w:val="0"/>
        <w:adjustRightInd w:val="0"/>
        <w:ind w:right="-284"/>
        <w:jc w:val="both"/>
        <w:textAlignment w:val="baseline"/>
      </w:pPr>
    </w:p>
    <w:p w14:paraId="13419B67" w14:textId="77777777" w:rsidR="00B12AE0" w:rsidRPr="00B12AE0" w:rsidRDefault="00B12AE0" w:rsidP="00EE77A8">
      <w:pPr>
        <w:tabs>
          <w:tab w:val="center" w:pos="1985"/>
          <w:tab w:val="center" w:pos="7088"/>
        </w:tabs>
        <w:overflowPunct w:val="0"/>
        <w:adjustRightInd w:val="0"/>
        <w:ind w:right="84"/>
        <w:jc w:val="both"/>
        <w:textAlignment w:val="baseline"/>
        <w:rPr>
          <w:sz w:val="22"/>
          <w:szCs w:val="22"/>
          <w:lang w:eastAsia="cs-CZ"/>
        </w:rPr>
      </w:pPr>
      <w:r w:rsidRPr="00B12AE0">
        <w:rPr>
          <w:sz w:val="22"/>
          <w:szCs w:val="22"/>
        </w:rPr>
        <w:t>Príloha č. 2</w:t>
      </w:r>
      <w:r w:rsidRPr="00B12AE0">
        <w:rPr>
          <w:b/>
          <w:sz w:val="22"/>
          <w:szCs w:val="22"/>
        </w:rPr>
        <w:t xml:space="preserve"> - </w:t>
      </w:r>
      <w:r w:rsidRPr="00B12AE0">
        <w:rPr>
          <w:sz w:val="22"/>
          <w:szCs w:val="22"/>
        </w:rPr>
        <w:t>S</w:t>
      </w:r>
      <w:r w:rsidRPr="00B12AE0">
        <w:rPr>
          <w:sz w:val="22"/>
          <w:szCs w:val="22"/>
          <w:lang w:eastAsia="cs-CZ"/>
        </w:rPr>
        <w:t>pôsob hlásenia BKI a kontaktné osoby</w:t>
      </w:r>
    </w:p>
    <w:p w14:paraId="56F38932" w14:textId="77777777" w:rsidR="00B12AE0" w:rsidRPr="00B12AE0" w:rsidRDefault="00B12AE0" w:rsidP="00EE77A8">
      <w:pPr>
        <w:spacing w:line="276" w:lineRule="auto"/>
        <w:ind w:right="84"/>
        <w:jc w:val="center"/>
        <w:rPr>
          <w:b/>
          <w:sz w:val="22"/>
          <w:szCs w:val="22"/>
        </w:rPr>
      </w:pPr>
    </w:p>
    <w:p w14:paraId="57E327A4" w14:textId="77777777" w:rsidR="00B12AE0" w:rsidRPr="00B12AE0" w:rsidRDefault="00B12AE0" w:rsidP="00EE77A8">
      <w:pPr>
        <w:spacing w:line="276" w:lineRule="auto"/>
        <w:ind w:right="84"/>
        <w:jc w:val="center"/>
        <w:rPr>
          <w:b/>
          <w:sz w:val="22"/>
          <w:szCs w:val="22"/>
        </w:rPr>
      </w:pPr>
      <w:r w:rsidRPr="00B12AE0">
        <w:rPr>
          <w:b/>
          <w:sz w:val="22"/>
          <w:szCs w:val="22"/>
        </w:rPr>
        <w:t>Spôsob hlásenia BKI</w:t>
      </w:r>
    </w:p>
    <w:p w14:paraId="4074AEAC" w14:textId="77777777" w:rsidR="00B12AE0" w:rsidRPr="00B12AE0" w:rsidRDefault="00B12AE0" w:rsidP="00EE77A8">
      <w:pPr>
        <w:spacing w:line="276" w:lineRule="auto"/>
        <w:ind w:right="84"/>
        <w:jc w:val="both"/>
        <w:rPr>
          <w:sz w:val="22"/>
          <w:szCs w:val="22"/>
        </w:rPr>
      </w:pPr>
      <w:r w:rsidRPr="00B12AE0">
        <w:rPr>
          <w:sz w:val="22"/>
          <w:szCs w:val="22"/>
        </w:rPr>
        <w:t>Dodávateľ je povinný bezodkladne vzájomne hlásiť PZS každý BKI, o ktorom sa hodnoverne dozvie, prostredníctvom k tomu poverených zamestnancov a to na kontaktné údaje uvedené v odstavci 4.12  Zmluvy.</w:t>
      </w:r>
    </w:p>
    <w:p w14:paraId="575DCC22" w14:textId="77777777" w:rsidR="00B12AE0" w:rsidRPr="00B12AE0" w:rsidRDefault="00B12AE0" w:rsidP="00EE77A8">
      <w:pPr>
        <w:spacing w:before="120" w:line="276" w:lineRule="auto"/>
        <w:ind w:right="84"/>
        <w:jc w:val="both"/>
        <w:rPr>
          <w:sz w:val="22"/>
          <w:szCs w:val="22"/>
        </w:rPr>
      </w:pPr>
      <w:r w:rsidRPr="00B12AE0">
        <w:rPr>
          <w:sz w:val="22"/>
          <w:szCs w:val="22"/>
        </w:rPr>
        <w:t>V oznámení Dodávateľ uvedenie:</w:t>
      </w:r>
    </w:p>
    <w:p w14:paraId="446D116A" w14:textId="77777777" w:rsidR="00B12AE0" w:rsidRPr="00B12AE0" w:rsidRDefault="00B12AE0" w:rsidP="00EE77A8">
      <w:pPr>
        <w:spacing w:line="276" w:lineRule="auto"/>
        <w:ind w:right="84"/>
        <w:jc w:val="both"/>
        <w:rPr>
          <w:sz w:val="22"/>
          <w:szCs w:val="22"/>
        </w:rPr>
      </w:pPr>
      <w:r w:rsidRPr="00B12AE0">
        <w:rPr>
          <w:sz w:val="22"/>
          <w:szCs w:val="22"/>
        </w:rPr>
        <w:t>a)</w:t>
      </w:r>
      <w:r w:rsidRPr="00B12AE0">
        <w:rPr>
          <w:sz w:val="22"/>
          <w:szCs w:val="22"/>
        </w:rPr>
        <w:tab/>
      </w:r>
      <w:r w:rsidRPr="00B12AE0">
        <w:rPr>
          <w:sz w:val="22"/>
          <w:szCs w:val="22"/>
        </w:rPr>
        <w:tab/>
      </w:r>
      <w:r w:rsidRPr="00B12AE0">
        <w:rPr>
          <w:sz w:val="22"/>
          <w:szCs w:val="22"/>
        </w:rPr>
        <w:tab/>
        <w:t>službu zasiahnutú kybernetickým bezpečnostným incidentom,</w:t>
      </w:r>
    </w:p>
    <w:p w14:paraId="2741D9EA" w14:textId="77777777" w:rsidR="00B12AE0" w:rsidRPr="00B12AE0" w:rsidRDefault="00B12AE0" w:rsidP="00EE77A8">
      <w:pPr>
        <w:spacing w:line="276" w:lineRule="auto"/>
        <w:ind w:right="84"/>
        <w:jc w:val="both"/>
        <w:rPr>
          <w:sz w:val="22"/>
          <w:szCs w:val="22"/>
        </w:rPr>
      </w:pPr>
      <w:r w:rsidRPr="00B12AE0">
        <w:rPr>
          <w:sz w:val="22"/>
          <w:szCs w:val="22"/>
        </w:rPr>
        <w:t>b)</w:t>
      </w:r>
      <w:r w:rsidRPr="00B12AE0">
        <w:rPr>
          <w:sz w:val="22"/>
          <w:szCs w:val="22"/>
        </w:rPr>
        <w:tab/>
        <w:t>vplyv kybernetického bezpečnostného incidentu na poskytovanú službu,</w:t>
      </w:r>
    </w:p>
    <w:p w14:paraId="2451A7A6" w14:textId="77777777" w:rsidR="00B12AE0" w:rsidRPr="00B12AE0" w:rsidRDefault="00B12AE0" w:rsidP="00EE77A8">
      <w:pPr>
        <w:spacing w:line="276" w:lineRule="auto"/>
        <w:ind w:right="84"/>
        <w:jc w:val="both"/>
        <w:rPr>
          <w:sz w:val="22"/>
          <w:szCs w:val="22"/>
        </w:rPr>
      </w:pPr>
      <w:r w:rsidRPr="00B12AE0">
        <w:rPr>
          <w:sz w:val="22"/>
          <w:szCs w:val="22"/>
        </w:rPr>
        <w:t>c)</w:t>
      </w:r>
      <w:r w:rsidRPr="00B12AE0">
        <w:rPr>
          <w:sz w:val="22"/>
          <w:szCs w:val="22"/>
        </w:rPr>
        <w:tab/>
        <w:t>časové údaje priebehu kybernetického bezpečnostného incidentu,</w:t>
      </w:r>
    </w:p>
    <w:p w14:paraId="6B994346" w14:textId="77777777" w:rsidR="00B12AE0" w:rsidRPr="00B12AE0" w:rsidRDefault="00B12AE0" w:rsidP="00EE77A8">
      <w:pPr>
        <w:spacing w:line="276" w:lineRule="auto"/>
        <w:ind w:right="84"/>
        <w:jc w:val="both"/>
        <w:rPr>
          <w:sz w:val="22"/>
          <w:szCs w:val="22"/>
        </w:rPr>
      </w:pPr>
      <w:r w:rsidRPr="00B12AE0">
        <w:rPr>
          <w:sz w:val="22"/>
          <w:szCs w:val="22"/>
        </w:rPr>
        <w:t>d)</w:t>
      </w:r>
      <w:r w:rsidRPr="00B12AE0">
        <w:rPr>
          <w:sz w:val="22"/>
          <w:szCs w:val="22"/>
        </w:rPr>
        <w:tab/>
        <w:t>detailný opis priebehu kybernetického bezpečnostného incidentu,</w:t>
      </w:r>
    </w:p>
    <w:p w14:paraId="71B6C891" w14:textId="77777777" w:rsidR="00B12AE0" w:rsidRPr="00B12AE0" w:rsidRDefault="00B12AE0" w:rsidP="00EE77A8">
      <w:pPr>
        <w:spacing w:line="276" w:lineRule="auto"/>
        <w:ind w:right="84"/>
        <w:jc w:val="both"/>
        <w:rPr>
          <w:sz w:val="22"/>
          <w:szCs w:val="22"/>
        </w:rPr>
      </w:pPr>
      <w:r w:rsidRPr="00B12AE0">
        <w:rPr>
          <w:sz w:val="22"/>
          <w:szCs w:val="22"/>
        </w:rPr>
        <w:t>e)rozsah vzniknutých škôd z dôvodu kybernetického bezpečnostného incidentu alebo rozsah predpokladaných škôd z dôvodu kybernetického bezpečnostného incidentu,</w:t>
      </w:r>
    </w:p>
    <w:p w14:paraId="0C395180" w14:textId="77777777" w:rsidR="00B12AE0" w:rsidRPr="00B12AE0" w:rsidRDefault="00B12AE0" w:rsidP="00EE77A8">
      <w:pPr>
        <w:spacing w:line="276" w:lineRule="auto"/>
        <w:ind w:right="84"/>
        <w:jc w:val="both"/>
        <w:rPr>
          <w:sz w:val="22"/>
          <w:szCs w:val="22"/>
        </w:rPr>
      </w:pPr>
      <w:r w:rsidRPr="00B12AE0">
        <w:rPr>
          <w:sz w:val="22"/>
          <w:szCs w:val="22"/>
        </w:rPr>
        <w:t>f)</w:t>
      </w:r>
      <w:r w:rsidRPr="00B12AE0">
        <w:rPr>
          <w:sz w:val="22"/>
          <w:szCs w:val="22"/>
        </w:rPr>
        <w:tab/>
        <w:t>popis následkov kybernetického bezpečnostného incidentu alebo popis očakávaných následkov kybernetického bezpečnostného incidentu,</w:t>
      </w:r>
    </w:p>
    <w:p w14:paraId="0DF8417E" w14:textId="77777777" w:rsidR="00B12AE0" w:rsidRPr="00B12AE0" w:rsidRDefault="00B12AE0" w:rsidP="00EE77A8">
      <w:pPr>
        <w:spacing w:line="276" w:lineRule="auto"/>
        <w:ind w:right="84"/>
        <w:jc w:val="both"/>
        <w:rPr>
          <w:sz w:val="22"/>
          <w:szCs w:val="22"/>
        </w:rPr>
      </w:pPr>
      <w:r w:rsidRPr="00B12AE0">
        <w:rPr>
          <w:sz w:val="22"/>
          <w:szCs w:val="22"/>
        </w:rPr>
        <w:t>g)</w:t>
      </w:r>
      <w:r w:rsidRPr="00B12AE0">
        <w:rPr>
          <w:sz w:val="22"/>
          <w:szCs w:val="22"/>
        </w:rPr>
        <w:tab/>
        <w:t>riešenie kybernetického bezpečnostného incidentu,</w:t>
      </w:r>
    </w:p>
    <w:p w14:paraId="07F535C6" w14:textId="77777777" w:rsidR="00B12AE0" w:rsidRPr="00B12AE0" w:rsidRDefault="00B12AE0" w:rsidP="00EE77A8">
      <w:pPr>
        <w:spacing w:line="276" w:lineRule="auto"/>
        <w:ind w:right="84"/>
        <w:jc w:val="both"/>
        <w:rPr>
          <w:sz w:val="22"/>
          <w:szCs w:val="22"/>
        </w:rPr>
      </w:pPr>
      <w:r w:rsidRPr="00B12AE0">
        <w:rPr>
          <w:sz w:val="22"/>
          <w:szCs w:val="22"/>
        </w:rPr>
        <w:t>h)</w:t>
      </w:r>
      <w:r w:rsidRPr="00B12AE0">
        <w:rPr>
          <w:sz w:val="22"/>
          <w:szCs w:val="22"/>
        </w:rPr>
        <w:tab/>
        <w:t>stav riešenia kybernetického bezpečnostného incidentu,</w:t>
      </w:r>
    </w:p>
    <w:p w14:paraId="651CACD7" w14:textId="77777777" w:rsidR="00B12AE0" w:rsidRPr="00B12AE0" w:rsidRDefault="00B12AE0" w:rsidP="00EE77A8">
      <w:pPr>
        <w:spacing w:line="276" w:lineRule="auto"/>
        <w:ind w:right="84"/>
        <w:jc w:val="both"/>
        <w:rPr>
          <w:sz w:val="22"/>
          <w:szCs w:val="22"/>
        </w:rPr>
      </w:pPr>
      <w:r w:rsidRPr="00B12AE0">
        <w:rPr>
          <w:sz w:val="22"/>
          <w:szCs w:val="22"/>
        </w:rPr>
        <w:t>i)</w:t>
      </w:r>
      <w:r w:rsidRPr="00B12AE0">
        <w:rPr>
          <w:sz w:val="22"/>
          <w:szCs w:val="22"/>
        </w:rPr>
        <w:tab/>
        <w:t>vykonané nápravné opatrenia, ak boli vykonané.</w:t>
      </w:r>
    </w:p>
    <w:p w14:paraId="181FB1FD" w14:textId="77777777" w:rsidR="00B12AE0" w:rsidRPr="00B12AE0" w:rsidRDefault="00B12AE0" w:rsidP="00EE77A8">
      <w:pPr>
        <w:ind w:right="84"/>
        <w:jc w:val="both"/>
        <w:rPr>
          <w:sz w:val="22"/>
          <w:szCs w:val="22"/>
        </w:rPr>
      </w:pPr>
    </w:p>
    <w:p w14:paraId="12FBF062" w14:textId="77777777" w:rsidR="00B12AE0" w:rsidRPr="00B12AE0" w:rsidRDefault="00B12AE0" w:rsidP="00EE77A8">
      <w:pPr>
        <w:ind w:right="84"/>
        <w:jc w:val="both"/>
        <w:rPr>
          <w:b/>
          <w:sz w:val="22"/>
          <w:szCs w:val="22"/>
        </w:rPr>
      </w:pPr>
      <w:r w:rsidRPr="00B12AE0">
        <w:rPr>
          <w:b/>
          <w:sz w:val="22"/>
          <w:szCs w:val="22"/>
        </w:rPr>
        <w:t xml:space="preserve">Kontaktné údaje zamestnancov ŽSR a dodávateľa pre oblasť ZKB  </w:t>
      </w:r>
    </w:p>
    <w:p w14:paraId="66419F4A" w14:textId="77777777" w:rsidR="00B12AE0" w:rsidRPr="00B12AE0" w:rsidRDefault="00B12AE0" w:rsidP="00EE77A8">
      <w:pPr>
        <w:spacing w:line="300" w:lineRule="exact"/>
        <w:ind w:right="84"/>
        <w:jc w:val="both"/>
        <w:rPr>
          <w:sz w:val="22"/>
          <w:szCs w:val="22"/>
        </w:rPr>
      </w:pPr>
      <w:r w:rsidRPr="00B12AE0">
        <w:rPr>
          <w:sz w:val="22"/>
          <w:szCs w:val="22"/>
        </w:rPr>
        <w:t>Zoznam a kontaktné údaje zamestnancov ŽSR pre oblasť kybernetickej bezpečnosti: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006"/>
        <w:gridCol w:w="2036"/>
        <w:gridCol w:w="2016"/>
      </w:tblGrid>
      <w:tr w:rsidR="00B12AE0" w:rsidRPr="00B12AE0" w14:paraId="54C86845" w14:textId="77777777" w:rsidTr="00527051">
        <w:tc>
          <w:tcPr>
            <w:tcW w:w="2376" w:type="dxa"/>
            <w:shd w:val="clear" w:color="auto" w:fill="auto"/>
          </w:tcPr>
          <w:p w14:paraId="7E88C2DB" w14:textId="77777777" w:rsidR="00B12AE0" w:rsidRPr="00B12AE0" w:rsidRDefault="00B12AE0" w:rsidP="00EE77A8">
            <w:pPr>
              <w:spacing w:line="300" w:lineRule="exact"/>
              <w:ind w:right="84"/>
              <w:jc w:val="both"/>
              <w:rPr>
                <w:b/>
                <w:sz w:val="22"/>
                <w:szCs w:val="22"/>
              </w:rPr>
            </w:pPr>
            <w:r w:rsidRPr="00B12AE0">
              <w:rPr>
                <w:b/>
                <w:sz w:val="22"/>
                <w:szCs w:val="22"/>
              </w:rPr>
              <w:t>Meno a priezvisko</w:t>
            </w:r>
          </w:p>
        </w:tc>
        <w:tc>
          <w:tcPr>
            <w:tcW w:w="3006" w:type="dxa"/>
            <w:shd w:val="clear" w:color="auto" w:fill="auto"/>
          </w:tcPr>
          <w:p w14:paraId="5FA837C1" w14:textId="77777777" w:rsidR="00B12AE0" w:rsidRPr="00B12AE0" w:rsidRDefault="00B12AE0" w:rsidP="00EE77A8">
            <w:pPr>
              <w:spacing w:line="300" w:lineRule="exact"/>
              <w:ind w:right="84"/>
              <w:jc w:val="both"/>
              <w:rPr>
                <w:b/>
                <w:sz w:val="22"/>
                <w:szCs w:val="22"/>
              </w:rPr>
            </w:pPr>
            <w:r w:rsidRPr="00B12AE0">
              <w:rPr>
                <w:b/>
                <w:sz w:val="22"/>
                <w:szCs w:val="22"/>
              </w:rPr>
              <w:t>Označenie role:</w:t>
            </w:r>
          </w:p>
        </w:tc>
        <w:tc>
          <w:tcPr>
            <w:tcW w:w="1814" w:type="dxa"/>
            <w:shd w:val="clear" w:color="auto" w:fill="auto"/>
          </w:tcPr>
          <w:p w14:paraId="536FCC0A" w14:textId="77777777" w:rsidR="00B12AE0" w:rsidRPr="00B12AE0" w:rsidRDefault="00B12AE0" w:rsidP="00EE77A8">
            <w:pPr>
              <w:spacing w:line="300" w:lineRule="exact"/>
              <w:ind w:right="84"/>
              <w:jc w:val="both"/>
              <w:rPr>
                <w:b/>
                <w:sz w:val="22"/>
                <w:szCs w:val="22"/>
              </w:rPr>
            </w:pPr>
            <w:r w:rsidRPr="00B12AE0">
              <w:rPr>
                <w:b/>
                <w:sz w:val="22"/>
                <w:szCs w:val="22"/>
              </w:rPr>
              <w:t>E-mail:</w:t>
            </w:r>
          </w:p>
        </w:tc>
        <w:tc>
          <w:tcPr>
            <w:tcW w:w="2016" w:type="dxa"/>
            <w:shd w:val="clear" w:color="auto" w:fill="auto"/>
          </w:tcPr>
          <w:p w14:paraId="02F38F2D" w14:textId="77777777" w:rsidR="00B12AE0" w:rsidRPr="00B12AE0" w:rsidRDefault="00B12AE0" w:rsidP="00EE77A8">
            <w:pPr>
              <w:spacing w:line="300" w:lineRule="exact"/>
              <w:ind w:right="84"/>
              <w:jc w:val="both"/>
              <w:rPr>
                <w:b/>
                <w:sz w:val="22"/>
                <w:szCs w:val="22"/>
              </w:rPr>
            </w:pPr>
            <w:r w:rsidRPr="00B12AE0">
              <w:rPr>
                <w:b/>
                <w:sz w:val="22"/>
                <w:szCs w:val="22"/>
              </w:rPr>
              <w:t>Tel. číslo:</w:t>
            </w:r>
          </w:p>
        </w:tc>
      </w:tr>
      <w:tr w:rsidR="00B12AE0" w:rsidRPr="00B12AE0" w14:paraId="5EFE9688" w14:textId="77777777" w:rsidTr="00527051">
        <w:tc>
          <w:tcPr>
            <w:tcW w:w="2376" w:type="dxa"/>
            <w:shd w:val="clear" w:color="auto" w:fill="auto"/>
          </w:tcPr>
          <w:p w14:paraId="2754FE61" w14:textId="77777777" w:rsidR="00B12AE0" w:rsidRPr="00B12AE0" w:rsidRDefault="00B12AE0" w:rsidP="00EE77A8">
            <w:pPr>
              <w:spacing w:line="300" w:lineRule="exact"/>
              <w:ind w:right="84"/>
              <w:jc w:val="both"/>
              <w:rPr>
                <w:sz w:val="22"/>
                <w:szCs w:val="22"/>
              </w:rPr>
            </w:pPr>
            <w:proofErr w:type="spellStart"/>
            <w:r w:rsidRPr="00B12AE0">
              <w:rPr>
                <w:sz w:val="22"/>
                <w:szCs w:val="22"/>
              </w:rPr>
              <w:t>Hotline</w:t>
            </w:r>
            <w:proofErr w:type="spellEnd"/>
            <w:r w:rsidRPr="00B12AE0">
              <w:rPr>
                <w:sz w:val="22"/>
                <w:szCs w:val="22"/>
              </w:rPr>
              <w:t xml:space="preserve"> - Service </w:t>
            </w:r>
            <w:proofErr w:type="spellStart"/>
            <w:r w:rsidRPr="00B12AE0">
              <w:rPr>
                <w:sz w:val="22"/>
                <w:szCs w:val="22"/>
              </w:rPr>
              <w:t>desk</w:t>
            </w:r>
            <w:proofErr w:type="spellEnd"/>
          </w:p>
        </w:tc>
        <w:tc>
          <w:tcPr>
            <w:tcW w:w="3006" w:type="dxa"/>
            <w:shd w:val="clear" w:color="auto" w:fill="auto"/>
          </w:tcPr>
          <w:p w14:paraId="02AF9B85" w14:textId="77777777" w:rsidR="00B12AE0" w:rsidRPr="00B12AE0" w:rsidRDefault="00B12AE0" w:rsidP="00EE77A8">
            <w:pPr>
              <w:spacing w:line="300" w:lineRule="exact"/>
              <w:ind w:right="84"/>
              <w:jc w:val="both"/>
              <w:rPr>
                <w:sz w:val="22"/>
                <w:szCs w:val="22"/>
              </w:rPr>
            </w:pPr>
            <w:r w:rsidRPr="00B12AE0">
              <w:rPr>
                <w:sz w:val="22"/>
                <w:szCs w:val="22"/>
              </w:rPr>
              <w:t>príjem a evidencia hlásení BKI</w:t>
            </w:r>
          </w:p>
        </w:tc>
        <w:tc>
          <w:tcPr>
            <w:tcW w:w="1814" w:type="dxa"/>
            <w:shd w:val="clear" w:color="auto" w:fill="auto"/>
          </w:tcPr>
          <w:p w14:paraId="25EDED59" w14:textId="77777777" w:rsidR="00B12AE0" w:rsidRPr="00B12AE0" w:rsidRDefault="00D42F1D" w:rsidP="00EE77A8">
            <w:pPr>
              <w:spacing w:line="300" w:lineRule="exact"/>
              <w:ind w:right="84"/>
              <w:jc w:val="both"/>
              <w:rPr>
                <w:sz w:val="22"/>
                <w:szCs w:val="22"/>
              </w:rPr>
            </w:pPr>
            <w:hyperlink r:id="rId18" w:history="1">
              <w:r w:rsidR="00B12AE0" w:rsidRPr="00B12AE0">
                <w:rPr>
                  <w:sz w:val="22"/>
                  <w:szCs w:val="22"/>
                </w:rPr>
                <w:t>servicedesk@zsr.sk</w:t>
              </w:r>
            </w:hyperlink>
          </w:p>
        </w:tc>
        <w:tc>
          <w:tcPr>
            <w:tcW w:w="2016" w:type="dxa"/>
            <w:shd w:val="clear" w:color="auto" w:fill="auto"/>
          </w:tcPr>
          <w:p w14:paraId="33B7335F" w14:textId="77777777" w:rsidR="00B12AE0" w:rsidRPr="00B12AE0" w:rsidRDefault="00B12AE0" w:rsidP="00EE77A8">
            <w:pPr>
              <w:spacing w:line="300" w:lineRule="exact"/>
              <w:ind w:right="84"/>
              <w:jc w:val="both"/>
              <w:rPr>
                <w:sz w:val="22"/>
                <w:szCs w:val="22"/>
              </w:rPr>
            </w:pPr>
            <w:r w:rsidRPr="00B12AE0">
              <w:rPr>
                <w:sz w:val="22"/>
                <w:szCs w:val="22"/>
              </w:rPr>
              <w:t>+421 220 292 727</w:t>
            </w:r>
          </w:p>
          <w:p w14:paraId="163A8B4C" w14:textId="77777777" w:rsidR="00B12AE0" w:rsidRPr="00B12AE0" w:rsidRDefault="00B12AE0" w:rsidP="00EE77A8">
            <w:pPr>
              <w:spacing w:line="300" w:lineRule="exact"/>
              <w:ind w:right="84"/>
              <w:jc w:val="both"/>
              <w:rPr>
                <w:sz w:val="22"/>
                <w:szCs w:val="22"/>
              </w:rPr>
            </w:pPr>
            <w:r w:rsidRPr="00B12AE0">
              <w:rPr>
                <w:sz w:val="22"/>
                <w:szCs w:val="22"/>
              </w:rPr>
              <w:t>+421 220 292 000 - voľba "3"</w:t>
            </w:r>
          </w:p>
        </w:tc>
      </w:tr>
      <w:tr w:rsidR="00B12AE0" w:rsidRPr="00B12AE0" w14:paraId="109EA0D0" w14:textId="77777777" w:rsidTr="00527051">
        <w:tc>
          <w:tcPr>
            <w:tcW w:w="2376" w:type="dxa"/>
            <w:shd w:val="clear" w:color="auto" w:fill="auto"/>
          </w:tcPr>
          <w:p w14:paraId="67E1DAE3" w14:textId="77777777" w:rsidR="00B12AE0" w:rsidRPr="00B12AE0" w:rsidRDefault="00B12AE0" w:rsidP="00EE77A8">
            <w:pPr>
              <w:spacing w:line="300" w:lineRule="exact"/>
              <w:ind w:right="84"/>
              <w:jc w:val="both"/>
              <w:rPr>
                <w:i/>
                <w:sz w:val="22"/>
                <w:szCs w:val="22"/>
              </w:rPr>
            </w:pPr>
            <w:r w:rsidRPr="00B12AE0">
              <w:rPr>
                <w:i/>
                <w:sz w:val="22"/>
                <w:szCs w:val="22"/>
                <w:highlight w:val="lightGray"/>
              </w:rPr>
              <w:t>(doplní obstarávateľ)</w:t>
            </w:r>
          </w:p>
        </w:tc>
        <w:tc>
          <w:tcPr>
            <w:tcW w:w="3006" w:type="dxa"/>
            <w:shd w:val="clear" w:color="auto" w:fill="auto"/>
          </w:tcPr>
          <w:p w14:paraId="5E971D7D" w14:textId="77777777" w:rsidR="00B12AE0" w:rsidRPr="00B12AE0" w:rsidRDefault="00B12AE0" w:rsidP="00EE77A8">
            <w:pPr>
              <w:spacing w:line="300" w:lineRule="exact"/>
              <w:ind w:right="84"/>
              <w:jc w:val="both"/>
              <w:rPr>
                <w:sz w:val="22"/>
                <w:szCs w:val="22"/>
              </w:rPr>
            </w:pPr>
          </w:p>
        </w:tc>
        <w:tc>
          <w:tcPr>
            <w:tcW w:w="1814" w:type="dxa"/>
            <w:shd w:val="clear" w:color="auto" w:fill="auto"/>
          </w:tcPr>
          <w:p w14:paraId="66533B3F" w14:textId="77777777" w:rsidR="00B12AE0" w:rsidRPr="00B12AE0" w:rsidRDefault="00B12AE0" w:rsidP="00EE77A8">
            <w:pPr>
              <w:spacing w:line="300" w:lineRule="exact"/>
              <w:ind w:right="84"/>
              <w:jc w:val="both"/>
              <w:rPr>
                <w:sz w:val="22"/>
                <w:szCs w:val="22"/>
              </w:rPr>
            </w:pPr>
          </w:p>
        </w:tc>
        <w:tc>
          <w:tcPr>
            <w:tcW w:w="2016" w:type="dxa"/>
            <w:shd w:val="clear" w:color="auto" w:fill="auto"/>
          </w:tcPr>
          <w:p w14:paraId="2214BCE0" w14:textId="77777777" w:rsidR="00B12AE0" w:rsidRPr="00B12AE0" w:rsidRDefault="00B12AE0" w:rsidP="00EE77A8">
            <w:pPr>
              <w:spacing w:line="300" w:lineRule="exact"/>
              <w:ind w:right="84"/>
              <w:jc w:val="both"/>
              <w:rPr>
                <w:sz w:val="22"/>
                <w:szCs w:val="22"/>
              </w:rPr>
            </w:pPr>
          </w:p>
        </w:tc>
      </w:tr>
      <w:tr w:rsidR="00B12AE0" w:rsidRPr="00B12AE0" w14:paraId="3DC9D1E6" w14:textId="77777777" w:rsidTr="00527051">
        <w:tc>
          <w:tcPr>
            <w:tcW w:w="2376" w:type="dxa"/>
            <w:shd w:val="clear" w:color="auto" w:fill="auto"/>
          </w:tcPr>
          <w:p w14:paraId="308C1152" w14:textId="77777777" w:rsidR="00B12AE0" w:rsidRPr="00B12AE0" w:rsidRDefault="00B12AE0" w:rsidP="00EE77A8">
            <w:pPr>
              <w:spacing w:line="300" w:lineRule="exact"/>
              <w:ind w:right="84"/>
              <w:jc w:val="both"/>
              <w:rPr>
                <w:sz w:val="22"/>
                <w:szCs w:val="22"/>
              </w:rPr>
            </w:pPr>
            <w:r w:rsidRPr="00B12AE0">
              <w:rPr>
                <w:i/>
                <w:sz w:val="22"/>
                <w:szCs w:val="22"/>
                <w:highlight w:val="lightGray"/>
              </w:rPr>
              <w:t>(doplní obstarávateľ)</w:t>
            </w:r>
          </w:p>
        </w:tc>
        <w:tc>
          <w:tcPr>
            <w:tcW w:w="3006" w:type="dxa"/>
            <w:shd w:val="clear" w:color="auto" w:fill="auto"/>
          </w:tcPr>
          <w:p w14:paraId="088154C1" w14:textId="77777777" w:rsidR="00B12AE0" w:rsidRPr="00B12AE0" w:rsidRDefault="00B12AE0" w:rsidP="00EE77A8">
            <w:pPr>
              <w:spacing w:line="300" w:lineRule="exact"/>
              <w:ind w:right="84"/>
              <w:rPr>
                <w:sz w:val="22"/>
                <w:szCs w:val="22"/>
              </w:rPr>
            </w:pPr>
          </w:p>
        </w:tc>
        <w:tc>
          <w:tcPr>
            <w:tcW w:w="1814" w:type="dxa"/>
            <w:shd w:val="clear" w:color="auto" w:fill="auto"/>
          </w:tcPr>
          <w:p w14:paraId="649D1B0C" w14:textId="77777777" w:rsidR="00B12AE0" w:rsidRPr="00B12AE0" w:rsidRDefault="00B12AE0" w:rsidP="00EE77A8">
            <w:pPr>
              <w:spacing w:line="300" w:lineRule="exact"/>
              <w:ind w:right="84"/>
              <w:jc w:val="both"/>
              <w:rPr>
                <w:sz w:val="22"/>
                <w:szCs w:val="22"/>
              </w:rPr>
            </w:pPr>
          </w:p>
        </w:tc>
        <w:tc>
          <w:tcPr>
            <w:tcW w:w="2016" w:type="dxa"/>
            <w:shd w:val="clear" w:color="auto" w:fill="auto"/>
          </w:tcPr>
          <w:p w14:paraId="7A237844" w14:textId="77777777" w:rsidR="00B12AE0" w:rsidRPr="00B12AE0" w:rsidRDefault="00B12AE0" w:rsidP="00EE77A8">
            <w:pPr>
              <w:spacing w:line="300" w:lineRule="exact"/>
              <w:ind w:right="84"/>
              <w:jc w:val="both"/>
              <w:rPr>
                <w:sz w:val="22"/>
                <w:szCs w:val="22"/>
              </w:rPr>
            </w:pPr>
          </w:p>
        </w:tc>
      </w:tr>
    </w:tbl>
    <w:p w14:paraId="02862E83" w14:textId="77777777" w:rsidR="00B12AE0" w:rsidRPr="00B12AE0" w:rsidRDefault="00B12AE0" w:rsidP="00EE77A8">
      <w:pPr>
        <w:ind w:right="84"/>
        <w:jc w:val="both"/>
        <w:rPr>
          <w:sz w:val="22"/>
          <w:szCs w:val="22"/>
        </w:rPr>
      </w:pPr>
    </w:p>
    <w:p w14:paraId="2A3E9B9B" w14:textId="3D72D82B" w:rsidR="00B87704" w:rsidRDefault="00B87704" w:rsidP="00EE77A8">
      <w:pPr>
        <w:spacing w:line="300" w:lineRule="exact"/>
        <w:ind w:right="84"/>
        <w:jc w:val="both"/>
        <w:rPr>
          <w:sz w:val="22"/>
          <w:szCs w:val="22"/>
        </w:rPr>
      </w:pPr>
    </w:p>
    <w:p w14:paraId="79DBC75A" w14:textId="231DEEEF" w:rsidR="00B87704" w:rsidRDefault="00B87704" w:rsidP="00EE77A8">
      <w:pPr>
        <w:spacing w:line="300" w:lineRule="exact"/>
        <w:ind w:right="84"/>
        <w:jc w:val="both"/>
        <w:rPr>
          <w:sz w:val="22"/>
          <w:szCs w:val="22"/>
        </w:rPr>
      </w:pPr>
    </w:p>
    <w:p w14:paraId="4E6403F7" w14:textId="77777777" w:rsidR="00B87704" w:rsidRDefault="00B87704" w:rsidP="00EE77A8">
      <w:pPr>
        <w:spacing w:line="300" w:lineRule="exact"/>
        <w:ind w:right="84"/>
        <w:jc w:val="both"/>
        <w:rPr>
          <w:sz w:val="22"/>
          <w:szCs w:val="22"/>
        </w:rPr>
      </w:pPr>
    </w:p>
    <w:p w14:paraId="70B315C7" w14:textId="13471D60" w:rsidR="00B12AE0" w:rsidRPr="00B12AE0" w:rsidRDefault="00B12AE0" w:rsidP="00EE77A8">
      <w:pPr>
        <w:spacing w:line="300" w:lineRule="exact"/>
        <w:ind w:right="84"/>
        <w:jc w:val="both"/>
        <w:rPr>
          <w:sz w:val="22"/>
          <w:szCs w:val="22"/>
        </w:rPr>
      </w:pPr>
      <w:r w:rsidRPr="00B12AE0">
        <w:rPr>
          <w:sz w:val="22"/>
          <w:szCs w:val="22"/>
        </w:rPr>
        <w:lastRenderedPageBreak/>
        <w:t>Zoznam a kontaktné údaje zamestnancov Dodávateľa pre oblasť kybernetickej bezpečnosti: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17"/>
        <w:gridCol w:w="2303"/>
        <w:gridCol w:w="2442"/>
      </w:tblGrid>
      <w:tr w:rsidR="00B12AE0" w:rsidRPr="00B12AE0" w14:paraId="6B6F3D9C" w14:textId="77777777" w:rsidTr="00527051">
        <w:tc>
          <w:tcPr>
            <w:tcW w:w="2689" w:type="dxa"/>
            <w:shd w:val="clear" w:color="auto" w:fill="auto"/>
          </w:tcPr>
          <w:p w14:paraId="21576A5C" w14:textId="77777777" w:rsidR="00B12AE0" w:rsidRPr="00B12AE0" w:rsidRDefault="00B12AE0" w:rsidP="00EE77A8">
            <w:pPr>
              <w:spacing w:line="300" w:lineRule="exact"/>
              <w:ind w:right="84"/>
              <w:jc w:val="both"/>
              <w:rPr>
                <w:b/>
                <w:sz w:val="22"/>
                <w:szCs w:val="22"/>
              </w:rPr>
            </w:pPr>
            <w:r w:rsidRPr="00B12AE0">
              <w:rPr>
                <w:b/>
                <w:sz w:val="22"/>
                <w:szCs w:val="22"/>
              </w:rPr>
              <w:t>Meno a priezvisko</w:t>
            </w:r>
          </w:p>
        </w:tc>
        <w:tc>
          <w:tcPr>
            <w:tcW w:w="1917" w:type="dxa"/>
            <w:shd w:val="clear" w:color="auto" w:fill="auto"/>
          </w:tcPr>
          <w:p w14:paraId="31980797" w14:textId="77777777" w:rsidR="00B12AE0" w:rsidRPr="00B12AE0" w:rsidRDefault="00B12AE0" w:rsidP="00EE77A8">
            <w:pPr>
              <w:spacing w:line="300" w:lineRule="exact"/>
              <w:ind w:right="84"/>
              <w:jc w:val="both"/>
              <w:rPr>
                <w:b/>
                <w:sz w:val="22"/>
                <w:szCs w:val="22"/>
              </w:rPr>
            </w:pPr>
            <w:r w:rsidRPr="00B12AE0">
              <w:rPr>
                <w:b/>
                <w:sz w:val="22"/>
                <w:szCs w:val="22"/>
              </w:rPr>
              <w:t>Označenie role:</w:t>
            </w:r>
          </w:p>
        </w:tc>
        <w:tc>
          <w:tcPr>
            <w:tcW w:w="2303" w:type="dxa"/>
            <w:shd w:val="clear" w:color="auto" w:fill="auto"/>
          </w:tcPr>
          <w:p w14:paraId="3068003A" w14:textId="77777777" w:rsidR="00B12AE0" w:rsidRPr="00B12AE0" w:rsidRDefault="00B12AE0" w:rsidP="00EE77A8">
            <w:pPr>
              <w:spacing w:line="300" w:lineRule="exact"/>
              <w:ind w:right="84"/>
              <w:jc w:val="both"/>
              <w:rPr>
                <w:b/>
                <w:sz w:val="22"/>
                <w:szCs w:val="22"/>
              </w:rPr>
            </w:pPr>
            <w:r w:rsidRPr="00B12AE0">
              <w:rPr>
                <w:b/>
                <w:sz w:val="22"/>
                <w:szCs w:val="22"/>
              </w:rPr>
              <w:t>E-mail:</w:t>
            </w:r>
          </w:p>
        </w:tc>
        <w:tc>
          <w:tcPr>
            <w:tcW w:w="2442" w:type="dxa"/>
            <w:shd w:val="clear" w:color="auto" w:fill="auto"/>
          </w:tcPr>
          <w:p w14:paraId="20DD78C7" w14:textId="77777777" w:rsidR="00B12AE0" w:rsidRPr="00B12AE0" w:rsidRDefault="00B12AE0" w:rsidP="00EE77A8">
            <w:pPr>
              <w:spacing w:line="300" w:lineRule="exact"/>
              <w:ind w:right="84"/>
              <w:jc w:val="both"/>
              <w:rPr>
                <w:b/>
                <w:sz w:val="22"/>
                <w:szCs w:val="22"/>
              </w:rPr>
            </w:pPr>
            <w:r w:rsidRPr="00B12AE0">
              <w:rPr>
                <w:b/>
                <w:sz w:val="22"/>
                <w:szCs w:val="22"/>
              </w:rPr>
              <w:t>Tel. číslo:</w:t>
            </w:r>
          </w:p>
        </w:tc>
      </w:tr>
      <w:tr w:rsidR="00B12AE0" w:rsidRPr="00B12AE0" w14:paraId="630E93E6" w14:textId="77777777" w:rsidTr="00527051">
        <w:tc>
          <w:tcPr>
            <w:tcW w:w="2689" w:type="dxa"/>
            <w:shd w:val="clear" w:color="auto" w:fill="auto"/>
          </w:tcPr>
          <w:p w14:paraId="259B8947" w14:textId="67EDBDC9" w:rsidR="00B12AE0" w:rsidRPr="00B12AE0" w:rsidRDefault="00B12AE0" w:rsidP="00EE77A8">
            <w:pPr>
              <w:spacing w:line="300" w:lineRule="exact"/>
              <w:ind w:right="84"/>
              <w:jc w:val="both"/>
              <w:rPr>
                <w:i/>
                <w:sz w:val="22"/>
                <w:szCs w:val="22"/>
              </w:rPr>
            </w:pPr>
            <w:r w:rsidRPr="00B12AE0">
              <w:rPr>
                <w:i/>
                <w:sz w:val="22"/>
                <w:szCs w:val="22"/>
                <w:highlight w:val="lightGray"/>
              </w:rPr>
              <w:t xml:space="preserve">(doplní </w:t>
            </w:r>
            <w:r w:rsidR="00B26DC8">
              <w:rPr>
                <w:i/>
                <w:sz w:val="22"/>
                <w:szCs w:val="22"/>
                <w:highlight w:val="lightGray"/>
              </w:rPr>
              <w:t xml:space="preserve">úspešný </w:t>
            </w:r>
            <w:r w:rsidRPr="00B12AE0">
              <w:rPr>
                <w:i/>
                <w:sz w:val="22"/>
                <w:szCs w:val="22"/>
                <w:highlight w:val="lightGray"/>
              </w:rPr>
              <w:t>uchádzač)</w:t>
            </w:r>
          </w:p>
        </w:tc>
        <w:tc>
          <w:tcPr>
            <w:tcW w:w="1917" w:type="dxa"/>
            <w:shd w:val="clear" w:color="auto" w:fill="auto"/>
          </w:tcPr>
          <w:p w14:paraId="5AEE2928" w14:textId="77777777" w:rsidR="00B12AE0" w:rsidRPr="00B12AE0" w:rsidRDefault="00B12AE0" w:rsidP="00EE77A8">
            <w:pPr>
              <w:spacing w:line="300" w:lineRule="exact"/>
              <w:ind w:right="84"/>
              <w:jc w:val="both"/>
              <w:rPr>
                <w:sz w:val="22"/>
                <w:szCs w:val="22"/>
              </w:rPr>
            </w:pPr>
          </w:p>
        </w:tc>
        <w:tc>
          <w:tcPr>
            <w:tcW w:w="2303" w:type="dxa"/>
            <w:shd w:val="clear" w:color="auto" w:fill="auto"/>
          </w:tcPr>
          <w:p w14:paraId="7DADBE7E" w14:textId="77777777" w:rsidR="00B12AE0" w:rsidRPr="00B12AE0" w:rsidRDefault="00B12AE0" w:rsidP="00EE77A8">
            <w:pPr>
              <w:spacing w:line="300" w:lineRule="exact"/>
              <w:ind w:right="84"/>
              <w:jc w:val="both"/>
              <w:rPr>
                <w:sz w:val="22"/>
                <w:szCs w:val="22"/>
              </w:rPr>
            </w:pPr>
          </w:p>
        </w:tc>
        <w:tc>
          <w:tcPr>
            <w:tcW w:w="2442" w:type="dxa"/>
            <w:shd w:val="clear" w:color="auto" w:fill="auto"/>
          </w:tcPr>
          <w:p w14:paraId="0D71D53F" w14:textId="77777777" w:rsidR="00B12AE0" w:rsidRPr="00B12AE0" w:rsidRDefault="00B12AE0" w:rsidP="00EE77A8">
            <w:pPr>
              <w:spacing w:line="300" w:lineRule="exact"/>
              <w:ind w:right="84"/>
              <w:jc w:val="both"/>
              <w:rPr>
                <w:sz w:val="22"/>
                <w:szCs w:val="22"/>
              </w:rPr>
            </w:pPr>
          </w:p>
        </w:tc>
      </w:tr>
      <w:tr w:rsidR="00B12AE0" w:rsidRPr="00B12AE0" w14:paraId="5B726BF3" w14:textId="77777777" w:rsidTr="00527051">
        <w:tc>
          <w:tcPr>
            <w:tcW w:w="2689" w:type="dxa"/>
            <w:shd w:val="clear" w:color="auto" w:fill="auto"/>
          </w:tcPr>
          <w:p w14:paraId="414CB95E" w14:textId="32E5532A" w:rsidR="00B12AE0" w:rsidRPr="00B12AE0" w:rsidRDefault="00B12AE0" w:rsidP="00EE77A8">
            <w:pPr>
              <w:spacing w:line="300" w:lineRule="exact"/>
              <w:ind w:right="84"/>
              <w:jc w:val="both"/>
              <w:rPr>
                <w:sz w:val="22"/>
                <w:szCs w:val="22"/>
              </w:rPr>
            </w:pPr>
            <w:r w:rsidRPr="00B12AE0">
              <w:rPr>
                <w:i/>
                <w:sz w:val="22"/>
                <w:szCs w:val="22"/>
                <w:highlight w:val="lightGray"/>
              </w:rPr>
              <w:t xml:space="preserve">(doplní </w:t>
            </w:r>
            <w:r w:rsidR="00B26DC8">
              <w:rPr>
                <w:i/>
                <w:sz w:val="22"/>
                <w:szCs w:val="22"/>
                <w:highlight w:val="lightGray"/>
              </w:rPr>
              <w:t xml:space="preserve">úspešný </w:t>
            </w:r>
            <w:r w:rsidRPr="00B12AE0">
              <w:rPr>
                <w:i/>
                <w:sz w:val="22"/>
                <w:szCs w:val="22"/>
                <w:highlight w:val="lightGray"/>
              </w:rPr>
              <w:t>uchádzač)</w:t>
            </w:r>
          </w:p>
        </w:tc>
        <w:tc>
          <w:tcPr>
            <w:tcW w:w="1917" w:type="dxa"/>
            <w:shd w:val="clear" w:color="auto" w:fill="auto"/>
          </w:tcPr>
          <w:p w14:paraId="37702AAF" w14:textId="77777777" w:rsidR="00B12AE0" w:rsidRPr="00B12AE0" w:rsidRDefault="00B12AE0" w:rsidP="00EE77A8">
            <w:pPr>
              <w:spacing w:line="300" w:lineRule="exact"/>
              <w:ind w:right="84"/>
              <w:jc w:val="both"/>
              <w:rPr>
                <w:sz w:val="22"/>
                <w:szCs w:val="22"/>
              </w:rPr>
            </w:pPr>
          </w:p>
        </w:tc>
        <w:tc>
          <w:tcPr>
            <w:tcW w:w="2303" w:type="dxa"/>
            <w:shd w:val="clear" w:color="auto" w:fill="auto"/>
          </w:tcPr>
          <w:p w14:paraId="652245C0" w14:textId="77777777" w:rsidR="00B12AE0" w:rsidRPr="00B12AE0" w:rsidRDefault="00B12AE0" w:rsidP="00EE77A8">
            <w:pPr>
              <w:spacing w:line="300" w:lineRule="exact"/>
              <w:ind w:right="84"/>
              <w:jc w:val="both"/>
              <w:rPr>
                <w:sz w:val="22"/>
                <w:szCs w:val="22"/>
              </w:rPr>
            </w:pPr>
          </w:p>
        </w:tc>
        <w:tc>
          <w:tcPr>
            <w:tcW w:w="2442" w:type="dxa"/>
            <w:shd w:val="clear" w:color="auto" w:fill="auto"/>
          </w:tcPr>
          <w:p w14:paraId="6EDAD035" w14:textId="77777777" w:rsidR="00B12AE0" w:rsidRPr="00B12AE0" w:rsidRDefault="00B12AE0" w:rsidP="00EE77A8">
            <w:pPr>
              <w:spacing w:line="300" w:lineRule="exact"/>
              <w:ind w:right="84"/>
              <w:jc w:val="both"/>
              <w:rPr>
                <w:sz w:val="22"/>
                <w:szCs w:val="22"/>
              </w:rPr>
            </w:pPr>
          </w:p>
        </w:tc>
      </w:tr>
      <w:tr w:rsidR="00B12AE0" w:rsidRPr="00B12AE0" w14:paraId="2550B82D" w14:textId="77777777" w:rsidTr="00527051">
        <w:tc>
          <w:tcPr>
            <w:tcW w:w="2689" w:type="dxa"/>
            <w:shd w:val="clear" w:color="auto" w:fill="auto"/>
          </w:tcPr>
          <w:p w14:paraId="4FA43C4B" w14:textId="0C00565C" w:rsidR="00B12AE0" w:rsidRPr="00B12AE0" w:rsidRDefault="00B12AE0" w:rsidP="00EE77A8">
            <w:pPr>
              <w:spacing w:line="300" w:lineRule="exact"/>
              <w:ind w:right="84"/>
              <w:jc w:val="both"/>
              <w:rPr>
                <w:sz w:val="22"/>
                <w:szCs w:val="22"/>
              </w:rPr>
            </w:pPr>
            <w:r w:rsidRPr="00B12AE0">
              <w:rPr>
                <w:i/>
                <w:sz w:val="22"/>
                <w:szCs w:val="22"/>
                <w:highlight w:val="lightGray"/>
              </w:rPr>
              <w:t xml:space="preserve">(doplní </w:t>
            </w:r>
            <w:r w:rsidR="00B26DC8">
              <w:rPr>
                <w:i/>
                <w:sz w:val="22"/>
                <w:szCs w:val="22"/>
                <w:highlight w:val="lightGray"/>
              </w:rPr>
              <w:t xml:space="preserve">úspešný </w:t>
            </w:r>
            <w:r w:rsidRPr="00B12AE0">
              <w:rPr>
                <w:i/>
                <w:sz w:val="22"/>
                <w:szCs w:val="22"/>
                <w:highlight w:val="lightGray"/>
              </w:rPr>
              <w:t>uchádzač)</w:t>
            </w:r>
          </w:p>
        </w:tc>
        <w:tc>
          <w:tcPr>
            <w:tcW w:w="1917" w:type="dxa"/>
            <w:shd w:val="clear" w:color="auto" w:fill="auto"/>
          </w:tcPr>
          <w:p w14:paraId="6AA9DC1D" w14:textId="77777777" w:rsidR="00B12AE0" w:rsidRPr="00B12AE0" w:rsidRDefault="00B12AE0" w:rsidP="00EE77A8">
            <w:pPr>
              <w:spacing w:line="300" w:lineRule="exact"/>
              <w:ind w:right="84"/>
              <w:jc w:val="both"/>
              <w:rPr>
                <w:sz w:val="22"/>
                <w:szCs w:val="22"/>
              </w:rPr>
            </w:pPr>
          </w:p>
        </w:tc>
        <w:tc>
          <w:tcPr>
            <w:tcW w:w="2303" w:type="dxa"/>
            <w:shd w:val="clear" w:color="auto" w:fill="auto"/>
          </w:tcPr>
          <w:p w14:paraId="116E40B2" w14:textId="77777777" w:rsidR="00B12AE0" w:rsidRPr="00B12AE0" w:rsidRDefault="00B12AE0" w:rsidP="00EE77A8">
            <w:pPr>
              <w:spacing w:line="300" w:lineRule="exact"/>
              <w:ind w:right="84"/>
              <w:jc w:val="both"/>
              <w:rPr>
                <w:sz w:val="22"/>
                <w:szCs w:val="22"/>
              </w:rPr>
            </w:pPr>
          </w:p>
        </w:tc>
        <w:tc>
          <w:tcPr>
            <w:tcW w:w="2442" w:type="dxa"/>
            <w:shd w:val="clear" w:color="auto" w:fill="auto"/>
          </w:tcPr>
          <w:p w14:paraId="4DB49F51" w14:textId="77777777" w:rsidR="00B12AE0" w:rsidRPr="00B12AE0" w:rsidRDefault="00B12AE0" w:rsidP="00EE77A8">
            <w:pPr>
              <w:spacing w:line="300" w:lineRule="exact"/>
              <w:ind w:right="84"/>
              <w:jc w:val="both"/>
              <w:rPr>
                <w:sz w:val="22"/>
                <w:szCs w:val="22"/>
              </w:rPr>
            </w:pPr>
          </w:p>
        </w:tc>
      </w:tr>
    </w:tbl>
    <w:p w14:paraId="42823CFF" w14:textId="5F4437C0" w:rsidR="00B87704" w:rsidRDefault="00B87704" w:rsidP="005A1EA2">
      <w:pPr>
        <w:tabs>
          <w:tab w:val="left" w:pos="1843"/>
        </w:tabs>
        <w:jc w:val="both"/>
        <w:rPr>
          <w:sz w:val="22"/>
          <w:szCs w:val="22"/>
        </w:rPr>
      </w:pPr>
    </w:p>
    <w:p w14:paraId="3807937C" w14:textId="77777777" w:rsidR="00B87704" w:rsidRPr="00B87704" w:rsidRDefault="00B87704" w:rsidP="00B87704">
      <w:pPr>
        <w:rPr>
          <w:sz w:val="22"/>
          <w:szCs w:val="22"/>
        </w:rPr>
      </w:pPr>
    </w:p>
    <w:p w14:paraId="5E7C0445" w14:textId="77777777" w:rsidR="00B87704" w:rsidRPr="00B87704" w:rsidRDefault="00B87704" w:rsidP="00B87704">
      <w:pPr>
        <w:rPr>
          <w:sz w:val="22"/>
          <w:szCs w:val="22"/>
        </w:rPr>
      </w:pPr>
    </w:p>
    <w:p w14:paraId="20CF6A45" w14:textId="77777777" w:rsidR="00B87704" w:rsidRPr="00B87704" w:rsidRDefault="00B87704" w:rsidP="00B87704">
      <w:pPr>
        <w:rPr>
          <w:sz w:val="22"/>
          <w:szCs w:val="22"/>
        </w:rPr>
      </w:pPr>
    </w:p>
    <w:p w14:paraId="571BB377" w14:textId="3A400B21" w:rsidR="00B87704" w:rsidRDefault="00B87704" w:rsidP="00B87704">
      <w:pPr>
        <w:rPr>
          <w:sz w:val="22"/>
          <w:szCs w:val="22"/>
        </w:rPr>
      </w:pPr>
    </w:p>
    <w:p w14:paraId="18333F0A" w14:textId="77777777" w:rsidR="00B87704" w:rsidRDefault="00B87704">
      <w:pPr>
        <w:rPr>
          <w:b/>
          <w:sz w:val="22"/>
          <w:szCs w:val="22"/>
        </w:rPr>
      </w:pPr>
      <w:r>
        <w:rPr>
          <w:b/>
          <w:sz w:val="22"/>
          <w:szCs w:val="22"/>
        </w:rPr>
        <w:br w:type="page"/>
      </w:r>
    </w:p>
    <w:p w14:paraId="509E2F56" w14:textId="595E7820" w:rsidR="006C3F84" w:rsidRPr="006C3F84" w:rsidRDefault="00B87704" w:rsidP="00B87704">
      <w:pPr>
        <w:rPr>
          <w:b/>
          <w:bCs/>
          <w:sz w:val="22"/>
          <w:szCs w:val="22"/>
        </w:rPr>
      </w:pPr>
      <w:r w:rsidRPr="00B87704">
        <w:rPr>
          <w:b/>
          <w:sz w:val="22"/>
          <w:szCs w:val="22"/>
        </w:rPr>
        <w:lastRenderedPageBreak/>
        <w:t>P</w:t>
      </w:r>
      <w:r w:rsidR="006C3F84">
        <w:rPr>
          <w:b/>
          <w:bCs/>
          <w:sz w:val="22"/>
          <w:szCs w:val="22"/>
        </w:rPr>
        <w:t xml:space="preserve">ríloha č. 10 </w:t>
      </w:r>
      <w:r w:rsidR="006C3F84" w:rsidRPr="006C3F84">
        <w:rPr>
          <w:b/>
          <w:bCs/>
          <w:sz w:val="22"/>
          <w:szCs w:val="22"/>
        </w:rPr>
        <w:t>– Zoznam odborných pracovníkov</w:t>
      </w:r>
    </w:p>
    <w:p w14:paraId="5F8ADB05" w14:textId="77777777" w:rsidR="006C3F84" w:rsidRPr="006C3F84" w:rsidRDefault="006C3F84" w:rsidP="006C3F84">
      <w:pPr>
        <w:tabs>
          <w:tab w:val="left" w:pos="2552"/>
        </w:tabs>
        <w:ind w:right="-142"/>
        <w:rPr>
          <w:bCs/>
          <w:i/>
          <w:sz w:val="22"/>
          <w:szCs w:val="22"/>
        </w:rPr>
      </w:pPr>
      <w:r w:rsidRPr="006C3F84">
        <w:rPr>
          <w:bCs/>
          <w:i/>
          <w:sz w:val="22"/>
          <w:szCs w:val="22"/>
          <w:highlight w:val="lightGray"/>
        </w:rPr>
        <w:t>(vyplní úspešný uchádzač)</w:t>
      </w:r>
    </w:p>
    <w:p w14:paraId="6D01346B" w14:textId="77777777" w:rsidR="006C3F84" w:rsidRPr="006C3F84" w:rsidRDefault="006C3F84" w:rsidP="006C3F84">
      <w:pPr>
        <w:tabs>
          <w:tab w:val="left" w:pos="7371"/>
        </w:tabs>
        <w:ind w:left="360" w:right="-142"/>
        <w:jc w:val="center"/>
        <w:rPr>
          <w:b/>
          <w:caps/>
          <w:sz w:val="22"/>
          <w:szCs w:val="22"/>
        </w:rPr>
      </w:pPr>
      <w:r w:rsidRPr="006C3F84">
        <w:rPr>
          <w:b/>
          <w:caps/>
          <w:sz w:val="22"/>
          <w:szCs w:val="22"/>
        </w:rPr>
        <w:t>Zoznam odbornÝCH PRACOVNÍKOV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3138"/>
        <w:gridCol w:w="3312"/>
      </w:tblGrid>
      <w:tr w:rsidR="006C3F84" w:rsidRPr="006C3F84" w14:paraId="439B3045" w14:textId="77777777" w:rsidTr="00527051">
        <w:trPr>
          <w:trHeight w:val="951"/>
        </w:trPr>
        <w:tc>
          <w:tcPr>
            <w:tcW w:w="2590" w:type="dxa"/>
            <w:tcBorders>
              <w:top w:val="single" w:sz="12" w:space="0" w:color="auto"/>
              <w:left w:val="single" w:sz="12" w:space="0" w:color="auto"/>
              <w:bottom w:val="single" w:sz="12" w:space="0" w:color="auto"/>
              <w:right w:val="single" w:sz="12" w:space="0" w:color="auto"/>
            </w:tcBorders>
            <w:shd w:val="clear" w:color="auto" w:fill="auto"/>
          </w:tcPr>
          <w:p w14:paraId="6244D266" w14:textId="77777777" w:rsidR="006C3F84" w:rsidRPr="006C3F84" w:rsidRDefault="006C3F84" w:rsidP="00527051">
            <w:pPr>
              <w:ind w:right="-142"/>
              <w:rPr>
                <w:sz w:val="22"/>
                <w:szCs w:val="22"/>
              </w:rPr>
            </w:pPr>
          </w:p>
          <w:p w14:paraId="054871B1" w14:textId="77777777" w:rsidR="006C3F84" w:rsidRPr="006C3F84" w:rsidRDefault="006C3F84" w:rsidP="00527051">
            <w:pPr>
              <w:spacing w:after="100" w:afterAutospacing="1"/>
              <w:ind w:right="-142"/>
              <w:jc w:val="center"/>
              <w:rPr>
                <w:sz w:val="22"/>
                <w:szCs w:val="22"/>
              </w:rPr>
            </w:pPr>
            <w:r w:rsidRPr="006C3F84">
              <w:rPr>
                <w:sz w:val="22"/>
                <w:szCs w:val="22"/>
              </w:rPr>
              <w:t>Názov pozície</w:t>
            </w:r>
          </w:p>
        </w:tc>
        <w:tc>
          <w:tcPr>
            <w:tcW w:w="3138" w:type="dxa"/>
            <w:tcBorders>
              <w:top w:val="single" w:sz="12" w:space="0" w:color="auto"/>
              <w:left w:val="single" w:sz="12" w:space="0" w:color="auto"/>
              <w:bottom w:val="single" w:sz="12" w:space="0" w:color="auto"/>
              <w:right w:val="single" w:sz="12" w:space="0" w:color="auto"/>
            </w:tcBorders>
            <w:shd w:val="clear" w:color="auto" w:fill="auto"/>
          </w:tcPr>
          <w:p w14:paraId="473E5696" w14:textId="77777777" w:rsidR="006C3F84" w:rsidRPr="006C3F84" w:rsidRDefault="006C3F84" w:rsidP="00527051">
            <w:pPr>
              <w:ind w:right="-142"/>
              <w:rPr>
                <w:sz w:val="22"/>
                <w:szCs w:val="22"/>
              </w:rPr>
            </w:pPr>
          </w:p>
          <w:p w14:paraId="3D8C96AD" w14:textId="77777777" w:rsidR="006C3F84" w:rsidRPr="006C3F84" w:rsidRDefault="006C3F84" w:rsidP="00527051">
            <w:pPr>
              <w:ind w:right="-142"/>
              <w:jc w:val="center"/>
              <w:rPr>
                <w:sz w:val="22"/>
                <w:szCs w:val="22"/>
              </w:rPr>
            </w:pPr>
            <w:r w:rsidRPr="006C3F84">
              <w:rPr>
                <w:sz w:val="22"/>
                <w:szCs w:val="22"/>
              </w:rPr>
              <w:t>Meno a priezvisko</w:t>
            </w:r>
          </w:p>
        </w:tc>
        <w:tc>
          <w:tcPr>
            <w:tcW w:w="3312" w:type="dxa"/>
            <w:tcBorders>
              <w:top w:val="single" w:sz="12" w:space="0" w:color="auto"/>
              <w:left w:val="single" w:sz="12" w:space="0" w:color="auto"/>
              <w:bottom w:val="single" w:sz="12" w:space="0" w:color="auto"/>
              <w:right w:val="single" w:sz="12" w:space="0" w:color="auto"/>
            </w:tcBorders>
            <w:shd w:val="clear" w:color="auto" w:fill="auto"/>
          </w:tcPr>
          <w:p w14:paraId="557D510D" w14:textId="77777777" w:rsidR="006C3F84" w:rsidRPr="006C3F84" w:rsidRDefault="006C3F84" w:rsidP="00527051">
            <w:pPr>
              <w:spacing w:before="120"/>
              <w:ind w:right="-142"/>
              <w:jc w:val="center"/>
              <w:rPr>
                <w:sz w:val="22"/>
                <w:szCs w:val="22"/>
              </w:rPr>
            </w:pPr>
            <w:r w:rsidRPr="006C3F84">
              <w:rPr>
                <w:sz w:val="22"/>
                <w:szCs w:val="22"/>
              </w:rPr>
              <w:t>Skúsenosti s rovnakými alebo podobnými zákazkami ako predmet zákazky</w:t>
            </w:r>
          </w:p>
        </w:tc>
      </w:tr>
      <w:tr w:rsidR="006C3F84" w:rsidRPr="006C3F84" w14:paraId="0A4EEB82" w14:textId="77777777" w:rsidTr="00527051">
        <w:trPr>
          <w:trHeight w:val="491"/>
        </w:trPr>
        <w:tc>
          <w:tcPr>
            <w:tcW w:w="2590" w:type="dxa"/>
            <w:tcBorders>
              <w:left w:val="single" w:sz="12" w:space="0" w:color="auto"/>
              <w:bottom w:val="single" w:sz="4" w:space="0" w:color="auto"/>
              <w:right w:val="single" w:sz="12" w:space="0" w:color="auto"/>
            </w:tcBorders>
          </w:tcPr>
          <w:p w14:paraId="3397AB06" w14:textId="77777777" w:rsidR="006C3F84" w:rsidRPr="006C3F84" w:rsidRDefault="006C3F84" w:rsidP="00527051">
            <w:pPr>
              <w:spacing w:before="120" w:after="120"/>
              <w:ind w:right="-142"/>
              <w:rPr>
                <w:sz w:val="22"/>
                <w:szCs w:val="22"/>
              </w:rPr>
            </w:pPr>
          </w:p>
        </w:tc>
        <w:tc>
          <w:tcPr>
            <w:tcW w:w="3138" w:type="dxa"/>
            <w:tcBorders>
              <w:left w:val="single" w:sz="12" w:space="0" w:color="auto"/>
              <w:bottom w:val="single" w:sz="4" w:space="0" w:color="auto"/>
              <w:right w:val="single" w:sz="12" w:space="0" w:color="auto"/>
            </w:tcBorders>
          </w:tcPr>
          <w:p w14:paraId="5C88C47E" w14:textId="77777777" w:rsidR="006C3F84" w:rsidRPr="006C3F84" w:rsidRDefault="006C3F84" w:rsidP="00527051">
            <w:pPr>
              <w:ind w:right="-142"/>
              <w:rPr>
                <w:sz w:val="22"/>
                <w:szCs w:val="22"/>
              </w:rPr>
            </w:pPr>
          </w:p>
        </w:tc>
        <w:tc>
          <w:tcPr>
            <w:tcW w:w="3312" w:type="dxa"/>
            <w:tcBorders>
              <w:left w:val="single" w:sz="12" w:space="0" w:color="auto"/>
              <w:bottom w:val="single" w:sz="4" w:space="0" w:color="auto"/>
              <w:right w:val="single" w:sz="12" w:space="0" w:color="auto"/>
            </w:tcBorders>
          </w:tcPr>
          <w:p w14:paraId="05E70246" w14:textId="77777777" w:rsidR="006C3F84" w:rsidRPr="006C3F84" w:rsidRDefault="006C3F84" w:rsidP="00527051">
            <w:pPr>
              <w:ind w:right="-142"/>
              <w:rPr>
                <w:sz w:val="22"/>
                <w:szCs w:val="22"/>
              </w:rPr>
            </w:pPr>
          </w:p>
        </w:tc>
      </w:tr>
      <w:tr w:rsidR="006C3F84" w:rsidRPr="006C3F84" w14:paraId="114C290F" w14:textId="77777777" w:rsidTr="00527051">
        <w:trPr>
          <w:trHeight w:val="491"/>
        </w:trPr>
        <w:tc>
          <w:tcPr>
            <w:tcW w:w="2590" w:type="dxa"/>
            <w:tcBorders>
              <w:left w:val="single" w:sz="12" w:space="0" w:color="auto"/>
              <w:bottom w:val="single" w:sz="4" w:space="0" w:color="auto"/>
              <w:right w:val="single" w:sz="12" w:space="0" w:color="auto"/>
            </w:tcBorders>
          </w:tcPr>
          <w:p w14:paraId="10AD96EC" w14:textId="77777777" w:rsidR="006C3F84" w:rsidRPr="006C3F84" w:rsidRDefault="006C3F84" w:rsidP="00527051">
            <w:pPr>
              <w:spacing w:before="120" w:after="120"/>
              <w:ind w:right="-142"/>
              <w:rPr>
                <w:sz w:val="22"/>
                <w:szCs w:val="22"/>
              </w:rPr>
            </w:pPr>
            <w:r w:rsidRPr="006C3F84">
              <w:rPr>
                <w:sz w:val="22"/>
                <w:szCs w:val="22"/>
              </w:rPr>
              <w:t xml:space="preserve"> </w:t>
            </w:r>
          </w:p>
        </w:tc>
        <w:tc>
          <w:tcPr>
            <w:tcW w:w="3138" w:type="dxa"/>
            <w:tcBorders>
              <w:left w:val="single" w:sz="12" w:space="0" w:color="auto"/>
              <w:bottom w:val="single" w:sz="4" w:space="0" w:color="auto"/>
              <w:right w:val="single" w:sz="12" w:space="0" w:color="auto"/>
            </w:tcBorders>
          </w:tcPr>
          <w:p w14:paraId="6E839427" w14:textId="77777777" w:rsidR="006C3F84" w:rsidRPr="006C3F84" w:rsidRDefault="006C3F84" w:rsidP="00527051">
            <w:pPr>
              <w:ind w:right="-142"/>
              <w:rPr>
                <w:sz w:val="22"/>
                <w:szCs w:val="22"/>
              </w:rPr>
            </w:pPr>
          </w:p>
        </w:tc>
        <w:tc>
          <w:tcPr>
            <w:tcW w:w="3312" w:type="dxa"/>
            <w:tcBorders>
              <w:left w:val="single" w:sz="12" w:space="0" w:color="auto"/>
              <w:bottom w:val="single" w:sz="4" w:space="0" w:color="auto"/>
              <w:right w:val="single" w:sz="12" w:space="0" w:color="auto"/>
            </w:tcBorders>
          </w:tcPr>
          <w:p w14:paraId="48D793C1" w14:textId="77777777" w:rsidR="006C3F84" w:rsidRPr="006C3F84" w:rsidRDefault="006C3F84" w:rsidP="00527051">
            <w:pPr>
              <w:ind w:right="-142"/>
              <w:rPr>
                <w:sz w:val="22"/>
                <w:szCs w:val="22"/>
              </w:rPr>
            </w:pPr>
          </w:p>
        </w:tc>
      </w:tr>
      <w:tr w:rsidR="006C3F84" w:rsidRPr="006C3F84" w14:paraId="056F6EB8" w14:textId="77777777" w:rsidTr="00527051">
        <w:trPr>
          <w:trHeight w:val="464"/>
        </w:trPr>
        <w:tc>
          <w:tcPr>
            <w:tcW w:w="2590" w:type="dxa"/>
            <w:tcBorders>
              <w:top w:val="single" w:sz="4" w:space="0" w:color="auto"/>
              <w:left w:val="single" w:sz="12" w:space="0" w:color="auto"/>
              <w:bottom w:val="single" w:sz="4" w:space="0" w:color="auto"/>
              <w:right w:val="single" w:sz="12" w:space="0" w:color="auto"/>
            </w:tcBorders>
          </w:tcPr>
          <w:p w14:paraId="31CFE50A" w14:textId="77777777" w:rsidR="006C3F84" w:rsidRPr="006C3F84" w:rsidRDefault="006C3F84" w:rsidP="00527051">
            <w:pPr>
              <w:spacing w:before="120"/>
              <w:ind w:right="-142"/>
              <w:rPr>
                <w:sz w:val="22"/>
                <w:szCs w:val="22"/>
              </w:rPr>
            </w:pPr>
          </w:p>
        </w:tc>
        <w:tc>
          <w:tcPr>
            <w:tcW w:w="3138" w:type="dxa"/>
            <w:tcBorders>
              <w:top w:val="single" w:sz="4" w:space="0" w:color="auto"/>
              <w:left w:val="single" w:sz="12" w:space="0" w:color="auto"/>
              <w:bottom w:val="single" w:sz="4" w:space="0" w:color="auto"/>
              <w:right w:val="single" w:sz="12" w:space="0" w:color="auto"/>
            </w:tcBorders>
          </w:tcPr>
          <w:p w14:paraId="0F927A24" w14:textId="77777777" w:rsidR="006C3F84" w:rsidRPr="006C3F84" w:rsidRDefault="006C3F84" w:rsidP="00527051">
            <w:pPr>
              <w:ind w:right="-142"/>
              <w:rPr>
                <w:sz w:val="22"/>
                <w:szCs w:val="22"/>
              </w:rPr>
            </w:pPr>
          </w:p>
        </w:tc>
        <w:tc>
          <w:tcPr>
            <w:tcW w:w="3312" w:type="dxa"/>
            <w:tcBorders>
              <w:top w:val="single" w:sz="4" w:space="0" w:color="auto"/>
              <w:left w:val="single" w:sz="12" w:space="0" w:color="auto"/>
              <w:bottom w:val="single" w:sz="4" w:space="0" w:color="auto"/>
              <w:right w:val="single" w:sz="12" w:space="0" w:color="auto"/>
            </w:tcBorders>
          </w:tcPr>
          <w:p w14:paraId="016471D3" w14:textId="77777777" w:rsidR="006C3F84" w:rsidRPr="006C3F84" w:rsidRDefault="006C3F84" w:rsidP="00527051">
            <w:pPr>
              <w:ind w:right="-142"/>
              <w:rPr>
                <w:sz w:val="22"/>
                <w:szCs w:val="22"/>
              </w:rPr>
            </w:pPr>
          </w:p>
        </w:tc>
      </w:tr>
      <w:tr w:rsidR="006C3F84" w:rsidRPr="006C3F84" w14:paraId="6729CA03" w14:textId="77777777" w:rsidTr="00527051">
        <w:trPr>
          <w:trHeight w:val="490"/>
        </w:trPr>
        <w:tc>
          <w:tcPr>
            <w:tcW w:w="2590" w:type="dxa"/>
            <w:tcBorders>
              <w:top w:val="single" w:sz="4" w:space="0" w:color="auto"/>
              <w:left w:val="single" w:sz="12" w:space="0" w:color="auto"/>
              <w:bottom w:val="single" w:sz="4" w:space="0" w:color="auto"/>
              <w:right w:val="single" w:sz="12" w:space="0" w:color="auto"/>
            </w:tcBorders>
          </w:tcPr>
          <w:p w14:paraId="1EF72BC4" w14:textId="77777777" w:rsidR="006C3F84" w:rsidRPr="006C3F84" w:rsidRDefault="006C3F84" w:rsidP="00527051">
            <w:pPr>
              <w:ind w:right="-142"/>
              <w:rPr>
                <w:sz w:val="22"/>
                <w:szCs w:val="22"/>
              </w:rPr>
            </w:pPr>
          </w:p>
        </w:tc>
        <w:tc>
          <w:tcPr>
            <w:tcW w:w="3138" w:type="dxa"/>
            <w:tcBorders>
              <w:top w:val="single" w:sz="4" w:space="0" w:color="auto"/>
              <w:left w:val="single" w:sz="12" w:space="0" w:color="auto"/>
              <w:bottom w:val="single" w:sz="4" w:space="0" w:color="auto"/>
              <w:right w:val="single" w:sz="12" w:space="0" w:color="auto"/>
            </w:tcBorders>
          </w:tcPr>
          <w:p w14:paraId="0B56AF8B" w14:textId="77777777" w:rsidR="006C3F84" w:rsidRPr="006C3F84" w:rsidRDefault="006C3F84" w:rsidP="00527051">
            <w:pPr>
              <w:ind w:right="-142"/>
              <w:rPr>
                <w:sz w:val="22"/>
                <w:szCs w:val="22"/>
              </w:rPr>
            </w:pPr>
          </w:p>
        </w:tc>
        <w:tc>
          <w:tcPr>
            <w:tcW w:w="3312" w:type="dxa"/>
            <w:tcBorders>
              <w:top w:val="single" w:sz="4" w:space="0" w:color="auto"/>
              <w:left w:val="single" w:sz="12" w:space="0" w:color="auto"/>
              <w:bottom w:val="single" w:sz="4" w:space="0" w:color="auto"/>
              <w:right w:val="single" w:sz="12" w:space="0" w:color="auto"/>
            </w:tcBorders>
          </w:tcPr>
          <w:p w14:paraId="17991791" w14:textId="77777777" w:rsidR="006C3F84" w:rsidRPr="006C3F84" w:rsidRDefault="006C3F84" w:rsidP="00527051">
            <w:pPr>
              <w:ind w:right="-142"/>
              <w:rPr>
                <w:sz w:val="22"/>
                <w:szCs w:val="22"/>
              </w:rPr>
            </w:pPr>
          </w:p>
        </w:tc>
      </w:tr>
      <w:tr w:rsidR="006C3F84" w:rsidRPr="006C3F84" w14:paraId="1ED6B06A" w14:textId="77777777" w:rsidTr="00527051">
        <w:trPr>
          <w:trHeight w:val="516"/>
        </w:trPr>
        <w:tc>
          <w:tcPr>
            <w:tcW w:w="2590" w:type="dxa"/>
            <w:tcBorders>
              <w:top w:val="single" w:sz="4" w:space="0" w:color="auto"/>
              <w:left w:val="single" w:sz="12" w:space="0" w:color="auto"/>
              <w:bottom w:val="single" w:sz="12" w:space="0" w:color="auto"/>
              <w:right w:val="single" w:sz="12" w:space="0" w:color="auto"/>
            </w:tcBorders>
          </w:tcPr>
          <w:p w14:paraId="4937BD5A" w14:textId="77777777" w:rsidR="006C3F84" w:rsidRPr="006C3F84" w:rsidRDefault="006C3F84" w:rsidP="00527051">
            <w:pPr>
              <w:ind w:right="-142"/>
              <w:rPr>
                <w:sz w:val="22"/>
                <w:szCs w:val="22"/>
              </w:rPr>
            </w:pPr>
          </w:p>
        </w:tc>
        <w:tc>
          <w:tcPr>
            <w:tcW w:w="3138" w:type="dxa"/>
            <w:tcBorders>
              <w:top w:val="single" w:sz="4" w:space="0" w:color="auto"/>
              <w:left w:val="single" w:sz="12" w:space="0" w:color="auto"/>
              <w:bottom w:val="single" w:sz="12" w:space="0" w:color="auto"/>
              <w:right w:val="single" w:sz="12" w:space="0" w:color="auto"/>
            </w:tcBorders>
          </w:tcPr>
          <w:p w14:paraId="7A680932" w14:textId="77777777" w:rsidR="006C3F84" w:rsidRPr="006C3F84" w:rsidRDefault="006C3F84" w:rsidP="00527051">
            <w:pPr>
              <w:ind w:right="-142"/>
              <w:rPr>
                <w:sz w:val="22"/>
                <w:szCs w:val="22"/>
              </w:rPr>
            </w:pPr>
          </w:p>
        </w:tc>
        <w:tc>
          <w:tcPr>
            <w:tcW w:w="3312" w:type="dxa"/>
            <w:tcBorders>
              <w:top w:val="single" w:sz="4" w:space="0" w:color="auto"/>
              <w:left w:val="single" w:sz="12" w:space="0" w:color="auto"/>
              <w:bottom w:val="single" w:sz="12" w:space="0" w:color="auto"/>
              <w:right w:val="single" w:sz="12" w:space="0" w:color="auto"/>
            </w:tcBorders>
          </w:tcPr>
          <w:p w14:paraId="0435CBC3" w14:textId="77777777" w:rsidR="006C3F84" w:rsidRPr="006C3F84" w:rsidRDefault="006C3F84" w:rsidP="00527051">
            <w:pPr>
              <w:ind w:right="-142"/>
              <w:rPr>
                <w:sz w:val="22"/>
                <w:szCs w:val="22"/>
              </w:rPr>
            </w:pPr>
          </w:p>
        </w:tc>
      </w:tr>
    </w:tbl>
    <w:p w14:paraId="2D3A8B4E" w14:textId="547EB6B8" w:rsidR="00B87704" w:rsidRDefault="00B87704" w:rsidP="006C3F84">
      <w:pPr>
        <w:ind w:right="-142"/>
      </w:pPr>
    </w:p>
    <w:p w14:paraId="1C349EC4" w14:textId="53F49627" w:rsidR="00B87704" w:rsidRDefault="00B87704" w:rsidP="00B87704"/>
    <w:p w14:paraId="1B7D8645" w14:textId="5A6C20D2" w:rsidR="00FA46BE" w:rsidRPr="00FA4521" w:rsidRDefault="00B87704" w:rsidP="00B87704">
      <w:pPr>
        <w:tabs>
          <w:tab w:val="left" w:pos="2052"/>
        </w:tabs>
        <w:rPr>
          <w:b/>
          <w:sz w:val="22"/>
          <w:szCs w:val="22"/>
          <w:lang w:eastAsia="cs-CZ"/>
        </w:rPr>
      </w:pPr>
      <w:r>
        <w:tab/>
      </w:r>
    </w:p>
    <w:sectPr w:rsidR="00FA46BE" w:rsidRPr="00FA4521" w:rsidSect="00E30A94">
      <w:headerReference w:type="default" r:id="rId19"/>
      <w:pgSz w:w="11906" w:h="16838" w:code="9"/>
      <w:pgMar w:top="1077" w:right="737" w:bottom="1077" w:left="1304" w:header="680" w:footer="567"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1570E9" w16cex:dateUtc="2025-01-19T10:04:00Z"/>
  <w16cex:commentExtensible w16cex:durableId="1105666B" w16cex:dateUtc="2025-01-19T10:08:00Z"/>
  <w16cex:commentExtensible w16cex:durableId="2456CB44" w16cex:dateUtc="2025-01-19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295CB7" w16cid:durableId="4A295CB7"/>
  <w16cid:commentId w16cid:paraId="4C038B05" w16cid:durableId="4C038B05"/>
  <w16cid:commentId w16cid:paraId="3B753F90" w16cid:durableId="6E1570E9"/>
  <w16cid:commentId w16cid:paraId="19ED10F4" w16cid:durableId="1105666B"/>
  <w16cid:commentId w16cid:paraId="6E6A4341" w16cid:durableId="2456CB4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7F26D" w14:textId="77777777" w:rsidR="00D42F1D" w:rsidRDefault="00D42F1D">
      <w:r>
        <w:separator/>
      </w:r>
    </w:p>
  </w:endnote>
  <w:endnote w:type="continuationSeparator" w:id="0">
    <w:p w14:paraId="7364710E" w14:textId="77777777" w:rsidR="00D42F1D" w:rsidRDefault="00D42F1D">
      <w:r>
        <w:continuationSeparator/>
      </w:r>
    </w:p>
  </w:endnote>
  <w:endnote w:type="continuationNotice" w:id="1">
    <w:p w14:paraId="3B0A13DC" w14:textId="77777777" w:rsidR="00D42F1D" w:rsidRDefault="00D42F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EE"/>
    <w:family w:val="roman"/>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690859"/>
      <w:docPartObj>
        <w:docPartGallery w:val="Page Numbers (Bottom of Page)"/>
        <w:docPartUnique/>
      </w:docPartObj>
    </w:sdtPr>
    <w:sdtEndPr/>
    <w:sdtContent>
      <w:p w14:paraId="3A6D11F0" w14:textId="378669F2" w:rsidR="00F030C3" w:rsidRDefault="00F030C3">
        <w:pPr>
          <w:pStyle w:val="Pta"/>
          <w:jc w:val="right"/>
        </w:pPr>
        <w:r>
          <w:fldChar w:fldCharType="begin"/>
        </w:r>
        <w:r>
          <w:instrText>PAGE   \* MERGEFORMAT</w:instrText>
        </w:r>
        <w:r>
          <w:fldChar w:fldCharType="separate"/>
        </w:r>
        <w:r w:rsidR="00184DA7">
          <w:rPr>
            <w:noProof/>
          </w:rPr>
          <w:t>39</w:t>
        </w:r>
        <w:r>
          <w:fldChar w:fldCharType="end"/>
        </w:r>
      </w:p>
    </w:sdtContent>
  </w:sdt>
  <w:p w14:paraId="0E8CBDB2" w14:textId="77777777" w:rsidR="00F030C3" w:rsidRDefault="00F030C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1415743"/>
      <w:docPartObj>
        <w:docPartGallery w:val="Page Numbers (Bottom of Page)"/>
        <w:docPartUnique/>
      </w:docPartObj>
    </w:sdtPr>
    <w:sdtEndPr/>
    <w:sdtContent>
      <w:p w14:paraId="1EFE174C" w14:textId="2E914E8D" w:rsidR="00F030C3" w:rsidRDefault="00F030C3">
        <w:pPr>
          <w:pStyle w:val="Pta"/>
          <w:jc w:val="right"/>
        </w:pPr>
        <w:r>
          <w:fldChar w:fldCharType="begin"/>
        </w:r>
        <w:r>
          <w:instrText>PAGE   \* MERGEFORMAT</w:instrText>
        </w:r>
        <w:r>
          <w:fldChar w:fldCharType="separate"/>
        </w:r>
        <w:r w:rsidR="00184DA7">
          <w:rPr>
            <w:noProof/>
          </w:rPr>
          <w:t>92</w:t>
        </w:r>
        <w:r>
          <w:fldChar w:fldCharType="end"/>
        </w:r>
      </w:p>
    </w:sdtContent>
  </w:sdt>
  <w:p w14:paraId="14D07649" w14:textId="77777777" w:rsidR="00F030C3" w:rsidRDefault="00F030C3" w:rsidP="003170B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757BD" w14:textId="77777777" w:rsidR="00D42F1D" w:rsidRDefault="00D42F1D">
      <w:r>
        <w:separator/>
      </w:r>
    </w:p>
  </w:footnote>
  <w:footnote w:type="continuationSeparator" w:id="0">
    <w:p w14:paraId="40BA98E1" w14:textId="77777777" w:rsidR="00D42F1D" w:rsidRDefault="00D42F1D">
      <w:r>
        <w:continuationSeparator/>
      </w:r>
    </w:p>
  </w:footnote>
  <w:footnote w:type="continuationNotice" w:id="1">
    <w:p w14:paraId="6374EB9B" w14:textId="77777777" w:rsidR="00D42F1D" w:rsidRDefault="00D42F1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4A998" w14:textId="77777777" w:rsidR="00F030C3" w:rsidRPr="003A336F" w:rsidRDefault="00F030C3" w:rsidP="004F742B">
    <w:pPr>
      <w:pStyle w:val="Hlavika"/>
      <w:tabs>
        <w:tab w:val="clear" w:pos="4536"/>
      </w:tabs>
      <w:jc w:val="right"/>
      <w:rPr>
        <w:rFonts w:ascii="Garamond" w:hAnsi="Garamond" w:cs="Arial"/>
        <w:bCs/>
      </w:rPr>
    </w:pPr>
    <w:r w:rsidRPr="003A336F">
      <w:rPr>
        <w:rFonts w:ascii="Garamond" w:hAnsi="Garamond" w:cs="Arial"/>
        <w:bCs/>
      </w:rPr>
      <w:t xml:space="preserve">Príloha č. </w:t>
    </w:r>
    <w:r>
      <w:rPr>
        <w:rFonts w:ascii="Garamond" w:hAnsi="Garamond" w:cs="Arial"/>
        <w:bCs/>
      </w:rPr>
      <w:t>3</w:t>
    </w:r>
    <w:r w:rsidRPr="003A336F">
      <w:rPr>
        <w:rFonts w:ascii="Garamond" w:hAnsi="Garamond" w:cs="Arial"/>
        <w:bCs/>
      </w:rPr>
      <w:t xml:space="preserve"> súťažných podkladov</w:t>
    </w:r>
  </w:p>
  <w:p w14:paraId="4F6B127F" w14:textId="77777777" w:rsidR="00F030C3" w:rsidRPr="003A336F" w:rsidRDefault="00F030C3" w:rsidP="004F742B">
    <w:pPr>
      <w:pStyle w:val="Hlavika"/>
      <w:tabs>
        <w:tab w:val="clear" w:pos="4536"/>
      </w:tabs>
      <w:jc w:val="right"/>
      <w:rPr>
        <w:rFonts w:ascii="Garamond" w:hAnsi="Garamond"/>
      </w:rPr>
    </w:pPr>
  </w:p>
  <w:p w14:paraId="59B169BA" w14:textId="1F9D425C" w:rsidR="00F030C3" w:rsidRPr="003A336F" w:rsidRDefault="00F030C3" w:rsidP="004F742B">
    <w:pPr>
      <w:pStyle w:val="Hlavika"/>
      <w:tabs>
        <w:tab w:val="clear" w:pos="4536"/>
      </w:tabs>
      <w:rPr>
        <w:rFonts w:ascii="Garamond" w:hAnsi="Garamond"/>
      </w:rPr>
    </w:pPr>
    <w:r w:rsidRPr="003A336F">
      <w:rPr>
        <w:rFonts w:ascii="Garamond" w:hAnsi="Garamond"/>
      </w:rPr>
      <w:t xml:space="preserve">Verejná súťaž: </w:t>
    </w:r>
    <w:r w:rsidRPr="003A336F">
      <w:rPr>
        <w:rFonts w:ascii="Garamond" w:hAnsi="Garamond"/>
        <w:b/>
      </w:rPr>
      <w:t>„</w:t>
    </w:r>
    <w:r w:rsidRPr="00B64A96">
      <w:rPr>
        <w:rFonts w:ascii="Garamond" w:hAnsi="Garamond"/>
        <w:b/>
        <w:color w:val="000000"/>
      </w:rPr>
      <w:t xml:space="preserve">Modernizácia  železničnej trate Žilina - Košice, úsek trate Poprad Tatry (mimo) – Krompachy Časť: A.2 </w:t>
    </w:r>
    <w:r>
      <w:rPr>
        <w:rFonts w:ascii="Garamond" w:hAnsi="Garamond"/>
        <w:b/>
        <w:color w:val="000000"/>
      </w:rPr>
      <w:t>Vydrník</w:t>
    </w:r>
    <w:r w:rsidRPr="00B64A96">
      <w:rPr>
        <w:rFonts w:ascii="Garamond" w:hAnsi="Garamond"/>
        <w:b/>
        <w:color w:val="000000"/>
      </w:rPr>
      <w:t xml:space="preserve"> (mimo) – </w:t>
    </w:r>
    <w:r>
      <w:rPr>
        <w:rFonts w:ascii="Garamond" w:hAnsi="Garamond"/>
        <w:b/>
        <w:color w:val="000000"/>
      </w:rPr>
      <w:t>Markušovce</w:t>
    </w:r>
    <w:r w:rsidRPr="00B64A96">
      <w:rPr>
        <w:rFonts w:ascii="Garamond" w:hAnsi="Garamond"/>
        <w:b/>
        <w:color w:val="000000"/>
      </w:rPr>
      <w:t xml:space="preserve"> (mimo)“</w:t>
    </w:r>
  </w:p>
  <w:p w14:paraId="3628A907" w14:textId="77777777" w:rsidR="00F030C3" w:rsidRPr="005564D7" w:rsidRDefault="00F030C3" w:rsidP="005564D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98806" w14:textId="77777777" w:rsidR="00F030C3" w:rsidRPr="008E26FF" w:rsidRDefault="00F030C3" w:rsidP="00A710C2">
    <w:pPr>
      <w:overflowPunct w:val="0"/>
      <w:autoSpaceDE w:val="0"/>
      <w:autoSpaceDN w:val="0"/>
      <w:adjustRightInd w:val="0"/>
      <w:jc w:val="center"/>
      <w:textAlignment w:val="baseline"/>
      <w:rPr>
        <w:sz w:val="16"/>
        <w:szCs w:val="16"/>
      </w:rPr>
    </w:pPr>
    <w:r w:rsidRPr="008E26FF">
      <w:rPr>
        <w:sz w:val="16"/>
        <w:szCs w:val="16"/>
      </w:rPr>
      <w:t xml:space="preserve">Verejná súťaž: </w:t>
    </w:r>
    <w:r w:rsidRPr="008E26FF">
      <w:rPr>
        <w:bCs/>
        <w:sz w:val="16"/>
        <w:szCs w:val="16"/>
      </w:rPr>
      <w:t xml:space="preserve">Modernizácia železničnej trate Žilina </w:t>
    </w:r>
    <w:r>
      <w:rPr>
        <w:bCs/>
        <w:sz w:val="16"/>
        <w:szCs w:val="16"/>
      </w:rPr>
      <w:t>–</w:t>
    </w:r>
    <w:r w:rsidRPr="008E26FF">
      <w:rPr>
        <w:bCs/>
        <w:sz w:val="16"/>
        <w:szCs w:val="16"/>
      </w:rPr>
      <w:t xml:space="preserve"> Košice, úsek trate Poprad Tatry (mimo) </w:t>
    </w:r>
    <w:r>
      <w:rPr>
        <w:bCs/>
        <w:sz w:val="16"/>
        <w:szCs w:val="16"/>
      </w:rPr>
      <w:t>– Krompachy. Časť: A.2</w:t>
    </w:r>
    <w:r w:rsidRPr="008E26FF">
      <w:rPr>
        <w:bCs/>
        <w:sz w:val="16"/>
        <w:szCs w:val="16"/>
      </w:rPr>
      <w:t xml:space="preserve"> </w:t>
    </w:r>
    <w:r>
      <w:rPr>
        <w:bCs/>
        <w:sz w:val="16"/>
        <w:szCs w:val="16"/>
      </w:rPr>
      <w:t xml:space="preserve">Vydrník </w:t>
    </w:r>
    <w:r w:rsidRPr="008E26FF">
      <w:rPr>
        <w:bCs/>
        <w:sz w:val="16"/>
        <w:szCs w:val="16"/>
      </w:rPr>
      <w:t xml:space="preserve">(mimo) </w:t>
    </w:r>
    <w:r>
      <w:rPr>
        <w:bCs/>
        <w:sz w:val="16"/>
        <w:szCs w:val="16"/>
      </w:rPr>
      <w:t>–</w:t>
    </w:r>
    <w:r w:rsidRPr="008E26FF">
      <w:rPr>
        <w:bCs/>
        <w:sz w:val="16"/>
        <w:szCs w:val="16"/>
      </w:rPr>
      <w:t xml:space="preserve"> </w:t>
    </w:r>
    <w:r>
      <w:rPr>
        <w:bCs/>
        <w:sz w:val="16"/>
        <w:szCs w:val="16"/>
      </w:rPr>
      <w:t>Markušovce (mimo)</w:t>
    </w:r>
  </w:p>
  <w:p w14:paraId="60343162" w14:textId="77777777" w:rsidR="00F030C3" w:rsidRPr="00A710C2" w:rsidRDefault="00F030C3" w:rsidP="00A710C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C3AC132"/>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0240A7B"/>
    <w:multiLevelType w:val="multilevel"/>
    <w:tmpl w:val="651C5FBA"/>
    <w:lvl w:ilvl="0">
      <w:start w:val="14"/>
      <w:numFmt w:val="decimal"/>
      <w:lvlText w:val="%1."/>
      <w:lvlJc w:val="left"/>
      <w:pPr>
        <w:tabs>
          <w:tab w:val="num" w:pos="360"/>
        </w:tabs>
        <w:ind w:left="360" w:hanging="360"/>
      </w:pPr>
      <w:rPr>
        <w:rFonts w:ascii="Times New Roman" w:eastAsia="SimSun" w:hAnsi="Times New Roman" w:cs="Times New Roman" w:hint="default"/>
      </w:rPr>
    </w:lvl>
    <w:lvl w:ilvl="1">
      <w:start w:val="1"/>
      <w:numFmt w:val="decimal"/>
      <w:lvlText w:val="%1.%2."/>
      <w:lvlJc w:val="left"/>
      <w:pPr>
        <w:tabs>
          <w:tab w:val="num" w:pos="360"/>
        </w:tabs>
        <w:ind w:left="360" w:hanging="360"/>
      </w:pPr>
      <w:rPr>
        <w:rFonts w:ascii="Times New Roman" w:eastAsia="SimSun" w:hAnsi="Times New Roman" w:cs="Times New Roman" w:hint="default"/>
        <w:b w:val="0"/>
        <w:color w:val="000000"/>
        <w:sz w:val="22"/>
        <w:szCs w:val="22"/>
      </w:rPr>
    </w:lvl>
    <w:lvl w:ilvl="2">
      <w:start w:val="1"/>
      <w:numFmt w:val="lowerLetter"/>
      <w:lvlText w:val="%3)"/>
      <w:lvlJc w:val="left"/>
      <w:pPr>
        <w:tabs>
          <w:tab w:val="num" w:pos="720"/>
        </w:tabs>
        <w:ind w:left="720" w:hanging="720"/>
      </w:pPr>
      <w:rPr>
        <w:rFonts w:hint="default"/>
        <w:i w:val="0"/>
        <w:color w:val="000000"/>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C7636C"/>
    <w:multiLevelType w:val="multilevel"/>
    <w:tmpl w:val="EE060A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EA2CA5"/>
    <w:multiLevelType w:val="multilevel"/>
    <w:tmpl w:val="EEBA06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2274793"/>
    <w:multiLevelType w:val="hybridMultilevel"/>
    <w:tmpl w:val="F6B8A614"/>
    <w:lvl w:ilvl="0" w:tplc="041B0001">
      <w:start w:val="1"/>
      <w:numFmt w:val="bullet"/>
      <w:lvlText w:val="-"/>
      <w:lvlJc w:val="left"/>
      <w:pPr>
        <w:ind w:left="1778" w:hanging="360"/>
      </w:pPr>
      <w:rPr>
        <w:rFonts w:ascii="Arial Narrow" w:hAnsi="Arial Narrow" w:cs="Times New Roman"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5" w15:restartNumberingAfterBreak="0">
    <w:nsid w:val="02B2280A"/>
    <w:multiLevelType w:val="hybridMultilevel"/>
    <w:tmpl w:val="838E7C28"/>
    <w:lvl w:ilvl="0" w:tplc="40E4EC8A">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F056CE"/>
    <w:multiLevelType w:val="hybridMultilevel"/>
    <w:tmpl w:val="E00A873C"/>
    <w:lvl w:ilvl="0" w:tplc="A6E89FBC">
      <w:start w:val="1"/>
      <w:numFmt w:val="bullet"/>
      <w:lvlText w:val=""/>
      <w:lvlJc w:val="left"/>
      <w:pPr>
        <w:ind w:left="1004" w:hanging="360"/>
      </w:pPr>
      <w:rPr>
        <w:rFonts w:ascii="Symbol" w:hAnsi="Symbol" w:hint="default"/>
        <w:color w:val="auto"/>
      </w:rPr>
    </w:lvl>
    <w:lvl w:ilvl="1" w:tplc="4496A82A">
      <w:start w:val="4"/>
      <w:numFmt w:val="bullet"/>
      <w:lvlText w:val="-"/>
      <w:lvlJc w:val="left"/>
      <w:pPr>
        <w:ind w:left="1724" w:hanging="360"/>
      </w:pPr>
      <w:rPr>
        <w:rFonts w:ascii="Arial" w:eastAsia="Times New Roman" w:hAnsi="Arial" w:cs="Aria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7" w15:restartNumberingAfterBreak="0">
    <w:nsid w:val="0425407E"/>
    <w:multiLevelType w:val="multilevel"/>
    <w:tmpl w:val="F9C6B394"/>
    <w:lvl w:ilvl="0">
      <w:start w:val="6"/>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47A78A7"/>
    <w:multiLevelType w:val="multilevel"/>
    <w:tmpl w:val="AEF2277A"/>
    <w:lvl w:ilvl="0">
      <w:start w:val="13"/>
      <w:numFmt w:val="decimal"/>
      <w:lvlText w:val="%1."/>
      <w:lvlJc w:val="left"/>
      <w:pPr>
        <w:ind w:left="440" w:hanging="440"/>
      </w:pPr>
      <w:rPr>
        <w:rFonts w:hint="default"/>
        <w:b/>
        <w:bCs/>
      </w:rPr>
    </w:lvl>
    <w:lvl w:ilvl="1">
      <w:start w:val="1"/>
      <w:numFmt w:val="decimal"/>
      <w:lvlText w:val="%1.%2."/>
      <w:lvlJc w:val="left"/>
      <w:pPr>
        <w:ind w:left="1006" w:hanging="440"/>
      </w:pPr>
      <w:rPr>
        <w:rFonts w:hint="default"/>
        <w:i w:val="0"/>
        <w:iCs/>
        <w:strike w:val="0"/>
      </w:rPr>
    </w:lvl>
    <w:lvl w:ilvl="2">
      <w:start w:val="1"/>
      <w:numFmt w:val="decimal"/>
      <w:lvlText w:val="%1.%2.%3."/>
      <w:lvlJc w:val="left"/>
      <w:pPr>
        <w:ind w:left="1852" w:hanging="720"/>
      </w:pPr>
      <w:rPr>
        <w:rFonts w:hint="default"/>
        <w:b w:val="0"/>
        <w:bCs/>
        <w:strike w:val="0"/>
        <w:sz w:val="22"/>
        <w:szCs w:val="22"/>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 w15:restartNumberingAfterBreak="0">
    <w:nsid w:val="04CA5807"/>
    <w:multiLevelType w:val="multilevel"/>
    <w:tmpl w:val="8E587252"/>
    <w:lvl w:ilvl="0">
      <w:start w:val="5"/>
      <w:numFmt w:val="decimal"/>
      <w:lvlText w:val="%1."/>
      <w:lvlJc w:val="left"/>
      <w:pPr>
        <w:ind w:left="360" w:hanging="360"/>
      </w:pPr>
      <w:rPr>
        <w:rFonts w:hint="default"/>
        <w:b w:val="0"/>
      </w:rPr>
    </w:lvl>
    <w:lvl w:ilvl="1">
      <w:start w:val="1"/>
      <w:numFmt w:val="decimal"/>
      <w:lvlText w:val="%1.%2."/>
      <w:lvlJc w:val="left"/>
      <w:pPr>
        <w:ind w:left="926" w:hanging="360"/>
      </w:pPr>
      <w:rPr>
        <w:rFonts w:hint="default"/>
        <w:b w:val="0"/>
      </w:rPr>
    </w:lvl>
    <w:lvl w:ilvl="2">
      <w:start w:val="1"/>
      <w:numFmt w:val="decimal"/>
      <w:lvlText w:val="%1.%2.%3."/>
      <w:lvlJc w:val="left"/>
      <w:pPr>
        <w:ind w:left="1852" w:hanging="720"/>
      </w:pPr>
      <w:rPr>
        <w:rFonts w:hint="default"/>
        <w:b w:val="0"/>
      </w:rPr>
    </w:lvl>
    <w:lvl w:ilvl="3">
      <w:start w:val="1"/>
      <w:numFmt w:val="decimal"/>
      <w:lvlText w:val="%1.%2.%3.%4."/>
      <w:lvlJc w:val="left"/>
      <w:pPr>
        <w:ind w:left="2418" w:hanging="720"/>
      </w:pPr>
      <w:rPr>
        <w:rFonts w:hint="default"/>
        <w:b w:val="0"/>
      </w:rPr>
    </w:lvl>
    <w:lvl w:ilvl="4">
      <w:start w:val="1"/>
      <w:numFmt w:val="decimal"/>
      <w:lvlText w:val="%1.%2.%3.%4.%5."/>
      <w:lvlJc w:val="left"/>
      <w:pPr>
        <w:ind w:left="3344" w:hanging="1080"/>
      </w:pPr>
      <w:rPr>
        <w:rFonts w:hint="default"/>
        <w:b w:val="0"/>
      </w:rPr>
    </w:lvl>
    <w:lvl w:ilvl="5">
      <w:start w:val="1"/>
      <w:numFmt w:val="decimal"/>
      <w:lvlText w:val="%1.%2.%3.%4.%5.%6."/>
      <w:lvlJc w:val="left"/>
      <w:pPr>
        <w:ind w:left="3910" w:hanging="1080"/>
      </w:pPr>
      <w:rPr>
        <w:rFonts w:hint="default"/>
        <w:b w:val="0"/>
      </w:rPr>
    </w:lvl>
    <w:lvl w:ilvl="6">
      <w:start w:val="1"/>
      <w:numFmt w:val="decimal"/>
      <w:lvlText w:val="%1.%2.%3.%4.%5.%6.%7."/>
      <w:lvlJc w:val="left"/>
      <w:pPr>
        <w:ind w:left="4836" w:hanging="1440"/>
      </w:pPr>
      <w:rPr>
        <w:rFonts w:hint="default"/>
        <w:b w:val="0"/>
      </w:rPr>
    </w:lvl>
    <w:lvl w:ilvl="7">
      <w:start w:val="1"/>
      <w:numFmt w:val="decimal"/>
      <w:lvlText w:val="%1.%2.%3.%4.%5.%6.%7.%8."/>
      <w:lvlJc w:val="left"/>
      <w:pPr>
        <w:ind w:left="5402" w:hanging="1440"/>
      </w:pPr>
      <w:rPr>
        <w:rFonts w:hint="default"/>
        <w:b w:val="0"/>
      </w:rPr>
    </w:lvl>
    <w:lvl w:ilvl="8">
      <w:start w:val="1"/>
      <w:numFmt w:val="decimal"/>
      <w:lvlText w:val="%1.%2.%3.%4.%5.%6.%7.%8.%9."/>
      <w:lvlJc w:val="left"/>
      <w:pPr>
        <w:ind w:left="6328" w:hanging="1800"/>
      </w:pPr>
      <w:rPr>
        <w:rFonts w:hint="default"/>
        <w:b w:val="0"/>
      </w:rPr>
    </w:lvl>
  </w:abstractNum>
  <w:abstractNum w:abstractNumId="10" w15:restartNumberingAfterBreak="0">
    <w:nsid w:val="05037784"/>
    <w:multiLevelType w:val="hybridMultilevel"/>
    <w:tmpl w:val="AC12BB6A"/>
    <w:lvl w:ilvl="0" w:tplc="5C627F88">
      <w:start w:val="2"/>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6034C17"/>
    <w:multiLevelType w:val="multilevel"/>
    <w:tmpl w:val="BD5A9D2E"/>
    <w:lvl w:ilvl="0">
      <w:start w:val="8"/>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lowerLetter"/>
      <w:lvlText w:val="%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06CE2A08"/>
    <w:multiLevelType w:val="hybridMultilevel"/>
    <w:tmpl w:val="63B81E64"/>
    <w:lvl w:ilvl="0" w:tplc="041B000F">
      <w:start w:val="30"/>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6D9A3A76">
      <w:start w:val="1"/>
      <w:numFmt w:val="decimal"/>
      <w:lvlText w:val="%4."/>
      <w:lvlJc w:val="left"/>
      <w:rPr>
        <w:rFonts w:ascii="Times New Roman" w:hAnsi="Times New Roman" w:cs="Times New Roman" w:hint="default"/>
        <w:i w:val="0"/>
        <w:color w:val="000000"/>
        <w:sz w:val="22"/>
        <w:szCs w:val="22"/>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3" w15:restartNumberingAfterBreak="0">
    <w:nsid w:val="07725073"/>
    <w:multiLevelType w:val="multilevel"/>
    <w:tmpl w:val="2C366540"/>
    <w:lvl w:ilvl="0">
      <w:start w:val="4"/>
      <w:numFmt w:val="decimal"/>
      <w:lvlText w:val="%1."/>
      <w:lvlJc w:val="left"/>
      <w:pPr>
        <w:ind w:left="360" w:hanging="360"/>
      </w:pPr>
      <w:rPr>
        <w:rFonts w:hint="default"/>
        <w:b w:val="0"/>
      </w:rPr>
    </w:lvl>
    <w:lvl w:ilvl="1">
      <w:start w:val="1"/>
      <w:numFmt w:val="decimal"/>
      <w:lvlText w:val="%1.%2."/>
      <w:lvlJc w:val="left"/>
      <w:pPr>
        <w:ind w:left="1352" w:hanging="360"/>
      </w:pPr>
      <w:rPr>
        <w:rFonts w:hint="default"/>
        <w:b w:val="0"/>
      </w:rPr>
    </w:lvl>
    <w:lvl w:ilvl="2">
      <w:start w:val="1"/>
      <w:numFmt w:val="decimal"/>
      <w:lvlText w:val="%1.%2.%3."/>
      <w:lvlJc w:val="left"/>
      <w:pPr>
        <w:ind w:left="2704" w:hanging="720"/>
      </w:pPr>
      <w:rPr>
        <w:rFonts w:hint="default"/>
        <w:b w:val="0"/>
      </w:rPr>
    </w:lvl>
    <w:lvl w:ilvl="3">
      <w:start w:val="1"/>
      <w:numFmt w:val="decimal"/>
      <w:lvlText w:val="%1.%2.%3.%4."/>
      <w:lvlJc w:val="left"/>
      <w:pPr>
        <w:ind w:left="3696" w:hanging="720"/>
      </w:pPr>
      <w:rPr>
        <w:rFonts w:hint="default"/>
        <w:b w:val="0"/>
      </w:rPr>
    </w:lvl>
    <w:lvl w:ilvl="4">
      <w:start w:val="1"/>
      <w:numFmt w:val="decimal"/>
      <w:lvlText w:val="%1.%2.%3.%4.%5."/>
      <w:lvlJc w:val="left"/>
      <w:pPr>
        <w:ind w:left="5048" w:hanging="1080"/>
      </w:pPr>
      <w:rPr>
        <w:rFonts w:hint="default"/>
        <w:b w:val="0"/>
      </w:rPr>
    </w:lvl>
    <w:lvl w:ilvl="5">
      <w:start w:val="1"/>
      <w:numFmt w:val="decimal"/>
      <w:lvlText w:val="%1.%2.%3.%4.%5.%6."/>
      <w:lvlJc w:val="left"/>
      <w:pPr>
        <w:ind w:left="6040" w:hanging="1080"/>
      </w:pPr>
      <w:rPr>
        <w:rFonts w:hint="default"/>
        <w:b w:val="0"/>
      </w:rPr>
    </w:lvl>
    <w:lvl w:ilvl="6">
      <w:start w:val="1"/>
      <w:numFmt w:val="decimal"/>
      <w:lvlText w:val="%1.%2.%3.%4.%5.%6.%7."/>
      <w:lvlJc w:val="left"/>
      <w:pPr>
        <w:ind w:left="7392" w:hanging="1440"/>
      </w:pPr>
      <w:rPr>
        <w:rFonts w:hint="default"/>
        <w:b w:val="0"/>
      </w:rPr>
    </w:lvl>
    <w:lvl w:ilvl="7">
      <w:start w:val="1"/>
      <w:numFmt w:val="decimal"/>
      <w:lvlText w:val="%1.%2.%3.%4.%5.%6.%7.%8."/>
      <w:lvlJc w:val="left"/>
      <w:pPr>
        <w:ind w:left="8384" w:hanging="1440"/>
      </w:pPr>
      <w:rPr>
        <w:rFonts w:hint="default"/>
        <w:b w:val="0"/>
      </w:rPr>
    </w:lvl>
    <w:lvl w:ilvl="8">
      <w:start w:val="1"/>
      <w:numFmt w:val="decimal"/>
      <w:lvlText w:val="%1.%2.%3.%4.%5.%6.%7.%8.%9."/>
      <w:lvlJc w:val="left"/>
      <w:pPr>
        <w:ind w:left="9736" w:hanging="1800"/>
      </w:pPr>
      <w:rPr>
        <w:rFonts w:hint="default"/>
        <w:b w:val="0"/>
      </w:rPr>
    </w:lvl>
  </w:abstractNum>
  <w:abstractNum w:abstractNumId="14" w15:restartNumberingAfterBreak="0">
    <w:nsid w:val="07D647D8"/>
    <w:multiLevelType w:val="multilevel"/>
    <w:tmpl w:val="55DC47DA"/>
    <w:lvl w:ilvl="0">
      <w:start w:val="1"/>
      <w:numFmt w:val="decimal"/>
      <w:lvlText w:val="%1."/>
      <w:lvlJc w:val="left"/>
      <w:pPr>
        <w:tabs>
          <w:tab w:val="num" w:pos="360"/>
        </w:tabs>
        <w:ind w:left="360" w:hanging="360"/>
      </w:pPr>
      <w:rPr>
        <w:rFonts w:hint="default"/>
        <w:b w:val="0"/>
        <w:i w:val="0"/>
        <w:sz w:val="22"/>
      </w:rPr>
    </w:lvl>
    <w:lvl w:ilvl="1">
      <w:start w:val="1"/>
      <w:numFmt w:val="decimal"/>
      <w:lvlText w:val="%1.%2."/>
      <w:lvlJc w:val="left"/>
      <w:pPr>
        <w:tabs>
          <w:tab w:val="num" w:pos="1779"/>
        </w:tabs>
        <w:ind w:left="1779" w:hanging="360"/>
      </w:pPr>
      <w:rPr>
        <w:rFonts w:ascii="Times New Roman" w:hAnsi="Times New Roman" w:cs="Times New Roman" w:hint="default"/>
        <w:b w:val="0"/>
        <w:i w:val="0"/>
      </w:rPr>
    </w:lvl>
    <w:lvl w:ilvl="2">
      <w:start w:val="1"/>
      <w:numFmt w:val="decimal"/>
      <w:lvlText w:val="%1.%2.%3."/>
      <w:lvlJc w:val="left"/>
      <w:pPr>
        <w:tabs>
          <w:tab w:val="num" w:pos="4973"/>
        </w:tabs>
        <w:ind w:left="4973"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09FD50A7"/>
    <w:multiLevelType w:val="hybridMultilevel"/>
    <w:tmpl w:val="DB201A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A495098"/>
    <w:multiLevelType w:val="singleLevel"/>
    <w:tmpl w:val="7FDA7132"/>
    <w:lvl w:ilvl="0">
      <w:start w:val="1"/>
      <w:numFmt w:val="lowerLetter"/>
      <w:lvlText w:val="(%1)"/>
      <w:lvlJc w:val="left"/>
      <w:pPr>
        <w:ind w:left="420" w:hanging="360"/>
      </w:pPr>
      <w:rPr>
        <w:rFonts w:hint="default"/>
      </w:rPr>
    </w:lvl>
  </w:abstractNum>
  <w:abstractNum w:abstractNumId="17" w15:restartNumberingAfterBreak="0">
    <w:nsid w:val="0BA55945"/>
    <w:multiLevelType w:val="hybridMultilevel"/>
    <w:tmpl w:val="C4D4A72C"/>
    <w:lvl w:ilvl="0" w:tplc="041B0001">
      <w:start w:val="1"/>
      <w:numFmt w:val="bullet"/>
      <w:lvlText w:val=""/>
      <w:lvlJc w:val="left"/>
      <w:pPr>
        <w:ind w:left="721" w:hanging="360"/>
      </w:pPr>
      <w:rPr>
        <w:rFonts w:ascii="Symbol" w:hAnsi="Symbol" w:hint="default"/>
      </w:rPr>
    </w:lvl>
    <w:lvl w:ilvl="1" w:tplc="041B0003" w:tentative="1">
      <w:start w:val="1"/>
      <w:numFmt w:val="bullet"/>
      <w:lvlText w:val="o"/>
      <w:lvlJc w:val="left"/>
      <w:pPr>
        <w:ind w:left="1441" w:hanging="360"/>
      </w:pPr>
      <w:rPr>
        <w:rFonts w:ascii="Courier New" w:hAnsi="Courier New" w:cs="Courier New" w:hint="default"/>
      </w:rPr>
    </w:lvl>
    <w:lvl w:ilvl="2" w:tplc="041B0005" w:tentative="1">
      <w:start w:val="1"/>
      <w:numFmt w:val="bullet"/>
      <w:lvlText w:val=""/>
      <w:lvlJc w:val="left"/>
      <w:pPr>
        <w:ind w:left="2161" w:hanging="360"/>
      </w:pPr>
      <w:rPr>
        <w:rFonts w:ascii="Wingdings" w:hAnsi="Wingdings" w:hint="default"/>
      </w:rPr>
    </w:lvl>
    <w:lvl w:ilvl="3" w:tplc="041B0001" w:tentative="1">
      <w:start w:val="1"/>
      <w:numFmt w:val="bullet"/>
      <w:lvlText w:val=""/>
      <w:lvlJc w:val="left"/>
      <w:pPr>
        <w:ind w:left="2881" w:hanging="360"/>
      </w:pPr>
      <w:rPr>
        <w:rFonts w:ascii="Symbol" w:hAnsi="Symbol" w:hint="default"/>
      </w:rPr>
    </w:lvl>
    <w:lvl w:ilvl="4" w:tplc="041B0003" w:tentative="1">
      <w:start w:val="1"/>
      <w:numFmt w:val="bullet"/>
      <w:lvlText w:val="o"/>
      <w:lvlJc w:val="left"/>
      <w:pPr>
        <w:ind w:left="3601" w:hanging="360"/>
      </w:pPr>
      <w:rPr>
        <w:rFonts w:ascii="Courier New" w:hAnsi="Courier New" w:cs="Courier New" w:hint="default"/>
      </w:rPr>
    </w:lvl>
    <w:lvl w:ilvl="5" w:tplc="041B0005" w:tentative="1">
      <w:start w:val="1"/>
      <w:numFmt w:val="bullet"/>
      <w:lvlText w:val=""/>
      <w:lvlJc w:val="left"/>
      <w:pPr>
        <w:ind w:left="4321" w:hanging="360"/>
      </w:pPr>
      <w:rPr>
        <w:rFonts w:ascii="Wingdings" w:hAnsi="Wingdings" w:hint="default"/>
      </w:rPr>
    </w:lvl>
    <w:lvl w:ilvl="6" w:tplc="041B0001" w:tentative="1">
      <w:start w:val="1"/>
      <w:numFmt w:val="bullet"/>
      <w:lvlText w:val=""/>
      <w:lvlJc w:val="left"/>
      <w:pPr>
        <w:ind w:left="5041" w:hanging="360"/>
      </w:pPr>
      <w:rPr>
        <w:rFonts w:ascii="Symbol" w:hAnsi="Symbol" w:hint="default"/>
      </w:rPr>
    </w:lvl>
    <w:lvl w:ilvl="7" w:tplc="041B0003" w:tentative="1">
      <w:start w:val="1"/>
      <w:numFmt w:val="bullet"/>
      <w:lvlText w:val="o"/>
      <w:lvlJc w:val="left"/>
      <w:pPr>
        <w:ind w:left="5761" w:hanging="360"/>
      </w:pPr>
      <w:rPr>
        <w:rFonts w:ascii="Courier New" w:hAnsi="Courier New" w:cs="Courier New" w:hint="default"/>
      </w:rPr>
    </w:lvl>
    <w:lvl w:ilvl="8" w:tplc="041B0005" w:tentative="1">
      <w:start w:val="1"/>
      <w:numFmt w:val="bullet"/>
      <w:lvlText w:val=""/>
      <w:lvlJc w:val="left"/>
      <w:pPr>
        <w:ind w:left="6481" w:hanging="360"/>
      </w:pPr>
      <w:rPr>
        <w:rFonts w:ascii="Wingdings" w:hAnsi="Wingdings" w:hint="default"/>
      </w:rPr>
    </w:lvl>
  </w:abstractNum>
  <w:abstractNum w:abstractNumId="18" w15:restartNumberingAfterBreak="0">
    <w:nsid w:val="0D55342E"/>
    <w:multiLevelType w:val="multilevel"/>
    <w:tmpl w:val="161A4F58"/>
    <w:lvl w:ilvl="0">
      <w:start w:val="1"/>
      <w:numFmt w:val="lowerLetter"/>
      <w:lvlText w:val="(%1)"/>
      <w:lvlJc w:val="left"/>
      <w:pPr>
        <w:ind w:left="360" w:hanging="360"/>
      </w:pPr>
      <w:rPr>
        <w:rFonts w:hint="default"/>
        <w:b w:val="0"/>
        <w:color w:val="00000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F0E4D64"/>
    <w:multiLevelType w:val="hybridMultilevel"/>
    <w:tmpl w:val="5D9E084C"/>
    <w:lvl w:ilvl="0" w:tplc="DF542C64">
      <w:start w:val="1"/>
      <w:numFmt w:val="lowerLetter"/>
      <w:lvlText w:val="%1)"/>
      <w:lvlJc w:val="left"/>
      <w:pPr>
        <w:tabs>
          <w:tab w:val="num" w:pos="360"/>
        </w:tabs>
        <w:ind w:left="360" w:hanging="360"/>
      </w:pPr>
      <w:rPr>
        <w:rFonts w:hint="default"/>
        <w:b w:val="0"/>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tentative="1">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20" w15:restartNumberingAfterBreak="0">
    <w:nsid w:val="0F600AE3"/>
    <w:multiLevelType w:val="multilevel"/>
    <w:tmpl w:val="041B001F"/>
    <w:numStyleLink w:val="tl44"/>
  </w:abstractNum>
  <w:abstractNum w:abstractNumId="21" w15:restartNumberingAfterBreak="0">
    <w:nsid w:val="0F706BDC"/>
    <w:multiLevelType w:val="multilevel"/>
    <w:tmpl w:val="C5FA9B84"/>
    <w:lvl w:ilvl="0">
      <w:start w:val="6"/>
      <w:numFmt w:val="decimal"/>
      <w:lvlText w:val="%1"/>
      <w:lvlJc w:val="left"/>
      <w:pPr>
        <w:ind w:left="360" w:hanging="360"/>
      </w:pPr>
      <w:rPr>
        <w:b/>
      </w:rPr>
    </w:lvl>
    <w:lvl w:ilvl="1">
      <w:start w:val="1"/>
      <w:numFmt w:val="decimal"/>
      <w:lvlText w:val="%1.%2"/>
      <w:lvlJc w:val="left"/>
      <w:pPr>
        <w:ind w:left="720" w:hanging="360"/>
      </w:pPr>
      <w:rPr>
        <w:b w:val="0"/>
        <w:i w:val="0"/>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320" w:hanging="1440"/>
      </w:pPr>
      <w:rPr>
        <w:b/>
      </w:rPr>
    </w:lvl>
  </w:abstractNum>
  <w:abstractNum w:abstractNumId="22" w15:restartNumberingAfterBreak="0">
    <w:nsid w:val="10A82B83"/>
    <w:multiLevelType w:val="multilevel"/>
    <w:tmpl w:val="EB444606"/>
    <w:lvl w:ilvl="0">
      <w:start w:val="4"/>
      <w:numFmt w:val="decimal"/>
      <w:lvlText w:val="%1"/>
      <w:lvlJc w:val="left"/>
      <w:pPr>
        <w:ind w:left="360" w:hanging="360"/>
      </w:pPr>
      <w:rPr>
        <w:rFonts w:hint="default"/>
      </w:rPr>
    </w:lvl>
    <w:lvl w:ilvl="1">
      <w:start w:val="1"/>
      <w:numFmt w:val="decimal"/>
      <w:lvlText w:val="%1.%2"/>
      <w:lvlJc w:val="left"/>
      <w:pPr>
        <w:ind w:left="427" w:hanging="360"/>
      </w:pPr>
      <w:rPr>
        <w:rFonts w:ascii="Times New Roman" w:hAnsi="Times New Roman" w:cs="Times New Roman" w:hint="default"/>
        <w:b w:val="0"/>
        <w:sz w:val="22"/>
        <w:szCs w:val="22"/>
      </w:rPr>
    </w:lvl>
    <w:lvl w:ilvl="2">
      <w:start w:val="1"/>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2336" w:hanging="1800"/>
      </w:pPr>
      <w:rPr>
        <w:rFonts w:hint="default"/>
      </w:rPr>
    </w:lvl>
  </w:abstractNum>
  <w:abstractNum w:abstractNumId="23" w15:restartNumberingAfterBreak="0">
    <w:nsid w:val="11871A1F"/>
    <w:multiLevelType w:val="multilevel"/>
    <w:tmpl w:val="9F948A26"/>
    <w:lvl w:ilvl="0">
      <w:start w:val="1"/>
      <w:numFmt w:val="decimal"/>
      <w:lvlText w:val="%1."/>
      <w:lvlJc w:val="left"/>
      <w:pPr>
        <w:ind w:left="360" w:hanging="360"/>
      </w:pPr>
      <w:rPr>
        <w:rFonts w:hint="default"/>
        <w:b w:val="0"/>
        <w:strike w:val="0"/>
      </w:rPr>
    </w:lvl>
    <w:lvl w:ilvl="1">
      <w:start w:val="1"/>
      <w:numFmt w:val="decimal"/>
      <w:lvlText w:val="(2.1.%2)"/>
      <w:lvlJc w:val="left"/>
      <w:pPr>
        <w:ind w:left="786" w:hanging="360"/>
      </w:pPr>
      <w:rPr>
        <w:rFonts w:ascii="Times New Roman" w:hAnsi="Times New Roman" w:cs="Times New Roman" w:hint="default"/>
        <w:b w:val="0"/>
        <w:i w:val="0"/>
        <w:sz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11EC365D"/>
    <w:multiLevelType w:val="multilevel"/>
    <w:tmpl w:val="BABC4AB8"/>
    <w:lvl w:ilvl="0">
      <w:start w:val="11"/>
      <w:numFmt w:val="decimal"/>
      <w:lvlText w:val="%1."/>
      <w:lvlJc w:val="left"/>
      <w:pPr>
        <w:ind w:left="440" w:hanging="440"/>
      </w:pPr>
      <w:rPr>
        <w:rFonts w:hint="default"/>
      </w:rPr>
    </w:lvl>
    <w:lvl w:ilvl="1">
      <w:start w:val="1"/>
      <w:numFmt w:val="decimal"/>
      <w:lvlText w:val="%1.%2."/>
      <w:lvlJc w:val="left"/>
      <w:pPr>
        <w:ind w:left="1006" w:hanging="44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25" w15:restartNumberingAfterBreak="0">
    <w:nsid w:val="1209298F"/>
    <w:multiLevelType w:val="hybridMultilevel"/>
    <w:tmpl w:val="0B46FFC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15:restartNumberingAfterBreak="0">
    <w:nsid w:val="13B95E71"/>
    <w:multiLevelType w:val="multilevel"/>
    <w:tmpl w:val="DA466818"/>
    <w:styleLink w:val="WWNum20"/>
    <w:lvl w:ilvl="0">
      <w:numFmt w:val="bullet"/>
      <w:lvlText w:val="-"/>
      <w:lvlJc w:val="left"/>
      <w:pPr>
        <w:ind w:left="1440" w:hanging="360"/>
      </w:pPr>
      <w:rPr>
        <w:rFonts w:ascii="Arial" w:hAnsi="Arial"/>
        <w:b w:val="0"/>
        <w:i w:val="0"/>
        <w:strike w:val="0"/>
        <w:dstrike w:val="0"/>
        <w:color w:val="auto"/>
        <w:u w:val="none"/>
        <w:effect w:val="none"/>
      </w:rPr>
    </w:lvl>
    <w:lvl w:ilvl="1">
      <w:numFmt w:val="bullet"/>
      <w:lvlText w:val="o"/>
      <w:lvlJc w:val="left"/>
      <w:pPr>
        <w:ind w:left="2160" w:hanging="360"/>
      </w:pPr>
      <w:rPr>
        <w:rFonts w:ascii="Courier New" w:hAnsi="Courier New"/>
        <w:b w:val="0"/>
        <w:i w:val="0"/>
        <w:strike w:val="0"/>
        <w:dstrike w:val="0"/>
        <w:color w:val="auto"/>
        <w:u w:val="none"/>
        <w:effect w:val="none"/>
      </w:rPr>
    </w:lvl>
    <w:lvl w:ilvl="2">
      <w:numFmt w:val="bullet"/>
      <w:lvlText w:val=""/>
      <w:lvlJc w:val="left"/>
      <w:pPr>
        <w:ind w:left="2880" w:hanging="360"/>
      </w:pPr>
      <w:rPr>
        <w:rFonts w:ascii="Wingdings" w:hAnsi="Wingdings"/>
        <w:i w:val="0"/>
        <w:color w:val="auto"/>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27" w15:restartNumberingAfterBreak="0">
    <w:nsid w:val="15367434"/>
    <w:multiLevelType w:val="multilevel"/>
    <w:tmpl w:val="8E747E10"/>
    <w:lvl w:ilvl="0">
      <w:start w:val="3"/>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8" w15:restartNumberingAfterBreak="0">
    <w:nsid w:val="156F6DBF"/>
    <w:multiLevelType w:val="hybridMultilevel"/>
    <w:tmpl w:val="25B05AEE"/>
    <w:lvl w:ilvl="0" w:tplc="7FDA713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5907504"/>
    <w:multiLevelType w:val="hybridMultilevel"/>
    <w:tmpl w:val="F9025062"/>
    <w:lvl w:ilvl="0" w:tplc="DF542C64">
      <w:start w:val="1"/>
      <w:numFmt w:val="lowerLetter"/>
      <w:lvlText w:val="%1)"/>
      <w:lvlJc w:val="left"/>
      <w:pPr>
        <w:tabs>
          <w:tab w:val="num" w:pos="360"/>
        </w:tabs>
        <w:ind w:left="360" w:hanging="360"/>
      </w:pPr>
      <w:rPr>
        <w:rFonts w:hint="default"/>
        <w:b w:val="0"/>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tentative="1">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30" w15:restartNumberingAfterBreak="0">
    <w:nsid w:val="15D1150E"/>
    <w:multiLevelType w:val="hybridMultilevel"/>
    <w:tmpl w:val="61E2AC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165C70F1"/>
    <w:multiLevelType w:val="multilevel"/>
    <w:tmpl w:val="DFF43B2A"/>
    <w:styleLink w:val="Aktulnyzoznam1"/>
    <w:lvl w:ilvl="0">
      <w:start w:val="3"/>
      <w:numFmt w:val="decimal"/>
      <w:lvlText w:val="%1.1."/>
      <w:lvlJc w:val="left"/>
      <w:pPr>
        <w:ind w:left="270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69D4CE5"/>
    <w:multiLevelType w:val="hybridMultilevel"/>
    <w:tmpl w:val="843ED3DC"/>
    <w:lvl w:ilvl="0" w:tplc="8DC0735E">
      <w:start w:val="1"/>
      <w:numFmt w:val="lowerLetter"/>
      <w:lvlText w:val="(%1)"/>
      <w:lvlJc w:val="left"/>
      <w:pPr>
        <w:tabs>
          <w:tab w:val="num" w:pos="1440"/>
        </w:tabs>
        <w:ind w:left="14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95E5002"/>
    <w:multiLevelType w:val="singleLevel"/>
    <w:tmpl w:val="041B0001"/>
    <w:lvl w:ilvl="0">
      <w:start w:val="1"/>
      <w:numFmt w:val="bullet"/>
      <w:lvlText w:val=""/>
      <w:lvlJc w:val="left"/>
      <w:pPr>
        <w:ind w:left="926" w:hanging="360"/>
      </w:pPr>
      <w:rPr>
        <w:rFonts w:ascii="Symbol" w:hAnsi="Symbol" w:hint="default"/>
      </w:rPr>
    </w:lvl>
  </w:abstractNum>
  <w:abstractNum w:abstractNumId="34" w15:restartNumberingAfterBreak="0">
    <w:nsid w:val="19A4535B"/>
    <w:multiLevelType w:val="hybridMultilevel"/>
    <w:tmpl w:val="1AAC8732"/>
    <w:lvl w:ilvl="0" w:tplc="F35A730C">
      <w:start w:val="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E69531E"/>
    <w:multiLevelType w:val="hybridMultilevel"/>
    <w:tmpl w:val="52527A6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1E9F64CF"/>
    <w:multiLevelType w:val="hybridMultilevel"/>
    <w:tmpl w:val="5CCEB462"/>
    <w:lvl w:ilvl="0" w:tplc="22765632">
      <w:start w:val="2"/>
      <w:numFmt w:val="lowerRoman"/>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0771A05"/>
    <w:multiLevelType w:val="hybridMultilevel"/>
    <w:tmpl w:val="E1006E1A"/>
    <w:lvl w:ilvl="0" w:tplc="CB40EB8E">
      <w:start w:val="1"/>
      <w:numFmt w:val="lowerLetter"/>
      <w:lvlText w:val="(%1)"/>
      <w:lvlJc w:val="left"/>
      <w:pPr>
        <w:tabs>
          <w:tab w:val="num" w:pos="720"/>
        </w:tabs>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1062737"/>
    <w:multiLevelType w:val="hybridMultilevel"/>
    <w:tmpl w:val="18CC982C"/>
    <w:lvl w:ilvl="0" w:tplc="7F88243C">
      <w:start w:val="1"/>
      <w:numFmt w:val="lowerLetter"/>
      <w:lvlText w:val="(%1)"/>
      <w:lvlJc w:val="left"/>
      <w:pPr>
        <w:tabs>
          <w:tab w:val="num" w:pos="750"/>
        </w:tabs>
        <w:ind w:left="750" w:hanging="39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210A278A"/>
    <w:multiLevelType w:val="hybridMultilevel"/>
    <w:tmpl w:val="05DE7510"/>
    <w:lvl w:ilvl="0" w:tplc="0FAEF3EA">
      <w:start w:val="1"/>
      <w:numFmt w:val="bullet"/>
      <w:lvlText w:val="˗"/>
      <w:lvlJc w:val="left"/>
      <w:pPr>
        <w:ind w:left="720" w:hanging="360"/>
      </w:pPr>
      <w:rPr>
        <w:rFonts w:ascii="Times New Roman" w:hAnsi="Times New Roman" w:cs="Times New Roman" w:hint="default"/>
      </w:rPr>
    </w:lvl>
    <w:lvl w:ilvl="1" w:tplc="D1A8BF3C">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21C413CE"/>
    <w:multiLevelType w:val="hybridMultilevel"/>
    <w:tmpl w:val="FF1C6FA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2803B8C"/>
    <w:multiLevelType w:val="multilevel"/>
    <w:tmpl w:val="CF3CCE9A"/>
    <w:styleLink w:val="Aktulnyzoznam8"/>
    <w:lvl w:ilvl="0">
      <w:start w:val="9"/>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3262B2A"/>
    <w:multiLevelType w:val="hybridMultilevel"/>
    <w:tmpl w:val="2DA2F36C"/>
    <w:lvl w:ilvl="0" w:tplc="2520B4D0">
      <w:start w:val="1"/>
      <w:numFmt w:val="lowerLetter"/>
      <w:lvlText w:val="(%1)"/>
      <w:lvlJc w:val="left"/>
      <w:pPr>
        <w:ind w:left="144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33428DB"/>
    <w:multiLevelType w:val="multilevel"/>
    <w:tmpl w:val="A14E96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51E2AD9"/>
    <w:multiLevelType w:val="multilevel"/>
    <w:tmpl w:val="E6E4769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5B8305C"/>
    <w:multiLevelType w:val="hybridMultilevel"/>
    <w:tmpl w:val="98DA8CBE"/>
    <w:lvl w:ilvl="0" w:tplc="4496A82A">
      <w:start w:val="4"/>
      <w:numFmt w:val="bullet"/>
      <w:lvlText w:val="-"/>
      <w:lvlJc w:val="left"/>
      <w:pPr>
        <w:ind w:left="1440" w:hanging="360"/>
      </w:pPr>
      <w:rPr>
        <w:rFonts w:ascii="Arial" w:eastAsia="Times New Roman" w:hAnsi="Arial" w:cs="Arial" w:hint="default"/>
      </w:rPr>
    </w:lvl>
    <w:lvl w:ilvl="1" w:tplc="041B0001">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6" w15:restartNumberingAfterBreak="0">
    <w:nsid w:val="2693029D"/>
    <w:multiLevelType w:val="hybridMultilevel"/>
    <w:tmpl w:val="BADAB85C"/>
    <w:lvl w:ilvl="0" w:tplc="DF542C64">
      <w:start w:val="1"/>
      <w:numFmt w:val="lowerLetter"/>
      <w:lvlText w:val="%1)"/>
      <w:lvlJc w:val="left"/>
      <w:pPr>
        <w:tabs>
          <w:tab w:val="num" w:pos="644"/>
        </w:tabs>
        <w:ind w:left="644" w:hanging="360"/>
      </w:pPr>
      <w:rPr>
        <w:rFonts w:hint="default"/>
        <w:b w:val="0"/>
      </w:rPr>
    </w:lvl>
    <w:lvl w:ilvl="1" w:tplc="041B0019" w:tentative="1">
      <w:start w:val="1"/>
      <w:numFmt w:val="lowerLetter"/>
      <w:lvlText w:val="%2."/>
      <w:lvlJc w:val="left"/>
      <w:pPr>
        <w:tabs>
          <w:tab w:val="num" w:pos="644"/>
        </w:tabs>
        <w:ind w:left="644" w:hanging="360"/>
      </w:pPr>
    </w:lvl>
    <w:lvl w:ilvl="2" w:tplc="041B001B" w:tentative="1">
      <w:start w:val="1"/>
      <w:numFmt w:val="lowerRoman"/>
      <w:lvlText w:val="%3."/>
      <w:lvlJc w:val="right"/>
      <w:pPr>
        <w:tabs>
          <w:tab w:val="num" w:pos="1364"/>
        </w:tabs>
        <w:ind w:left="1364" w:hanging="180"/>
      </w:pPr>
    </w:lvl>
    <w:lvl w:ilvl="3" w:tplc="041B000F" w:tentative="1">
      <w:start w:val="1"/>
      <w:numFmt w:val="decimal"/>
      <w:lvlText w:val="%4."/>
      <w:lvlJc w:val="left"/>
      <w:pPr>
        <w:tabs>
          <w:tab w:val="num" w:pos="2084"/>
        </w:tabs>
        <w:ind w:left="2084" w:hanging="360"/>
      </w:pPr>
    </w:lvl>
    <w:lvl w:ilvl="4" w:tplc="041B0019" w:tentative="1">
      <w:start w:val="1"/>
      <w:numFmt w:val="lowerLetter"/>
      <w:lvlText w:val="%5."/>
      <w:lvlJc w:val="left"/>
      <w:pPr>
        <w:tabs>
          <w:tab w:val="num" w:pos="2804"/>
        </w:tabs>
        <w:ind w:left="2804" w:hanging="360"/>
      </w:pPr>
    </w:lvl>
    <w:lvl w:ilvl="5" w:tplc="041B001B" w:tentative="1">
      <w:start w:val="1"/>
      <w:numFmt w:val="lowerRoman"/>
      <w:lvlText w:val="%6."/>
      <w:lvlJc w:val="right"/>
      <w:pPr>
        <w:tabs>
          <w:tab w:val="num" w:pos="3524"/>
        </w:tabs>
        <w:ind w:left="3524" w:hanging="180"/>
      </w:pPr>
    </w:lvl>
    <w:lvl w:ilvl="6" w:tplc="041B000F" w:tentative="1">
      <w:start w:val="1"/>
      <w:numFmt w:val="decimal"/>
      <w:lvlText w:val="%7."/>
      <w:lvlJc w:val="left"/>
      <w:pPr>
        <w:tabs>
          <w:tab w:val="num" w:pos="4244"/>
        </w:tabs>
        <w:ind w:left="4244" w:hanging="360"/>
      </w:pPr>
    </w:lvl>
    <w:lvl w:ilvl="7" w:tplc="041B0019" w:tentative="1">
      <w:start w:val="1"/>
      <w:numFmt w:val="lowerLetter"/>
      <w:lvlText w:val="%8."/>
      <w:lvlJc w:val="left"/>
      <w:pPr>
        <w:tabs>
          <w:tab w:val="num" w:pos="4964"/>
        </w:tabs>
        <w:ind w:left="4964" w:hanging="360"/>
      </w:pPr>
    </w:lvl>
    <w:lvl w:ilvl="8" w:tplc="041B001B" w:tentative="1">
      <w:start w:val="1"/>
      <w:numFmt w:val="lowerRoman"/>
      <w:lvlText w:val="%9."/>
      <w:lvlJc w:val="right"/>
      <w:pPr>
        <w:tabs>
          <w:tab w:val="num" w:pos="5684"/>
        </w:tabs>
        <w:ind w:left="5684" w:hanging="180"/>
      </w:pPr>
    </w:lvl>
  </w:abstractNum>
  <w:abstractNum w:abstractNumId="47" w15:restartNumberingAfterBreak="0">
    <w:nsid w:val="28656FEE"/>
    <w:multiLevelType w:val="hybridMultilevel"/>
    <w:tmpl w:val="972CEB40"/>
    <w:lvl w:ilvl="0" w:tplc="7A4294CE">
      <w:start w:val="1"/>
      <w:numFmt w:val="bullet"/>
      <w:lvlText w:val=""/>
      <w:lvlJc w:val="left"/>
      <w:pPr>
        <w:tabs>
          <w:tab w:val="num" w:pos="720"/>
        </w:tabs>
        <w:ind w:left="720" w:hanging="360"/>
      </w:pPr>
      <w:rPr>
        <w:rFonts w:ascii="Symbol" w:hAnsi="Symbol" w:hint="default"/>
        <w:color w:val="auto"/>
      </w:rPr>
    </w:lvl>
    <w:lvl w:ilvl="1" w:tplc="051EACAC">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8" w15:restartNumberingAfterBreak="0">
    <w:nsid w:val="286A2A21"/>
    <w:multiLevelType w:val="multilevel"/>
    <w:tmpl w:val="8EE0AD5C"/>
    <w:styleLink w:val="Aktulnyzoznam3"/>
    <w:lvl w:ilvl="0">
      <w:start w:val="3"/>
      <w:numFmt w:val="none"/>
      <w:lvlText w:val="%1.1."/>
      <w:lvlJc w:val="left"/>
      <w:pPr>
        <w:ind w:left="270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299566B6"/>
    <w:multiLevelType w:val="multilevel"/>
    <w:tmpl w:val="988EF092"/>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trike w:val="0"/>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9B700B5"/>
    <w:multiLevelType w:val="hybridMultilevel"/>
    <w:tmpl w:val="DAC6730C"/>
    <w:lvl w:ilvl="0" w:tplc="041B0001">
      <w:start w:val="1"/>
      <w:numFmt w:val="bullet"/>
      <w:lvlText w:val="-"/>
      <w:lvlJc w:val="left"/>
      <w:pPr>
        <w:ind w:left="1287" w:hanging="360"/>
      </w:pPr>
      <w:rPr>
        <w:rFonts w:ascii="Arial Narrow" w:hAnsi="Arial Narrow" w:cs="Times New Roman"/>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2B2F75A9"/>
    <w:multiLevelType w:val="hybridMultilevel"/>
    <w:tmpl w:val="6B6EBDE6"/>
    <w:lvl w:ilvl="0" w:tplc="041B0017">
      <w:start w:val="1"/>
      <w:numFmt w:val="lowerLetter"/>
      <w:lvlText w:val="%1)"/>
      <w:lvlJc w:val="left"/>
      <w:pPr>
        <w:ind w:left="1208" w:hanging="360"/>
      </w:pPr>
    </w:lvl>
    <w:lvl w:ilvl="1" w:tplc="041B0003">
      <w:start w:val="1"/>
      <w:numFmt w:val="bullet"/>
      <w:lvlText w:val="o"/>
      <w:lvlJc w:val="left"/>
      <w:pPr>
        <w:ind w:left="1928" w:hanging="360"/>
      </w:pPr>
      <w:rPr>
        <w:rFonts w:ascii="Courier New" w:hAnsi="Courier New" w:cs="Courier New" w:hint="default"/>
      </w:rPr>
    </w:lvl>
    <w:lvl w:ilvl="2" w:tplc="041B0005">
      <w:start w:val="1"/>
      <w:numFmt w:val="bullet"/>
      <w:lvlText w:val=""/>
      <w:lvlJc w:val="left"/>
      <w:pPr>
        <w:ind w:left="2648" w:hanging="360"/>
      </w:pPr>
      <w:rPr>
        <w:rFonts w:ascii="Wingdings" w:hAnsi="Wingdings" w:hint="default"/>
      </w:rPr>
    </w:lvl>
    <w:lvl w:ilvl="3" w:tplc="041B0001">
      <w:start w:val="1"/>
      <w:numFmt w:val="bullet"/>
      <w:lvlText w:val=""/>
      <w:lvlJc w:val="left"/>
      <w:pPr>
        <w:ind w:left="3368" w:hanging="360"/>
      </w:pPr>
      <w:rPr>
        <w:rFonts w:ascii="Symbol" w:hAnsi="Symbol" w:hint="default"/>
      </w:rPr>
    </w:lvl>
    <w:lvl w:ilvl="4" w:tplc="041B0003">
      <w:start w:val="1"/>
      <w:numFmt w:val="bullet"/>
      <w:lvlText w:val="o"/>
      <w:lvlJc w:val="left"/>
      <w:pPr>
        <w:ind w:left="4088" w:hanging="360"/>
      </w:pPr>
      <w:rPr>
        <w:rFonts w:ascii="Courier New" w:hAnsi="Courier New" w:cs="Courier New" w:hint="default"/>
      </w:rPr>
    </w:lvl>
    <w:lvl w:ilvl="5" w:tplc="041B0005">
      <w:start w:val="1"/>
      <w:numFmt w:val="bullet"/>
      <w:lvlText w:val=""/>
      <w:lvlJc w:val="left"/>
      <w:pPr>
        <w:ind w:left="4808" w:hanging="360"/>
      </w:pPr>
      <w:rPr>
        <w:rFonts w:ascii="Wingdings" w:hAnsi="Wingdings" w:hint="default"/>
      </w:rPr>
    </w:lvl>
    <w:lvl w:ilvl="6" w:tplc="041B0001">
      <w:start w:val="1"/>
      <w:numFmt w:val="bullet"/>
      <w:lvlText w:val=""/>
      <w:lvlJc w:val="left"/>
      <w:pPr>
        <w:ind w:left="5528" w:hanging="360"/>
      </w:pPr>
      <w:rPr>
        <w:rFonts w:ascii="Symbol" w:hAnsi="Symbol" w:hint="default"/>
      </w:rPr>
    </w:lvl>
    <w:lvl w:ilvl="7" w:tplc="041B0003">
      <w:start w:val="1"/>
      <w:numFmt w:val="bullet"/>
      <w:lvlText w:val="o"/>
      <w:lvlJc w:val="left"/>
      <w:pPr>
        <w:ind w:left="6248" w:hanging="360"/>
      </w:pPr>
      <w:rPr>
        <w:rFonts w:ascii="Courier New" w:hAnsi="Courier New" w:cs="Courier New" w:hint="default"/>
      </w:rPr>
    </w:lvl>
    <w:lvl w:ilvl="8" w:tplc="041B0005">
      <w:start w:val="1"/>
      <w:numFmt w:val="bullet"/>
      <w:lvlText w:val=""/>
      <w:lvlJc w:val="left"/>
      <w:pPr>
        <w:ind w:left="6968" w:hanging="360"/>
      </w:pPr>
      <w:rPr>
        <w:rFonts w:ascii="Wingdings" w:hAnsi="Wingdings" w:hint="default"/>
      </w:rPr>
    </w:lvl>
  </w:abstractNum>
  <w:abstractNum w:abstractNumId="52" w15:restartNumberingAfterBreak="0">
    <w:nsid w:val="2B9946B9"/>
    <w:multiLevelType w:val="hybridMultilevel"/>
    <w:tmpl w:val="CA907678"/>
    <w:lvl w:ilvl="0" w:tplc="04050001">
      <w:start w:val="1"/>
      <w:numFmt w:val="bullet"/>
      <w:lvlText w:val=""/>
      <w:lvlJc w:val="left"/>
      <w:pPr>
        <w:tabs>
          <w:tab w:val="num" w:pos="780"/>
        </w:tabs>
        <w:ind w:left="78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2CAC770B"/>
    <w:multiLevelType w:val="multilevel"/>
    <w:tmpl w:val="6F9C43E6"/>
    <w:lvl w:ilvl="0">
      <w:start w:val="9"/>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54" w15:restartNumberingAfterBreak="0">
    <w:nsid w:val="2CB43431"/>
    <w:multiLevelType w:val="multilevel"/>
    <w:tmpl w:val="BCAC8D7A"/>
    <w:styleLink w:val="Aktulnyzoznam11"/>
    <w:lvl w:ilvl="0">
      <w:start w:val="1"/>
      <w:numFmt w:val="lowerRoman"/>
      <w:lvlText w:val="%1."/>
      <w:lvlJc w:val="righ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1570208"/>
    <w:multiLevelType w:val="hybridMultilevel"/>
    <w:tmpl w:val="52FC188C"/>
    <w:lvl w:ilvl="0" w:tplc="041B0001">
      <w:start w:val="1"/>
      <w:numFmt w:val="bullet"/>
      <w:lvlText w:val=""/>
      <w:lvlJc w:val="left"/>
      <w:pPr>
        <w:ind w:left="1200" w:hanging="360"/>
      </w:pPr>
      <w:rPr>
        <w:rFonts w:ascii="Symbol" w:hAnsi="Symbol" w:hint="default"/>
      </w:rPr>
    </w:lvl>
    <w:lvl w:ilvl="1" w:tplc="041B0003" w:tentative="1">
      <w:start w:val="1"/>
      <w:numFmt w:val="bullet"/>
      <w:lvlText w:val="o"/>
      <w:lvlJc w:val="left"/>
      <w:pPr>
        <w:ind w:left="1920" w:hanging="360"/>
      </w:pPr>
      <w:rPr>
        <w:rFonts w:ascii="Courier New" w:hAnsi="Courier New" w:cs="Courier New" w:hint="default"/>
      </w:rPr>
    </w:lvl>
    <w:lvl w:ilvl="2" w:tplc="041B0005" w:tentative="1">
      <w:start w:val="1"/>
      <w:numFmt w:val="bullet"/>
      <w:lvlText w:val=""/>
      <w:lvlJc w:val="left"/>
      <w:pPr>
        <w:ind w:left="2640" w:hanging="360"/>
      </w:pPr>
      <w:rPr>
        <w:rFonts w:ascii="Wingdings" w:hAnsi="Wingdings" w:hint="default"/>
      </w:rPr>
    </w:lvl>
    <w:lvl w:ilvl="3" w:tplc="041B0001" w:tentative="1">
      <w:start w:val="1"/>
      <w:numFmt w:val="bullet"/>
      <w:lvlText w:val=""/>
      <w:lvlJc w:val="left"/>
      <w:pPr>
        <w:ind w:left="3360" w:hanging="360"/>
      </w:pPr>
      <w:rPr>
        <w:rFonts w:ascii="Symbol" w:hAnsi="Symbol" w:hint="default"/>
      </w:rPr>
    </w:lvl>
    <w:lvl w:ilvl="4" w:tplc="041B0003" w:tentative="1">
      <w:start w:val="1"/>
      <w:numFmt w:val="bullet"/>
      <w:lvlText w:val="o"/>
      <w:lvlJc w:val="left"/>
      <w:pPr>
        <w:ind w:left="4080" w:hanging="360"/>
      </w:pPr>
      <w:rPr>
        <w:rFonts w:ascii="Courier New" w:hAnsi="Courier New" w:cs="Courier New" w:hint="default"/>
      </w:rPr>
    </w:lvl>
    <w:lvl w:ilvl="5" w:tplc="041B0005" w:tentative="1">
      <w:start w:val="1"/>
      <w:numFmt w:val="bullet"/>
      <w:lvlText w:val=""/>
      <w:lvlJc w:val="left"/>
      <w:pPr>
        <w:ind w:left="4800" w:hanging="360"/>
      </w:pPr>
      <w:rPr>
        <w:rFonts w:ascii="Wingdings" w:hAnsi="Wingdings" w:hint="default"/>
      </w:rPr>
    </w:lvl>
    <w:lvl w:ilvl="6" w:tplc="041B0001" w:tentative="1">
      <w:start w:val="1"/>
      <w:numFmt w:val="bullet"/>
      <w:lvlText w:val=""/>
      <w:lvlJc w:val="left"/>
      <w:pPr>
        <w:ind w:left="5520" w:hanging="360"/>
      </w:pPr>
      <w:rPr>
        <w:rFonts w:ascii="Symbol" w:hAnsi="Symbol" w:hint="default"/>
      </w:rPr>
    </w:lvl>
    <w:lvl w:ilvl="7" w:tplc="041B0003" w:tentative="1">
      <w:start w:val="1"/>
      <w:numFmt w:val="bullet"/>
      <w:lvlText w:val="o"/>
      <w:lvlJc w:val="left"/>
      <w:pPr>
        <w:ind w:left="6240" w:hanging="360"/>
      </w:pPr>
      <w:rPr>
        <w:rFonts w:ascii="Courier New" w:hAnsi="Courier New" w:cs="Courier New" w:hint="default"/>
      </w:rPr>
    </w:lvl>
    <w:lvl w:ilvl="8" w:tplc="041B0005" w:tentative="1">
      <w:start w:val="1"/>
      <w:numFmt w:val="bullet"/>
      <w:lvlText w:val=""/>
      <w:lvlJc w:val="left"/>
      <w:pPr>
        <w:ind w:left="6960" w:hanging="360"/>
      </w:pPr>
      <w:rPr>
        <w:rFonts w:ascii="Wingdings" w:hAnsi="Wingdings" w:hint="default"/>
      </w:rPr>
    </w:lvl>
  </w:abstractNum>
  <w:abstractNum w:abstractNumId="56" w15:restartNumberingAfterBreak="0">
    <w:nsid w:val="316F3586"/>
    <w:multiLevelType w:val="multilevel"/>
    <w:tmpl w:val="B878590C"/>
    <w:styleLink w:val="Aktulnyzoznam7"/>
    <w:lvl w:ilvl="0">
      <w:start w:val="1"/>
      <w:numFmt w:val="lowerRoman"/>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1C81407"/>
    <w:multiLevelType w:val="multilevel"/>
    <w:tmpl w:val="4E629B42"/>
    <w:styleLink w:val="tl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1DB6106"/>
    <w:multiLevelType w:val="hybridMultilevel"/>
    <w:tmpl w:val="EC10D9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31DD22DB"/>
    <w:multiLevelType w:val="multilevel"/>
    <w:tmpl w:val="041B001F"/>
    <w:numStyleLink w:val="tl7"/>
  </w:abstractNum>
  <w:abstractNum w:abstractNumId="60" w15:restartNumberingAfterBreak="0">
    <w:nsid w:val="32400DCB"/>
    <w:multiLevelType w:val="hybridMultilevel"/>
    <w:tmpl w:val="95E4D846"/>
    <w:lvl w:ilvl="0" w:tplc="135E6C5C">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33B85EF4"/>
    <w:multiLevelType w:val="multilevel"/>
    <w:tmpl w:val="1AD82D9C"/>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2" w15:restartNumberingAfterBreak="0">
    <w:nsid w:val="33D0697E"/>
    <w:multiLevelType w:val="hybridMultilevel"/>
    <w:tmpl w:val="79E0FAC4"/>
    <w:lvl w:ilvl="0" w:tplc="18561D5C">
      <w:start w:val="2"/>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3" w15:restartNumberingAfterBreak="0">
    <w:nsid w:val="34DE57D4"/>
    <w:multiLevelType w:val="hybridMultilevel"/>
    <w:tmpl w:val="D6CAB62E"/>
    <w:lvl w:ilvl="0" w:tplc="041B0001">
      <w:start w:val="1"/>
      <w:numFmt w:val="bullet"/>
      <w:lvlText w:val=""/>
      <w:lvlJc w:val="left"/>
      <w:pPr>
        <w:ind w:left="871" w:hanging="360"/>
      </w:pPr>
      <w:rPr>
        <w:rFonts w:ascii="Symbol" w:hAnsi="Symbol" w:hint="default"/>
      </w:rPr>
    </w:lvl>
    <w:lvl w:ilvl="1" w:tplc="041B0003" w:tentative="1">
      <w:start w:val="1"/>
      <w:numFmt w:val="bullet"/>
      <w:lvlText w:val="o"/>
      <w:lvlJc w:val="left"/>
      <w:pPr>
        <w:ind w:left="1591" w:hanging="360"/>
      </w:pPr>
      <w:rPr>
        <w:rFonts w:ascii="Courier New" w:hAnsi="Courier New" w:cs="Courier New" w:hint="default"/>
      </w:rPr>
    </w:lvl>
    <w:lvl w:ilvl="2" w:tplc="041B0005" w:tentative="1">
      <w:start w:val="1"/>
      <w:numFmt w:val="bullet"/>
      <w:lvlText w:val=""/>
      <w:lvlJc w:val="left"/>
      <w:pPr>
        <w:ind w:left="2311" w:hanging="360"/>
      </w:pPr>
      <w:rPr>
        <w:rFonts w:ascii="Wingdings" w:hAnsi="Wingdings" w:hint="default"/>
      </w:rPr>
    </w:lvl>
    <w:lvl w:ilvl="3" w:tplc="041B0001" w:tentative="1">
      <w:start w:val="1"/>
      <w:numFmt w:val="bullet"/>
      <w:lvlText w:val=""/>
      <w:lvlJc w:val="left"/>
      <w:pPr>
        <w:ind w:left="3031" w:hanging="360"/>
      </w:pPr>
      <w:rPr>
        <w:rFonts w:ascii="Symbol" w:hAnsi="Symbol" w:hint="default"/>
      </w:rPr>
    </w:lvl>
    <w:lvl w:ilvl="4" w:tplc="041B0003" w:tentative="1">
      <w:start w:val="1"/>
      <w:numFmt w:val="bullet"/>
      <w:lvlText w:val="o"/>
      <w:lvlJc w:val="left"/>
      <w:pPr>
        <w:ind w:left="3751" w:hanging="360"/>
      </w:pPr>
      <w:rPr>
        <w:rFonts w:ascii="Courier New" w:hAnsi="Courier New" w:cs="Courier New" w:hint="default"/>
      </w:rPr>
    </w:lvl>
    <w:lvl w:ilvl="5" w:tplc="041B0005" w:tentative="1">
      <w:start w:val="1"/>
      <w:numFmt w:val="bullet"/>
      <w:lvlText w:val=""/>
      <w:lvlJc w:val="left"/>
      <w:pPr>
        <w:ind w:left="4471" w:hanging="360"/>
      </w:pPr>
      <w:rPr>
        <w:rFonts w:ascii="Wingdings" w:hAnsi="Wingdings" w:hint="default"/>
      </w:rPr>
    </w:lvl>
    <w:lvl w:ilvl="6" w:tplc="041B0001" w:tentative="1">
      <w:start w:val="1"/>
      <w:numFmt w:val="bullet"/>
      <w:lvlText w:val=""/>
      <w:lvlJc w:val="left"/>
      <w:pPr>
        <w:ind w:left="5191" w:hanging="360"/>
      </w:pPr>
      <w:rPr>
        <w:rFonts w:ascii="Symbol" w:hAnsi="Symbol" w:hint="default"/>
      </w:rPr>
    </w:lvl>
    <w:lvl w:ilvl="7" w:tplc="041B0003" w:tentative="1">
      <w:start w:val="1"/>
      <w:numFmt w:val="bullet"/>
      <w:lvlText w:val="o"/>
      <w:lvlJc w:val="left"/>
      <w:pPr>
        <w:ind w:left="5911" w:hanging="360"/>
      </w:pPr>
      <w:rPr>
        <w:rFonts w:ascii="Courier New" w:hAnsi="Courier New" w:cs="Courier New" w:hint="default"/>
      </w:rPr>
    </w:lvl>
    <w:lvl w:ilvl="8" w:tplc="041B0005" w:tentative="1">
      <w:start w:val="1"/>
      <w:numFmt w:val="bullet"/>
      <w:lvlText w:val=""/>
      <w:lvlJc w:val="left"/>
      <w:pPr>
        <w:ind w:left="6631" w:hanging="360"/>
      </w:pPr>
      <w:rPr>
        <w:rFonts w:ascii="Wingdings" w:hAnsi="Wingdings" w:hint="default"/>
      </w:rPr>
    </w:lvl>
  </w:abstractNum>
  <w:abstractNum w:abstractNumId="64" w15:restartNumberingAfterBreak="0">
    <w:nsid w:val="3531538A"/>
    <w:multiLevelType w:val="multilevel"/>
    <w:tmpl w:val="B92674DA"/>
    <w:lvl w:ilvl="0">
      <w:start w:val="1"/>
      <w:numFmt w:val="decimal"/>
      <w:lvlText w:val="%1."/>
      <w:lvlJc w:val="left"/>
      <w:pPr>
        <w:ind w:left="926" w:hanging="360"/>
      </w:pPr>
      <w:rPr>
        <w:rFonts w:hint="default"/>
        <w:b/>
        <w:bCs/>
        <w:sz w:val="22"/>
        <w:szCs w:val="22"/>
      </w:rPr>
    </w:lvl>
    <w:lvl w:ilvl="1">
      <w:start w:val="1"/>
      <w:numFmt w:val="decimal"/>
      <w:isLgl/>
      <w:lvlText w:val="%1.%2."/>
      <w:lvlJc w:val="left"/>
      <w:pPr>
        <w:ind w:left="1286" w:hanging="360"/>
      </w:pPr>
      <w:rPr>
        <w:rFonts w:hint="default"/>
      </w:rPr>
    </w:lvl>
    <w:lvl w:ilvl="2">
      <w:start w:val="1"/>
      <w:numFmt w:val="decimal"/>
      <w:isLgl/>
      <w:lvlText w:val="%1.%2.%3."/>
      <w:lvlJc w:val="left"/>
      <w:pPr>
        <w:ind w:left="2006" w:hanging="720"/>
      </w:pPr>
      <w:rPr>
        <w:rFonts w:hint="default"/>
      </w:rPr>
    </w:lvl>
    <w:lvl w:ilvl="3">
      <w:start w:val="1"/>
      <w:numFmt w:val="decimal"/>
      <w:isLgl/>
      <w:lvlText w:val="%1.%2.%3.%4."/>
      <w:lvlJc w:val="left"/>
      <w:pPr>
        <w:ind w:left="2366" w:hanging="720"/>
      </w:pPr>
      <w:rPr>
        <w:rFonts w:hint="default"/>
      </w:rPr>
    </w:lvl>
    <w:lvl w:ilvl="4">
      <w:start w:val="1"/>
      <w:numFmt w:val="decimal"/>
      <w:isLgl/>
      <w:lvlText w:val="%1.%2.%3.%4.%5."/>
      <w:lvlJc w:val="left"/>
      <w:pPr>
        <w:ind w:left="3086" w:hanging="1080"/>
      </w:pPr>
      <w:rPr>
        <w:rFonts w:hint="default"/>
      </w:rPr>
    </w:lvl>
    <w:lvl w:ilvl="5">
      <w:start w:val="1"/>
      <w:numFmt w:val="decimal"/>
      <w:isLgl/>
      <w:lvlText w:val="%1.%2.%3.%4.%5.%6."/>
      <w:lvlJc w:val="left"/>
      <w:pPr>
        <w:ind w:left="3446" w:hanging="1080"/>
      </w:pPr>
      <w:rPr>
        <w:rFonts w:hint="default"/>
      </w:rPr>
    </w:lvl>
    <w:lvl w:ilvl="6">
      <w:start w:val="1"/>
      <w:numFmt w:val="decimal"/>
      <w:isLgl/>
      <w:lvlText w:val="%1.%2.%3.%4.%5.%6.%7."/>
      <w:lvlJc w:val="left"/>
      <w:pPr>
        <w:ind w:left="4166" w:hanging="1440"/>
      </w:pPr>
      <w:rPr>
        <w:rFonts w:hint="default"/>
      </w:rPr>
    </w:lvl>
    <w:lvl w:ilvl="7">
      <w:start w:val="1"/>
      <w:numFmt w:val="decimal"/>
      <w:isLgl/>
      <w:lvlText w:val="%1.%2.%3.%4.%5.%6.%7.%8."/>
      <w:lvlJc w:val="left"/>
      <w:pPr>
        <w:ind w:left="4526" w:hanging="1440"/>
      </w:pPr>
      <w:rPr>
        <w:rFonts w:hint="default"/>
      </w:rPr>
    </w:lvl>
    <w:lvl w:ilvl="8">
      <w:start w:val="1"/>
      <w:numFmt w:val="decimal"/>
      <w:isLgl/>
      <w:lvlText w:val="%1.%2.%3.%4.%5.%6.%7.%8.%9."/>
      <w:lvlJc w:val="left"/>
      <w:pPr>
        <w:ind w:left="5246" w:hanging="1800"/>
      </w:pPr>
      <w:rPr>
        <w:rFonts w:hint="default"/>
      </w:rPr>
    </w:lvl>
  </w:abstractNum>
  <w:abstractNum w:abstractNumId="65" w15:restartNumberingAfterBreak="0">
    <w:nsid w:val="3601744A"/>
    <w:multiLevelType w:val="multilevel"/>
    <w:tmpl w:val="3C0C14F4"/>
    <w:styleLink w:val="Aktulnyzoznam13"/>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36481FB5"/>
    <w:multiLevelType w:val="multilevel"/>
    <w:tmpl w:val="99386AE2"/>
    <w:styleLink w:val="tl3"/>
    <w:lvl w:ilvl="0">
      <w:start w:val="2"/>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64E7B35"/>
    <w:multiLevelType w:val="hybridMultilevel"/>
    <w:tmpl w:val="AA40C61A"/>
    <w:lvl w:ilvl="0" w:tplc="83AE14C2">
      <w:numFmt w:val="bullet"/>
      <w:lvlText w:val="-"/>
      <w:lvlJc w:val="left"/>
      <w:pPr>
        <w:ind w:left="1494" w:hanging="360"/>
      </w:pPr>
      <w:rPr>
        <w:rFonts w:ascii="Times New Roman" w:eastAsia="Calibri" w:hAnsi="Times New Roman" w:cs="Times New Roman"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68" w15:restartNumberingAfterBreak="0">
    <w:nsid w:val="36872394"/>
    <w:multiLevelType w:val="multilevel"/>
    <w:tmpl w:val="C6C63090"/>
    <w:styleLink w:val="Aktulnyzoznam5"/>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36E64AC1"/>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0" w15:restartNumberingAfterBreak="0">
    <w:nsid w:val="37A873F0"/>
    <w:multiLevelType w:val="hybridMultilevel"/>
    <w:tmpl w:val="B352CB80"/>
    <w:lvl w:ilvl="0" w:tplc="0AC4604C">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1" w15:restartNumberingAfterBreak="0">
    <w:nsid w:val="38EA1806"/>
    <w:multiLevelType w:val="multilevel"/>
    <w:tmpl w:val="C1988EF8"/>
    <w:lvl w:ilvl="0">
      <w:start w:val="6"/>
      <w:numFmt w:val="decimal"/>
      <w:lvlText w:val="%1."/>
      <w:lvlJc w:val="left"/>
      <w:pPr>
        <w:ind w:left="360" w:hanging="360"/>
      </w:pPr>
      <w:rPr>
        <w:rFonts w:hint="default"/>
        <w:b w:val="0"/>
      </w:rPr>
    </w:lvl>
    <w:lvl w:ilvl="1">
      <w:start w:val="1"/>
      <w:numFmt w:val="decimal"/>
      <w:lvlText w:val="%1.%2."/>
      <w:lvlJc w:val="left"/>
      <w:pPr>
        <w:ind w:left="926" w:hanging="360"/>
      </w:pPr>
      <w:rPr>
        <w:rFonts w:hint="default"/>
        <w:b w:val="0"/>
      </w:rPr>
    </w:lvl>
    <w:lvl w:ilvl="2">
      <w:start w:val="1"/>
      <w:numFmt w:val="decimal"/>
      <w:lvlText w:val="%1.%2.%3."/>
      <w:lvlJc w:val="left"/>
      <w:pPr>
        <w:ind w:left="1852" w:hanging="720"/>
      </w:pPr>
      <w:rPr>
        <w:rFonts w:hint="default"/>
        <w:b w:val="0"/>
      </w:rPr>
    </w:lvl>
    <w:lvl w:ilvl="3">
      <w:start w:val="1"/>
      <w:numFmt w:val="decimal"/>
      <w:lvlText w:val="%1.%2.%3.%4."/>
      <w:lvlJc w:val="left"/>
      <w:pPr>
        <w:ind w:left="2418" w:hanging="720"/>
      </w:pPr>
      <w:rPr>
        <w:rFonts w:hint="default"/>
        <w:b w:val="0"/>
      </w:rPr>
    </w:lvl>
    <w:lvl w:ilvl="4">
      <w:start w:val="1"/>
      <w:numFmt w:val="decimal"/>
      <w:lvlText w:val="%1.%2.%3.%4.%5."/>
      <w:lvlJc w:val="left"/>
      <w:pPr>
        <w:ind w:left="3344" w:hanging="1080"/>
      </w:pPr>
      <w:rPr>
        <w:rFonts w:hint="default"/>
        <w:b w:val="0"/>
      </w:rPr>
    </w:lvl>
    <w:lvl w:ilvl="5">
      <w:start w:val="1"/>
      <w:numFmt w:val="decimal"/>
      <w:lvlText w:val="%1.%2.%3.%4.%5.%6."/>
      <w:lvlJc w:val="left"/>
      <w:pPr>
        <w:ind w:left="3910" w:hanging="1080"/>
      </w:pPr>
      <w:rPr>
        <w:rFonts w:hint="default"/>
        <w:b w:val="0"/>
      </w:rPr>
    </w:lvl>
    <w:lvl w:ilvl="6">
      <w:start w:val="1"/>
      <w:numFmt w:val="decimal"/>
      <w:lvlText w:val="%1.%2.%3.%4.%5.%6.%7."/>
      <w:lvlJc w:val="left"/>
      <w:pPr>
        <w:ind w:left="4836" w:hanging="1440"/>
      </w:pPr>
      <w:rPr>
        <w:rFonts w:hint="default"/>
        <w:b w:val="0"/>
      </w:rPr>
    </w:lvl>
    <w:lvl w:ilvl="7">
      <w:start w:val="1"/>
      <w:numFmt w:val="decimal"/>
      <w:lvlText w:val="%1.%2.%3.%4.%5.%6.%7.%8."/>
      <w:lvlJc w:val="left"/>
      <w:pPr>
        <w:ind w:left="5402" w:hanging="1440"/>
      </w:pPr>
      <w:rPr>
        <w:rFonts w:hint="default"/>
        <w:b w:val="0"/>
      </w:rPr>
    </w:lvl>
    <w:lvl w:ilvl="8">
      <w:start w:val="1"/>
      <w:numFmt w:val="decimal"/>
      <w:lvlText w:val="%1.%2.%3.%4.%5.%6.%7.%8.%9."/>
      <w:lvlJc w:val="left"/>
      <w:pPr>
        <w:ind w:left="6328" w:hanging="1800"/>
      </w:pPr>
      <w:rPr>
        <w:rFonts w:hint="default"/>
        <w:b w:val="0"/>
      </w:rPr>
    </w:lvl>
  </w:abstractNum>
  <w:abstractNum w:abstractNumId="72" w15:restartNumberingAfterBreak="0">
    <w:nsid w:val="3A4113C5"/>
    <w:multiLevelType w:val="multilevel"/>
    <w:tmpl w:val="07E2C6B6"/>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A911733"/>
    <w:multiLevelType w:val="hybridMultilevel"/>
    <w:tmpl w:val="FF1C6FA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3B9F7AB3"/>
    <w:multiLevelType w:val="hybridMultilevel"/>
    <w:tmpl w:val="C78CD04E"/>
    <w:lvl w:ilvl="0" w:tplc="F00A4812">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3D48265F"/>
    <w:multiLevelType w:val="multilevel"/>
    <w:tmpl w:val="041B001F"/>
    <w:numStyleLink w:val="111111"/>
  </w:abstractNum>
  <w:abstractNum w:abstractNumId="76" w15:restartNumberingAfterBreak="0">
    <w:nsid w:val="3D4F47F4"/>
    <w:multiLevelType w:val="hybridMultilevel"/>
    <w:tmpl w:val="BE00A1EC"/>
    <w:lvl w:ilvl="0" w:tplc="699618D4">
      <w:start w:val="1"/>
      <w:numFmt w:val="decimal"/>
      <w:lvlText w:val="%1."/>
      <w:lvlJc w:val="left"/>
      <w:pPr>
        <w:ind w:left="926" w:hanging="360"/>
      </w:pPr>
      <w:rPr>
        <w:rFonts w:hint="default"/>
      </w:rPr>
    </w:lvl>
    <w:lvl w:ilvl="1" w:tplc="041B0019" w:tentative="1">
      <w:start w:val="1"/>
      <w:numFmt w:val="lowerLetter"/>
      <w:lvlText w:val="%2."/>
      <w:lvlJc w:val="left"/>
      <w:pPr>
        <w:ind w:left="1646" w:hanging="360"/>
      </w:pPr>
    </w:lvl>
    <w:lvl w:ilvl="2" w:tplc="041B001B" w:tentative="1">
      <w:start w:val="1"/>
      <w:numFmt w:val="lowerRoman"/>
      <w:lvlText w:val="%3."/>
      <w:lvlJc w:val="right"/>
      <w:pPr>
        <w:ind w:left="2366" w:hanging="180"/>
      </w:pPr>
    </w:lvl>
    <w:lvl w:ilvl="3" w:tplc="041B000F" w:tentative="1">
      <w:start w:val="1"/>
      <w:numFmt w:val="decimal"/>
      <w:lvlText w:val="%4."/>
      <w:lvlJc w:val="left"/>
      <w:pPr>
        <w:ind w:left="3086" w:hanging="360"/>
      </w:pPr>
    </w:lvl>
    <w:lvl w:ilvl="4" w:tplc="041B0019" w:tentative="1">
      <w:start w:val="1"/>
      <w:numFmt w:val="lowerLetter"/>
      <w:lvlText w:val="%5."/>
      <w:lvlJc w:val="left"/>
      <w:pPr>
        <w:ind w:left="3806" w:hanging="360"/>
      </w:pPr>
    </w:lvl>
    <w:lvl w:ilvl="5" w:tplc="041B001B" w:tentative="1">
      <w:start w:val="1"/>
      <w:numFmt w:val="lowerRoman"/>
      <w:lvlText w:val="%6."/>
      <w:lvlJc w:val="right"/>
      <w:pPr>
        <w:ind w:left="4526" w:hanging="180"/>
      </w:pPr>
    </w:lvl>
    <w:lvl w:ilvl="6" w:tplc="041B000F" w:tentative="1">
      <w:start w:val="1"/>
      <w:numFmt w:val="decimal"/>
      <w:lvlText w:val="%7."/>
      <w:lvlJc w:val="left"/>
      <w:pPr>
        <w:ind w:left="5246" w:hanging="360"/>
      </w:pPr>
    </w:lvl>
    <w:lvl w:ilvl="7" w:tplc="041B0019" w:tentative="1">
      <w:start w:val="1"/>
      <w:numFmt w:val="lowerLetter"/>
      <w:lvlText w:val="%8."/>
      <w:lvlJc w:val="left"/>
      <w:pPr>
        <w:ind w:left="5966" w:hanging="360"/>
      </w:pPr>
    </w:lvl>
    <w:lvl w:ilvl="8" w:tplc="041B001B" w:tentative="1">
      <w:start w:val="1"/>
      <w:numFmt w:val="lowerRoman"/>
      <w:lvlText w:val="%9."/>
      <w:lvlJc w:val="right"/>
      <w:pPr>
        <w:ind w:left="6686" w:hanging="180"/>
      </w:pPr>
    </w:lvl>
  </w:abstractNum>
  <w:abstractNum w:abstractNumId="77" w15:restartNumberingAfterBreak="0">
    <w:nsid w:val="3E8074BB"/>
    <w:multiLevelType w:val="hybridMultilevel"/>
    <w:tmpl w:val="467EA430"/>
    <w:lvl w:ilvl="0" w:tplc="30B86698">
      <w:start w:val="1"/>
      <w:numFmt w:val="lowerLetter"/>
      <w:lvlText w:val="(%1)"/>
      <w:lvlJc w:val="left"/>
      <w:pPr>
        <w:tabs>
          <w:tab w:val="num" w:pos="1070"/>
        </w:tabs>
        <w:ind w:left="1070" w:hanging="360"/>
      </w:pPr>
      <w:rPr>
        <w:rFonts w:ascii="Times New Roman" w:eastAsia="Times New Roman" w:hAnsi="Times New Roman" w:cs="Times New Roman"/>
      </w:rPr>
    </w:lvl>
    <w:lvl w:ilvl="1" w:tplc="4E9E54FC" w:tentative="1">
      <w:start w:val="1"/>
      <w:numFmt w:val="lowerLetter"/>
      <w:lvlText w:val="%2."/>
      <w:lvlJc w:val="left"/>
      <w:pPr>
        <w:tabs>
          <w:tab w:val="num" w:pos="1790"/>
        </w:tabs>
        <w:ind w:left="1790" w:hanging="360"/>
      </w:pPr>
      <w:rPr>
        <w:rFonts w:cs="Times New Roman"/>
      </w:rPr>
    </w:lvl>
    <w:lvl w:ilvl="2" w:tplc="D58C0B7A" w:tentative="1">
      <w:start w:val="1"/>
      <w:numFmt w:val="lowerRoman"/>
      <w:lvlText w:val="%3."/>
      <w:lvlJc w:val="right"/>
      <w:pPr>
        <w:tabs>
          <w:tab w:val="num" w:pos="2510"/>
        </w:tabs>
        <w:ind w:left="2510" w:hanging="180"/>
      </w:pPr>
      <w:rPr>
        <w:rFonts w:cs="Times New Roman"/>
      </w:rPr>
    </w:lvl>
    <w:lvl w:ilvl="3" w:tplc="96D0125C" w:tentative="1">
      <w:start w:val="1"/>
      <w:numFmt w:val="decimal"/>
      <w:lvlText w:val="%4."/>
      <w:lvlJc w:val="left"/>
      <w:pPr>
        <w:tabs>
          <w:tab w:val="num" w:pos="3230"/>
        </w:tabs>
        <w:ind w:left="3230" w:hanging="360"/>
      </w:pPr>
      <w:rPr>
        <w:rFonts w:cs="Times New Roman"/>
      </w:rPr>
    </w:lvl>
    <w:lvl w:ilvl="4" w:tplc="9BC09ECA" w:tentative="1">
      <w:start w:val="1"/>
      <w:numFmt w:val="lowerLetter"/>
      <w:lvlText w:val="%5."/>
      <w:lvlJc w:val="left"/>
      <w:pPr>
        <w:tabs>
          <w:tab w:val="num" w:pos="3950"/>
        </w:tabs>
        <w:ind w:left="3950" w:hanging="360"/>
      </w:pPr>
      <w:rPr>
        <w:rFonts w:cs="Times New Roman"/>
      </w:rPr>
    </w:lvl>
    <w:lvl w:ilvl="5" w:tplc="2C7A9D7E" w:tentative="1">
      <w:start w:val="1"/>
      <w:numFmt w:val="lowerRoman"/>
      <w:lvlText w:val="%6."/>
      <w:lvlJc w:val="right"/>
      <w:pPr>
        <w:tabs>
          <w:tab w:val="num" w:pos="4670"/>
        </w:tabs>
        <w:ind w:left="4670" w:hanging="180"/>
      </w:pPr>
      <w:rPr>
        <w:rFonts w:cs="Times New Roman"/>
      </w:rPr>
    </w:lvl>
    <w:lvl w:ilvl="6" w:tplc="5A04B7FA" w:tentative="1">
      <w:start w:val="1"/>
      <w:numFmt w:val="decimal"/>
      <w:lvlText w:val="%7."/>
      <w:lvlJc w:val="left"/>
      <w:pPr>
        <w:tabs>
          <w:tab w:val="num" w:pos="5390"/>
        </w:tabs>
        <w:ind w:left="5390" w:hanging="360"/>
      </w:pPr>
      <w:rPr>
        <w:rFonts w:cs="Times New Roman"/>
      </w:rPr>
    </w:lvl>
    <w:lvl w:ilvl="7" w:tplc="717AC8C6" w:tentative="1">
      <w:start w:val="1"/>
      <w:numFmt w:val="lowerLetter"/>
      <w:lvlText w:val="%8."/>
      <w:lvlJc w:val="left"/>
      <w:pPr>
        <w:tabs>
          <w:tab w:val="num" w:pos="6110"/>
        </w:tabs>
        <w:ind w:left="6110" w:hanging="360"/>
      </w:pPr>
      <w:rPr>
        <w:rFonts w:cs="Times New Roman"/>
      </w:rPr>
    </w:lvl>
    <w:lvl w:ilvl="8" w:tplc="E8E897B6" w:tentative="1">
      <w:start w:val="1"/>
      <w:numFmt w:val="lowerRoman"/>
      <w:lvlText w:val="%9."/>
      <w:lvlJc w:val="right"/>
      <w:pPr>
        <w:tabs>
          <w:tab w:val="num" w:pos="6830"/>
        </w:tabs>
        <w:ind w:left="6830" w:hanging="180"/>
      </w:pPr>
      <w:rPr>
        <w:rFonts w:cs="Times New Roman"/>
      </w:rPr>
    </w:lvl>
  </w:abstractNum>
  <w:abstractNum w:abstractNumId="78" w15:restartNumberingAfterBreak="0">
    <w:nsid w:val="3EA32ED5"/>
    <w:multiLevelType w:val="multilevel"/>
    <w:tmpl w:val="F9C6B394"/>
    <w:styleLink w:val="tl4"/>
    <w:lvl w:ilvl="0">
      <w:start w:val="6"/>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9" w15:restartNumberingAfterBreak="0">
    <w:nsid w:val="3F8D39B4"/>
    <w:multiLevelType w:val="multilevel"/>
    <w:tmpl w:val="041B001F"/>
    <w:styleLink w:val="Aktulnyzoznam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3FF96D41"/>
    <w:multiLevelType w:val="multilevel"/>
    <w:tmpl w:val="657A7496"/>
    <w:styleLink w:val="tl9"/>
    <w:lvl w:ilvl="0">
      <w:start w:val="2"/>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81" w15:restartNumberingAfterBreak="0">
    <w:nsid w:val="40C32BFC"/>
    <w:multiLevelType w:val="multilevel"/>
    <w:tmpl w:val="2A901E0C"/>
    <w:lvl w:ilvl="0">
      <w:start w:val="2"/>
      <w:numFmt w:val="decimal"/>
      <w:lvlText w:val="%1"/>
      <w:lvlJc w:val="left"/>
      <w:pPr>
        <w:ind w:left="360" w:hanging="360"/>
      </w:pPr>
      <w:rPr>
        <w:rFonts w:eastAsia="Times New Roman"/>
      </w:rPr>
    </w:lvl>
    <w:lvl w:ilvl="1">
      <w:start w:val="1"/>
      <w:numFmt w:val="decimal"/>
      <w:lvlText w:val="%1.%2"/>
      <w:lvlJc w:val="left"/>
      <w:pPr>
        <w:ind w:left="644" w:hanging="360"/>
      </w:pPr>
      <w:rPr>
        <w:rFonts w:eastAsia="Times New Roman"/>
        <w:b w:val="0"/>
      </w:rPr>
    </w:lvl>
    <w:lvl w:ilvl="2">
      <w:start w:val="1"/>
      <w:numFmt w:val="decimal"/>
      <w:lvlText w:val="%1.%2.%3"/>
      <w:lvlJc w:val="left"/>
      <w:pPr>
        <w:ind w:left="1440" w:hanging="720"/>
      </w:pPr>
      <w:rPr>
        <w:rFonts w:eastAsia="Times New Roman"/>
      </w:rPr>
    </w:lvl>
    <w:lvl w:ilvl="3">
      <w:start w:val="1"/>
      <w:numFmt w:val="decimal"/>
      <w:lvlText w:val="%1.%2.%3.%4"/>
      <w:lvlJc w:val="left"/>
      <w:pPr>
        <w:ind w:left="1800" w:hanging="720"/>
      </w:pPr>
      <w:rPr>
        <w:rFonts w:eastAsia="Times New Roman"/>
      </w:rPr>
    </w:lvl>
    <w:lvl w:ilvl="4">
      <w:start w:val="1"/>
      <w:numFmt w:val="decimal"/>
      <w:lvlText w:val="%1.%2.%3.%4.%5"/>
      <w:lvlJc w:val="left"/>
      <w:pPr>
        <w:ind w:left="2520" w:hanging="1080"/>
      </w:pPr>
      <w:rPr>
        <w:rFonts w:eastAsia="Times New Roman"/>
      </w:rPr>
    </w:lvl>
    <w:lvl w:ilvl="5">
      <w:start w:val="1"/>
      <w:numFmt w:val="decimal"/>
      <w:lvlText w:val="%1.%2.%3.%4.%5.%6"/>
      <w:lvlJc w:val="left"/>
      <w:pPr>
        <w:ind w:left="2880" w:hanging="1080"/>
      </w:pPr>
      <w:rPr>
        <w:rFonts w:eastAsia="Times New Roman"/>
      </w:rPr>
    </w:lvl>
    <w:lvl w:ilvl="6">
      <w:start w:val="1"/>
      <w:numFmt w:val="decimal"/>
      <w:lvlText w:val="%1.%2.%3.%4.%5.%6.%7"/>
      <w:lvlJc w:val="left"/>
      <w:pPr>
        <w:ind w:left="3600" w:hanging="1440"/>
      </w:pPr>
      <w:rPr>
        <w:rFonts w:eastAsia="Times New Roman"/>
      </w:rPr>
    </w:lvl>
    <w:lvl w:ilvl="7">
      <w:start w:val="1"/>
      <w:numFmt w:val="decimal"/>
      <w:lvlText w:val="%1.%2.%3.%4.%5.%6.%7.%8"/>
      <w:lvlJc w:val="left"/>
      <w:pPr>
        <w:ind w:left="3960" w:hanging="1440"/>
      </w:pPr>
      <w:rPr>
        <w:rFonts w:eastAsia="Times New Roman"/>
      </w:rPr>
    </w:lvl>
    <w:lvl w:ilvl="8">
      <w:start w:val="1"/>
      <w:numFmt w:val="decimal"/>
      <w:lvlText w:val="%1.%2.%3.%4.%5.%6.%7.%8.%9"/>
      <w:lvlJc w:val="left"/>
      <w:pPr>
        <w:ind w:left="4320" w:hanging="1440"/>
      </w:pPr>
      <w:rPr>
        <w:rFonts w:eastAsia="Times New Roman"/>
      </w:rPr>
    </w:lvl>
  </w:abstractNum>
  <w:abstractNum w:abstractNumId="82" w15:restartNumberingAfterBreak="0">
    <w:nsid w:val="4104676A"/>
    <w:multiLevelType w:val="hybridMultilevel"/>
    <w:tmpl w:val="CEC4AC62"/>
    <w:lvl w:ilvl="0" w:tplc="041B0001">
      <w:start w:val="1"/>
      <w:numFmt w:val="bullet"/>
      <w:lvlText w:val=""/>
      <w:lvlJc w:val="left"/>
      <w:pPr>
        <w:ind w:left="720" w:hanging="360"/>
      </w:pPr>
      <w:rPr>
        <w:rFonts w:ascii="Symbol" w:hAnsi="Symbol" w:hint="default"/>
      </w:rPr>
    </w:lvl>
    <w:lvl w:ilvl="1" w:tplc="041B000B">
      <w:start w:val="1"/>
      <w:numFmt w:val="bullet"/>
      <w:lvlText w:val=""/>
      <w:lvlJc w:val="left"/>
      <w:pPr>
        <w:ind w:left="1440" w:hanging="360"/>
      </w:pPr>
      <w:rPr>
        <w:rFonts w:ascii="Wingdings" w:hAnsi="Wingding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2A442D9"/>
    <w:multiLevelType w:val="multilevel"/>
    <w:tmpl w:val="83028908"/>
    <w:lvl w:ilvl="0">
      <w:start w:val="8"/>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lowerLetter"/>
      <w:lvlText w:val="%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4" w15:restartNumberingAfterBreak="0">
    <w:nsid w:val="432B7A17"/>
    <w:multiLevelType w:val="multilevel"/>
    <w:tmpl w:val="657A7496"/>
    <w:numStyleLink w:val="tl9"/>
  </w:abstractNum>
  <w:abstractNum w:abstractNumId="85" w15:restartNumberingAfterBreak="0">
    <w:nsid w:val="433879F9"/>
    <w:multiLevelType w:val="hybridMultilevel"/>
    <w:tmpl w:val="464EAAAA"/>
    <w:lvl w:ilvl="0" w:tplc="DF542C64">
      <w:start w:val="1"/>
      <w:numFmt w:val="lowerLetter"/>
      <w:lvlText w:val="%1)"/>
      <w:lvlJc w:val="left"/>
      <w:pPr>
        <w:tabs>
          <w:tab w:val="num" w:pos="360"/>
        </w:tabs>
        <w:ind w:left="360" w:hanging="360"/>
      </w:pPr>
      <w:rPr>
        <w:rFonts w:hint="default"/>
        <w:b w:val="0"/>
      </w:rPr>
    </w:lvl>
    <w:lvl w:ilvl="1" w:tplc="041B0003" w:tentative="1">
      <w:start w:val="1"/>
      <w:numFmt w:val="bullet"/>
      <w:lvlText w:val="o"/>
      <w:lvlJc w:val="left"/>
      <w:pPr>
        <w:tabs>
          <w:tab w:val="num" w:pos="796"/>
        </w:tabs>
        <w:ind w:left="796" w:hanging="360"/>
      </w:pPr>
      <w:rPr>
        <w:rFonts w:ascii="Courier New" w:hAnsi="Courier New" w:hint="default"/>
      </w:rPr>
    </w:lvl>
    <w:lvl w:ilvl="2" w:tplc="041B0005" w:tentative="1">
      <w:start w:val="1"/>
      <w:numFmt w:val="bullet"/>
      <w:lvlText w:val=""/>
      <w:lvlJc w:val="left"/>
      <w:pPr>
        <w:tabs>
          <w:tab w:val="num" w:pos="1516"/>
        </w:tabs>
        <w:ind w:left="1516" w:hanging="360"/>
      </w:pPr>
      <w:rPr>
        <w:rFonts w:ascii="Wingdings" w:hAnsi="Wingdings" w:hint="default"/>
      </w:rPr>
    </w:lvl>
    <w:lvl w:ilvl="3" w:tplc="041B0001" w:tentative="1">
      <w:start w:val="1"/>
      <w:numFmt w:val="bullet"/>
      <w:lvlText w:val=""/>
      <w:lvlJc w:val="left"/>
      <w:pPr>
        <w:tabs>
          <w:tab w:val="num" w:pos="2236"/>
        </w:tabs>
        <w:ind w:left="2236" w:hanging="360"/>
      </w:pPr>
      <w:rPr>
        <w:rFonts w:ascii="Symbol" w:hAnsi="Symbol" w:hint="default"/>
      </w:rPr>
    </w:lvl>
    <w:lvl w:ilvl="4" w:tplc="041B0003" w:tentative="1">
      <w:start w:val="1"/>
      <w:numFmt w:val="bullet"/>
      <w:lvlText w:val="o"/>
      <w:lvlJc w:val="left"/>
      <w:pPr>
        <w:tabs>
          <w:tab w:val="num" w:pos="2956"/>
        </w:tabs>
        <w:ind w:left="2956" w:hanging="360"/>
      </w:pPr>
      <w:rPr>
        <w:rFonts w:ascii="Courier New" w:hAnsi="Courier New" w:hint="default"/>
      </w:rPr>
    </w:lvl>
    <w:lvl w:ilvl="5" w:tplc="041B0005" w:tentative="1">
      <w:start w:val="1"/>
      <w:numFmt w:val="bullet"/>
      <w:lvlText w:val=""/>
      <w:lvlJc w:val="left"/>
      <w:pPr>
        <w:tabs>
          <w:tab w:val="num" w:pos="3676"/>
        </w:tabs>
        <w:ind w:left="3676" w:hanging="360"/>
      </w:pPr>
      <w:rPr>
        <w:rFonts w:ascii="Wingdings" w:hAnsi="Wingdings" w:hint="default"/>
      </w:rPr>
    </w:lvl>
    <w:lvl w:ilvl="6" w:tplc="041B0001" w:tentative="1">
      <w:start w:val="1"/>
      <w:numFmt w:val="bullet"/>
      <w:lvlText w:val=""/>
      <w:lvlJc w:val="left"/>
      <w:pPr>
        <w:tabs>
          <w:tab w:val="num" w:pos="4396"/>
        </w:tabs>
        <w:ind w:left="4396" w:hanging="360"/>
      </w:pPr>
      <w:rPr>
        <w:rFonts w:ascii="Symbol" w:hAnsi="Symbol" w:hint="default"/>
      </w:rPr>
    </w:lvl>
    <w:lvl w:ilvl="7" w:tplc="041B0003" w:tentative="1">
      <w:start w:val="1"/>
      <w:numFmt w:val="bullet"/>
      <w:lvlText w:val="o"/>
      <w:lvlJc w:val="left"/>
      <w:pPr>
        <w:tabs>
          <w:tab w:val="num" w:pos="5116"/>
        </w:tabs>
        <w:ind w:left="5116" w:hanging="360"/>
      </w:pPr>
      <w:rPr>
        <w:rFonts w:ascii="Courier New" w:hAnsi="Courier New" w:hint="default"/>
      </w:rPr>
    </w:lvl>
    <w:lvl w:ilvl="8" w:tplc="041B0005" w:tentative="1">
      <w:start w:val="1"/>
      <w:numFmt w:val="bullet"/>
      <w:lvlText w:val=""/>
      <w:lvlJc w:val="left"/>
      <w:pPr>
        <w:tabs>
          <w:tab w:val="num" w:pos="5836"/>
        </w:tabs>
        <w:ind w:left="5836" w:hanging="360"/>
      </w:pPr>
      <w:rPr>
        <w:rFonts w:ascii="Wingdings" w:hAnsi="Wingdings" w:hint="default"/>
      </w:rPr>
    </w:lvl>
  </w:abstractNum>
  <w:abstractNum w:abstractNumId="86" w15:restartNumberingAfterBreak="0">
    <w:nsid w:val="43696667"/>
    <w:multiLevelType w:val="hybridMultilevel"/>
    <w:tmpl w:val="368CF9FA"/>
    <w:lvl w:ilvl="0" w:tplc="F0CC537E">
      <w:start w:val="1"/>
      <w:numFmt w:val="decimal"/>
      <w:lvlText w:val="%1."/>
      <w:lvlJc w:val="left"/>
      <w:pPr>
        <w:tabs>
          <w:tab w:val="num" w:pos="1260"/>
        </w:tabs>
        <w:ind w:left="1260" w:hanging="360"/>
      </w:pPr>
      <w:rPr>
        <w:rFonts w:hint="default"/>
      </w:rPr>
    </w:lvl>
    <w:lvl w:ilvl="1" w:tplc="26448AE0">
      <w:start w:val="1"/>
      <w:numFmt w:val="lowerLetter"/>
      <w:lvlText w:val="%2)"/>
      <w:lvlJc w:val="left"/>
      <w:pPr>
        <w:tabs>
          <w:tab w:val="num" w:pos="1440"/>
        </w:tabs>
        <w:ind w:left="1440" w:hanging="360"/>
      </w:pPr>
      <w:rPr>
        <w:rFonts w:hint="default"/>
      </w:rPr>
    </w:lvl>
    <w:lvl w:ilvl="2" w:tplc="7FDA7132">
      <w:start w:val="1"/>
      <w:numFmt w:val="lowerLetter"/>
      <w:lvlText w:val="(%3)"/>
      <w:lvlJc w:val="left"/>
      <w:pPr>
        <w:tabs>
          <w:tab w:val="num" w:pos="2340"/>
        </w:tabs>
        <w:ind w:left="2340" w:hanging="360"/>
      </w:pPr>
      <w:rPr>
        <w:rFonts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7" w15:restartNumberingAfterBreak="0">
    <w:nsid w:val="45091BA8"/>
    <w:multiLevelType w:val="hybridMultilevel"/>
    <w:tmpl w:val="467EA430"/>
    <w:lvl w:ilvl="0" w:tplc="30B86698">
      <w:start w:val="1"/>
      <w:numFmt w:val="lowerLetter"/>
      <w:lvlText w:val="(%1)"/>
      <w:lvlJc w:val="left"/>
      <w:pPr>
        <w:tabs>
          <w:tab w:val="num" w:pos="1070"/>
        </w:tabs>
        <w:ind w:left="1070" w:hanging="360"/>
      </w:pPr>
      <w:rPr>
        <w:rFonts w:ascii="Times New Roman" w:eastAsia="Times New Roman" w:hAnsi="Times New Roman" w:cs="Times New Roman"/>
      </w:rPr>
    </w:lvl>
    <w:lvl w:ilvl="1" w:tplc="4E9E54FC" w:tentative="1">
      <w:start w:val="1"/>
      <w:numFmt w:val="lowerLetter"/>
      <w:lvlText w:val="%2."/>
      <w:lvlJc w:val="left"/>
      <w:pPr>
        <w:tabs>
          <w:tab w:val="num" w:pos="1790"/>
        </w:tabs>
        <w:ind w:left="1790" w:hanging="360"/>
      </w:pPr>
      <w:rPr>
        <w:rFonts w:cs="Times New Roman"/>
      </w:rPr>
    </w:lvl>
    <w:lvl w:ilvl="2" w:tplc="D58C0B7A" w:tentative="1">
      <w:start w:val="1"/>
      <w:numFmt w:val="lowerRoman"/>
      <w:lvlText w:val="%3."/>
      <w:lvlJc w:val="right"/>
      <w:pPr>
        <w:tabs>
          <w:tab w:val="num" w:pos="2510"/>
        </w:tabs>
        <w:ind w:left="2510" w:hanging="180"/>
      </w:pPr>
      <w:rPr>
        <w:rFonts w:cs="Times New Roman"/>
      </w:rPr>
    </w:lvl>
    <w:lvl w:ilvl="3" w:tplc="96D0125C" w:tentative="1">
      <w:start w:val="1"/>
      <w:numFmt w:val="decimal"/>
      <w:lvlText w:val="%4."/>
      <w:lvlJc w:val="left"/>
      <w:pPr>
        <w:tabs>
          <w:tab w:val="num" w:pos="3230"/>
        </w:tabs>
        <w:ind w:left="3230" w:hanging="360"/>
      </w:pPr>
      <w:rPr>
        <w:rFonts w:cs="Times New Roman"/>
      </w:rPr>
    </w:lvl>
    <w:lvl w:ilvl="4" w:tplc="9BC09ECA" w:tentative="1">
      <w:start w:val="1"/>
      <w:numFmt w:val="lowerLetter"/>
      <w:lvlText w:val="%5."/>
      <w:lvlJc w:val="left"/>
      <w:pPr>
        <w:tabs>
          <w:tab w:val="num" w:pos="3950"/>
        </w:tabs>
        <w:ind w:left="3950" w:hanging="360"/>
      </w:pPr>
      <w:rPr>
        <w:rFonts w:cs="Times New Roman"/>
      </w:rPr>
    </w:lvl>
    <w:lvl w:ilvl="5" w:tplc="2C7A9D7E" w:tentative="1">
      <w:start w:val="1"/>
      <w:numFmt w:val="lowerRoman"/>
      <w:lvlText w:val="%6."/>
      <w:lvlJc w:val="right"/>
      <w:pPr>
        <w:tabs>
          <w:tab w:val="num" w:pos="4670"/>
        </w:tabs>
        <w:ind w:left="4670" w:hanging="180"/>
      </w:pPr>
      <w:rPr>
        <w:rFonts w:cs="Times New Roman"/>
      </w:rPr>
    </w:lvl>
    <w:lvl w:ilvl="6" w:tplc="5A04B7FA" w:tentative="1">
      <w:start w:val="1"/>
      <w:numFmt w:val="decimal"/>
      <w:lvlText w:val="%7."/>
      <w:lvlJc w:val="left"/>
      <w:pPr>
        <w:tabs>
          <w:tab w:val="num" w:pos="5390"/>
        </w:tabs>
        <w:ind w:left="5390" w:hanging="360"/>
      </w:pPr>
      <w:rPr>
        <w:rFonts w:cs="Times New Roman"/>
      </w:rPr>
    </w:lvl>
    <w:lvl w:ilvl="7" w:tplc="717AC8C6" w:tentative="1">
      <w:start w:val="1"/>
      <w:numFmt w:val="lowerLetter"/>
      <w:lvlText w:val="%8."/>
      <w:lvlJc w:val="left"/>
      <w:pPr>
        <w:tabs>
          <w:tab w:val="num" w:pos="6110"/>
        </w:tabs>
        <w:ind w:left="6110" w:hanging="360"/>
      </w:pPr>
      <w:rPr>
        <w:rFonts w:cs="Times New Roman"/>
      </w:rPr>
    </w:lvl>
    <w:lvl w:ilvl="8" w:tplc="E8E897B6" w:tentative="1">
      <w:start w:val="1"/>
      <w:numFmt w:val="lowerRoman"/>
      <w:lvlText w:val="%9."/>
      <w:lvlJc w:val="right"/>
      <w:pPr>
        <w:tabs>
          <w:tab w:val="num" w:pos="6830"/>
        </w:tabs>
        <w:ind w:left="6830" w:hanging="180"/>
      </w:pPr>
      <w:rPr>
        <w:rFonts w:cs="Times New Roman"/>
      </w:rPr>
    </w:lvl>
  </w:abstractNum>
  <w:abstractNum w:abstractNumId="88" w15:restartNumberingAfterBreak="0">
    <w:nsid w:val="45CC60C6"/>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468468A1"/>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486647A9"/>
    <w:multiLevelType w:val="multilevel"/>
    <w:tmpl w:val="041B001F"/>
    <w:styleLink w:val="tl44"/>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48953A26"/>
    <w:multiLevelType w:val="multilevel"/>
    <w:tmpl w:val="01A6BD64"/>
    <w:styleLink w:val="Aktulnyzoznam10"/>
    <w:lvl w:ilvl="0">
      <w:start w:val="9"/>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489653C3"/>
    <w:multiLevelType w:val="multilevel"/>
    <w:tmpl w:val="CF3CCE9A"/>
    <w:styleLink w:val="Aktulnyzoznam9"/>
    <w:lvl w:ilvl="0">
      <w:start w:val="9"/>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48E241F6"/>
    <w:multiLevelType w:val="multilevel"/>
    <w:tmpl w:val="4B905874"/>
    <w:styleLink w:val="Aktulnyzoznam15"/>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4A3D54DD"/>
    <w:multiLevelType w:val="hybridMultilevel"/>
    <w:tmpl w:val="96EC636C"/>
    <w:lvl w:ilvl="0" w:tplc="A4E44E0A">
      <w:start w:val="1"/>
      <w:numFmt w:val="lowerLetter"/>
      <w:lvlText w:val="(%1)"/>
      <w:lvlJc w:val="left"/>
      <w:pPr>
        <w:ind w:left="1080" w:hanging="72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A7813CB"/>
    <w:multiLevelType w:val="hybridMultilevel"/>
    <w:tmpl w:val="1CF8A706"/>
    <w:lvl w:ilvl="0" w:tplc="DF542C64">
      <w:start w:val="1"/>
      <w:numFmt w:val="lowerLetter"/>
      <w:lvlText w:val="%1)"/>
      <w:lvlJc w:val="left"/>
      <w:pPr>
        <w:tabs>
          <w:tab w:val="num" w:pos="360"/>
        </w:tabs>
        <w:ind w:left="360" w:hanging="360"/>
      </w:pPr>
      <w:rPr>
        <w:rFonts w:hint="default"/>
        <w:b w:val="0"/>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tentative="1">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96" w15:restartNumberingAfterBreak="0">
    <w:nsid w:val="4C1D2781"/>
    <w:multiLevelType w:val="hybridMultilevel"/>
    <w:tmpl w:val="506EE8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7" w15:restartNumberingAfterBreak="0">
    <w:nsid w:val="4CA946D0"/>
    <w:multiLevelType w:val="multilevel"/>
    <w:tmpl w:val="2270AE80"/>
    <w:styleLink w:val="Aktulnyzoznam12"/>
    <w:lvl w:ilvl="0">
      <w:start w:val="1"/>
      <w:numFmt w:val="lowerRoman"/>
      <w:lvlText w:val="%1)"/>
      <w:lvlJc w:val="righ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4CF059B4"/>
    <w:multiLevelType w:val="multilevel"/>
    <w:tmpl w:val="041B001F"/>
    <w:styleLink w:val="tl40"/>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4D741FC7"/>
    <w:multiLevelType w:val="hybridMultilevel"/>
    <w:tmpl w:val="B6B84568"/>
    <w:lvl w:ilvl="0" w:tplc="AB2E90C0">
      <w:start w:val="1"/>
      <w:numFmt w:val="bullet"/>
      <w:lvlText w:val="-"/>
      <w:lvlJc w:val="left"/>
      <w:pPr>
        <w:ind w:left="1646" w:hanging="360"/>
      </w:pPr>
      <w:rPr>
        <w:rFonts w:ascii="Calibri" w:hAnsi="Calibri" w:hint="default"/>
      </w:rPr>
    </w:lvl>
    <w:lvl w:ilvl="1" w:tplc="041B0003" w:tentative="1">
      <w:start w:val="1"/>
      <w:numFmt w:val="bullet"/>
      <w:lvlText w:val="o"/>
      <w:lvlJc w:val="left"/>
      <w:pPr>
        <w:ind w:left="2366" w:hanging="360"/>
      </w:pPr>
      <w:rPr>
        <w:rFonts w:ascii="Courier New" w:hAnsi="Courier New" w:cs="Courier New" w:hint="default"/>
      </w:rPr>
    </w:lvl>
    <w:lvl w:ilvl="2" w:tplc="041B0005" w:tentative="1">
      <w:start w:val="1"/>
      <w:numFmt w:val="bullet"/>
      <w:lvlText w:val=""/>
      <w:lvlJc w:val="left"/>
      <w:pPr>
        <w:ind w:left="3086" w:hanging="360"/>
      </w:pPr>
      <w:rPr>
        <w:rFonts w:ascii="Wingdings" w:hAnsi="Wingdings" w:hint="default"/>
      </w:rPr>
    </w:lvl>
    <w:lvl w:ilvl="3" w:tplc="041B0001" w:tentative="1">
      <w:start w:val="1"/>
      <w:numFmt w:val="bullet"/>
      <w:lvlText w:val=""/>
      <w:lvlJc w:val="left"/>
      <w:pPr>
        <w:ind w:left="3806" w:hanging="360"/>
      </w:pPr>
      <w:rPr>
        <w:rFonts w:ascii="Symbol" w:hAnsi="Symbol" w:hint="default"/>
      </w:rPr>
    </w:lvl>
    <w:lvl w:ilvl="4" w:tplc="041B0003" w:tentative="1">
      <w:start w:val="1"/>
      <w:numFmt w:val="bullet"/>
      <w:lvlText w:val="o"/>
      <w:lvlJc w:val="left"/>
      <w:pPr>
        <w:ind w:left="4526" w:hanging="360"/>
      </w:pPr>
      <w:rPr>
        <w:rFonts w:ascii="Courier New" w:hAnsi="Courier New" w:cs="Courier New" w:hint="default"/>
      </w:rPr>
    </w:lvl>
    <w:lvl w:ilvl="5" w:tplc="041B0005" w:tentative="1">
      <w:start w:val="1"/>
      <w:numFmt w:val="bullet"/>
      <w:lvlText w:val=""/>
      <w:lvlJc w:val="left"/>
      <w:pPr>
        <w:ind w:left="5246" w:hanging="360"/>
      </w:pPr>
      <w:rPr>
        <w:rFonts w:ascii="Wingdings" w:hAnsi="Wingdings" w:hint="default"/>
      </w:rPr>
    </w:lvl>
    <w:lvl w:ilvl="6" w:tplc="041B0001" w:tentative="1">
      <w:start w:val="1"/>
      <w:numFmt w:val="bullet"/>
      <w:lvlText w:val=""/>
      <w:lvlJc w:val="left"/>
      <w:pPr>
        <w:ind w:left="5966" w:hanging="360"/>
      </w:pPr>
      <w:rPr>
        <w:rFonts w:ascii="Symbol" w:hAnsi="Symbol" w:hint="default"/>
      </w:rPr>
    </w:lvl>
    <w:lvl w:ilvl="7" w:tplc="041B0003" w:tentative="1">
      <w:start w:val="1"/>
      <w:numFmt w:val="bullet"/>
      <w:lvlText w:val="o"/>
      <w:lvlJc w:val="left"/>
      <w:pPr>
        <w:ind w:left="6686" w:hanging="360"/>
      </w:pPr>
      <w:rPr>
        <w:rFonts w:ascii="Courier New" w:hAnsi="Courier New" w:cs="Courier New" w:hint="default"/>
      </w:rPr>
    </w:lvl>
    <w:lvl w:ilvl="8" w:tplc="041B0005" w:tentative="1">
      <w:start w:val="1"/>
      <w:numFmt w:val="bullet"/>
      <w:lvlText w:val=""/>
      <w:lvlJc w:val="left"/>
      <w:pPr>
        <w:ind w:left="7406" w:hanging="360"/>
      </w:pPr>
      <w:rPr>
        <w:rFonts w:ascii="Wingdings" w:hAnsi="Wingdings" w:hint="default"/>
      </w:rPr>
    </w:lvl>
  </w:abstractNum>
  <w:abstractNum w:abstractNumId="100" w15:restartNumberingAfterBreak="0">
    <w:nsid w:val="4D770A65"/>
    <w:multiLevelType w:val="hybridMultilevel"/>
    <w:tmpl w:val="446C6EF2"/>
    <w:lvl w:ilvl="0" w:tplc="90FCB054">
      <w:start w:val="1"/>
      <w:numFmt w:val="decimal"/>
      <w:lvlText w:val="%1."/>
      <w:lvlJc w:val="left"/>
      <w:pPr>
        <w:ind w:left="720" w:hanging="360"/>
      </w:pPr>
      <w:rPr>
        <w:rFonts w:ascii="Times New Roman" w:eastAsia="Calibri" w:hAnsi="Times New Roman" w:cs="Times New Roman"/>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1" w15:restartNumberingAfterBreak="0">
    <w:nsid w:val="4FD309D9"/>
    <w:multiLevelType w:val="hybridMultilevel"/>
    <w:tmpl w:val="F594D61A"/>
    <w:lvl w:ilvl="0" w:tplc="DF542C64">
      <w:start w:val="1"/>
      <w:numFmt w:val="lowerLetter"/>
      <w:lvlText w:val="%1)"/>
      <w:lvlJc w:val="left"/>
      <w:pPr>
        <w:tabs>
          <w:tab w:val="num" w:pos="360"/>
        </w:tabs>
        <w:ind w:left="360" w:hanging="360"/>
      </w:pPr>
      <w:rPr>
        <w:rFonts w:hint="default"/>
        <w:b w:val="0"/>
      </w:rPr>
    </w:lvl>
    <w:lvl w:ilvl="1" w:tplc="041B0019">
      <w:start w:val="1"/>
      <w:numFmt w:val="lowerLetter"/>
      <w:lvlText w:val="%2."/>
      <w:lvlJc w:val="left"/>
      <w:pPr>
        <w:tabs>
          <w:tab w:val="num" w:pos="360"/>
        </w:tabs>
        <w:ind w:left="360" w:hanging="360"/>
      </w:pPr>
    </w:lvl>
    <w:lvl w:ilvl="2" w:tplc="041B001B">
      <w:start w:val="1"/>
      <w:numFmt w:val="lowerRoman"/>
      <w:lvlText w:val="%3."/>
      <w:lvlJc w:val="right"/>
      <w:pPr>
        <w:tabs>
          <w:tab w:val="num" w:pos="1080"/>
        </w:tabs>
        <w:ind w:left="1080" w:hanging="180"/>
      </w:pPr>
    </w:lvl>
    <w:lvl w:ilvl="3" w:tplc="041B000F" w:tentative="1">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102" w15:restartNumberingAfterBreak="0">
    <w:nsid w:val="504957F5"/>
    <w:multiLevelType w:val="multilevel"/>
    <w:tmpl w:val="041B001F"/>
    <w:numStyleLink w:val="tl412"/>
  </w:abstractNum>
  <w:abstractNum w:abstractNumId="103" w15:restartNumberingAfterBreak="0">
    <w:nsid w:val="5213612C"/>
    <w:multiLevelType w:val="multilevel"/>
    <w:tmpl w:val="747C5428"/>
    <w:lvl w:ilvl="0">
      <w:start w:val="5"/>
      <w:numFmt w:val="decimal"/>
      <w:lvlText w:val="%1."/>
      <w:lvlJc w:val="left"/>
      <w:pPr>
        <w:tabs>
          <w:tab w:val="num" w:pos="360"/>
        </w:tabs>
        <w:ind w:left="360" w:hanging="360"/>
      </w:pPr>
      <w:rPr>
        <w:rFonts w:ascii="Times New Roman" w:eastAsia="Calibri" w:hAnsi="Times New Roman" w:cs="Times New Roman" w:hint="default"/>
        <w:b/>
        <w:i w:val="0"/>
        <w:color w:val="auto"/>
        <w:sz w:val="24"/>
        <w:szCs w:val="24"/>
      </w:rPr>
    </w:lvl>
    <w:lvl w:ilvl="1">
      <w:start w:val="1"/>
      <w:numFmt w:val="decimal"/>
      <w:lvlText w:val="%1.%2."/>
      <w:lvlJc w:val="left"/>
      <w:pPr>
        <w:tabs>
          <w:tab w:val="num" w:pos="1000"/>
        </w:tabs>
        <w:ind w:left="1000" w:hanging="432"/>
      </w:pPr>
      <w:rPr>
        <w:rFonts w:hint="default"/>
        <w:b w:val="0"/>
        <w:i w:val="0"/>
        <w:strike w:val="0"/>
        <w:color w:val="auto"/>
        <w:sz w:val="22"/>
        <w:szCs w:val="22"/>
      </w:rPr>
    </w:lvl>
    <w:lvl w:ilvl="2">
      <w:start w:val="1"/>
      <w:numFmt w:val="decimal"/>
      <w:lvlText w:val="%1.%2.%3."/>
      <w:lvlJc w:val="left"/>
      <w:pPr>
        <w:tabs>
          <w:tab w:val="num" w:pos="2280"/>
        </w:tabs>
        <w:ind w:left="2064" w:hanging="504"/>
      </w:pPr>
      <w:rPr>
        <w:rFonts w:ascii="Times New Roman" w:hAnsi="Times New Roman" w:cs="Times New Roman" w:hint="default"/>
        <w:b w:val="0"/>
        <w:i w:val="0"/>
        <w:strike w:val="0"/>
        <w:color w:val="auto"/>
        <w:sz w:val="22"/>
        <w:szCs w:val="22"/>
      </w:rPr>
    </w:lvl>
    <w:lvl w:ilvl="3">
      <w:start w:val="1"/>
      <w:numFmt w:val="decimal"/>
      <w:lvlText w:val="%1.%2.%3.%4."/>
      <w:lvlJc w:val="left"/>
      <w:pPr>
        <w:tabs>
          <w:tab w:val="num" w:pos="1855"/>
        </w:tabs>
        <w:ind w:left="1783" w:hanging="648"/>
      </w:pPr>
      <w:rPr>
        <w:rFonts w:hint="default"/>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4" w15:restartNumberingAfterBreak="0">
    <w:nsid w:val="53924920"/>
    <w:multiLevelType w:val="hybridMultilevel"/>
    <w:tmpl w:val="17380B4A"/>
    <w:lvl w:ilvl="0" w:tplc="7FDA7132">
      <w:start w:val="1"/>
      <w:numFmt w:val="lowerLetter"/>
      <w:lvlText w:val="(%1)"/>
      <w:lvlJc w:val="left"/>
      <w:pPr>
        <w:ind w:left="512" w:hanging="360"/>
      </w:pPr>
      <w:rPr>
        <w:rFonts w:hint="default"/>
      </w:rPr>
    </w:lvl>
    <w:lvl w:ilvl="1" w:tplc="041B0019">
      <w:start w:val="1"/>
      <w:numFmt w:val="lowerLetter"/>
      <w:lvlText w:val="%2."/>
      <w:lvlJc w:val="left"/>
      <w:pPr>
        <w:ind w:left="1232" w:hanging="360"/>
      </w:pPr>
    </w:lvl>
    <w:lvl w:ilvl="2" w:tplc="041B001B" w:tentative="1">
      <w:start w:val="1"/>
      <w:numFmt w:val="lowerRoman"/>
      <w:lvlText w:val="%3."/>
      <w:lvlJc w:val="right"/>
      <w:pPr>
        <w:ind w:left="1952" w:hanging="180"/>
      </w:pPr>
    </w:lvl>
    <w:lvl w:ilvl="3" w:tplc="041B000F">
      <w:start w:val="1"/>
      <w:numFmt w:val="decimal"/>
      <w:lvlText w:val="%4."/>
      <w:lvlJc w:val="left"/>
      <w:pPr>
        <w:ind w:left="2672" w:hanging="360"/>
      </w:pPr>
    </w:lvl>
    <w:lvl w:ilvl="4" w:tplc="041B0019" w:tentative="1">
      <w:start w:val="1"/>
      <w:numFmt w:val="lowerLetter"/>
      <w:lvlText w:val="%5."/>
      <w:lvlJc w:val="left"/>
      <w:pPr>
        <w:ind w:left="3392" w:hanging="360"/>
      </w:pPr>
    </w:lvl>
    <w:lvl w:ilvl="5" w:tplc="041B001B" w:tentative="1">
      <w:start w:val="1"/>
      <w:numFmt w:val="lowerRoman"/>
      <w:lvlText w:val="%6."/>
      <w:lvlJc w:val="right"/>
      <w:pPr>
        <w:ind w:left="4112" w:hanging="180"/>
      </w:pPr>
    </w:lvl>
    <w:lvl w:ilvl="6" w:tplc="041B000F" w:tentative="1">
      <w:start w:val="1"/>
      <w:numFmt w:val="decimal"/>
      <w:lvlText w:val="%7."/>
      <w:lvlJc w:val="left"/>
      <w:pPr>
        <w:ind w:left="4832" w:hanging="360"/>
      </w:pPr>
    </w:lvl>
    <w:lvl w:ilvl="7" w:tplc="041B0019" w:tentative="1">
      <w:start w:val="1"/>
      <w:numFmt w:val="lowerLetter"/>
      <w:lvlText w:val="%8."/>
      <w:lvlJc w:val="left"/>
      <w:pPr>
        <w:ind w:left="5552" w:hanging="360"/>
      </w:pPr>
    </w:lvl>
    <w:lvl w:ilvl="8" w:tplc="041B001B" w:tentative="1">
      <w:start w:val="1"/>
      <w:numFmt w:val="lowerRoman"/>
      <w:lvlText w:val="%9."/>
      <w:lvlJc w:val="right"/>
      <w:pPr>
        <w:ind w:left="6272" w:hanging="180"/>
      </w:pPr>
    </w:lvl>
  </w:abstractNum>
  <w:abstractNum w:abstractNumId="105" w15:restartNumberingAfterBreak="0">
    <w:nsid w:val="54F45517"/>
    <w:multiLevelType w:val="hybridMultilevel"/>
    <w:tmpl w:val="517EBE32"/>
    <w:lvl w:ilvl="0" w:tplc="40E4EC8A">
      <w:start w:val="1"/>
      <w:numFmt w:val="lowerRoman"/>
      <w:lvlText w:val="(%1)"/>
      <w:lvlJc w:val="left"/>
      <w:pPr>
        <w:ind w:left="1146" w:hanging="360"/>
      </w:pPr>
      <w:rPr>
        <w:rFonts w:hint="default"/>
      </w:rPr>
    </w:lvl>
    <w:lvl w:ilvl="1" w:tplc="0A7A4178">
      <w:start w:val="1"/>
      <w:numFmt w:val="lowerRoman"/>
      <w:lvlText w:val="(%2)"/>
      <w:lvlJc w:val="left"/>
      <w:pPr>
        <w:ind w:left="1866" w:hanging="360"/>
      </w:pPr>
      <w:rPr>
        <w:rFonts w:ascii="Times New Roman" w:hAnsi="Times New Roman" w:cs="Times New Roman" w:hint="default"/>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6" w15:restartNumberingAfterBreak="0">
    <w:nsid w:val="550E4634"/>
    <w:multiLevelType w:val="multilevel"/>
    <w:tmpl w:val="32F6643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55381BD0"/>
    <w:multiLevelType w:val="multilevel"/>
    <w:tmpl w:val="041B001F"/>
    <w:styleLink w:val="tl45"/>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55AC66B4"/>
    <w:multiLevelType w:val="multilevel"/>
    <w:tmpl w:val="062E84E0"/>
    <w:lvl w:ilvl="0">
      <w:start w:val="1"/>
      <w:numFmt w:val="lowerRoman"/>
      <w:lvlText w:val="(%1)"/>
      <w:lvlJc w:val="left"/>
      <w:pPr>
        <w:ind w:left="851" w:hanging="426"/>
      </w:pPr>
      <w:rPr>
        <w:rFonts w:hint="default"/>
        <w:b w:val="0"/>
        <w:i w:val="0"/>
        <w:caps w:val="0"/>
        <w:strike w:val="0"/>
        <w:dstrike w:val="0"/>
        <w:vanish w:val="0"/>
        <w:color w:val="000000"/>
        <w:sz w:val="24"/>
        <w:vertAlign w:val="baseline"/>
      </w:rPr>
    </w:lvl>
    <w:lvl w:ilvl="1">
      <w:start w:val="1"/>
      <w:numFmt w:val="bullet"/>
      <w:lvlText w:val="o"/>
      <w:lvlJc w:val="left"/>
      <w:pPr>
        <w:ind w:left="1843" w:hanging="284"/>
      </w:pPr>
      <w:rPr>
        <w:rFonts w:ascii="Courier New" w:hAnsi="Courier New" w:hint="default"/>
      </w:rPr>
    </w:lvl>
    <w:lvl w:ilvl="2">
      <w:start w:val="1"/>
      <w:numFmt w:val="bullet"/>
      <w:lvlText w:val=""/>
      <w:lvlJc w:val="left"/>
      <w:pPr>
        <w:ind w:left="2977" w:hanging="284"/>
      </w:pPr>
      <w:rPr>
        <w:rFonts w:ascii="Wingdings" w:hAnsi="Wingdings" w:hint="default"/>
      </w:rPr>
    </w:lvl>
    <w:lvl w:ilvl="3">
      <w:start w:val="1"/>
      <w:numFmt w:val="bullet"/>
      <w:lvlText w:val=""/>
      <w:lvlJc w:val="left"/>
      <w:pPr>
        <w:ind w:left="4111" w:hanging="284"/>
      </w:pPr>
      <w:rPr>
        <w:rFonts w:ascii="Symbol" w:hAnsi="Symbol" w:hint="default"/>
      </w:rPr>
    </w:lvl>
    <w:lvl w:ilvl="4">
      <w:start w:val="1"/>
      <w:numFmt w:val="bullet"/>
      <w:lvlText w:val="o"/>
      <w:lvlJc w:val="left"/>
      <w:pPr>
        <w:ind w:left="5245" w:hanging="284"/>
      </w:pPr>
      <w:rPr>
        <w:rFonts w:ascii="Courier New" w:hAnsi="Courier New" w:hint="default"/>
      </w:rPr>
    </w:lvl>
    <w:lvl w:ilvl="5">
      <w:start w:val="1"/>
      <w:numFmt w:val="bullet"/>
      <w:lvlText w:val=""/>
      <w:lvlJc w:val="left"/>
      <w:pPr>
        <w:ind w:left="6379" w:hanging="284"/>
      </w:pPr>
      <w:rPr>
        <w:rFonts w:ascii="Wingdings" w:hAnsi="Wingdings" w:hint="default"/>
      </w:rPr>
    </w:lvl>
    <w:lvl w:ilvl="6">
      <w:start w:val="1"/>
      <w:numFmt w:val="bullet"/>
      <w:lvlText w:val=""/>
      <w:lvlJc w:val="left"/>
      <w:pPr>
        <w:ind w:left="7513" w:hanging="284"/>
      </w:pPr>
      <w:rPr>
        <w:rFonts w:ascii="Symbol" w:hAnsi="Symbol" w:hint="default"/>
      </w:rPr>
    </w:lvl>
    <w:lvl w:ilvl="7">
      <w:start w:val="1"/>
      <w:numFmt w:val="bullet"/>
      <w:lvlText w:val="o"/>
      <w:lvlJc w:val="left"/>
      <w:pPr>
        <w:ind w:left="8647" w:hanging="284"/>
      </w:pPr>
      <w:rPr>
        <w:rFonts w:ascii="Courier New" w:hAnsi="Courier New" w:hint="default"/>
      </w:rPr>
    </w:lvl>
    <w:lvl w:ilvl="8">
      <w:start w:val="1"/>
      <w:numFmt w:val="bullet"/>
      <w:lvlText w:val=""/>
      <w:lvlJc w:val="left"/>
      <w:pPr>
        <w:ind w:left="9781" w:hanging="284"/>
      </w:pPr>
      <w:rPr>
        <w:rFonts w:ascii="Wingdings" w:hAnsi="Wingdings" w:hint="default"/>
      </w:rPr>
    </w:lvl>
  </w:abstractNum>
  <w:abstractNum w:abstractNumId="109" w15:restartNumberingAfterBreak="0">
    <w:nsid w:val="560F54ED"/>
    <w:multiLevelType w:val="hybridMultilevel"/>
    <w:tmpl w:val="92A41E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574237BB"/>
    <w:multiLevelType w:val="hybridMultilevel"/>
    <w:tmpl w:val="74B852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57DE31C0"/>
    <w:multiLevelType w:val="multilevel"/>
    <w:tmpl w:val="B878590C"/>
    <w:styleLink w:val="Aktulnyzoznam6"/>
    <w:lvl w:ilvl="0">
      <w:start w:val="1"/>
      <w:numFmt w:val="lowerRoman"/>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58C838EE"/>
    <w:multiLevelType w:val="hybridMultilevel"/>
    <w:tmpl w:val="63DA2C6C"/>
    <w:lvl w:ilvl="0" w:tplc="9E743264">
      <w:start w:val="9"/>
      <w:numFmt w:val="lowerLetter"/>
      <w:lvlText w:val="(%1)"/>
      <w:lvlJc w:val="left"/>
      <w:pPr>
        <w:tabs>
          <w:tab w:val="num" w:pos="1070"/>
        </w:tabs>
        <w:ind w:left="107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59642D62"/>
    <w:multiLevelType w:val="multilevel"/>
    <w:tmpl w:val="863E894A"/>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59F95BDE"/>
    <w:multiLevelType w:val="multilevel"/>
    <w:tmpl w:val="A3B84E26"/>
    <w:lvl w:ilvl="0">
      <w:start w:val="7"/>
      <w:numFmt w:val="decimal"/>
      <w:lvlText w:val="%1"/>
      <w:lvlJc w:val="left"/>
      <w:pPr>
        <w:ind w:left="360" w:hanging="360"/>
      </w:pPr>
      <w:rPr>
        <w:b/>
      </w:rPr>
    </w:lvl>
    <w:lvl w:ilvl="1">
      <w:start w:val="1"/>
      <w:numFmt w:val="decimal"/>
      <w:lvlText w:val="%1.%2"/>
      <w:lvlJc w:val="left"/>
      <w:pPr>
        <w:ind w:left="360" w:hanging="360"/>
      </w:pPr>
      <w:rPr>
        <w:b w:val="0"/>
        <w:i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115" w15:restartNumberingAfterBreak="0">
    <w:nsid w:val="5A006E01"/>
    <w:multiLevelType w:val="hybridMultilevel"/>
    <w:tmpl w:val="467EA430"/>
    <w:lvl w:ilvl="0" w:tplc="30B86698">
      <w:start w:val="1"/>
      <w:numFmt w:val="lowerLetter"/>
      <w:lvlText w:val="(%1)"/>
      <w:lvlJc w:val="left"/>
      <w:pPr>
        <w:tabs>
          <w:tab w:val="num" w:pos="1070"/>
        </w:tabs>
        <w:ind w:left="1070" w:hanging="360"/>
      </w:pPr>
      <w:rPr>
        <w:rFonts w:ascii="Times New Roman" w:eastAsia="Times New Roman" w:hAnsi="Times New Roman" w:cs="Times New Roman"/>
      </w:rPr>
    </w:lvl>
    <w:lvl w:ilvl="1" w:tplc="4E9E54FC" w:tentative="1">
      <w:start w:val="1"/>
      <w:numFmt w:val="lowerLetter"/>
      <w:lvlText w:val="%2."/>
      <w:lvlJc w:val="left"/>
      <w:pPr>
        <w:tabs>
          <w:tab w:val="num" w:pos="1790"/>
        </w:tabs>
        <w:ind w:left="1790" w:hanging="360"/>
      </w:pPr>
      <w:rPr>
        <w:rFonts w:cs="Times New Roman"/>
      </w:rPr>
    </w:lvl>
    <w:lvl w:ilvl="2" w:tplc="D58C0B7A" w:tentative="1">
      <w:start w:val="1"/>
      <w:numFmt w:val="lowerRoman"/>
      <w:lvlText w:val="%3."/>
      <w:lvlJc w:val="right"/>
      <w:pPr>
        <w:tabs>
          <w:tab w:val="num" w:pos="2510"/>
        </w:tabs>
        <w:ind w:left="2510" w:hanging="180"/>
      </w:pPr>
      <w:rPr>
        <w:rFonts w:cs="Times New Roman"/>
      </w:rPr>
    </w:lvl>
    <w:lvl w:ilvl="3" w:tplc="96D0125C" w:tentative="1">
      <w:start w:val="1"/>
      <w:numFmt w:val="decimal"/>
      <w:lvlText w:val="%4."/>
      <w:lvlJc w:val="left"/>
      <w:pPr>
        <w:tabs>
          <w:tab w:val="num" w:pos="3230"/>
        </w:tabs>
        <w:ind w:left="3230" w:hanging="360"/>
      </w:pPr>
      <w:rPr>
        <w:rFonts w:cs="Times New Roman"/>
      </w:rPr>
    </w:lvl>
    <w:lvl w:ilvl="4" w:tplc="9BC09ECA" w:tentative="1">
      <w:start w:val="1"/>
      <w:numFmt w:val="lowerLetter"/>
      <w:lvlText w:val="%5."/>
      <w:lvlJc w:val="left"/>
      <w:pPr>
        <w:tabs>
          <w:tab w:val="num" w:pos="3950"/>
        </w:tabs>
        <w:ind w:left="3950" w:hanging="360"/>
      </w:pPr>
      <w:rPr>
        <w:rFonts w:cs="Times New Roman"/>
      </w:rPr>
    </w:lvl>
    <w:lvl w:ilvl="5" w:tplc="2C7A9D7E" w:tentative="1">
      <w:start w:val="1"/>
      <w:numFmt w:val="lowerRoman"/>
      <w:lvlText w:val="%6."/>
      <w:lvlJc w:val="right"/>
      <w:pPr>
        <w:tabs>
          <w:tab w:val="num" w:pos="4670"/>
        </w:tabs>
        <w:ind w:left="4670" w:hanging="180"/>
      </w:pPr>
      <w:rPr>
        <w:rFonts w:cs="Times New Roman"/>
      </w:rPr>
    </w:lvl>
    <w:lvl w:ilvl="6" w:tplc="5A04B7FA" w:tentative="1">
      <w:start w:val="1"/>
      <w:numFmt w:val="decimal"/>
      <w:lvlText w:val="%7."/>
      <w:lvlJc w:val="left"/>
      <w:pPr>
        <w:tabs>
          <w:tab w:val="num" w:pos="5390"/>
        </w:tabs>
        <w:ind w:left="5390" w:hanging="360"/>
      </w:pPr>
      <w:rPr>
        <w:rFonts w:cs="Times New Roman"/>
      </w:rPr>
    </w:lvl>
    <w:lvl w:ilvl="7" w:tplc="717AC8C6" w:tentative="1">
      <w:start w:val="1"/>
      <w:numFmt w:val="lowerLetter"/>
      <w:lvlText w:val="%8."/>
      <w:lvlJc w:val="left"/>
      <w:pPr>
        <w:tabs>
          <w:tab w:val="num" w:pos="6110"/>
        </w:tabs>
        <w:ind w:left="6110" w:hanging="360"/>
      </w:pPr>
      <w:rPr>
        <w:rFonts w:cs="Times New Roman"/>
      </w:rPr>
    </w:lvl>
    <w:lvl w:ilvl="8" w:tplc="E8E897B6" w:tentative="1">
      <w:start w:val="1"/>
      <w:numFmt w:val="lowerRoman"/>
      <w:lvlText w:val="%9."/>
      <w:lvlJc w:val="right"/>
      <w:pPr>
        <w:tabs>
          <w:tab w:val="num" w:pos="6830"/>
        </w:tabs>
        <w:ind w:left="6830" w:hanging="180"/>
      </w:pPr>
      <w:rPr>
        <w:rFonts w:cs="Times New Roman"/>
      </w:rPr>
    </w:lvl>
  </w:abstractNum>
  <w:abstractNum w:abstractNumId="116" w15:restartNumberingAfterBreak="0">
    <w:nsid w:val="5A762E4A"/>
    <w:multiLevelType w:val="multilevel"/>
    <w:tmpl w:val="8F449538"/>
    <w:lvl w:ilvl="0">
      <w:start w:val="1"/>
      <w:numFmt w:val="decimal"/>
      <w:lvlText w:val="%1."/>
      <w:lvlJc w:val="left"/>
      <w:pPr>
        <w:ind w:left="926" w:hanging="360"/>
      </w:pPr>
      <w:rPr>
        <w:rFonts w:hint="default"/>
        <w:i w:val="0"/>
        <w:iCs/>
      </w:rPr>
    </w:lvl>
    <w:lvl w:ilvl="1">
      <w:start w:val="1"/>
      <w:numFmt w:val="decimal"/>
      <w:isLgl/>
      <w:lvlText w:val="%1.%2."/>
      <w:lvlJc w:val="left"/>
      <w:pPr>
        <w:ind w:left="926" w:hanging="360"/>
      </w:pPr>
      <w:rPr>
        <w:rFonts w:hint="default"/>
        <w:b w:val="0"/>
        <w:bCs/>
      </w:rPr>
    </w:lvl>
    <w:lvl w:ilvl="2">
      <w:start w:val="1"/>
      <w:numFmt w:val="decimal"/>
      <w:isLgl/>
      <w:lvlText w:val="%1.%2.%3."/>
      <w:lvlJc w:val="left"/>
      <w:pPr>
        <w:ind w:left="1286" w:hanging="720"/>
      </w:pPr>
      <w:rPr>
        <w:rFonts w:hint="default"/>
      </w:rPr>
    </w:lvl>
    <w:lvl w:ilvl="3">
      <w:start w:val="1"/>
      <w:numFmt w:val="decimal"/>
      <w:isLgl/>
      <w:lvlText w:val="%1.%2.%3.%4."/>
      <w:lvlJc w:val="left"/>
      <w:pPr>
        <w:ind w:left="1286" w:hanging="720"/>
      </w:pPr>
      <w:rPr>
        <w:rFonts w:hint="default"/>
      </w:rPr>
    </w:lvl>
    <w:lvl w:ilvl="4">
      <w:start w:val="1"/>
      <w:numFmt w:val="decimal"/>
      <w:isLgl/>
      <w:lvlText w:val="%1.%2.%3.%4.%5."/>
      <w:lvlJc w:val="left"/>
      <w:pPr>
        <w:ind w:left="1646" w:hanging="1080"/>
      </w:pPr>
      <w:rPr>
        <w:rFonts w:hint="default"/>
      </w:rPr>
    </w:lvl>
    <w:lvl w:ilvl="5">
      <w:start w:val="1"/>
      <w:numFmt w:val="decimal"/>
      <w:isLgl/>
      <w:lvlText w:val="%1.%2.%3.%4.%5.%6."/>
      <w:lvlJc w:val="left"/>
      <w:pPr>
        <w:ind w:left="1646" w:hanging="1080"/>
      </w:pPr>
      <w:rPr>
        <w:rFonts w:hint="default"/>
      </w:rPr>
    </w:lvl>
    <w:lvl w:ilvl="6">
      <w:start w:val="1"/>
      <w:numFmt w:val="decimal"/>
      <w:isLgl/>
      <w:lvlText w:val="%1.%2.%3.%4.%5.%6.%7."/>
      <w:lvlJc w:val="left"/>
      <w:pPr>
        <w:ind w:left="2006" w:hanging="1440"/>
      </w:pPr>
      <w:rPr>
        <w:rFonts w:hint="default"/>
      </w:rPr>
    </w:lvl>
    <w:lvl w:ilvl="7">
      <w:start w:val="1"/>
      <w:numFmt w:val="decimal"/>
      <w:isLgl/>
      <w:lvlText w:val="%1.%2.%3.%4.%5.%6.%7.%8."/>
      <w:lvlJc w:val="left"/>
      <w:pPr>
        <w:ind w:left="2006" w:hanging="1440"/>
      </w:pPr>
      <w:rPr>
        <w:rFonts w:hint="default"/>
      </w:rPr>
    </w:lvl>
    <w:lvl w:ilvl="8">
      <w:start w:val="1"/>
      <w:numFmt w:val="decimal"/>
      <w:isLgl/>
      <w:lvlText w:val="%1.%2.%3.%4.%5.%6.%7.%8.%9."/>
      <w:lvlJc w:val="left"/>
      <w:pPr>
        <w:ind w:left="2366" w:hanging="1800"/>
      </w:pPr>
      <w:rPr>
        <w:rFonts w:hint="default"/>
      </w:rPr>
    </w:lvl>
  </w:abstractNum>
  <w:abstractNum w:abstractNumId="117" w15:restartNumberingAfterBreak="0">
    <w:nsid w:val="5AA76F3F"/>
    <w:multiLevelType w:val="multilevel"/>
    <w:tmpl w:val="4E629B42"/>
    <w:numStyleLink w:val="tl8"/>
  </w:abstractNum>
  <w:abstractNum w:abstractNumId="118" w15:restartNumberingAfterBreak="0">
    <w:nsid w:val="5AC02F44"/>
    <w:multiLevelType w:val="hybridMultilevel"/>
    <w:tmpl w:val="2460EDDE"/>
    <w:lvl w:ilvl="0" w:tplc="051EACA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5BD40DB0"/>
    <w:multiLevelType w:val="hybridMultilevel"/>
    <w:tmpl w:val="B952FE32"/>
    <w:lvl w:ilvl="0" w:tplc="DF542C64">
      <w:start w:val="1"/>
      <w:numFmt w:val="lowerLetter"/>
      <w:lvlText w:val="%1)"/>
      <w:lvlJc w:val="left"/>
      <w:pPr>
        <w:tabs>
          <w:tab w:val="num" w:pos="360"/>
        </w:tabs>
        <w:ind w:left="360" w:hanging="360"/>
      </w:pPr>
      <w:rPr>
        <w:rFonts w:hint="default"/>
        <w:b w:val="0"/>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tentative="1">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120" w15:restartNumberingAfterBreak="0">
    <w:nsid w:val="5D2F0ED3"/>
    <w:multiLevelType w:val="multilevel"/>
    <w:tmpl w:val="07F20834"/>
    <w:lvl w:ilvl="0">
      <w:start w:val="1"/>
      <w:numFmt w:val="decimal"/>
      <w:lvlText w:val="%1."/>
      <w:lvlJc w:val="left"/>
      <w:pPr>
        <w:ind w:left="360" w:hanging="360"/>
      </w:pPr>
      <w:rPr>
        <w:color w:val="auto"/>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5D9329DE"/>
    <w:multiLevelType w:val="singleLevel"/>
    <w:tmpl w:val="7FDA7132"/>
    <w:lvl w:ilvl="0">
      <w:start w:val="1"/>
      <w:numFmt w:val="lowerLetter"/>
      <w:lvlText w:val="(%1)"/>
      <w:lvlJc w:val="left"/>
      <w:pPr>
        <w:ind w:left="420" w:hanging="360"/>
      </w:pPr>
      <w:rPr>
        <w:rFonts w:hint="default"/>
      </w:rPr>
    </w:lvl>
  </w:abstractNum>
  <w:abstractNum w:abstractNumId="122" w15:restartNumberingAfterBreak="0">
    <w:nsid w:val="5F0C1C94"/>
    <w:multiLevelType w:val="multilevel"/>
    <w:tmpl w:val="041B0023"/>
    <w:styleLink w:val="lnokalebosekcia"/>
    <w:lvl w:ilvl="0">
      <w:start w:val="1"/>
      <w:numFmt w:val="upperRoman"/>
      <w:pStyle w:val="Nadpis1"/>
      <w:lvlText w:val="Článok %1."/>
      <w:lvlJc w:val="left"/>
      <w:pPr>
        <w:ind w:left="284" w:firstLine="0"/>
      </w:pPr>
    </w:lvl>
    <w:lvl w:ilvl="1">
      <w:start w:val="1"/>
      <w:numFmt w:val="decimalZero"/>
      <w:pStyle w:val="Nadpis2"/>
      <w:isLgl/>
      <w:lvlText w:val="Sekcia %1.%2"/>
      <w:lvlJc w:val="left"/>
      <w:pPr>
        <w:ind w:left="0" w:firstLine="0"/>
      </w:pPr>
    </w:lvl>
    <w:lvl w:ilvl="2">
      <w:start w:val="1"/>
      <w:numFmt w:val="lowerLetter"/>
      <w:pStyle w:val="Nadpis3"/>
      <w:lvlText w:val="(%3)"/>
      <w:lvlJc w:val="left"/>
      <w:pPr>
        <w:ind w:left="720" w:hanging="432"/>
      </w:pPr>
    </w:lvl>
    <w:lvl w:ilvl="3">
      <w:start w:val="1"/>
      <w:numFmt w:val="lowerRoman"/>
      <w:pStyle w:val="Nadpis4"/>
      <w:lvlText w:val="(%4)"/>
      <w:lvlJc w:val="right"/>
      <w:pPr>
        <w:ind w:left="864" w:hanging="144"/>
      </w:pPr>
    </w:lvl>
    <w:lvl w:ilvl="4">
      <w:start w:val="1"/>
      <w:numFmt w:val="decimal"/>
      <w:pStyle w:val="Nadpis5"/>
      <w:lvlText w:val="%5)"/>
      <w:lvlJc w:val="left"/>
      <w:pPr>
        <w:ind w:left="1008" w:hanging="432"/>
      </w:pPr>
    </w:lvl>
    <w:lvl w:ilvl="5">
      <w:start w:val="1"/>
      <w:numFmt w:val="lowerLetter"/>
      <w:pStyle w:val="Nadpis6"/>
      <w:lvlText w:val="%6)"/>
      <w:lvlJc w:val="left"/>
      <w:pPr>
        <w:ind w:left="1152" w:hanging="432"/>
      </w:pPr>
    </w:lvl>
    <w:lvl w:ilvl="6">
      <w:start w:val="1"/>
      <w:numFmt w:val="lowerRoman"/>
      <w:pStyle w:val="Nadpis7"/>
      <w:lvlText w:val="%7)"/>
      <w:lvlJc w:val="right"/>
      <w:pPr>
        <w:ind w:left="1296" w:hanging="288"/>
      </w:pPr>
    </w:lvl>
    <w:lvl w:ilvl="7">
      <w:start w:val="1"/>
      <w:numFmt w:val="lowerLetter"/>
      <w:pStyle w:val="Nadpis8"/>
      <w:lvlText w:val="%8."/>
      <w:lvlJc w:val="left"/>
      <w:pPr>
        <w:ind w:left="1440" w:hanging="432"/>
      </w:pPr>
    </w:lvl>
    <w:lvl w:ilvl="8">
      <w:start w:val="1"/>
      <w:numFmt w:val="lowerRoman"/>
      <w:pStyle w:val="Nadpis9"/>
      <w:lvlText w:val="%9."/>
      <w:lvlJc w:val="right"/>
      <w:pPr>
        <w:ind w:left="1584" w:hanging="144"/>
      </w:pPr>
    </w:lvl>
  </w:abstractNum>
  <w:abstractNum w:abstractNumId="123" w15:restartNumberingAfterBreak="0">
    <w:nsid w:val="5F22792E"/>
    <w:multiLevelType w:val="hybridMultilevel"/>
    <w:tmpl w:val="B8A06FC2"/>
    <w:lvl w:ilvl="0" w:tplc="7FDA7132">
      <w:start w:val="1"/>
      <w:numFmt w:val="lowerLetter"/>
      <w:lvlText w:val="(%1)"/>
      <w:lvlJc w:val="left"/>
      <w:pPr>
        <w:ind w:left="720" w:hanging="360"/>
      </w:pPr>
      <w:rPr>
        <w:rFonts w:hint="default"/>
      </w:rPr>
    </w:lvl>
    <w:lvl w:ilvl="1" w:tplc="CDCCABC2">
      <w:start w:val="1"/>
      <w:numFmt w:val="lowerRoman"/>
      <w:lvlText w:val="(%2)"/>
      <w:lvlJc w:val="left"/>
      <w:pPr>
        <w:ind w:left="1440" w:hanging="360"/>
      </w:pPr>
      <w:rPr>
        <w:rFonts w:ascii="Times New Roman" w:hAnsi="Times New Roman" w:cs="Times New Roman" w:hint="default"/>
        <w:sz w:val="24"/>
      </w:rPr>
    </w:lvl>
    <w:lvl w:ilvl="2" w:tplc="041B001B" w:tentative="1">
      <w:start w:val="1"/>
      <w:numFmt w:val="lowerRoman"/>
      <w:lvlText w:val="%3."/>
      <w:lvlJc w:val="right"/>
      <w:pPr>
        <w:ind w:left="2160" w:hanging="180"/>
      </w:pPr>
    </w:lvl>
    <w:lvl w:ilvl="3" w:tplc="095C917E">
      <w:start w:val="1"/>
      <w:numFmt w:val="decimal"/>
      <w:lvlText w:val="%4."/>
      <w:lvlJc w:val="left"/>
      <w:pPr>
        <w:ind w:left="2880" w:hanging="360"/>
      </w:pPr>
      <w:rPr>
        <w:rFonts w:ascii="Times New Roman" w:hAnsi="Times New Roman" w:cs="Times New Roman"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5F8C3592"/>
    <w:multiLevelType w:val="multilevel"/>
    <w:tmpl w:val="419A41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608D5D4C"/>
    <w:multiLevelType w:val="multilevel"/>
    <w:tmpl w:val="041B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6269104F"/>
    <w:multiLevelType w:val="multilevel"/>
    <w:tmpl w:val="6968369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63130D0F"/>
    <w:multiLevelType w:val="hybridMultilevel"/>
    <w:tmpl w:val="3ABA5C14"/>
    <w:lvl w:ilvl="0" w:tplc="7FDA7132">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rPr>
        <w:rFonts w:cs="Times New Roman"/>
      </w:rPr>
    </w:lvl>
    <w:lvl w:ilvl="2" w:tplc="0405001B" w:tentative="1">
      <w:start w:val="1"/>
      <w:numFmt w:val="lowerRoman"/>
      <w:lvlText w:val="%3."/>
      <w:lvlJc w:val="right"/>
      <w:pPr>
        <w:tabs>
          <w:tab w:val="num" w:pos="1860"/>
        </w:tabs>
        <w:ind w:left="1860" w:hanging="180"/>
      </w:pPr>
      <w:rPr>
        <w:rFonts w:cs="Times New Roman"/>
      </w:rPr>
    </w:lvl>
    <w:lvl w:ilvl="3" w:tplc="0405000F" w:tentative="1">
      <w:start w:val="1"/>
      <w:numFmt w:val="decimal"/>
      <w:lvlText w:val="%4."/>
      <w:lvlJc w:val="left"/>
      <w:pPr>
        <w:tabs>
          <w:tab w:val="num" w:pos="2580"/>
        </w:tabs>
        <w:ind w:left="2580" w:hanging="360"/>
      </w:pPr>
      <w:rPr>
        <w:rFonts w:cs="Times New Roman"/>
      </w:rPr>
    </w:lvl>
    <w:lvl w:ilvl="4" w:tplc="04050019" w:tentative="1">
      <w:start w:val="1"/>
      <w:numFmt w:val="lowerLetter"/>
      <w:lvlText w:val="%5."/>
      <w:lvlJc w:val="left"/>
      <w:pPr>
        <w:tabs>
          <w:tab w:val="num" w:pos="3300"/>
        </w:tabs>
        <w:ind w:left="3300" w:hanging="360"/>
      </w:pPr>
      <w:rPr>
        <w:rFonts w:cs="Times New Roman"/>
      </w:rPr>
    </w:lvl>
    <w:lvl w:ilvl="5" w:tplc="0405001B" w:tentative="1">
      <w:start w:val="1"/>
      <w:numFmt w:val="lowerRoman"/>
      <w:lvlText w:val="%6."/>
      <w:lvlJc w:val="right"/>
      <w:pPr>
        <w:tabs>
          <w:tab w:val="num" w:pos="4020"/>
        </w:tabs>
        <w:ind w:left="4020" w:hanging="180"/>
      </w:pPr>
      <w:rPr>
        <w:rFonts w:cs="Times New Roman"/>
      </w:rPr>
    </w:lvl>
    <w:lvl w:ilvl="6" w:tplc="0405000F" w:tentative="1">
      <w:start w:val="1"/>
      <w:numFmt w:val="decimal"/>
      <w:lvlText w:val="%7."/>
      <w:lvlJc w:val="left"/>
      <w:pPr>
        <w:tabs>
          <w:tab w:val="num" w:pos="4740"/>
        </w:tabs>
        <w:ind w:left="4740" w:hanging="360"/>
      </w:pPr>
      <w:rPr>
        <w:rFonts w:cs="Times New Roman"/>
      </w:rPr>
    </w:lvl>
    <w:lvl w:ilvl="7" w:tplc="04050019" w:tentative="1">
      <w:start w:val="1"/>
      <w:numFmt w:val="lowerLetter"/>
      <w:lvlText w:val="%8."/>
      <w:lvlJc w:val="left"/>
      <w:pPr>
        <w:tabs>
          <w:tab w:val="num" w:pos="5460"/>
        </w:tabs>
        <w:ind w:left="5460" w:hanging="360"/>
      </w:pPr>
      <w:rPr>
        <w:rFonts w:cs="Times New Roman"/>
      </w:rPr>
    </w:lvl>
    <w:lvl w:ilvl="8" w:tplc="0405001B" w:tentative="1">
      <w:start w:val="1"/>
      <w:numFmt w:val="lowerRoman"/>
      <w:lvlText w:val="%9."/>
      <w:lvlJc w:val="right"/>
      <w:pPr>
        <w:tabs>
          <w:tab w:val="num" w:pos="6180"/>
        </w:tabs>
        <w:ind w:left="6180" w:hanging="180"/>
      </w:pPr>
      <w:rPr>
        <w:rFonts w:cs="Times New Roman"/>
      </w:rPr>
    </w:lvl>
  </w:abstractNum>
  <w:abstractNum w:abstractNumId="128" w15:restartNumberingAfterBreak="0">
    <w:nsid w:val="641679C2"/>
    <w:multiLevelType w:val="multilevel"/>
    <w:tmpl w:val="843456D8"/>
    <w:lvl w:ilvl="0">
      <w:start w:val="10"/>
      <w:numFmt w:val="decimal"/>
      <w:lvlText w:val="%1."/>
      <w:lvlJc w:val="left"/>
      <w:pPr>
        <w:ind w:left="440" w:hanging="440"/>
      </w:pPr>
      <w:rPr>
        <w:rFonts w:hint="default"/>
      </w:rPr>
    </w:lvl>
    <w:lvl w:ilvl="1">
      <w:start w:val="1"/>
      <w:numFmt w:val="decimal"/>
      <w:lvlText w:val="%1.%2."/>
      <w:lvlJc w:val="left"/>
      <w:pPr>
        <w:ind w:left="1006" w:hanging="440"/>
      </w:pPr>
      <w:rPr>
        <w:rFonts w:hint="default"/>
        <w:b w:val="0"/>
        <w:bCs w:val="0"/>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9041DD"/>
    <w:multiLevelType w:val="multilevel"/>
    <w:tmpl w:val="7B3A0202"/>
    <w:styleLink w:val="tl1"/>
    <w:lvl w:ilvl="0">
      <w:start w:val="13"/>
      <w:numFmt w:val="decimal"/>
      <w:lvlText w:val="%1."/>
      <w:lvlJc w:val="left"/>
      <w:pPr>
        <w:tabs>
          <w:tab w:val="num" w:pos="360"/>
        </w:tabs>
        <w:ind w:left="360" w:hanging="360"/>
      </w:pPr>
      <w:rPr>
        <w:rFonts w:ascii="Times New Roman" w:hAnsi="Times New Roman" w:hint="default"/>
        <w:b w:val="0"/>
        <w:i w:val="0"/>
        <w:color w:val="auto"/>
        <w:sz w:val="24"/>
      </w:rPr>
    </w:lvl>
    <w:lvl w:ilvl="1">
      <w:start w:val="1"/>
      <w:numFmt w:val="decimal"/>
      <w:lvlText w:val="%1.%2."/>
      <w:lvlJc w:val="left"/>
      <w:pPr>
        <w:tabs>
          <w:tab w:val="num" w:pos="1440"/>
        </w:tabs>
        <w:ind w:left="1440" w:hanging="360"/>
      </w:pPr>
      <w:rPr>
        <w:rFonts w:hint="default"/>
        <w:b w:val="0"/>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30" w15:restartNumberingAfterBreak="0">
    <w:nsid w:val="65623079"/>
    <w:multiLevelType w:val="multilevel"/>
    <w:tmpl w:val="041B001F"/>
    <w:styleLink w:val="tl182"/>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65CE588F"/>
    <w:multiLevelType w:val="multilevel"/>
    <w:tmpl w:val="797AD7C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15:restartNumberingAfterBreak="0">
    <w:nsid w:val="66785BE4"/>
    <w:multiLevelType w:val="multilevel"/>
    <w:tmpl w:val="D60076E6"/>
    <w:styleLink w:val="tl50"/>
    <w:lvl w:ilvl="0">
      <w:start w:val="1"/>
      <w:numFmt w:val="bullet"/>
      <w:lvlText w:val=""/>
      <w:lvlJc w:val="left"/>
      <w:pPr>
        <w:ind w:left="720" w:hanging="360"/>
      </w:pPr>
      <w:rPr>
        <w:rFonts w:ascii="Symbol" w:hAnsi="Symbol" w:hint="default"/>
        <w:color w:val="auto"/>
      </w:rPr>
    </w:lvl>
    <w:lvl w:ilvl="1">
      <w:start w:val="1"/>
      <w:numFmt w:val="bullet"/>
      <w:pStyle w:val="RamBullet2"/>
      <w:lvlText w:val=""/>
      <w:lvlJc w:val="left"/>
      <w:pPr>
        <w:ind w:left="720" w:hanging="360"/>
      </w:pPr>
      <w:rPr>
        <w:rFonts w:ascii="Symbol" w:hAnsi="Symbol" w:hint="default"/>
      </w:rPr>
    </w:lvl>
    <w:lvl w:ilvl="2">
      <w:start w:val="1"/>
      <w:numFmt w:val="bullet"/>
      <w:pStyle w:val="RamBullet3"/>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3" w15:restartNumberingAfterBreak="0">
    <w:nsid w:val="66B205E3"/>
    <w:multiLevelType w:val="hybridMultilevel"/>
    <w:tmpl w:val="04DA6ED4"/>
    <w:lvl w:ilvl="0" w:tplc="041B0017">
      <w:start w:val="1"/>
      <w:numFmt w:val="lowerLetter"/>
      <w:lvlText w:val="%1)"/>
      <w:lvlJc w:val="left"/>
      <w:pPr>
        <w:ind w:left="721" w:hanging="360"/>
      </w:pPr>
    </w:lvl>
    <w:lvl w:ilvl="1" w:tplc="041B0019" w:tentative="1">
      <w:start w:val="1"/>
      <w:numFmt w:val="lowerLetter"/>
      <w:lvlText w:val="%2."/>
      <w:lvlJc w:val="left"/>
      <w:pPr>
        <w:ind w:left="1441" w:hanging="360"/>
      </w:pPr>
    </w:lvl>
    <w:lvl w:ilvl="2" w:tplc="041B001B" w:tentative="1">
      <w:start w:val="1"/>
      <w:numFmt w:val="lowerRoman"/>
      <w:lvlText w:val="%3."/>
      <w:lvlJc w:val="right"/>
      <w:pPr>
        <w:ind w:left="2161" w:hanging="180"/>
      </w:pPr>
    </w:lvl>
    <w:lvl w:ilvl="3" w:tplc="041B000F" w:tentative="1">
      <w:start w:val="1"/>
      <w:numFmt w:val="decimal"/>
      <w:lvlText w:val="%4."/>
      <w:lvlJc w:val="left"/>
      <w:pPr>
        <w:ind w:left="2881" w:hanging="360"/>
      </w:pPr>
    </w:lvl>
    <w:lvl w:ilvl="4" w:tplc="041B0019" w:tentative="1">
      <w:start w:val="1"/>
      <w:numFmt w:val="lowerLetter"/>
      <w:lvlText w:val="%5."/>
      <w:lvlJc w:val="left"/>
      <w:pPr>
        <w:ind w:left="3601" w:hanging="360"/>
      </w:pPr>
    </w:lvl>
    <w:lvl w:ilvl="5" w:tplc="041B001B" w:tentative="1">
      <w:start w:val="1"/>
      <w:numFmt w:val="lowerRoman"/>
      <w:lvlText w:val="%6."/>
      <w:lvlJc w:val="right"/>
      <w:pPr>
        <w:ind w:left="4321" w:hanging="180"/>
      </w:pPr>
    </w:lvl>
    <w:lvl w:ilvl="6" w:tplc="041B000F" w:tentative="1">
      <w:start w:val="1"/>
      <w:numFmt w:val="decimal"/>
      <w:lvlText w:val="%7."/>
      <w:lvlJc w:val="left"/>
      <w:pPr>
        <w:ind w:left="5041" w:hanging="360"/>
      </w:pPr>
    </w:lvl>
    <w:lvl w:ilvl="7" w:tplc="041B0019" w:tentative="1">
      <w:start w:val="1"/>
      <w:numFmt w:val="lowerLetter"/>
      <w:lvlText w:val="%8."/>
      <w:lvlJc w:val="left"/>
      <w:pPr>
        <w:ind w:left="5761" w:hanging="360"/>
      </w:pPr>
    </w:lvl>
    <w:lvl w:ilvl="8" w:tplc="041B001B" w:tentative="1">
      <w:start w:val="1"/>
      <w:numFmt w:val="lowerRoman"/>
      <w:lvlText w:val="%9."/>
      <w:lvlJc w:val="right"/>
      <w:pPr>
        <w:ind w:left="6481" w:hanging="180"/>
      </w:pPr>
    </w:lvl>
  </w:abstractNum>
  <w:abstractNum w:abstractNumId="134" w15:restartNumberingAfterBreak="0">
    <w:nsid w:val="67270CA8"/>
    <w:multiLevelType w:val="multilevel"/>
    <w:tmpl w:val="DDF47C5C"/>
    <w:lvl w:ilvl="0">
      <w:start w:val="5"/>
      <w:numFmt w:val="decimal"/>
      <w:lvlText w:val="%1."/>
      <w:lvlJc w:val="left"/>
      <w:pPr>
        <w:tabs>
          <w:tab w:val="num" w:pos="427"/>
        </w:tabs>
        <w:ind w:left="427" w:hanging="360"/>
      </w:pPr>
    </w:lvl>
    <w:lvl w:ilvl="1">
      <w:start w:val="1"/>
      <w:numFmt w:val="decimal"/>
      <w:isLgl/>
      <w:lvlText w:val="%1.%2"/>
      <w:lvlJc w:val="left"/>
      <w:pPr>
        <w:ind w:left="1495" w:hanging="360"/>
      </w:pPr>
      <w:rPr>
        <w:b w:val="0"/>
        <w:i w:val="0"/>
        <w:color w:val="auto"/>
        <w:sz w:val="22"/>
        <w:szCs w:val="22"/>
      </w:rPr>
    </w:lvl>
    <w:lvl w:ilvl="2">
      <w:start w:val="1"/>
      <w:numFmt w:val="decimal"/>
      <w:isLgl/>
      <w:lvlText w:val="%1.%2.%3"/>
      <w:lvlJc w:val="left"/>
      <w:pPr>
        <w:ind w:left="787" w:hanging="720"/>
      </w:pPr>
      <w:rPr>
        <w:b/>
      </w:rPr>
    </w:lvl>
    <w:lvl w:ilvl="3">
      <w:start w:val="1"/>
      <w:numFmt w:val="decimal"/>
      <w:isLgl/>
      <w:lvlText w:val="%1.%2.%3.%4"/>
      <w:lvlJc w:val="left"/>
      <w:pPr>
        <w:ind w:left="787" w:hanging="720"/>
      </w:pPr>
      <w:rPr>
        <w:b/>
      </w:rPr>
    </w:lvl>
    <w:lvl w:ilvl="4">
      <w:start w:val="1"/>
      <w:numFmt w:val="decimal"/>
      <w:isLgl/>
      <w:lvlText w:val="%1.%2.%3.%4.%5"/>
      <w:lvlJc w:val="left"/>
      <w:pPr>
        <w:ind w:left="1147" w:hanging="1080"/>
      </w:pPr>
      <w:rPr>
        <w:b/>
      </w:rPr>
    </w:lvl>
    <w:lvl w:ilvl="5">
      <w:start w:val="1"/>
      <w:numFmt w:val="decimal"/>
      <w:isLgl/>
      <w:lvlText w:val="%1.%2.%3.%4.%5.%6"/>
      <w:lvlJc w:val="left"/>
      <w:pPr>
        <w:ind w:left="1147" w:hanging="1080"/>
      </w:pPr>
      <w:rPr>
        <w:b/>
      </w:rPr>
    </w:lvl>
    <w:lvl w:ilvl="6">
      <w:start w:val="1"/>
      <w:numFmt w:val="decimal"/>
      <w:isLgl/>
      <w:lvlText w:val="%1.%2.%3.%4.%5.%6.%7"/>
      <w:lvlJc w:val="left"/>
      <w:pPr>
        <w:ind w:left="1507" w:hanging="1440"/>
      </w:pPr>
      <w:rPr>
        <w:b/>
      </w:rPr>
    </w:lvl>
    <w:lvl w:ilvl="7">
      <w:start w:val="1"/>
      <w:numFmt w:val="decimal"/>
      <w:isLgl/>
      <w:lvlText w:val="%1.%2.%3.%4.%5.%6.%7.%8"/>
      <w:lvlJc w:val="left"/>
      <w:pPr>
        <w:ind w:left="1507" w:hanging="1440"/>
      </w:pPr>
      <w:rPr>
        <w:b/>
      </w:rPr>
    </w:lvl>
    <w:lvl w:ilvl="8">
      <w:start w:val="1"/>
      <w:numFmt w:val="decimal"/>
      <w:isLgl/>
      <w:lvlText w:val="%1.%2.%3.%4.%5.%6.%7.%8.%9"/>
      <w:lvlJc w:val="left"/>
      <w:pPr>
        <w:ind w:left="1507" w:hanging="1440"/>
      </w:pPr>
      <w:rPr>
        <w:b/>
      </w:rPr>
    </w:lvl>
  </w:abstractNum>
  <w:abstractNum w:abstractNumId="135" w15:restartNumberingAfterBreak="0">
    <w:nsid w:val="67B27134"/>
    <w:multiLevelType w:val="multilevel"/>
    <w:tmpl w:val="4B905874"/>
    <w:styleLink w:val="Aktulnyzoznam1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15:restartNumberingAfterBreak="0">
    <w:nsid w:val="692C15CA"/>
    <w:multiLevelType w:val="multilevel"/>
    <w:tmpl w:val="B6EC1116"/>
    <w:lvl w:ilvl="0">
      <w:start w:val="1"/>
      <w:numFmt w:val="ordinal"/>
      <w:lvlText w:val="%11"/>
      <w:lvlJc w:val="left"/>
      <w:pPr>
        <w:tabs>
          <w:tab w:val="num" w:pos="1080"/>
        </w:tabs>
        <w:ind w:left="360" w:hanging="360"/>
      </w:pPr>
      <w:rPr>
        <w:rFonts w:ascii="Times New Roman" w:hAnsi="Times New Roman" w:hint="default"/>
        <w:b w:val="0"/>
        <w:i w:val="0"/>
        <w:sz w:val="24"/>
        <w:u w:val="none"/>
      </w:rPr>
    </w:lvl>
    <w:lvl w:ilvl="1">
      <w:start w:val="2"/>
      <w:numFmt w:val="decimal"/>
      <w:lvlText w:val="%1%2"/>
      <w:lvlJc w:val="left"/>
      <w:pPr>
        <w:tabs>
          <w:tab w:val="num" w:pos="792"/>
        </w:tabs>
        <w:ind w:left="792" w:hanging="432"/>
      </w:pPr>
      <w:rPr>
        <w:rFonts w:ascii="Times New Roman" w:hAnsi="Times New Roman" w:hint="default"/>
        <w:b w:val="0"/>
        <w:i w:val="0"/>
        <w:sz w:val="24"/>
      </w:rPr>
    </w:lvl>
    <w:lvl w:ilvl="2">
      <w:start w:val="4"/>
      <w:numFmt w:val="decimal"/>
      <w:lvlText w:val="%13"/>
      <w:lvlJc w:val="left"/>
      <w:pPr>
        <w:tabs>
          <w:tab w:val="num" w:pos="1224"/>
        </w:tabs>
        <w:ind w:left="1224" w:hanging="504"/>
      </w:pPr>
      <w:rPr>
        <w:rFonts w:ascii="Times New Roman" w:hAnsi="Times New Roman" w:hint="default"/>
        <w:b w:val="0"/>
        <w:i w:val="0"/>
        <w:sz w:val="24"/>
      </w:rPr>
    </w:lvl>
    <w:lvl w:ilvl="3">
      <w:start w:val="4"/>
      <w:numFmt w:val="none"/>
      <w:pStyle w:val="11Nadpis"/>
      <w:lvlText w:val="%3."/>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7" w15:restartNumberingAfterBreak="0">
    <w:nsid w:val="69303364"/>
    <w:multiLevelType w:val="hybridMultilevel"/>
    <w:tmpl w:val="0FFCAAE2"/>
    <w:lvl w:ilvl="0" w:tplc="041B0017">
      <w:start w:val="1"/>
      <w:numFmt w:val="lowerLetter"/>
      <w:lvlText w:val="%1)"/>
      <w:lvlJc w:val="left"/>
      <w:pPr>
        <w:ind w:left="2574" w:hanging="360"/>
      </w:pPr>
    </w:lvl>
    <w:lvl w:ilvl="1" w:tplc="041B0019" w:tentative="1">
      <w:start w:val="1"/>
      <w:numFmt w:val="lowerLetter"/>
      <w:lvlText w:val="%2."/>
      <w:lvlJc w:val="left"/>
      <w:pPr>
        <w:ind w:left="3294" w:hanging="360"/>
      </w:pPr>
    </w:lvl>
    <w:lvl w:ilvl="2" w:tplc="041B001B" w:tentative="1">
      <w:start w:val="1"/>
      <w:numFmt w:val="lowerRoman"/>
      <w:lvlText w:val="%3."/>
      <w:lvlJc w:val="right"/>
      <w:pPr>
        <w:ind w:left="4014" w:hanging="180"/>
      </w:pPr>
    </w:lvl>
    <w:lvl w:ilvl="3" w:tplc="041B000F" w:tentative="1">
      <w:start w:val="1"/>
      <w:numFmt w:val="decimal"/>
      <w:lvlText w:val="%4."/>
      <w:lvlJc w:val="left"/>
      <w:pPr>
        <w:ind w:left="4734" w:hanging="360"/>
      </w:pPr>
    </w:lvl>
    <w:lvl w:ilvl="4" w:tplc="041B0019" w:tentative="1">
      <w:start w:val="1"/>
      <w:numFmt w:val="lowerLetter"/>
      <w:lvlText w:val="%5."/>
      <w:lvlJc w:val="left"/>
      <w:pPr>
        <w:ind w:left="5454" w:hanging="360"/>
      </w:pPr>
    </w:lvl>
    <w:lvl w:ilvl="5" w:tplc="041B001B" w:tentative="1">
      <w:start w:val="1"/>
      <w:numFmt w:val="lowerRoman"/>
      <w:lvlText w:val="%6."/>
      <w:lvlJc w:val="right"/>
      <w:pPr>
        <w:ind w:left="6174" w:hanging="180"/>
      </w:pPr>
    </w:lvl>
    <w:lvl w:ilvl="6" w:tplc="041B000F" w:tentative="1">
      <w:start w:val="1"/>
      <w:numFmt w:val="decimal"/>
      <w:lvlText w:val="%7."/>
      <w:lvlJc w:val="left"/>
      <w:pPr>
        <w:ind w:left="6894" w:hanging="360"/>
      </w:pPr>
    </w:lvl>
    <w:lvl w:ilvl="7" w:tplc="041B0019" w:tentative="1">
      <w:start w:val="1"/>
      <w:numFmt w:val="lowerLetter"/>
      <w:lvlText w:val="%8."/>
      <w:lvlJc w:val="left"/>
      <w:pPr>
        <w:ind w:left="7614" w:hanging="360"/>
      </w:pPr>
    </w:lvl>
    <w:lvl w:ilvl="8" w:tplc="041B001B" w:tentative="1">
      <w:start w:val="1"/>
      <w:numFmt w:val="lowerRoman"/>
      <w:lvlText w:val="%9."/>
      <w:lvlJc w:val="right"/>
      <w:pPr>
        <w:ind w:left="8334" w:hanging="180"/>
      </w:pPr>
    </w:lvl>
  </w:abstractNum>
  <w:abstractNum w:abstractNumId="138" w15:restartNumberingAfterBreak="0">
    <w:nsid w:val="694A786C"/>
    <w:multiLevelType w:val="multilevel"/>
    <w:tmpl w:val="2960921A"/>
    <w:lvl w:ilvl="0">
      <w:start w:val="7"/>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9" w15:restartNumberingAfterBreak="0">
    <w:nsid w:val="6A767674"/>
    <w:multiLevelType w:val="multilevel"/>
    <w:tmpl w:val="3D7E5A9C"/>
    <w:lvl w:ilvl="0">
      <w:start w:val="12"/>
      <w:numFmt w:val="decimal"/>
      <w:lvlText w:val="%1."/>
      <w:lvlJc w:val="left"/>
      <w:pPr>
        <w:ind w:left="440" w:hanging="440"/>
      </w:pPr>
      <w:rPr>
        <w:rFonts w:hint="default"/>
      </w:rPr>
    </w:lvl>
    <w:lvl w:ilvl="1">
      <w:start w:val="1"/>
      <w:numFmt w:val="decimal"/>
      <w:lvlText w:val="%1.%2."/>
      <w:lvlJc w:val="left"/>
      <w:pPr>
        <w:ind w:left="1006" w:hanging="44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0" w15:restartNumberingAfterBreak="0">
    <w:nsid w:val="6AA32ACD"/>
    <w:multiLevelType w:val="hybridMultilevel"/>
    <w:tmpl w:val="FFF89556"/>
    <w:lvl w:ilvl="0" w:tplc="BED0D990">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41" w15:restartNumberingAfterBreak="0">
    <w:nsid w:val="6AF34711"/>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2" w15:restartNumberingAfterBreak="0">
    <w:nsid w:val="6B671917"/>
    <w:multiLevelType w:val="singleLevel"/>
    <w:tmpl w:val="3A041A32"/>
    <w:lvl w:ilvl="0">
      <w:start w:val="1"/>
      <w:numFmt w:val="decimal"/>
      <w:lvlText w:val="%1."/>
      <w:lvlJc w:val="left"/>
      <w:pPr>
        <w:ind w:left="926" w:hanging="360"/>
      </w:pPr>
      <w:rPr>
        <w:rFonts w:hint="default"/>
        <w:b w:val="0"/>
        <w:bCs w:val="0"/>
      </w:rPr>
    </w:lvl>
  </w:abstractNum>
  <w:abstractNum w:abstractNumId="143" w15:restartNumberingAfterBreak="0">
    <w:nsid w:val="6B8A5B02"/>
    <w:multiLevelType w:val="hybridMultilevel"/>
    <w:tmpl w:val="B1348DA2"/>
    <w:lvl w:ilvl="0" w:tplc="7FDA7132">
      <w:start w:val="1"/>
      <w:numFmt w:val="lowerLetter"/>
      <w:lvlText w:val="(%1)"/>
      <w:lvlJc w:val="left"/>
      <w:pPr>
        <w:ind w:left="720" w:hanging="360"/>
      </w:pPr>
      <w:rPr>
        <w:rFonts w:hint="default"/>
      </w:rPr>
    </w:lvl>
    <w:lvl w:ilvl="1" w:tplc="09B25956">
      <w:start w:val="1"/>
      <w:numFmt w:val="lowerRoman"/>
      <w:lvlText w:val="(%2)"/>
      <w:lvlJc w:val="left"/>
      <w:pPr>
        <w:ind w:left="1440" w:hanging="360"/>
      </w:pPr>
      <w:rPr>
        <w:rFonts w:ascii="Times New Roman" w:hAnsi="Times New Roman" w:cs="Times New Roman" w:hint="default"/>
        <w:sz w:val="24"/>
      </w:r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B8E7AA8"/>
    <w:multiLevelType w:val="hybridMultilevel"/>
    <w:tmpl w:val="FF364580"/>
    <w:lvl w:ilvl="0" w:tplc="08A4DD12">
      <w:start w:val="1"/>
      <w:numFmt w:val="lowerLetter"/>
      <w:lvlText w:val="%1)"/>
      <w:lvlJc w:val="left"/>
      <w:pPr>
        <w:tabs>
          <w:tab w:val="num" w:pos="1800"/>
        </w:tabs>
        <w:ind w:left="1800" w:hanging="360"/>
      </w:pPr>
      <w:rPr>
        <w:rFonts w:hint="default"/>
      </w:rPr>
    </w:lvl>
    <w:lvl w:ilvl="1" w:tplc="B2A6397A">
      <w:numFmt w:val="bullet"/>
      <w:lvlText w:val="-"/>
      <w:lvlJc w:val="left"/>
      <w:pPr>
        <w:tabs>
          <w:tab w:val="num" w:pos="2520"/>
        </w:tabs>
        <w:ind w:left="2520" w:hanging="360"/>
      </w:pPr>
      <w:rPr>
        <w:rFonts w:ascii="Times New Roman" w:eastAsia="Times New Roman" w:hAnsi="Times New Roman" w:cs="Times New Roman" w:hint="default"/>
      </w:rPr>
    </w:lvl>
    <w:lvl w:ilvl="2" w:tplc="8D4293A8">
      <w:start w:val="1"/>
      <w:numFmt w:val="lowerLetter"/>
      <w:lvlText w:val="(%3)"/>
      <w:lvlJc w:val="left"/>
      <w:pPr>
        <w:tabs>
          <w:tab w:val="num" w:pos="3420"/>
        </w:tabs>
        <w:ind w:left="3420" w:hanging="360"/>
      </w:pPr>
      <w:rPr>
        <w:rFonts w:hint="default"/>
      </w:rPr>
    </w:lvl>
    <w:lvl w:ilvl="3" w:tplc="A9046AAA">
      <w:start w:val="1"/>
      <w:numFmt w:val="decimal"/>
      <w:lvlText w:val="%4."/>
      <w:lvlJc w:val="left"/>
      <w:pPr>
        <w:tabs>
          <w:tab w:val="num" w:pos="3960"/>
        </w:tabs>
        <w:ind w:left="3960" w:hanging="360"/>
      </w:pPr>
      <w:rPr>
        <w:rFonts w:hint="default"/>
      </w:r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145" w15:restartNumberingAfterBreak="0">
    <w:nsid w:val="6C221BE7"/>
    <w:multiLevelType w:val="multilevel"/>
    <w:tmpl w:val="E3DE3AEC"/>
    <w:lvl w:ilvl="0">
      <w:start w:val="1"/>
      <w:numFmt w:val="decimal"/>
      <w:lvlText w:val="%1."/>
      <w:lvlJc w:val="left"/>
      <w:pPr>
        <w:ind w:left="360" w:hanging="360"/>
      </w:pPr>
      <w:rPr>
        <w:rFonts w:hint="default"/>
        <w:b w:val="0"/>
        <w:strike w:val="0"/>
      </w:rPr>
    </w:lvl>
    <w:lvl w:ilvl="1">
      <w:start w:val="1"/>
      <w:numFmt w:val="decimal"/>
      <w:lvlText w:val="(2.1.%2)"/>
      <w:lvlJc w:val="left"/>
      <w:pPr>
        <w:ind w:left="786" w:hanging="360"/>
      </w:pPr>
      <w:rPr>
        <w:rFonts w:ascii="Times New Roman" w:hAnsi="Times New Roman" w:cs="Times New Roman" w:hint="default"/>
        <w:b w:val="0"/>
        <w:i w:val="0"/>
        <w:sz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6" w15:restartNumberingAfterBreak="0">
    <w:nsid w:val="6DA23D4A"/>
    <w:multiLevelType w:val="multilevel"/>
    <w:tmpl w:val="041B001F"/>
    <w:styleLink w:val="tl7"/>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15:restartNumberingAfterBreak="0">
    <w:nsid w:val="6DC916CC"/>
    <w:multiLevelType w:val="multilevel"/>
    <w:tmpl w:val="97AC3BFC"/>
    <w:styleLink w:val="tl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6E187115"/>
    <w:multiLevelType w:val="hybridMultilevel"/>
    <w:tmpl w:val="7A0A64D8"/>
    <w:lvl w:ilvl="0" w:tplc="2EA6F2B2">
      <w:start w:val="1"/>
      <w:numFmt w:val="bullet"/>
      <w:pStyle w:val="tex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49" w15:restartNumberingAfterBreak="0">
    <w:nsid w:val="6E950F98"/>
    <w:multiLevelType w:val="hybridMultilevel"/>
    <w:tmpl w:val="7BA629EC"/>
    <w:lvl w:ilvl="0" w:tplc="40E4EC8A">
      <w:start w:val="1"/>
      <w:numFmt w:val="lowerRoman"/>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0" w15:restartNumberingAfterBreak="0">
    <w:nsid w:val="70640B19"/>
    <w:multiLevelType w:val="multilevel"/>
    <w:tmpl w:val="58F891F2"/>
    <w:lvl w:ilvl="0">
      <w:start w:val="2"/>
      <w:numFmt w:val="decimal"/>
      <w:lvlText w:val="%1."/>
      <w:lvlJc w:val="left"/>
      <w:pPr>
        <w:ind w:left="360" w:hanging="360"/>
      </w:pPr>
      <w:rPr>
        <w:rFonts w:hint="default"/>
      </w:rPr>
    </w:lvl>
    <w:lvl w:ilvl="1">
      <w:start w:val="1"/>
      <w:numFmt w:val="decimal"/>
      <w:lvlText w:val="%1.%2."/>
      <w:lvlJc w:val="left"/>
      <w:pPr>
        <w:ind w:left="926" w:hanging="360"/>
      </w:pPr>
      <w:rPr>
        <w:rFonts w:hint="default"/>
        <w:b w:val="0"/>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51" w15:restartNumberingAfterBreak="0">
    <w:nsid w:val="7117537D"/>
    <w:multiLevelType w:val="multilevel"/>
    <w:tmpl w:val="041B001F"/>
    <w:styleLink w:val="tl41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15:restartNumberingAfterBreak="0">
    <w:nsid w:val="719D54AD"/>
    <w:multiLevelType w:val="hybridMultilevel"/>
    <w:tmpl w:val="7BF8723C"/>
    <w:lvl w:ilvl="0" w:tplc="2F0C6322">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3" w15:restartNumberingAfterBreak="0">
    <w:nsid w:val="720D36EC"/>
    <w:multiLevelType w:val="hybridMultilevel"/>
    <w:tmpl w:val="16FC316E"/>
    <w:lvl w:ilvl="0" w:tplc="1E389E38">
      <w:start w:val="1"/>
      <w:numFmt w:val="lowerLetter"/>
      <w:lvlText w:val="(%1)"/>
      <w:lvlJc w:val="left"/>
      <w:pPr>
        <w:tabs>
          <w:tab w:val="num" w:pos="720"/>
        </w:tabs>
        <w:ind w:left="720" w:hanging="360"/>
      </w:pPr>
      <w:rPr>
        <w:rFonts w:hint="default"/>
      </w:rPr>
    </w:lvl>
    <w:lvl w:ilvl="1" w:tplc="6DEED9F8" w:tentative="1">
      <w:start w:val="1"/>
      <w:numFmt w:val="lowerLetter"/>
      <w:lvlText w:val="%2."/>
      <w:lvlJc w:val="left"/>
      <w:pPr>
        <w:tabs>
          <w:tab w:val="num" w:pos="1440"/>
        </w:tabs>
        <w:ind w:left="1440" w:hanging="360"/>
      </w:pPr>
    </w:lvl>
    <w:lvl w:ilvl="2" w:tplc="9C6EB500" w:tentative="1">
      <w:start w:val="1"/>
      <w:numFmt w:val="lowerRoman"/>
      <w:lvlText w:val="%3."/>
      <w:lvlJc w:val="right"/>
      <w:pPr>
        <w:tabs>
          <w:tab w:val="num" w:pos="2160"/>
        </w:tabs>
        <w:ind w:left="2160" w:hanging="180"/>
      </w:pPr>
    </w:lvl>
    <w:lvl w:ilvl="3" w:tplc="4BE4F2BE" w:tentative="1">
      <w:start w:val="1"/>
      <w:numFmt w:val="decimal"/>
      <w:lvlText w:val="%4."/>
      <w:lvlJc w:val="left"/>
      <w:pPr>
        <w:tabs>
          <w:tab w:val="num" w:pos="2880"/>
        </w:tabs>
        <w:ind w:left="2880" w:hanging="360"/>
      </w:pPr>
    </w:lvl>
    <w:lvl w:ilvl="4" w:tplc="045A58B0" w:tentative="1">
      <w:start w:val="1"/>
      <w:numFmt w:val="lowerLetter"/>
      <w:lvlText w:val="%5."/>
      <w:lvlJc w:val="left"/>
      <w:pPr>
        <w:tabs>
          <w:tab w:val="num" w:pos="3600"/>
        </w:tabs>
        <w:ind w:left="3600" w:hanging="360"/>
      </w:pPr>
    </w:lvl>
    <w:lvl w:ilvl="5" w:tplc="CDBC4C76" w:tentative="1">
      <w:start w:val="1"/>
      <w:numFmt w:val="lowerRoman"/>
      <w:lvlText w:val="%6."/>
      <w:lvlJc w:val="right"/>
      <w:pPr>
        <w:tabs>
          <w:tab w:val="num" w:pos="4320"/>
        </w:tabs>
        <w:ind w:left="4320" w:hanging="180"/>
      </w:pPr>
    </w:lvl>
    <w:lvl w:ilvl="6" w:tplc="E06E9740" w:tentative="1">
      <w:start w:val="1"/>
      <w:numFmt w:val="decimal"/>
      <w:lvlText w:val="%7."/>
      <w:lvlJc w:val="left"/>
      <w:pPr>
        <w:tabs>
          <w:tab w:val="num" w:pos="5040"/>
        </w:tabs>
        <w:ind w:left="5040" w:hanging="360"/>
      </w:pPr>
    </w:lvl>
    <w:lvl w:ilvl="7" w:tplc="DC8200D4" w:tentative="1">
      <w:start w:val="1"/>
      <w:numFmt w:val="lowerLetter"/>
      <w:lvlText w:val="%8."/>
      <w:lvlJc w:val="left"/>
      <w:pPr>
        <w:tabs>
          <w:tab w:val="num" w:pos="5760"/>
        </w:tabs>
        <w:ind w:left="5760" w:hanging="360"/>
      </w:pPr>
    </w:lvl>
    <w:lvl w:ilvl="8" w:tplc="051418A0" w:tentative="1">
      <w:start w:val="1"/>
      <w:numFmt w:val="lowerRoman"/>
      <w:lvlText w:val="%9."/>
      <w:lvlJc w:val="right"/>
      <w:pPr>
        <w:tabs>
          <w:tab w:val="num" w:pos="6480"/>
        </w:tabs>
        <w:ind w:left="6480" w:hanging="180"/>
      </w:pPr>
    </w:lvl>
  </w:abstractNum>
  <w:abstractNum w:abstractNumId="154" w15:restartNumberingAfterBreak="0">
    <w:nsid w:val="73100AAA"/>
    <w:multiLevelType w:val="hybridMultilevel"/>
    <w:tmpl w:val="CB46D97E"/>
    <w:lvl w:ilvl="0" w:tplc="369C7CA4">
      <w:start w:val="1"/>
      <w:numFmt w:val="bullet"/>
      <w:lvlText w:val=""/>
      <w:lvlJc w:val="left"/>
      <w:pPr>
        <w:tabs>
          <w:tab w:val="num" w:pos="1420"/>
        </w:tabs>
        <w:ind w:left="1420" w:hanging="360"/>
      </w:pPr>
      <w:rPr>
        <w:rFonts w:ascii="Symbol" w:hAnsi="Symbol" w:cs="Times New Roman" w:hint="default"/>
        <w:color w:val="auto"/>
      </w:rPr>
    </w:lvl>
    <w:lvl w:ilvl="1" w:tplc="8D2A0AC8">
      <w:start w:val="1"/>
      <w:numFmt w:val="bullet"/>
      <w:lvlText w:val="o"/>
      <w:lvlJc w:val="left"/>
      <w:pPr>
        <w:tabs>
          <w:tab w:val="num" w:pos="2140"/>
        </w:tabs>
        <w:ind w:left="2140" w:hanging="360"/>
      </w:pPr>
      <w:rPr>
        <w:rFonts w:ascii="Courier New" w:hAnsi="Courier New" w:cs="Courier New" w:hint="default"/>
      </w:rPr>
    </w:lvl>
    <w:lvl w:ilvl="2" w:tplc="F2C4C856">
      <w:start w:val="1"/>
      <w:numFmt w:val="bullet"/>
      <w:lvlText w:val=""/>
      <w:lvlJc w:val="left"/>
      <w:pPr>
        <w:tabs>
          <w:tab w:val="num" w:pos="2860"/>
        </w:tabs>
        <w:ind w:left="2860" w:hanging="360"/>
      </w:pPr>
      <w:rPr>
        <w:rFonts w:ascii="Wingdings" w:hAnsi="Wingdings" w:cs="Times New Roman" w:hint="default"/>
      </w:rPr>
    </w:lvl>
    <w:lvl w:ilvl="3" w:tplc="0194FF4C">
      <w:start w:val="1"/>
      <w:numFmt w:val="bullet"/>
      <w:lvlText w:val=""/>
      <w:lvlJc w:val="left"/>
      <w:pPr>
        <w:tabs>
          <w:tab w:val="num" w:pos="3580"/>
        </w:tabs>
        <w:ind w:left="3580" w:hanging="360"/>
      </w:pPr>
      <w:rPr>
        <w:rFonts w:ascii="Symbol" w:hAnsi="Symbol" w:cs="Times New Roman" w:hint="default"/>
      </w:rPr>
    </w:lvl>
    <w:lvl w:ilvl="4" w:tplc="C8B443AA">
      <w:start w:val="1"/>
      <w:numFmt w:val="bullet"/>
      <w:lvlText w:val="o"/>
      <w:lvlJc w:val="left"/>
      <w:pPr>
        <w:tabs>
          <w:tab w:val="num" w:pos="4300"/>
        </w:tabs>
        <w:ind w:left="4300" w:hanging="360"/>
      </w:pPr>
      <w:rPr>
        <w:rFonts w:ascii="Courier New" w:hAnsi="Courier New" w:cs="Courier New" w:hint="default"/>
      </w:rPr>
    </w:lvl>
    <w:lvl w:ilvl="5" w:tplc="3604C760">
      <w:start w:val="1"/>
      <w:numFmt w:val="bullet"/>
      <w:lvlText w:val=""/>
      <w:lvlJc w:val="left"/>
      <w:pPr>
        <w:tabs>
          <w:tab w:val="num" w:pos="5020"/>
        </w:tabs>
        <w:ind w:left="5020" w:hanging="360"/>
      </w:pPr>
      <w:rPr>
        <w:rFonts w:ascii="Wingdings" w:hAnsi="Wingdings" w:cs="Times New Roman" w:hint="default"/>
      </w:rPr>
    </w:lvl>
    <w:lvl w:ilvl="6" w:tplc="25EAFA2E">
      <w:start w:val="1"/>
      <w:numFmt w:val="bullet"/>
      <w:lvlText w:val=""/>
      <w:lvlJc w:val="left"/>
      <w:pPr>
        <w:tabs>
          <w:tab w:val="num" w:pos="5740"/>
        </w:tabs>
        <w:ind w:left="5740" w:hanging="360"/>
      </w:pPr>
      <w:rPr>
        <w:rFonts w:ascii="Symbol" w:hAnsi="Symbol" w:cs="Times New Roman" w:hint="default"/>
      </w:rPr>
    </w:lvl>
    <w:lvl w:ilvl="7" w:tplc="7AD0FAB4">
      <w:start w:val="1"/>
      <w:numFmt w:val="bullet"/>
      <w:lvlText w:val="o"/>
      <w:lvlJc w:val="left"/>
      <w:pPr>
        <w:tabs>
          <w:tab w:val="num" w:pos="6460"/>
        </w:tabs>
        <w:ind w:left="6460" w:hanging="360"/>
      </w:pPr>
      <w:rPr>
        <w:rFonts w:ascii="Courier New" w:hAnsi="Courier New" w:cs="Courier New" w:hint="default"/>
      </w:rPr>
    </w:lvl>
    <w:lvl w:ilvl="8" w:tplc="5D76FFEE">
      <w:start w:val="1"/>
      <w:numFmt w:val="bullet"/>
      <w:lvlText w:val=""/>
      <w:lvlJc w:val="left"/>
      <w:pPr>
        <w:tabs>
          <w:tab w:val="num" w:pos="7180"/>
        </w:tabs>
        <w:ind w:left="7180" w:hanging="360"/>
      </w:pPr>
      <w:rPr>
        <w:rFonts w:ascii="Wingdings" w:hAnsi="Wingdings" w:cs="Times New Roman" w:hint="default"/>
      </w:rPr>
    </w:lvl>
  </w:abstractNum>
  <w:abstractNum w:abstractNumId="155" w15:restartNumberingAfterBreak="0">
    <w:nsid w:val="74193E82"/>
    <w:multiLevelType w:val="multilevel"/>
    <w:tmpl w:val="3DF07A2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color w:val="auto"/>
        <w:sz w:val="22"/>
        <w:szCs w:val="24"/>
      </w:rPr>
    </w:lvl>
    <w:lvl w:ilvl="2">
      <w:start w:val="1"/>
      <w:numFmt w:val="decimal"/>
      <w:lvlText w:val="%1.%2.%3."/>
      <w:lvlJc w:val="left"/>
      <w:pPr>
        <w:ind w:left="1854" w:hanging="720"/>
      </w:pPr>
      <w:rPr>
        <w:rFonts w:ascii="Times New Roman" w:hAnsi="Times New Roman" w:cs="Times New Roman" w:hint="default"/>
        <w:b w:val="0"/>
        <w:sz w:val="22"/>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6" w15:restartNumberingAfterBreak="0">
    <w:nsid w:val="742501F2"/>
    <w:multiLevelType w:val="hybridMultilevel"/>
    <w:tmpl w:val="8A12557A"/>
    <w:lvl w:ilvl="0" w:tplc="DF542C64">
      <w:start w:val="1"/>
      <w:numFmt w:val="lowerLetter"/>
      <w:lvlText w:val="%1)"/>
      <w:lvlJc w:val="left"/>
      <w:pPr>
        <w:tabs>
          <w:tab w:val="num" w:pos="644"/>
        </w:tabs>
        <w:ind w:left="644" w:hanging="360"/>
      </w:pPr>
      <w:rPr>
        <w:rFonts w:hint="default"/>
        <w:b w:val="0"/>
      </w:rPr>
    </w:lvl>
    <w:lvl w:ilvl="1" w:tplc="041B0019">
      <w:start w:val="1"/>
      <w:numFmt w:val="lowerLetter"/>
      <w:lvlText w:val="%2."/>
      <w:lvlJc w:val="left"/>
      <w:pPr>
        <w:tabs>
          <w:tab w:val="num" w:pos="644"/>
        </w:tabs>
        <w:ind w:left="644" w:hanging="360"/>
      </w:pPr>
    </w:lvl>
    <w:lvl w:ilvl="2" w:tplc="041B001B" w:tentative="1">
      <w:start w:val="1"/>
      <w:numFmt w:val="lowerRoman"/>
      <w:lvlText w:val="%3."/>
      <w:lvlJc w:val="right"/>
      <w:pPr>
        <w:tabs>
          <w:tab w:val="num" w:pos="1364"/>
        </w:tabs>
        <w:ind w:left="1364" w:hanging="180"/>
      </w:pPr>
    </w:lvl>
    <w:lvl w:ilvl="3" w:tplc="041B000F" w:tentative="1">
      <w:start w:val="1"/>
      <w:numFmt w:val="decimal"/>
      <w:lvlText w:val="%4."/>
      <w:lvlJc w:val="left"/>
      <w:pPr>
        <w:tabs>
          <w:tab w:val="num" w:pos="2084"/>
        </w:tabs>
        <w:ind w:left="2084" w:hanging="360"/>
      </w:pPr>
    </w:lvl>
    <w:lvl w:ilvl="4" w:tplc="041B0019" w:tentative="1">
      <w:start w:val="1"/>
      <w:numFmt w:val="lowerLetter"/>
      <w:lvlText w:val="%5."/>
      <w:lvlJc w:val="left"/>
      <w:pPr>
        <w:tabs>
          <w:tab w:val="num" w:pos="2804"/>
        </w:tabs>
        <w:ind w:left="2804" w:hanging="360"/>
      </w:pPr>
    </w:lvl>
    <w:lvl w:ilvl="5" w:tplc="041B001B" w:tentative="1">
      <w:start w:val="1"/>
      <w:numFmt w:val="lowerRoman"/>
      <w:lvlText w:val="%6."/>
      <w:lvlJc w:val="right"/>
      <w:pPr>
        <w:tabs>
          <w:tab w:val="num" w:pos="3524"/>
        </w:tabs>
        <w:ind w:left="3524" w:hanging="180"/>
      </w:pPr>
    </w:lvl>
    <w:lvl w:ilvl="6" w:tplc="041B000F" w:tentative="1">
      <w:start w:val="1"/>
      <w:numFmt w:val="decimal"/>
      <w:lvlText w:val="%7."/>
      <w:lvlJc w:val="left"/>
      <w:pPr>
        <w:tabs>
          <w:tab w:val="num" w:pos="4244"/>
        </w:tabs>
        <w:ind w:left="4244" w:hanging="360"/>
      </w:pPr>
    </w:lvl>
    <w:lvl w:ilvl="7" w:tplc="041B0019" w:tentative="1">
      <w:start w:val="1"/>
      <w:numFmt w:val="lowerLetter"/>
      <w:lvlText w:val="%8."/>
      <w:lvlJc w:val="left"/>
      <w:pPr>
        <w:tabs>
          <w:tab w:val="num" w:pos="4964"/>
        </w:tabs>
        <w:ind w:left="4964" w:hanging="360"/>
      </w:pPr>
    </w:lvl>
    <w:lvl w:ilvl="8" w:tplc="041B001B" w:tentative="1">
      <w:start w:val="1"/>
      <w:numFmt w:val="lowerRoman"/>
      <w:lvlText w:val="%9."/>
      <w:lvlJc w:val="right"/>
      <w:pPr>
        <w:tabs>
          <w:tab w:val="num" w:pos="5684"/>
        </w:tabs>
        <w:ind w:left="5684" w:hanging="180"/>
      </w:pPr>
    </w:lvl>
  </w:abstractNum>
  <w:abstractNum w:abstractNumId="157" w15:restartNumberingAfterBreak="0">
    <w:nsid w:val="743147C0"/>
    <w:multiLevelType w:val="hybridMultilevel"/>
    <w:tmpl w:val="CF243AB4"/>
    <w:lvl w:ilvl="0" w:tplc="0405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746C2C92"/>
    <w:multiLevelType w:val="hybridMultilevel"/>
    <w:tmpl w:val="463009F0"/>
    <w:lvl w:ilvl="0" w:tplc="DF542C64">
      <w:start w:val="1"/>
      <w:numFmt w:val="lowerLetter"/>
      <w:lvlText w:val="%1)"/>
      <w:lvlJc w:val="left"/>
      <w:pPr>
        <w:tabs>
          <w:tab w:val="num" w:pos="360"/>
        </w:tabs>
        <w:ind w:left="360" w:hanging="360"/>
      </w:pPr>
      <w:rPr>
        <w:rFonts w:hint="default"/>
        <w:b w:val="0"/>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tentative="1">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159" w15:restartNumberingAfterBreak="0">
    <w:nsid w:val="7701274D"/>
    <w:multiLevelType w:val="hybridMultilevel"/>
    <w:tmpl w:val="6C28998E"/>
    <w:lvl w:ilvl="0" w:tplc="041B0017">
      <w:start w:val="1"/>
      <w:numFmt w:val="lowerLetter"/>
      <w:lvlText w:val="%1)"/>
      <w:lvlJc w:val="left"/>
      <w:pPr>
        <w:ind w:left="720" w:hanging="360"/>
      </w:pPr>
    </w:lvl>
    <w:lvl w:ilvl="1" w:tplc="7D140E12">
      <w:start w:val="1"/>
      <w:numFmt w:val="lowerLetter"/>
      <w:lvlText w:val="(%2)"/>
      <w:lvlJc w:val="left"/>
      <w:pPr>
        <w:ind w:left="1440" w:hanging="360"/>
      </w:pPr>
      <w:rPr>
        <w:rFonts w:ascii="Times New Roman" w:eastAsiaTheme="minorHAnsi" w:hAnsi="Times New Roman" w:cs="Times New Roman"/>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777B0900"/>
    <w:multiLevelType w:val="hybridMultilevel"/>
    <w:tmpl w:val="0A2E05E4"/>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1" w15:restartNumberingAfterBreak="0">
    <w:nsid w:val="77A36B23"/>
    <w:multiLevelType w:val="multilevel"/>
    <w:tmpl w:val="F9C6B394"/>
    <w:styleLink w:val="tl5"/>
    <w:lvl w:ilvl="0">
      <w:start w:val="7"/>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2" w15:restartNumberingAfterBreak="0">
    <w:nsid w:val="77B116F1"/>
    <w:multiLevelType w:val="hybridMultilevel"/>
    <w:tmpl w:val="8ED63648"/>
    <w:lvl w:ilvl="0" w:tplc="041B0001">
      <w:start w:val="1"/>
      <w:numFmt w:val="bullet"/>
      <w:lvlText w:val=""/>
      <w:lvlJc w:val="left"/>
      <w:pPr>
        <w:ind w:left="871" w:hanging="360"/>
      </w:pPr>
      <w:rPr>
        <w:rFonts w:ascii="Symbol" w:hAnsi="Symbol" w:hint="default"/>
      </w:rPr>
    </w:lvl>
    <w:lvl w:ilvl="1" w:tplc="041B0003" w:tentative="1">
      <w:start w:val="1"/>
      <w:numFmt w:val="bullet"/>
      <w:lvlText w:val="o"/>
      <w:lvlJc w:val="left"/>
      <w:pPr>
        <w:ind w:left="1591" w:hanging="360"/>
      </w:pPr>
      <w:rPr>
        <w:rFonts w:ascii="Courier New" w:hAnsi="Courier New" w:cs="Courier New" w:hint="default"/>
      </w:rPr>
    </w:lvl>
    <w:lvl w:ilvl="2" w:tplc="041B0005" w:tentative="1">
      <w:start w:val="1"/>
      <w:numFmt w:val="bullet"/>
      <w:lvlText w:val=""/>
      <w:lvlJc w:val="left"/>
      <w:pPr>
        <w:ind w:left="2311" w:hanging="360"/>
      </w:pPr>
      <w:rPr>
        <w:rFonts w:ascii="Wingdings" w:hAnsi="Wingdings" w:hint="default"/>
      </w:rPr>
    </w:lvl>
    <w:lvl w:ilvl="3" w:tplc="041B0001" w:tentative="1">
      <w:start w:val="1"/>
      <w:numFmt w:val="bullet"/>
      <w:lvlText w:val=""/>
      <w:lvlJc w:val="left"/>
      <w:pPr>
        <w:ind w:left="3031" w:hanging="360"/>
      </w:pPr>
      <w:rPr>
        <w:rFonts w:ascii="Symbol" w:hAnsi="Symbol" w:hint="default"/>
      </w:rPr>
    </w:lvl>
    <w:lvl w:ilvl="4" w:tplc="041B0003" w:tentative="1">
      <w:start w:val="1"/>
      <w:numFmt w:val="bullet"/>
      <w:lvlText w:val="o"/>
      <w:lvlJc w:val="left"/>
      <w:pPr>
        <w:ind w:left="3751" w:hanging="360"/>
      </w:pPr>
      <w:rPr>
        <w:rFonts w:ascii="Courier New" w:hAnsi="Courier New" w:cs="Courier New" w:hint="default"/>
      </w:rPr>
    </w:lvl>
    <w:lvl w:ilvl="5" w:tplc="041B0005" w:tentative="1">
      <w:start w:val="1"/>
      <w:numFmt w:val="bullet"/>
      <w:lvlText w:val=""/>
      <w:lvlJc w:val="left"/>
      <w:pPr>
        <w:ind w:left="4471" w:hanging="360"/>
      </w:pPr>
      <w:rPr>
        <w:rFonts w:ascii="Wingdings" w:hAnsi="Wingdings" w:hint="default"/>
      </w:rPr>
    </w:lvl>
    <w:lvl w:ilvl="6" w:tplc="041B0001" w:tentative="1">
      <w:start w:val="1"/>
      <w:numFmt w:val="bullet"/>
      <w:lvlText w:val=""/>
      <w:lvlJc w:val="left"/>
      <w:pPr>
        <w:ind w:left="5191" w:hanging="360"/>
      </w:pPr>
      <w:rPr>
        <w:rFonts w:ascii="Symbol" w:hAnsi="Symbol" w:hint="default"/>
      </w:rPr>
    </w:lvl>
    <w:lvl w:ilvl="7" w:tplc="041B0003" w:tentative="1">
      <w:start w:val="1"/>
      <w:numFmt w:val="bullet"/>
      <w:lvlText w:val="o"/>
      <w:lvlJc w:val="left"/>
      <w:pPr>
        <w:ind w:left="5911" w:hanging="360"/>
      </w:pPr>
      <w:rPr>
        <w:rFonts w:ascii="Courier New" w:hAnsi="Courier New" w:cs="Courier New" w:hint="default"/>
      </w:rPr>
    </w:lvl>
    <w:lvl w:ilvl="8" w:tplc="041B0005" w:tentative="1">
      <w:start w:val="1"/>
      <w:numFmt w:val="bullet"/>
      <w:lvlText w:val=""/>
      <w:lvlJc w:val="left"/>
      <w:pPr>
        <w:ind w:left="6631" w:hanging="360"/>
      </w:pPr>
      <w:rPr>
        <w:rFonts w:ascii="Wingdings" w:hAnsi="Wingdings" w:hint="default"/>
      </w:rPr>
    </w:lvl>
  </w:abstractNum>
  <w:abstractNum w:abstractNumId="163" w15:restartNumberingAfterBreak="0">
    <w:nsid w:val="77D203C7"/>
    <w:multiLevelType w:val="hybridMultilevel"/>
    <w:tmpl w:val="22D8178A"/>
    <w:lvl w:ilvl="0" w:tplc="0FAEF3EA">
      <w:start w:val="1"/>
      <w:numFmt w:val="bullet"/>
      <w:lvlText w:val="˗"/>
      <w:lvlJc w:val="left"/>
      <w:pPr>
        <w:tabs>
          <w:tab w:val="num" w:pos="720"/>
        </w:tabs>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15:restartNumberingAfterBreak="0">
    <w:nsid w:val="784C4000"/>
    <w:multiLevelType w:val="multilevel"/>
    <w:tmpl w:val="041B001F"/>
    <w:numStyleLink w:val="tl45"/>
  </w:abstractNum>
  <w:abstractNum w:abstractNumId="165" w15:restartNumberingAfterBreak="0">
    <w:nsid w:val="78E673A6"/>
    <w:multiLevelType w:val="multilevel"/>
    <w:tmpl w:val="A456EBB4"/>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360"/>
        </w:tabs>
        <w:ind w:left="0" w:firstLine="0"/>
      </w:pPr>
      <w:rPr>
        <w:rFonts w:hint="default"/>
        <w:b w:val="0"/>
        <w:strike w:val="0"/>
        <w:color w:val="auto"/>
      </w:rPr>
    </w:lvl>
    <w:lvl w:ilvl="2">
      <w:start w:val="1"/>
      <w:numFmt w:val="decimal"/>
      <w:lvlText w:val="%1.%2.%3."/>
      <w:lvlJc w:val="left"/>
      <w:pPr>
        <w:tabs>
          <w:tab w:val="num" w:pos="1571"/>
        </w:tabs>
        <w:ind w:left="851" w:firstLine="0"/>
      </w:pPr>
      <w:rPr>
        <w:rFonts w:hint="default"/>
        <w:strike w:val="0"/>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15:restartNumberingAfterBreak="0">
    <w:nsid w:val="790E5779"/>
    <w:multiLevelType w:val="hybridMultilevel"/>
    <w:tmpl w:val="A0BCD682"/>
    <w:lvl w:ilvl="0" w:tplc="60F62C7A">
      <w:start w:val="2"/>
      <w:numFmt w:val="upperLetter"/>
      <w:lvlText w:val="%1."/>
      <w:lvlJc w:val="left"/>
      <w:pPr>
        <w:ind w:left="720" w:hanging="360"/>
      </w:pPr>
      <w:rPr>
        <w:rFonts w:hint="default"/>
        <w:b/>
      </w:rPr>
    </w:lvl>
    <w:lvl w:ilvl="1" w:tplc="F5541CDA">
      <w:numFmt w:val="bullet"/>
      <w:lvlText w:val="-"/>
      <w:lvlJc w:val="left"/>
      <w:pPr>
        <w:ind w:left="1440" w:hanging="360"/>
      </w:pPr>
      <w:rPr>
        <w:rFonts w:ascii="Times New Roman" w:eastAsia="Calibr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79186FB5"/>
    <w:multiLevelType w:val="multilevel"/>
    <w:tmpl w:val="041B001F"/>
    <w:numStyleLink w:val="tl40"/>
  </w:abstractNum>
  <w:abstractNum w:abstractNumId="168" w15:restartNumberingAfterBreak="0">
    <w:nsid w:val="79452C01"/>
    <w:multiLevelType w:val="multilevel"/>
    <w:tmpl w:val="1AF0E934"/>
    <w:lvl w:ilvl="0">
      <w:start w:val="1"/>
      <w:numFmt w:val="decimal"/>
      <w:lvlText w:val="%1"/>
      <w:lvlJc w:val="left"/>
      <w:pPr>
        <w:ind w:left="570" w:hanging="570"/>
      </w:pPr>
    </w:lvl>
    <w:lvl w:ilvl="1">
      <w:start w:val="1"/>
      <w:numFmt w:val="decimal"/>
      <w:lvlText w:val="%1.%2"/>
      <w:lvlJc w:val="left"/>
      <w:pPr>
        <w:ind w:left="570" w:hanging="57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9" w15:restartNumberingAfterBreak="0">
    <w:nsid w:val="795A3B3B"/>
    <w:multiLevelType w:val="multilevel"/>
    <w:tmpl w:val="97AC3BFC"/>
    <w:numStyleLink w:val="tl2"/>
  </w:abstractNum>
  <w:abstractNum w:abstractNumId="170" w15:restartNumberingAfterBreak="0">
    <w:nsid w:val="7D94725F"/>
    <w:multiLevelType w:val="multilevel"/>
    <w:tmpl w:val="92FC6A16"/>
    <w:styleLink w:val="Aktulnyzoznam2"/>
    <w:lvl w:ilvl="0">
      <w:start w:val="3"/>
      <w:numFmt w:val="decimal"/>
      <w:lvlText w:val="%1.1."/>
      <w:lvlJc w:val="left"/>
      <w:pPr>
        <w:ind w:left="270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7EA71F10"/>
    <w:multiLevelType w:val="multilevel"/>
    <w:tmpl w:val="F9C6B394"/>
    <w:styleLink w:val="tl6"/>
    <w:lvl w:ilvl="0">
      <w:start w:val="8"/>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2" w15:restartNumberingAfterBreak="0">
    <w:nsid w:val="7EEC7C48"/>
    <w:multiLevelType w:val="hybridMultilevel"/>
    <w:tmpl w:val="4B00CC52"/>
    <w:lvl w:ilvl="0" w:tplc="DF542C64">
      <w:start w:val="1"/>
      <w:numFmt w:val="lowerLetter"/>
      <w:lvlText w:val="%1)"/>
      <w:lvlJc w:val="left"/>
      <w:pPr>
        <w:tabs>
          <w:tab w:val="num" w:pos="360"/>
        </w:tabs>
        <w:ind w:left="360" w:hanging="360"/>
      </w:pPr>
      <w:rPr>
        <w:rFonts w:hint="default"/>
        <w:b w:val="0"/>
      </w:rPr>
    </w:lvl>
    <w:lvl w:ilvl="1" w:tplc="04050001">
      <w:start w:val="1"/>
      <w:numFmt w:val="bullet"/>
      <w:lvlText w:val=""/>
      <w:lvlJc w:val="left"/>
      <w:pPr>
        <w:tabs>
          <w:tab w:val="num" w:pos="360"/>
        </w:tabs>
        <w:ind w:left="360" w:hanging="360"/>
      </w:pPr>
      <w:rPr>
        <w:rFonts w:ascii="Symbol" w:hAnsi="Symbol" w:hint="default"/>
        <w:b w:val="0"/>
      </w:rPr>
    </w:lvl>
    <w:lvl w:ilvl="2" w:tplc="DE90E1AA">
      <w:start w:val="1"/>
      <w:numFmt w:val="lowerLetter"/>
      <w:lvlText w:val="%3)"/>
      <w:lvlJc w:val="right"/>
      <w:pPr>
        <w:tabs>
          <w:tab w:val="num" w:pos="1080"/>
        </w:tabs>
        <w:ind w:left="1080" w:hanging="180"/>
      </w:pPr>
      <w:rPr>
        <w:rFonts w:ascii="Times New Roman" w:eastAsia="Times New Roman" w:hAnsi="Times New Roman" w:cs="Times New Roman"/>
      </w:rPr>
    </w:lvl>
    <w:lvl w:ilvl="3" w:tplc="041B000F">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num w:numId="1">
    <w:abstractNumId w:val="132"/>
  </w:num>
  <w:num w:numId="2">
    <w:abstractNumId w:val="132"/>
    <w:lvlOverride w:ilvl="0">
      <w:lvl w:ilvl="0">
        <w:start w:val="1"/>
        <w:numFmt w:val="upperLetter"/>
        <w:lvlText w:val="%1."/>
        <w:lvlJc w:val="left"/>
        <w:pPr>
          <w:ind w:left="720" w:hanging="360"/>
        </w:pPr>
        <w:rPr>
          <w:rFonts w:hint="default"/>
          <w:b w:val="0"/>
        </w:rPr>
      </w:lvl>
    </w:lvlOverride>
  </w:num>
  <w:num w:numId="3">
    <w:abstractNumId w:val="132"/>
  </w:num>
  <w:num w:numId="4">
    <w:abstractNumId w:val="132"/>
  </w:num>
  <w:num w:numId="5">
    <w:abstractNumId w:val="132"/>
  </w:num>
  <w:num w:numId="6">
    <w:abstractNumId w:val="132"/>
  </w:num>
  <w:num w:numId="7">
    <w:abstractNumId w:val="132"/>
    <w:lvlOverride w:ilvl="0">
      <w:lvl w:ilvl="0">
        <w:start w:val="1"/>
        <w:numFmt w:val="bullet"/>
        <w:lvlText w:val=""/>
        <w:lvlJc w:val="left"/>
        <w:pPr>
          <w:ind w:left="720" w:hanging="360"/>
        </w:pPr>
        <w:rPr>
          <w:rFonts w:ascii="Symbol" w:hAnsi="Symbol" w:hint="default"/>
          <w:color w:val="auto"/>
        </w:rPr>
      </w:lvl>
    </w:lvlOverride>
  </w:num>
  <w:num w:numId="8">
    <w:abstractNumId w:val="132"/>
  </w:num>
  <w:num w:numId="9">
    <w:abstractNumId w:val="132"/>
  </w:num>
  <w:num w:numId="10">
    <w:abstractNumId w:val="132"/>
  </w:num>
  <w:num w:numId="11">
    <w:abstractNumId w:val="132"/>
  </w:num>
  <w:num w:numId="12">
    <w:abstractNumId w:val="132"/>
  </w:num>
  <w:num w:numId="13">
    <w:abstractNumId w:val="0"/>
  </w:num>
  <w:num w:numId="14">
    <w:abstractNumId w:val="148"/>
  </w:num>
  <w:num w:numId="15">
    <w:abstractNumId w:val="50"/>
  </w:num>
  <w:num w:numId="16">
    <w:abstractNumId w:val="64"/>
  </w:num>
  <w:num w:numId="17">
    <w:abstractNumId w:val="150"/>
  </w:num>
  <w:num w:numId="18">
    <w:abstractNumId w:val="31"/>
  </w:num>
  <w:num w:numId="19">
    <w:abstractNumId w:val="170"/>
  </w:num>
  <w:num w:numId="20">
    <w:abstractNumId w:val="48"/>
  </w:num>
  <w:num w:numId="21">
    <w:abstractNumId w:val="27"/>
  </w:num>
  <w:num w:numId="22">
    <w:abstractNumId w:val="13"/>
  </w:num>
  <w:num w:numId="23">
    <w:abstractNumId w:val="9"/>
  </w:num>
  <w:num w:numId="24">
    <w:abstractNumId w:val="71"/>
  </w:num>
  <w:num w:numId="25">
    <w:abstractNumId w:val="138"/>
  </w:num>
  <w:num w:numId="26">
    <w:abstractNumId w:val="53"/>
  </w:num>
  <w:num w:numId="27">
    <w:abstractNumId w:val="128"/>
  </w:num>
  <w:num w:numId="28">
    <w:abstractNumId w:val="24"/>
  </w:num>
  <w:num w:numId="29">
    <w:abstractNumId w:val="139"/>
  </w:num>
  <w:num w:numId="30">
    <w:abstractNumId w:val="8"/>
  </w:num>
  <w:num w:numId="31">
    <w:abstractNumId w:val="140"/>
  </w:num>
  <w:num w:numId="32">
    <w:abstractNumId w:val="76"/>
  </w:num>
  <w:num w:numId="33">
    <w:abstractNumId w:val="142"/>
  </w:num>
  <w:num w:numId="34">
    <w:abstractNumId w:val="116"/>
  </w:num>
  <w:num w:numId="35">
    <w:abstractNumId w:val="4"/>
  </w:num>
  <w:num w:numId="36">
    <w:abstractNumId w:val="33"/>
  </w:num>
  <w:num w:numId="37">
    <w:abstractNumId w:val="70"/>
  </w:num>
  <w:num w:numId="38">
    <w:abstractNumId w:val="124"/>
  </w:num>
  <w:num w:numId="39">
    <w:abstractNumId w:val="88"/>
  </w:num>
  <w:num w:numId="40">
    <w:abstractNumId w:val="89"/>
  </w:num>
  <w:num w:numId="41">
    <w:abstractNumId w:val="75"/>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num>
  <w:num w:numId="42">
    <w:abstractNumId w:val="106"/>
  </w:num>
  <w:num w:numId="43">
    <w:abstractNumId w:val="79"/>
  </w:num>
  <w:num w:numId="44">
    <w:abstractNumId w:val="68"/>
  </w:num>
  <w:num w:numId="45">
    <w:abstractNumId w:val="131"/>
  </w:num>
  <w:num w:numId="46">
    <w:abstractNumId w:val="117"/>
  </w:num>
  <w:num w:numId="47">
    <w:abstractNumId w:val="125"/>
  </w:num>
  <w:num w:numId="48">
    <w:abstractNumId w:val="122"/>
  </w:num>
  <w:num w:numId="49">
    <w:abstractNumId w:val="126"/>
  </w:num>
  <w:num w:numId="50">
    <w:abstractNumId w:val="111"/>
  </w:num>
  <w:num w:numId="51">
    <w:abstractNumId w:val="56"/>
  </w:num>
  <w:num w:numId="52">
    <w:abstractNumId w:val="41"/>
  </w:num>
  <w:num w:numId="53">
    <w:abstractNumId w:val="92"/>
  </w:num>
  <w:num w:numId="54">
    <w:abstractNumId w:val="91"/>
  </w:num>
  <w:num w:numId="55">
    <w:abstractNumId w:val="54"/>
  </w:num>
  <w:num w:numId="56">
    <w:abstractNumId w:val="97"/>
  </w:num>
  <w:num w:numId="57">
    <w:abstractNumId w:val="65"/>
  </w:num>
  <w:num w:numId="58">
    <w:abstractNumId w:val="153"/>
  </w:num>
  <w:num w:numId="59">
    <w:abstractNumId w:val="157"/>
  </w:num>
  <w:num w:numId="60">
    <w:abstractNumId w:val="52"/>
  </w:num>
  <w:num w:numId="6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5"/>
    <w:lvlOverride w:ilvl="0">
      <w:startOverride w:val="1"/>
    </w:lvlOverride>
    <w:lvlOverride w:ilvl="1"/>
    <w:lvlOverride w:ilvl="2"/>
    <w:lvlOverride w:ilvl="3"/>
    <w:lvlOverride w:ilvl="4"/>
    <w:lvlOverride w:ilvl="5"/>
    <w:lvlOverride w:ilvl="6"/>
    <w:lvlOverride w:ilvl="7"/>
    <w:lvlOverride w:ilvl="8"/>
  </w:num>
  <w:num w:numId="6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9"/>
  </w:num>
  <w:num w:numId="74">
    <w:abstractNumId w:val="44"/>
  </w:num>
  <w:num w:numId="75">
    <w:abstractNumId w:val="69"/>
  </w:num>
  <w:num w:numId="76">
    <w:abstractNumId w:val="12"/>
  </w:num>
  <w:num w:numId="77">
    <w:abstractNumId w:val="23"/>
  </w:num>
  <w:num w:numId="78">
    <w:abstractNumId w:val="74"/>
  </w:num>
  <w:num w:numId="79">
    <w:abstractNumId w:val="135"/>
  </w:num>
  <w:num w:numId="80">
    <w:abstractNumId w:val="93"/>
  </w:num>
  <w:num w:numId="8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9"/>
  </w:num>
  <w:num w:numId="83">
    <w:abstractNumId w:val="147"/>
  </w:num>
  <w:num w:numId="84">
    <w:abstractNumId w:val="66"/>
  </w:num>
  <w:num w:numId="85">
    <w:abstractNumId w:val="78"/>
  </w:num>
  <w:num w:numId="86">
    <w:abstractNumId w:val="161"/>
  </w:num>
  <w:num w:numId="87">
    <w:abstractNumId w:val="171"/>
  </w:num>
  <w:num w:numId="88">
    <w:abstractNumId w:val="86"/>
  </w:num>
  <w:num w:numId="89">
    <w:abstractNumId w:val="149"/>
  </w:num>
  <w:num w:numId="90">
    <w:abstractNumId w:val="18"/>
  </w:num>
  <w:num w:numId="91">
    <w:abstractNumId w:val="32"/>
  </w:num>
  <w:num w:numId="92">
    <w:abstractNumId w:val="121"/>
  </w:num>
  <w:num w:numId="93">
    <w:abstractNumId w:val="28"/>
  </w:num>
  <w:num w:numId="94">
    <w:abstractNumId w:val="77"/>
  </w:num>
  <w:num w:numId="95">
    <w:abstractNumId w:val="87"/>
  </w:num>
  <w:num w:numId="96">
    <w:abstractNumId w:val="108"/>
  </w:num>
  <w:num w:numId="97">
    <w:abstractNumId w:val="115"/>
  </w:num>
  <w:num w:numId="98">
    <w:abstractNumId w:val="112"/>
  </w:num>
  <w:num w:numId="99">
    <w:abstractNumId w:val="38"/>
  </w:num>
  <w:num w:numId="100">
    <w:abstractNumId w:val="104"/>
  </w:num>
  <w:num w:numId="101">
    <w:abstractNumId w:val="143"/>
  </w:num>
  <w:num w:numId="102">
    <w:abstractNumId w:val="123"/>
  </w:num>
  <w:num w:numId="103">
    <w:abstractNumId w:val="34"/>
  </w:num>
  <w:num w:numId="104">
    <w:abstractNumId w:val="60"/>
  </w:num>
  <w:num w:numId="105">
    <w:abstractNumId w:val="37"/>
  </w:num>
  <w:num w:numId="106">
    <w:abstractNumId w:val="39"/>
  </w:num>
  <w:num w:numId="107">
    <w:abstractNumId w:val="42"/>
  </w:num>
  <w:num w:numId="108">
    <w:abstractNumId w:val="146"/>
  </w:num>
  <w:num w:numId="109">
    <w:abstractNumId w:val="5"/>
  </w:num>
  <w:num w:numId="110">
    <w:abstractNumId w:val="10"/>
  </w:num>
  <w:num w:numId="111">
    <w:abstractNumId w:val="137"/>
  </w:num>
  <w:num w:numId="112">
    <w:abstractNumId w:val="136"/>
  </w:num>
  <w:num w:numId="113">
    <w:abstractNumId w:val="58"/>
  </w:num>
  <w:num w:numId="114">
    <w:abstractNumId w:val="14"/>
  </w:num>
  <w:num w:numId="115">
    <w:abstractNumId w:val="166"/>
  </w:num>
  <w:num w:numId="116">
    <w:abstractNumId w:val="152"/>
  </w:num>
  <w:num w:numId="117">
    <w:abstractNumId w:val="113"/>
  </w:num>
  <w:num w:numId="118">
    <w:abstractNumId w:val="67"/>
  </w:num>
  <w:num w:numId="11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5"/>
  </w:num>
  <w:num w:numId="121">
    <w:abstractNumId w:val="120"/>
  </w:num>
  <w:num w:numId="122">
    <w:abstractNumId w:val="6"/>
  </w:num>
  <w:num w:numId="123">
    <w:abstractNumId w:val="51"/>
    <w:lvlOverride w:ilvl="0">
      <w:startOverride w:val="1"/>
    </w:lvlOverride>
    <w:lvlOverride w:ilvl="1"/>
    <w:lvlOverride w:ilvl="2"/>
    <w:lvlOverride w:ilvl="3"/>
    <w:lvlOverride w:ilvl="4"/>
    <w:lvlOverride w:ilvl="5"/>
    <w:lvlOverride w:ilvl="6"/>
    <w:lvlOverride w:ilvl="7"/>
    <w:lvlOverride w:ilvl="8"/>
  </w:num>
  <w:num w:numId="124">
    <w:abstractNumId w:val="163"/>
  </w:num>
  <w:num w:numId="125">
    <w:abstractNumId w:val="82"/>
  </w:num>
  <w:num w:numId="126">
    <w:abstractNumId w:val="17"/>
  </w:num>
  <w:num w:numId="127">
    <w:abstractNumId w:val="133"/>
  </w:num>
  <w:num w:numId="128">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18"/>
  </w:num>
  <w:num w:numId="130">
    <w:abstractNumId w:val="105"/>
  </w:num>
  <w:num w:numId="131">
    <w:abstractNumId w:val="45"/>
  </w:num>
  <w:num w:numId="132">
    <w:abstractNumId w:val="154"/>
  </w:num>
  <w:num w:numId="133">
    <w:abstractNumId w:val="40"/>
  </w:num>
  <w:num w:numId="134">
    <w:abstractNumId w:val="73"/>
  </w:num>
  <w:num w:numId="135">
    <w:abstractNumId w:val="94"/>
  </w:num>
  <w:num w:numId="136">
    <w:abstractNumId w:val="51"/>
  </w:num>
  <w:num w:numId="137">
    <w:abstractNumId w:val="144"/>
  </w:num>
  <w:num w:numId="138">
    <w:abstractNumId w:val="159"/>
  </w:num>
  <w:num w:numId="139">
    <w:abstractNumId w:val="84"/>
  </w:num>
  <w:num w:numId="140">
    <w:abstractNumId w:val="2"/>
  </w:num>
  <w:num w:numId="141">
    <w:abstractNumId w:val="127"/>
  </w:num>
  <w:num w:numId="142">
    <w:abstractNumId w:val="63"/>
  </w:num>
  <w:num w:numId="143">
    <w:abstractNumId w:val="162"/>
  </w:num>
  <w:num w:numId="144">
    <w:abstractNumId w:val="16"/>
  </w:num>
  <w:num w:numId="145">
    <w:abstractNumId w:val="61"/>
  </w:num>
  <w:num w:numId="146">
    <w:abstractNumId w:val="55"/>
  </w:num>
  <w:num w:numId="147">
    <w:abstractNumId w:val="35"/>
  </w:num>
  <w:num w:numId="148">
    <w:abstractNumId w:val="25"/>
  </w:num>
  <w:num w:numId="149">
    <w:abstractNumId w:val="26"/>
  </w:num>
  <w:num w:numId="150">
    <w:abstractNumId w:val="26"/>
  </w:num>
  <w:num w:numId="151">
    <w:abstractNumId w:val="47"/>
  </w:num>
  <w:num w:numId="152">
    <w:abstractNumId w:val="99"/>
  </w:num>
  <w:num w:numId="153">
    <w:abstractNumId w:val="15"/>
  </w:num>
  <w:num w:numId="154">
    <w:abstractNumId w:val="155"/>
  </w:num>
  <w:num w:numId="155">
    <w:abstractNumId w:val="59"/>
  </w:num>
  <w:num w:numId="156">
    <w:abstractNumId w:val="165"/>
  </w:num>
  <w:num w:numId="157">
    <w:abstractNumId w:val="20"/>
  </w:num>
  <w:num w:numId="158">
    <w:abstractNumId w:val="90"/>
  </w:num>
  <w:num w:numId="159">
    <w:abstractNumId w:val="164"/>
    <w:lvlOverride w:ilvl="2">
      <w:lvl w:ilvl="2">
        <w:start w:val="1"/>
        <w:numFmt w:val="decimal"/>
        <w:lvlText w:val="%1.%2.%3."/>
        <w:lvlJc w:val="left"/>
        <w:pPr>
          <w:ind w:left="1224" w:hanging="504"/>
        </w:pPr>
      </w:lvl>
    </w:lvlOverride>
  </w:num>
  <w:num w:numId="160">
    <w:abstractNumId w:val="107"/>
  </w:num>
  <w:num w:numId="161">
    <w:abstractNumId w:val="98"/>
  </w:num>
  <w:num w:numId="162">
    <w:abstractNumId w:val="167"/>
  </w:num>
  <w:num w:numId="163">
    <w:abstractNumId w:val="57"/>
  </w:num>
  <w:num w:numId="164">
    <w:abstractNumId w:val="7"/>
  </w:num>
  <w:num w:numId="165">
    <w:abstractNumId w:val="169"/>
    <w:lvlOverride w:ilvl="0">
      <w:startOverride w:val="6"/>
      <w:lvl w:ilvl="0">
        <w:start w:val="6"/>
        <w:numFmt w:val="decimal"/>
        <w:lvlText w:val=""/>
        <w:lvlJc w:val="left"/>
      </w:lvl>
    </w:lvlOverride>
    <w:lvlOverride w:ilvl="1">
      <w:startOverride w:val="1"/>
      <w:lvl w:ilvl="1">
        <w:start w:val="1"/>
        <w:numFmt w:val="decimal"/>
        <w:lvlText w:val="%1.%2."/>
        <w:lvlJc w:val="left"/>
        <w:pPr>
          <w:ind w:left="792" w:hanging="432"/>
        </w:pPr>
      </w:lvl>
    </w:lvlOverride>
    <w:lvlOverride w:ilvl="2">
      <w:startOverride w:val="1"/>
      <w:lvl w:ilvl="2">
        <w:start w:val="1"/>
        <w:numFmt w:val="decimal"/>
        <w:lvlText w:val="%1.%2.%3."/>
        <w:lvlJc w:val="left"/>
        <w:pPr>
          <w:ind w:left="1224" w:hanging="504"/>
        </w:p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66">
    <w:abstractNumId w:val="130"/>
  </w:num>
  <w:num w:numId="167">
    <w:abstractNumId w:val="11"/>
  </w:num>
  <w:num w:numId="168">
    <w:abstractNumId w:val="83"/>
  </w:num>
  <w:num w:numId="169">
    <w:abstractNumId w:val="1"/>
  </w:num>
  <w:num w:numId="170">
    <w:abstractNumId w:val="49"/>
  </w:num>
  <w:num w:numId="171">
    <w:abstractNumId w:val="72"/>
  </w:num>
  <w:num w:numId="172">
    <w:abstractNumId w:val="114"/>
  </w:num>
  <w:num w:numId="173">
    <w:abstractNumId w:val="134"/>
  </w:num>
  <w:num w:numId="174">
    <w:abstractNumId w:val="81"/>
  </w:num>
  <w:num w:numId="175">
    <w:abstractNumId w:val="21"/>
  </w:num>
  <w:num w:numId="176">
    <w:abstractNumId w:val="168"/>
  </w:num>
  <w:num w:numId="177">
    <w:abstractNumId w:val="30"/>
  </w:num>
  <w:num w:numId="178">
    <w:abstractNumId w:val="96"/>
  </w:num>
  <w:num w:numId="179">
    <w:abstractNumId w:val="22"/>
  </w:num>
  <w:num w:numId="180">
    <w:abstractNumId w:val="43"/>
  </w:num>
  <w:num w:numId="181">
    <w:abstractNumId w:val="3"/>
  </w:num>
  <w:num w:numId="182">
    <w:abstractNumId w:val="102"/>
    <w:lvlOverride w:ilvl="1">
      <w:lvl w:ilvl="1">
        <w:start w:val="1"/>
        <w:numFmt w:val="decimal"/>
        <w:lvlText w:val="%1.%2."/>
        <w:lvlJc w:val="left"/>
        <w:pPr>
          <w:ind w:left="792" w:hanging="432"/>
        </w:pPr>
        <w:rPr>
          <w:b w:val="0"/>
        </w:rPr>
      </w:lvl>
    </w:lvlOverride>
  </w:num>
  <w:num w:numId="183">
    <w:abstractNumId w:val="151"/>
  </w:num>
  <w:num w:numId="184">
    <w:abstractNumId w:val="80"/>
  </w:num>
  <w:num w:numId="185">
    <w:abstractNumId w:val="160"/>
  </w:num>
  <w:num w:numId="186">
    <w:abstractNumId w:val="103"/>
  </w:num>
  <w:num w:numId="187">
    <w:abstractNumId w:val="110"/>
  </w:num>
  <w:numIdMacAtCleanup w:val="18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licherčíková Soňa">
    <w15:presenceInfo w15:providerId="AD" w15:userId="S-1-5-21-1014628347-228665281-1276292337-82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edit="forms" w:enforcement="0"/>
  <w:defaultTabStop w:val="567"/>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BCE"/>
    <w:rsid w:val="00000342"/>
    <w:rsid w:val="000003ED"/>
    <w:rsid w:val="00000944"/>
    <w:rsid w:val="00000AB7"/>
    <w:rsid w:val="00000F2C"/>
    <w:rsid w:val="000011CF"/>
    <w:rsid w:val="0000164F"/>
    <w:rsid w:val="00001650"/>
    <w:rsid w:val="0000173F"/>
    <w:rsid w:val="0000286C"/>
    <w:rsid w:val="00002A39"/>
    <w:rsid w:val="00002AC8"/>
    <w:rsid w:val="00003588"/>
    <w:rsid w:val="0000382E"/>
    <w:rsid w:val="0000387F"/>
    <w:rsid w:val="00003B2E"/>
    <w:rsid w:val="00003C28"/>
    <w:rsid w:val="00003E22"/>
    <w:rsid w:val="000045E1"/>
    <w:rsid w:val="0000483B"/>
    <w:rsid w:val="00004AE5"/>
    <w:rsid w:val="00004D57"/>
    <w:rsid w:val="00004F8F"/>
    <w:rsid w:val="0000513D"/>
    <w:rsid w:val="0000534B"/>
    <w:rsid w:val="00005549"/>
    <w:rsid w:val="000055A7"/>
    <w:rsid w:val="0000578C"/>
    <w:rsid w:val="00005F81"/>
    <w:rsid w:val="0000677B"/>
    <w:rsid w:val="00006C5A"/>
    <w:rsid w:val="00006F1B"/>
    <w:rsid w:val="00006F73"/>
    <w:rsid w:val="00006F8D"/>
    <w:rsid w:val="0000713B"/>
    <w:rsid w:val="00007281"/>
    <w:rsid w:val="0000739C"/>
    <w:rsid w:val="00007963"/>
    <w:rsid w:val="000079DA"/>
    <w:rsid w:val="000079E1"/>
    <w:rsid w:val="00007A6E"/>
    <w:rsid w:val="00007B7D"/>
    <w:rsid w:val="00007BDA"/>
    <w:rsid w:val="00007C31"/>
    <w:rsid w:val="00010828"/>
    <w:rsid w:val="00010B36"/>
    <w:rsid w:val="00010B62"/>
    <w:rsid w:val="00010C06"/>
    <w:rsid w:val="000114AC"/>
    <w:rsid w:val="00011C0B"/>
    <w:rsid w:val="00011C2E"/>
    <w:rsid w:val="00011D8F"/>
    <w:rsid w:val="00011ED4"/>
    <w:rsid w:val="00011FAF"/>
    <w:rsid w:val="0001203C"/>
    <w:rsid w:val="0001218F"/>
    <w:rsid w:val="000122C4"/>
    <w:rsid w:val="0001294A"/>
    <w:rsid w:val="000129E4"/>
    <w:rsid w:val="000129EF"/>
    <w:rsid w:val="00012B2E"/>
    <w:rsid w:val="00012B7F"/>
    <w:rsid w:val="00012D27"/>
    <w:rsid w:val="00012EF0"/>
    <w:rsid w:val="00012F7A"/>
    <w:rsid w:val="00013257"/>
    <w:rsid w:val="000132A0"/>
    <w:rsid w:val="00013B54"/>
    <w:rsid w:val="00013C69"/>
    <w:rsid w:val="00013CAC"/>
    <w:rsid w:val="00013E4D"/>
    <w:rsid w:val="00013F00"/>
    <w:rsid w:val="00014119"/>
    <w:rsid w:val="00014344"/>
    <w:rsid w:val="0001459C"/>
    <w:rsid w:val="000148AF"/>
    <w:rsid w:val="00014928"/>
    <w:rsid w:val="00014F81"/>
    <w:rsid w:val="00015137"/>
    <w:rsid w:val="00015164"/>
    <w:rsid w:val="0001552E"/>
    <w:rsid w:val="000156AE"/>
    <w:rsid w:val="00015A41"/>
    <w:rsid w:val="00015C5B"/>
    <w:rsid w:val="00015D3F"/>
    <w:rsid w:val="00015EC9"/>
    <w:rsid w:val="00016106"/>
    <w:rsid w:val="00016A67"/>
    <w:rsid w:val="00016C80"/>
    <w:rsid w:val="00016E2C"/>
    <w:rsid w:val="00016EE0"/>
    <w:rsid w:val="00017232"/>
    <w:rsid w:val="000175A1"/>
    <w:rsid w:val="000176BC"/>
    <w:rsid w:val="000178D8"/>
    <w:rsid w:val="00017BD2"/>
    <w:rsid w:val="00017C80"/>
    <w:rsid w:val="00017F4E"/>
    <w:rsid w:val="00017F94"/>
    <w:rsid w:val="0002018A"/>
    <w:rsid w:val="000206F6"/>
    <w:rsid w:val="0002086F"/>
    <w:rsid w:val="000210F5"/>
    <w:rsid w:val="00021149"/>
    <w:rsid w:val="00021304"/>
    <w:rsid w:val="0002135F"/>
    <w:rsid w:val="00021504"/>
    <w:rsid w:val="00021523"/>
    <w:rsid w:val="00021578"/>
    <w:rsid w:val="00021813"/>
    <w:rsid w:val="00021982"/>
    <w:rsid w:val="000219AD"/>
    <w:rsid w:val="00021E64"/>
    <w:rsid w:val="00021E72"/>
    <w:rsid w:val="00021F0D"/>
    <w:rsid w:val="00021F67"/>
    <w:rsid w:val="00022419"/>
    <w:rsid w:val="00022888"/>
    <w:rsid w:val="00023271"/>
    <w:rsid w:val="00023864"/>
    <w:rsid w:val="000238FB"/>
    <w:rsid w:val="00023B93"/>
    <w:rsid w:val="00024116"/>
    <w:rsid w:val="000244E7"/>
    <w:rsid w:val="000249D0"/>
    <w:rsid w:val="00025054"/>
    <w:rsid w:val="0002517C"/>
    <w:rsid w:val="00025E7F"/>
    <w:rsid w:val="00025F17"/>
    <w:rsid w:val="000260DB"/>
    <w:rsid w:val="000263A6"/>
    <w:rsid w:val="00026524"/>
    <w:rsid w:val="000265EA"/>
    <w:rsid w:val="00026B0F"/>
    <w:rsid w:val="00027147"/>
    <w:rsid w:val="00027315"/>
    <w:rsid w:val="000276A3"/>
    <w:rsid w:val="0002774D"/>
    <w:rsid w:val="00027818"/>
    <w:rsid w:val="0002785D"/>
    <w:rsid w:val="00027925"/>
    <w:rsid w:val="0002798F"/>
    <w:rsid w:val="00027A0A"/>
    <w:rsid w:val="00027D44"/>
    <w:rsid w:val="00027F14"/>
    <w:rsid w:val="00027FF5"/>
    <w:rsid w:val="00030191"/>
    <w:rsid w:val="0003048F"/>
    <w:rsid w:val="00030687"/>
    <w:rsid w:val="00030C71"/>
    <w:rsid w:val="00030C96"/>
    <w:rsid w:val="00031262"/>
    <w:rsid w:val="000315CE"/>
    <w:rsid w:val="00031D24"/>
    <w:rsid w:val="000320D4"/>
    <w:rsid w:val="00032566"/>
    <w:rsid w:val="00032692"/>
    <w:rsid w:val="000329D2"/>
    <w:rsid w:val="00032A9B"/>
    <w:rsid w:val="00032AA0"/>
    <w:rsid w:val="00032B58"/>
    <w:rsid w:val="00033087"/>
    <w:rsid w:val="00033365"/>
    <w:rsid w:val="0003340D"/>
    <w:rsid w:val="0003379B"/>
    <w:rsid w:val="000339BD"/>
    <w:rsid w:val="000342EA"/>
    <w:rsid w:val="00034447"/>
    <w:rsid w:val="00034715"/>
    <w:rsid w:val="000348D6"/>
    <w:rsid w:val="000348F0"/>
    <w:rsid w:val="00034BC7"/>
    <w:rsid w:val="00034D6F"/>
    <w:rsid w:val="00035005"/>
    <w:rsid w:val="0003501D"/>
    <w:rsid w:val="00035633"/>
    <w:rsid w:val="00035BEE"/>
    <w:rsid w:val="00035C18"/>
    <w:rsid w:val="00036135"/>
    <w:rsid w:val="00036E03"/>
    <w:rsid w:val="00036E3F"/>
    <w:rsid w:val="0003778D"/>
    <w:rsid w:val="00037804"/>
    <w:rsid w:val="0003788C"/>
    <w:rsid w:val="00037DD5"/>
    <w:rsid w:val="00037E9B"/>
    <w:rsid w:val="000401D3"/>
    <w:rsid w:val="00040461"/>
    <w:rsid w:val="0004047E"/>
    <w:rsid w:val="000405A7"/>
    <w:rsid w:val="00040971"/>
    <w:rsid w:val="00041B33"/>
    <w:rsid w:val="00041FE6"/>
    <w:rsid w:val="000420DB"/>
    <w:rsid w:val="0004283A"/>
    <w:rsid w:val="00042C0F"/>
    <w:rsid w:val="00042DA8"/>
    <w:rsid w:val="00043640"/>
    <w:rsid w:val="0004392A"/>
    <w:rsid w:val="00043B09"/>
    <w:rsid w:val="00043B69"/>
    <w:rsid w:val="00043C0E"/>
    <w:rsid w:val="00043C9D"/>
    <w:rsid w:val="00043F06"/>
    <w:rsid w:val="00043F9B"/>
    <w:rsid w:val="0004402D"/>
    <w:rsid w:val="000442C2"/>
    <w:rsid w:val="000444B8"/>
    <w:rsid w:val="000445D4"/>
    <w:rsid w:val="00045164"/>
    <w:rsid w:val="000452C1"/>
    <w:rsid w:val="00045328"/>
    <w:rsid w:val="000455F1"/>
    <w:rsid w:val="00046402"/>
    <w:rsid w:val="00046516"/>
    <w:rsid w:val="0004651E"/>
    <w:rsid w:val="00046659"/>
    <w:rsid w:val="0004696E"/>
    <w:rsid w:val="00046BCF"/>
    <w:rsid w:val="00046D83"/>
    <w:rsid w:val="00046F5D"/>
    <w:rsid w:val="00046F66"/>
    <w:rsid w:val="000471E7"/>
    <w:rsid w:val="00047631"/>
    <w:rsid w:val="00047665"/>
    <w:rsid w:val="00047AA5"/>
    <w:rsid w:val="00047E57"/>
    <w:rsid w:val="00047F99"/>
    <w:rsid w:val="00047FDC"/>
    <w:rsid w:val="000505B2"/>
    <w:rsid w:val="000506F1"/>
    <w:rsid w:val="00050815"/>
    <w:rsid w:val="0005099B"/>
    <w:rsid w:val="000514F3"/>
    <w:rsid w:val="00051569"/>
    <w:rsid w:val="00051AC3"/>
    <w:rsid w:val="00051CC8"/>
    <w:rsid w:val="00051E57"/>
    <w:rsid w:val="00052968"/>
    <w:rsid w:val="00052BA2"/>
    <w:rsid w:val="00052BA5"/>
    <w:rsid w:val="0005317C"/>
    <w:rsid w:val="00053300"/>
    <w:rsid w:val="00053318"/>
    <w:rsid w:val="00053347"/>
    <w:rsid w:val="00053570"/>
    <w:rsid w:val="00053693"/>
    <w:rsid w:val="00053698"/>
    <w:rsid w:val="000537B4"/>
    <w:rsid w:val="0005392B"/>
    <w:rsid w:val="00053E09"/>
    <w:rsid w:val="00053E77"/>
    <w:rsid w:val="00054116"/>
    <w:rsid w:val="000541EC"/>
    <w:rsid w:val="00054256"/>
    <w:rsid w:val="00054872"/>
    <w:rsid w:val="00054A3E"/>
    <w:rsid w:val="000552CA"/>
    <w:rsid w:val="00055302"/>
    <w:rsid w:val="00055388"/>
    <w:rsid w:val="00055506"/>
    <w:rsid w:val="00055822"/>
    <w:rsid w:val="0005592F"/>
    <w:rsid w:val="000559C4"/>
    <w:rsid w:val="00055BA9"/>
    <w:rsid w:val="00055E20"/>
    <w:rsid w:val="00056489"/>
    <w:rsid w:val="000564DD"/>
    <w:rsid w:val="00056903"/>
    <w:rsid w:val="0005697E"/>
    <w:rsid w:val="00056AA9"/>
    <w:rsid w:val="00056C8B"/>
    <w:rsid w:val="00056DE1"/>
    <w:rsid w:val="00056DF3"/>
    <w:rsid w:val="00056EAA"/>
    <w:rsid w:val="00056F49"/>
    <w:rsid w:val="00056FD3"/>
    <w:rsid w:val="000575A5"/>
    <w:rsid w:val="000575F9"/>
    <w:rsid w:val="000578C2"/>
    <w:rsid w:val="00057A6C"/>
    <w:rsid w:val="00057BA7"/>
    <w:rsid w:val="00057E27"/>
    <w:rsid w:val="0006073A"/>
    <w:rsid w:val="00060904"/>
    <w:rsid w:val="000609FE"/>
    <w:rsid w:val="00060CDA"/>
    <w:rsid w:val="00060EF5"/>
    <w:rsid w:val="00060FAA"/>
    <w:rsid w:val="00061456"/>
    <w:rsid w:val="00062363"/>
    <w:rsid w:val="00062521"/>
    <w:rsid w:val="00062551"/>
    <w:rsid w:val="00062562"/>
    <w:rsid w:val="000626E6"/>
    <w:rsid w:val="00062883"/>
    <w:rsid w:val="00062B16"/>
    <w:rsid w:val="00062B65"/>
    <w:rsid w:val="000630B7"/>
    <w:rsid w:val="0006325C"/>
    <w:rsid w:val="000632CD"/>
    <w:rsid w:val="000632FE"/>
    <w:rsid w:val="000636EF"/>
    <w:rsid w:val="00063765"/>
    <w:rsid w:val="00063A50"/>
    <w:rsid w:val="00063B4C"/>
    <w:rsid w:val="00063E95"/>
    <w:rsid w:val="00064C38"/>
    <w:rsid w:val="000650B5"/>
    <w:rsid w:val="0006527E"/>
    <w:rsid w:val="0006576E"/>
    <w:rsid w:val="000659B4"/>
    <w:rsid w:val="00065EFC"/>
    <w:rsid w:val="00065FBB"/>
    <w:rsid w:val="00066943"/>
    <w:rsid w:val="00066A0C"/>
    <w:rsid w:val="00066A27"/>
    <w:rsid w:val="00067068"/>
    <w:rsid w:val="0006728B"/>
    <w:rsid w:val="000678C9"/>
    <w:rsid w:val="00067A86"/>
    <w:rsid w:val="00067C57"/>
    <w:rsid w:val="00067E9F"/>
    <w:rsid w:val="0007085D"/>
    <w:rsid w:val="00070B0A"/>
    <w:rsid w:val="00070C03"/>
    <w:rsid w:val="00070F86"/>
    <w:rsid w:val="00071138"/>
    <w:rsid w:val="000711DE"/>
    <w:rsid w:val="00071267"/>
    <w:rsid w:val="000712C2"/>
    <w:rsid w:val="000713E9"/>
    <w:rsid w:val="00071784"/>
    <w:rsid w:val="00071DD3"/>
    <w:rsid w:val="00071E7F"/>
    <w:rsid w:val="000721FC"/>
    <w:rsid w:val="0007275A"/>
    <w:rsid w:val="00072BA5"/>
    <w:rsid w:val="00072CE9"/>
    <w:rsid w:val="00072FD5"/>
    <w:rsid w:val="00073654"/>
    <w:rsid w:val="00073679"/>
    <w:rsid w:val="000736FC"/>
    <w:rsid w:val="000738F2"/>
    <w:rsid w:val="00073EE6"/>
    <w:rsid w:val="00073FA7"/>
    <w:rsid w:val="00074053"/>
    <w:rsid w:val="0007450A"/>
    <w:rsid w:val="000745F6"/>
    <w:rsid w:val="000746EC"/>
    <w:rsid w:val="000747F9"/>
    <w:rsid w:val="00074A0F"/>
    <w:rsid w:val="000751B0"/>
    <w:rsid w:val="0007535D"/>
    <w:rsid w:val="000755EB"/>
    <w:rsid w:val="0007566D"/>
    <w:rsid w:val="000768D2"/>
    <w:rsid w:val="00076ED3"/>
    <w:rsid w:val="00077584"/>
    <w:rsid w:val="000775D0"/>
    <w:rsid w:val="00077606"/>
    <w:rsid w:val="000778DC"/>
    <w:rsid w:val="00077A36"/>
    <w:rsid w:val="00077DCF"/>
    <w:rsid w:val="00080297"/>
    <w:rsid w:val="00080B8E"/>
    <w:rsid w:val="00081785"/>
    <w:rsid w:val="000817C0"/>
    <w:rsid w:val="0008180A"/>
    <w:rsid w:val="00081A2D"/>
    <w:rsid w:val="00082453"/>
    <w:rsid w:val="000829E8"/>
    <w:rsid w:val="00083320"/>
    <w:rsid w:val="00083D0D"/>
    <w:rsid w:val="00083D9E"/>
    <w:rsid w:val="00083F47"/>
    <w:rsid w:val="00083F5C"/>
    <w:rsid w:val="00083FD1"/>
    <w:rsid w:val="00084795"/>
    <w:rsid w:val="00084CDA"/>
    <w:rsid w:val="00084DDA"/>
    <w:rsid w:val="000851B9"/>
    <w:rsid w:val="00085378"/>
    <w:rsid w:val="00085897"/>
    <w:rsid w:val="00085AD2"/>
    <w:rsid w:val="00085AEA"/>
    <w:rsid w:val="00085BAF"/>
    <w:rsid w:val="00086235"/>
    <w:rsid w:val="00086875"/>
    <w:rsid w:val="0008698A"/>
    <w:rsid w:val="00086ACE"/>
    <w:rsid w:val="00086D8E"/>
    <w:rsid w:val="00087083"/>
    <w:rsid w:val="0008721F"/>
    <w:rsid w:val="00087319"/>
    <w:rsid w:val="0008747D"/>
    <w:rsid w:val="000874A6"/>
    <w:rsid w:val="0008788C"/>
    <w:rsid w:val="00087B43"/>
    <w:rsid w:val="00087D20"/>
    <w:rsid w:val="00087EDA"/>
    <w:rsid w:val="00087F43"/>
    <w:rsid w:val="000905C0"/>
    <w:rsid w:val="00090A76"/>
    <w:rsid w:val="00090F41"/>
    <w:rsid w:val="00091207"/>
    <w:rsid w:val="00091539"/>
    <w:rsid w:val="000915BA"/>
    <w:rsid w:val="000916E7"/>
    <w:rsid w:val="00091A61"/>
    <w:rsid w:val="00091D72"/>
    <w:rsid w:val="00092051"/>
    <w:rsid w:val="00092273"/>
    <w:rsid w:val="00092452"/>
    <w:rsid w:val="000928D5"/>
    <w:rsid w:val="00092BD1"/>
    <w:rsid w:val="00092BE3"/>
    <w:rsid w:val="00093106"/>
    <w:rsid w:val="00093443"/>
    <w:rsid w:val="000935D0"/>
    <w:rsid w:val="00093C16"/>
    <w:rsid w:val="000941B2"/>
    <w:rsid w:val="0009431C"/>
    <w:rsid w:val="00094453"/>
    <w:rsid w:val="00094580"/>
    <w:rsid w:val="00094625"/>
    <w:rsid w:val="00094B53"/>
    <w:rsid w:val="00094D81"/>
    <w:rsid w:val="00094E1A"/>
    <w:rsid w:val="00095322"/>
    <w:rsid w:val="0009582C"/>
    <w:rsid w:val="00095C54"/>
    <w:rsid w:val="00095ED1"/>
    <w:rsid w:val="00096253"/>
    <w:rsid w:val="00096416"/>
    <w:rsid w:val="0009659A"/>
    <w:rsid w:val="0009681D"/>
    <w:rsid w:val="00096845"/>
    <w:rsid w:val="0009698F"/>
    <w:rsid w:val="00096A90"/>
    <w:rsid w:val="00096ED2"/>
    <w:rsid w:val="00096FFB"/>
    <w:rsid w:val="000970C0"/>
    <w:rsid w:val="0009740F"/>
    <w:rsid w:val="00097516"/>
    <w:rsid w:val="000976A1"/>
    <w:rsid w:val="00097DAA"/>
    <w:rsid w:val="00097E62"/>
    <w:rsid w:val="00097E8C"/>
    <w:rsid w:val="000A073E"/>
    <w:rsid w:val="000A08A3"/>
    <w:rsid w:val="000A0AC0"/>
    <w:rsid w:val="000A0C28"/>
    <w:rsid w:val="000A11FE"/>
    <w:rsid w:val="000A1518"/>
    <w:rsid w:val="000A1C38"/>
    <w:rsid w:val="000A2502"/>
    <w:rsid w:val="000A2B5C"/>
    <w:rsid w:val="000A2CD2"/>
    <w:rsid w:val="000A2F60"/>
    <w:rsid w:val="000A35C7"/>
    <w:rsid w:val="000A35FF"/>
    <w:rsid w:val="000A360E"/>
    <w:rsid w:val="000A3C52"/>
    <w:rsid w:val="000A3E81"/>
    <w:rsid w:val="000A413F"/>
    <w:rsid w:val="000A4174"/>
    <w:rsid w:val="000A4727"/>
    <w:rsid w:val="000A51DA"/>
    <w:rsid w:val="000A6AB4"/>
    <w:rsid w:val="000A6C2F"/>
    <w:rsid w:val="000A7AA0"/>
    <w:rsid w:val="000A7ACE"/>
    <w:rsid w:val="000A7CD3"/>
    <w:rsid w:val="000B015F"/>
    <w:rsid w:val="000B0242"/>
    <w:rsid w:val="000B025C"/>
    <w:rsid w:val="000B0752"/>
    <w:rsid w:val="000B083A"/>
    <w:rsid w:val="000B08AA"/>
    <w:rsid w:val="000B1021"/>
    <w:rsid w:val="000B157F"/>
    <w:rsid w:val="000B1D02"/>
    <w:rsid w:val="000B2105"/>
    <w:rsid w:val="000B21E3"/>
    <w:rsid w:val="000B3630"/>
    <w:rsid w:val="000B3E45"/>
    <w:rsid w:val="000B41F1"/>
    <w:rsid w:val="000B432E"/>
    <w:rsid w:val="000B4361"/>
    <w:rsid w:val="000B47AE"/>
    <w:rsid w:val="000B48FB"/>
    <w:rsid w:val="000B4B70"/>
    <w:rsid w:val="000B4E25"/>
    <w:rsid w:val="000B5736"/>
    <w:rsid w:val="000B5DE5"/>
    <w:rsid w:val="000B62F9"/>
    <w:rsid w:val="000B73AA"/>
    <w:rsid w:val="000B7510"/>
    <w:rsid w:val="000B761B"/>
    <w:rsid w:val="000B7810"/>
    <w:rsid w:val="000C013E"/>
    <w:rsid w:val="000C033D"/>
    <w:rsid w:val="000C0428"/>
    <w:rsid w:val="000C048D"/>
    <w:rsid w:val="000C0514"/>
    <w:rsid w:val="000C0543"/>
    <w:rsid w:val="000C0FBE"/>
    <w:rsid w:val="000C1A65"/>
    <w:rsid w:val="000C1C1C"/>
    <w:rsid w:val="000C1D8C"/>
    <w:rsid w:val="000C1DDB"/>
    <w:rsid w:val="000C1FC3"/>
    <w:rsid w:val="000C226C"/>
    <w:rsid w:val="000C229E"/>
    <w:rsid w:val="000C254A"/>
    <w:rsid w:val="000C2570"/>
    <w:rsid w:val="000C2635"/>
    <w:rsid w:val="000C29DA"/>
    <w:rsid w:val="000C2C0C"/>
    <w:rsid w:val="000C2D46"/>
    <w:rsid w:val="000C2DC0"/>
    <w:rsid w:val="000C3547"/>
    <w:rsid w:val="000C36DF"/>
    <w:rsid w:val="000C3751"/>
    <w:rsid w:val="000C388D"/>
    <w:rsid w:val="000C3A16"/>
    <w:rsid w:val="000C3AFF"/>
    <w:rsid w:val="000C3E20"/>
    <w:rsid w:val="000C3F98"/>
    <w:rsid w:val="000C451B"/>
    <w:rsid w:val="000C470E"/>
    <w:rsid w:val="000C474B"/>
    <w:rsid w:val="000C4950"/>
    <w:rsid w:val="000C4CF3"/>
    <w:rsid w:val="000C4E4A"/>
    <w:rsid w:val="000C51E1"/>
    <w:rsid w:val="000C5394"/>
    <w:rsid w:val="000C5467"/>
    <w:rsid w:val="000C5FCF"/>
    <w:rsid w:val="000C5FE3"/>
    <w:rsid w:val="000C60E8"/>
    <w:rsid w:val="000C63B3"/>
    <w:rsid w:val="000C64C7"/>
    <w:rsid w:val="000C6641"/>
    <w:rsid w:val="000C6649"/>
    <w:rsid w:val="000C6774"/>
    <w:rsid w:val="000C683B"/>
    <w:rsid w:val="000C6B65"/>
    <w:rsid w:val="000C6D4C"/>
    <w:rsid w:val="000C6E61"/>
    <w:rsid w:val="000C73E2"/>
    <w:rsid w:val="000C7704"/>
    <w:rsid w:val="000C7F6F"/>
    <w:rsid w:val="000D042F"/>
    <w:rsid w:val="000D0481"/>
    <w:rsid w:val="000D074E"/>
    <w:rsid w:val="000D0887"/>
    <w:rsid w:val="000D08C9"/>
    <w:rsid w:val="000D0B02"/>
    <w:rsid w:val="000D0F3B"/>
    <w:rsid w:val="000D1046"/>
    <w:rsid w:val="000D1101"/>
    <w:rsid w:val="000D147B"/>
    <w:rsid w:val="000D18A6"/>
    <w:rsid w:val="000D1C8E"/>
    <w:rsid w:val="000D2029"/>
    <w:rsid w:val="000D21D2"/>
    <w:rsid w:val="000D23FD"/>
    <w:rsid w:val="000D2488"/>
    <w:rsid w:val="000D276A"/>
    <w:rsid w:val="000D29A5"/>
    <w:rsid w:val="000D2D24"/>
    <w:rsid w:val="000D2F36"/>
    <w:rsid w:val="000D328F"/>
    <w:rsid w:val="000D33C4"/>
    <w:rsid w:val="000D382B"/>
    <w:rsid w:val="000D391F"/>
    <w:rsid w:val="000D3BE2"/>
    <w:rsid w:val="000D3C6D"/>
    <w:rsid w:val="000D4098"/>
    <w:rsid w:val="000D4342"/>
    <w:rsid w:val="000D4897"/>
    <w:rsid w:val="000D48F3"/>
    <w:rsid w:val="000D4CCC"/>
    <w:rsid w:val="000D4CE6"/>
    <w:rsid w:val="000D4D4F"/>
    <w:rsid w:val="000D54CE"/>
    <w:rsid w:val="000D592C"/>
    <w:rsid w:val="000D5A57"/>
    <w:rsid w:val="000D5F25"/>
    <w:rsid w:val="000D602A"/>
    <w:rsid w:val="000D6242"/>
    <w:rsid w:val="000D6293"/>
    <w:rsid w:val="000D6581"/>
    <w:rsid w:val="000D6998"/>
    <w:rsid w:val="000D6E80"/>
    <w:rsid w:val="000D71AC"/>
    <w:rsid w:val="000D73B3"/>
    <w:rsid w:val="000D7BAB"/>
    <w:rsid w:val="000D7F59"/>
    <w:rsid w:val="000E002E"/>
    <w:rsid w:val="000E02B7"/>
    <w:rsid w:val="000E054C"/>
    <w:rsid w:val="000E063E"/>
    <w:rsid w:val="000E0848"/>
    <w:rsid w:val="000E1724"/>
    <w:rsid w:val="000E18BF"/>
    <w:rsid w:val="000E1916"/>
    <w:rsid w:val="000E1C96"/>
    <w:rsid w:val="000E2121"/>
    <w:rsid w:val="000E2301"/>
    <w:rsid w:val="000E29FB"/>
    <w:rsid w:val="000E2BE6"/>
    <w:rsid w:val="000E2F95"/>
    <w:rsid w:val="000E31FE"/>
    <w:rsid w:val="000E32B1"/>
    <w:rsid w:val="000E342D"/>
    <w:rsid w:val="000E36A3"/>
    <w:rsid w:val="000E3B42"/>
    <w:rsid w:val="000E3BC8"/>
    <w:rsid w:val="000E46A0"/>
    <w:rsid w:val="000E47AE"/>
    <w:rsid w:val="000E49CE"/>
    <w:rsid w:val="000E4F40"/>
    <w:rsid w:val="000E4FEA"/>
    <w:rsid w:val="000E513F"/>
    <w:rsid w:val="000E51F0"/>
    <w:rsid w:val="000E5661"/>
    <w:rsid w:val="000E583C"/>
    <w:rsid w:val="000E5BC1"/>
    <w:rsid w:val="000E5CDD"/>
    <w:rsid w:val="000E700B"/>
    <w:rsid w:val="000E70CC"/>
    <w:rsid w:val="000E755D"/>
    <w:rsid w:val="000E7A67"/>
    <w:rsid w:val="000F095F"/>
    <w:rsid w:val="000F0CFE"/>
    <w:rsid w:val="000F0FA8"/>
    <w:rsid w:val="000F1064"/>
    <w:rsid w:val="000F18E7"/>
    <w:rsid w:val="000F1A9F"/>
    <w:rsid w:val="000F1CD6"/>
    <w:rsid w:val="000F22EC"/>
    <w:rsid w:val="000F28AF"/>
    <w:rsid w:val="000F2E53"/>
    <w:rsid w:val="000F3E30"/>
    <w:rsid w:val="000F4038"/>
    <w:rsid w:val="000F4153"/>
    <w:rsid w:val="000F4242"/>
    <w:rsid w:val="000F4356"/>
    <w:rsid w:val="000F44C0"/>
    <w:rsid w:val="000F4512"/>
    <w:rsid w:val="000F45A4"/>
    <w:rsid w:val="000F488A"/>
    <w:rsid w:val="000F4C42"/>
    <w:rsid w:val="000F4CB5"/>
    <w:rsid w:val="000F5422"/>
    <w:rsid w:val="000F5456"/>
    <w:rsid w:val="000F5540"/>
    <w:rsid w:val="000F5814"/>
    <w:rsid w:val="000F58C0"/>
    <w:rsid w:val="000F5D55"/>
    <w:rsid w:val="000F69E9"/>
    <w:rsid w:val="000F6ABD"/>
    <w:rsid w:val="000F6E14"/>
    <w:rsid w:val="000F6E4D"/>
    <w:rsid w:val="000F709B"/>
    <w:rsid w:val="000F7340"/>
    <w:rsid w:val="000F742A"/>
    <w:rsid w:val="000F77FE"/>
    <w:rsid w:val="000F7887"/>
    <w:rsid w:val="000F7B40"/>
    <w:rsid w:val="001000EF"/>
    <w:rsid w:val="0010010B"/>
    <w:rsid w:val="001003B7"/>
    <w:rsid w:val="001003ED"/>
    <w:rsid w:val="001004AE"/>
    <w:rsid w:val="0010090D"/>
    <w:rsid w:val="00100ED3"/>
    <w:rsid w:val="001015B4"/>
    <w:rsid w:val="00101861"/>
    <w:rsid w:val="001019B2"/>
    <w:rsid w:val="00102129"/>
    <w:rsid w:val="0010218F"/>
    <w:rsid w:val="001021C3"/>
    <w:rsid w:val="001021CA"/>
    <w:rsid w:val="001023A0"/>
    <w:rsid w:val="0010275E"/>
    <w:rsid w:val="00102871"/>
    <w:rsid w:val="00102B5E"/>
    <w:rsid w:val="00102F18"/>
    <w:rsid w:val="00103023"/>
    <w:rsid w:val="001035CE"/>
    <w:rsid w:val="0010380B"/>
    <w:rsid w:val="00103C47"/>
    <w:rsid w:val="00103C6E"/>
    <w:rsid w:val="00103D02"/>
    <w:rsid w:val="00103DFA"/>
    <w:rsid w:val="00103E14"/>
    <w:rsid w:val="00103E4A"/>
    <w:rsid w:val="0010407B"/>
    <w:rsid w:val="001044B6"/>
    <w:rsid w:val="001044CC"/>
    <w:rsid w:val="001045DB"/>
    <w:rsid w:val="001048B8"/>
    <w:rsid w:val="00104F81"/>
    <w:rsid w:val="0010517C"/>
    <w:rsid w:val="00105191"/>
    <w:rsid w:val="00105556"/>
    <w:rsid w:val="001055DC"/>
    <w:rsid w:val="0010560E"/>
    <w:rsid w:val="001060EB"/>
    <w:rsid w:val="00106C12"/>
    <w:rsid w:val="00107153"/>
    <w:rsid w:val="001078BB"/>
    <w:rsid w:val="00107D3E"/>
    <w:rsid w:val="0011015E"/>
    <w:rsid w:val="001102C1"/>
    <w:rsid w:val="0011042C"/>
    <w:rsid w:val="00110877"/>
    <w:rsid w:val="00110928"/>
    <w:rsid w:val="00110B30"/>
    <w:rsid w:val="00110BC2"/>
    <w:rsid w:val="00110C2F"/>
    <w:rsid w:val="00110C5D"/>
    <w:rsid w:val="00111175"/>
    <w:rsid w:val="0011139D"/>
    <w:rsid w:val="001113D0"/>
    <w:rsid w:val="00111554"/>
    <w:rsid w:val="0011156F"/>
    <w:rsid w:val="00111601"/>
    <w:rsid w:val="001118CC"/>
    <w:rsid w:val="00111B7E"/>
    <w:rsid w:val="00111C38"/>
    <w:rsid w:val="00111DB2"/>
    <w:rsid w:val="00112493"/>
    <w:rsid w:val="00112733"/>
    <w:rsid w:val="001128F7"/>
    <w:rsid w:val="00112ACD"/>
    <w:rsid w:val="00112AF1"/>
    <w:rsid w:val="00112B3C"/>
    <w:rsid w:val="00112D07"/>
    <w:rsid w:val="00112DA0"/>
    <w:rsid w:val="00112EC5"/>
    <w:rsid w:val="0011308C"/>
    <w:rsid w:val="001132E3"/>
    <w:rsid w:val="001139DC"/>
    <w:rsid w:val="00113A6E"/>
    <w:rsid w:val="00113CCE"/>
    <w:rsid w:val="00114058"/>
    <w:rsid w:val="00114060"/>
    <w:rsid w:val="0011453E"/>
    <w:rsid w:val="001145EE"/>
    <w:rsid w:val="0011473F"/>
    <w:rsid w:val="00114996"/>
    <w:rsid w:val="00114C62"/>
    <w:rsid w:val="001154D1"/>
    <w:rsid w:val="00115706"/>
    <w:rsid w:val="001159B7"/>
    <w:rsid w:val="00115A43"/>
    <w:rsid w:val="00115B48"/>
    <w:rsid w:val="00115C1F"/>
    <w:rsid w:val="00116051"/>
    <w:rsid w:val="001160CB"/>
    <w:rsid w:val="00116364"/>
    <w:rsid w:val="00116446"/>
    <w:rsid w:val="001166F4"/>
    <w:rsid w:val="00116AAE"/>
    <w:rsid w:val="00116F2A"/>
    <w:rsid w:val="00116FF3"/>
    <w:rsid w:val="00117112"/>
    <w:rsid w:val="00117295"/>
    <w:rsid w:val="001172EE"/>
    <w:rsid w:val="001179AF"/>
    <w:rsid w:val="00117A7C"/>
    <w:rsid w:val="00117D09"/>
    <w:rsid w:val="00120113"/>
    <w:rsid w:val="0012040E"/>
    <w:rsid w:val="0012049C"/>
    <w:rsid w:val="0012066C"/>
    <w:rsid w:val="00120701"/>
    <w:rsid w:val="00121AA8"/>
    <w:rsid w:val="00121B09"/>
    <w:rsid w:val="0012217F"/>
    <w:rsid w:val="00122239"/>
    <w:rsid w:val="00122433"/>
    <w:rsid w:val="001229A6"/>
    <w:rsid w:val="001229B5"/>
    <w:rsid w:val="00122F0C"/>
    <w:rsid w:val="001233E2"/>
    <w:rsid w:val="001234E8"/>
    <w:rsid w:val="0012351C"/>
    <w:rsid w:val="00123890"/>
    <w:rsid w:val="00123936"/>
    <w:rsid w:val="00123FBD"/>
    <w:rsid w:val="001241ED"/>
    <w:rsid w:val="0012483C"/>
    <w:rsid w:val="00124B6D"/>
    <w:rsid w:val="00124CE7"/>
    <w:rsid w:val="00124D6A"/>
    <w:rsid w:val="00124E5D"/>
    <w:rsid w:val="00124E7E"/>
    <w:rsid w:val="00124F35"/>
    <w:rsid w:val="00125BD6"/>
    <w:rsid w:val="00125C27"/>
    <w:rsid w:val="00125D07"/>
    <w:rsid w:val="001266AD"/>
    <w:rsid w:val="001266CC"/>
    <w:rsid w:val="00126B9B"/>
    <w:rsid w:val="001272FE"/>
    <w:rsid w:val="001274E3"/>
    <w:rsid w:val="00127708"/>
    <w:rsid w:val="0012782B"/>
    <w:rsid w:val="001278CA"/>
    <w:rsid w:val="00127E67"/>
    <w:rsid w:val="00127E73"/>
    <w:rsid w:val="00127F61"/>
    <w:rsid w:val="00130088"/>
    <w:rsid w:val="001309A6"/>
    <w:rsid w:val="00130BE3"/>
    <w:rsid w:val="0013102B"/>
    <w:rsid w:val="00131377"/>
    <w:rsid w:val="00131756"/>
    <w:rsid w:val="00131B2B"/>
    <w:rsid w:val="00131CE2"/>
    <w:rsid w:val="00131DE2"/>
    <w:rsid w:val="001320CE"/>
    <w:rsid w:val="001326E0"/>
    <w:rsid w:val="00132720"/>
    <w:rsid w:val="00133529"/>
    <w:rsid w:val="0013364B"/>
    <w:rsid w:val="00133773"/>
    <w:rsid w:val="00133C5C"/>
    <w:rsid w:val="00133CC9"/>
    <w:rsid w:val="00133D7A"/>
    <w:rsid w:val="00133E02"/>
    <w:rsid w:val="0013413F"/>
    <w:rsid w:val="001342D0"/>
    <w:rsid w:val="00134520"/>
    <w:rsid w:val="00134A0C"/>
    <w:rsid w:val="00134B14"/>
    <w:rsid w:val="00134F25"/>
    <w:rsid w:val="00134F87"/>
    <w:rsid w:val="00135305"/>
    <w:rsid w:val="00135327"/>
    <w:rsid w:val="001353A4"/>
    <w:rsid w:val="00135700"/>
    <w:rsid w:val="001358F9"/>
    <w:rsid w:val="00135926"/>
    <w:rsid w:val="00135D99"/>
    <w:rsid w:val="001360AD"/>
    <w:rsid w:val="0013615E"/>
    <w:rsid w:val="001361A6"/>
    <w:rsid w:val="001362C2"/>
    <w:rsid w:val="0013646B"/>
    <w:rsid w:val="00136CCA"/>
    <w:rsid w:val="00136F1F"/>
    <w:rsid w:val="00137099"/>
    <w:rsid w:val="00137897"/>
    <w:rsid w:val="00137900"/>
    <w:rsid w:val="00140A51"/>
    <w:rsid w:val="00140DA2"/>
    <w:rsid w:val="00140FB7"/>
    <w:rsid w:val="00140FC7"/>
    <w:rsid w:val="00141370"/>
    <w:rsid w:val="0014153C"/>
    <w:rsid w:val="001417F6"/>
    <w:rsid w:val="001418F2"/>
    <w:rsid w:val="00141C2E"/>
    <w:rsid w:val="00141CF7"/>
    <w:rsid w:val="001422FB"/>
    <w:rsid w:val="00142304"/>
    <w:rsid w:val="001424D6"/>
    <w:rsid w:val="00142781"/>
    <w:rsid w:val="00142C1D"/>
    <w:rsid w:val="00142C2C"/>
    <w:rsid w:val="00142E34"/>
    <w:rsid w:val="00143766"/>
    <w:rsid w:val="0014393A"/>
    <w:rsid w:val="00143B87"/>
    <w:rsid w:val="00143C5E"/>
    <w:rsid w:val="00143F61"/>
    <w:rsid w:val="00144EC5"/>
    <w:rsid w:val="0014507E"/>
    <w:rsid w:val="001452FF"/>
    <w:rsid w:val="001454C3"/>
    <w:rsid w:val="0014579B"/>
    <w:rsid w:val="0014581E"/>
    <w:rsid w:val="00145880"/>
    <w:rsid w:val="001458D4"/>
    <w:rsid w:val="00145C69"/>
    <w:rsid w:val="00145EC9"/>
    <w:rsid w:val="00146421"/>
    <w:rsid w:val="00146616"/>
    <w:rsid w:val="001468EC"/>
    <w:rsid w:val="00146CF3"/>
    <w:rsid w:val="00146DEF"/>
    <w:rsid w:val="00146EEE"/>
    <w:rsid w:val="00147186"/>
    <w:rsid w:val="00147600"/>
    <w:rsid w:val="00147627"/>
    <w:rsid w:val="00147648"/>
    <w:rsid w:val="0014769C"/>
    <w:rsid w:val="00147878"/>
    <w:rsid w:val="00147B20"/>
    <w:rsid w:val="00147D3F"/>
    <w:rsid w:val="00147EEE"/>
    <w:rsid w:val="00150024"/>
    <w:rsid w:val="0015022B"/>
    <w:rsid w:val="001505A8"/>
    <w:rsid w:val="00150634"/>
    <w:rsid w:val="00150CBB"/>
    <w:rsid w:val="00150F2B"/>
    <w:rsid w:val="001514F3"/>
    <w:rsid w:val="00151575"/>
    <w:rsid w:val="00151D9F"/>
    <w:rsid w:val="00152196"/>
    <w:rsid w:val="0015266C"/>
    <w:rsid w:val="00152816"/>
    <w:rsid w:val="00152A56"/>
    <w:rsid w:val="00152B45"/>
    <w:rsid w:val="00152E0A"/>
    <w:rsid w:val="00152F75"/>
    <w:rsid w:val="001530B8"/>
    <w:rsid w:val="001540F3"/>
    <w:rsid w:val="0015418A"/>
    <w:rsid w:val="001543E7"/>
    <w:rsid w:val="00154508"/>
    <w:rsid w:val="00154819"/>
    <w:rsid w:val="00154867"/>
    <w:rsid w:val="00154CB5"/>
    <w:rsid w:val="00154F1E"/>
    <w:rsid w:val="00154F68"/>
    <w:rsid w:val="001553DD"/>
    <w:rsid w:val="00155954"/>
    <w:rsid w:val="00155A12"/>
    <w:rsid w:val="00155C25"/>
    <w:rsid w:val="00155E1D"/>
    <w:rsid w:val="00155FEE"/>
    <w:rsid w:val="001561F7"/>
    <w:rsid w:val="00156388"/>
    <w:rsid w:val="00156481"/>
    <w:rsid w:val="001564B6"/>
    <w:rsid w:val="00156E0E"/>
    <w:rsid w:val="001571E2"/>
    <w:rsid w:val="001573ED"/>
    <w:rsid w:val="00157B96"/>
    <w:rsid w:val="00157D5B"/>
    <w:rsid w:val="00160217"/>
    <w:rsid w:val="00160479"/>
    <w:rsid w:val="0016064E"/>
    <w:rsid w:val="0016170B"/>
    <w:rsid w:val="00161AE5"/>
    <w:rsid w:val="0016223A"/>
    <w:rsid w:val="00162579"/>
    <w:rsid w:val="00162D70"/>
    <w:rsid w:val="001631CF"/>
    <w:rsid w:val="0016351B"/>
    <w:rsid w:val="00163928"/>
    <w:rsid w:val="00163CAB"/>
    <w:rsid w:val="001642D2"/>
    <w:rsid w:val="001643F9"/>
    <w:rsid w:val="0016451B"/>
    <w:rsid w:val="001649F6"/>
    <w:rsid w:val="001649FB"/>
    <w:rsid w:val="00164B84"/>
    <w:rsid w:val="00164B9C"/>
    <w:rsid w:val="00164BAE"/>
    <w:rsid w:val="0016522F"/>
    <w:rsid w:val="00165314"/>
    <w:rsid w:val="001657ED"/>
    <w:rsid w:val="001658EF"/>
    <w:rsid w:val="0016598C"/>
    <w:rsid w:val="00165ADC"/>
    <w:rsid w:val="00165C7C"/>
    <w:rsid w:val="00165E13"/>
    <w:rsid w:val="00166696"/>
    <w:rsid w:val="001666A4"/>
    <w:rsid w:val="001666C5"/>
    <w:rsid w:val="00166755"/>
    <w:rsid w:val="00166A3A"/>
    <w:rsid w:val="00167097"/>
    <w:rsid w:val="001670E7"/>
    <w:rsid w:val="00167315"/>
    <w:rsid w:val="00167317"/>
    <w:rsid w:val="00167474"/>
    <w:rsid w:val="00167764"/>
    <w:rsid w:val="00167B14"/>
    <w:rsid w:val="001703D1"/>
    <w:rsid w:val="00170903"/>
    <w:rsid w:val="00170E85"/>
    <w:rsid w:val="00170F10"/>
    <w:rsid w:val="001711D1"/>
    <w:rsid w:val="00171794"/>
    <w:rsid w:val="00171900"/>
    <w:rsid w:val="00171A5D"/>
    <w:rsid w:val="0017209E"/>
    <w:rsid w:val="0017210C"/>
    <w:rsid w:val="0017242D"/>
    <w:rsid w:val="00172975"/>
    <w:rsid w:val="001735E8"/>
    <w:rsid w:val="00173EED"/>
    <w:rsid w:val="00173F8C"/>
    <w:rsid w:val="00174228"/>
    <w:rsid w:val="001744E9"/>
    <w:rsid w:val="001748CE"/>
    <w:rsid w:val="00174B80"/>
    <w:rsid w:val="00174BE9"/>
    <w:rsid w:val="00174CAB"/>
    <w:rsid w:val="0017568A"/>
    <w:rsid w:val="0017583C"/>
    <w:rsid w:val="00175EF8"/>
    <w:rsid w:val="00175FD8"/>
    <w:rsid w:val="00176459"/>
    <w:rsid w:val="00176D47"/>
    <w:rsid w:val="001773AA"/>
    <w:rsid w:val="00177500"/>
    <w:rsid w:val="0017771D"/>
    <w:rsid w:val="0017792B"/>
    <w:rsid w:val="00177AB1"/>
    <w:rsid w:val="00177CF7"/>
    <w:rsid w:val="00177E7C"/>
    <w:rsid w:val="00177FD3"/>
    <w:rsid w:val="00180097"/>
    <w:rsid w:val="0018043E"/>
    <w:rsid w:val="00180AF5"/>
    <w:rsid w:val="00180BF1"/>
    <w:rsid w:val="00180CA6"/>
    <w:rsid w:val="00180ED8"/>
    <w:rsid w:val="00181369"/>
    <w:rsid w:val="00181439"/>
    <w:rsid w:val="00181526"/>
    <w:rsid w:val="00181597"/>
    <w:rsid w:val="001817CC"/>
    <w:rsid w:val="00181C62"/>
    <w:rsid w:val="00181D6F"/>
    <w:rsid w:val="00181F8A"/>
    <w:rsid w:val="00182081"/>
    <w:rsid w:val="0018224B"/>
    <w:rsid w:val="00182287"/>
    <w:rsid w:val="001824F0"/>
    <w:rsid w:val="00182879"/>
    <w:rsid w:val="00182EAB"/>
    <w:rsid w:val="00182F5B"/>
    <w:rsid w:val="00183005"/>
    <w:rsid w:val="00183102"/>
    <w:rsid w:val="00183515"/>
    <w:rsid w:val="0018379A"/>
    <w:rsid w:val="00183C75"/>
    <w:rsid w:val="00183EAD"/>
    <w:rsid w:val="00183F33"/>
    <w:rsid w:val="00183FD1"/>
    <w:rsid w:val="001845A1"/>
    <w:rsid w:val="00184DA7"/>
    <w:rsid w:val="00184E65"/>
    <w:rsid w:val="00185002"/>
    <w:rsid w:val="0018572A"/>
    <w:rsid w:val="001858AD"/>
    <w:rsid w:val="00185B2E"/>
    <w:rsid w:val="00185D29"/>
    <w:rsid w:val="00185DED"/>
    <w:rsid w:val="0018619B"/>
    <w:rsid w:val="00186265"/>
    <w:rsid w:val="00186693"/>
    <w:rsid w:val="0018681D"/>
    <w:rsid w:val="00186D0B"/>
    <w:rsid w:val="0018761F"/>
    <w:rsid w:val="001876C9"/>
    <w:rsid w:val="00187717"/>
    <w:rsid w:val="00187768"/>
    <w:rsid w:val="00187EBE"/>
    <w:rsid w:val="001901F7"/>
    <w:rsid w:val="0019033C"/>
    <w:rsid w:val="00190A27"/>
    <w:rsid w:val="00190AA9"/>
    <w:rsid w:val="00190B6C"/>
    <w:rsid w:val="00190EC6"/>
    <w:rsid w:val="001910B6"/>
    <w:rsid w:val="00191D46"/>
    <w:rsid w:val="00192017"/>
    <w:rsid w:val="0019240E"/>
    <w:rsid w:val="001927AA"/>
    <w:rsid w:val="00192D60"/>
    <w:rsid w:val="00192DFD"/>
    <w:rsid w:val="00192FB7"/>
    <w:rsid w:val="00193193"/>
    <w:rsid w:val="00193941"/>
    <w:rsid w:val="00193B58"/>
    <w:rsid w:val="00193FA6"/>
    <w:rsid w:val="00194030"/>
    <w:rsid w:val="001940BE"/>
    <w:rsid w:val="00194AAD"/>
    <w:rsid w:val="00194B20"/>
    <w:rsid w:val="00194B29"/>
    <w:rsid w:val="00194D4C"/>
    <w:rsid w:val="00195018"/>
    <w:rsid w:val="00195109"/>
    <w:rsid w:val="001953B1"/>
    <w:rsid w:val="00195B35"/>
    <w:rsid w:val="00195C12"/>
    <w:rsid w:val="00195D18"/>
    <w:rsid w:val="00195D4B"/>
    <w:rsid w:val="00195E54"/>
    <w:rsid w:val="00195F00"/>
    <w:rsid w:val="001964E4"/>
    <w:rsid w:val="00196584"/>
    <w:rsid w:val="0019696B"/>
    <w:rsid w:val="001969FD"/>
    <w:rsid w:val="00196A90"/>
    <w:rsid w:val="00196C49"/>
    <w:rsid w:val="00196C6A"/>
    <w:rsid w:val="00197040"/>
    <w:rsid w:val="001A005C"/>
    <w:rsid w:val="001A09F9"/>
    <w:rsid w:val="001A12E0"/>
    <w:rsid w:val="001A136C"/>
    <w:rsid w:val="001A138F"/>
    <w:rsid w:val="001A1562"/>
    <w:rsid w:val="001A1B8C"/>
    <w:rsid w:val="001A1CEC"/>
    <w:rsid w:val="001A24AF"/>
    <w:rsid w:val="001A28A7"/>
    <w:rsid w:val="001A28D2"/>
    <w:rsid w:val="001A2F00"/>
    <w:rsid w:val="001A3933"/>
    <w:rsid w:val="001A3C12"/>
    <w:rsid w:val="001A3E00"/>
    <w:rsid w:val="001A3E53"/>
    <w:rsid w:val="001A42D8"/>
    <w:rsid w:val="001A44B7"/>
    <w:rsid w:val="001A452D"/>
    <w:rsid w:val="001A4ABC"/>
    <w:rsid w:val="001A4BD9"/>
    <w:rsid w:val="001A4C24"/>
    <w:rsid w:val="001A56CC"/>
    <w:rsid w:val="001A57D9"/>
    <w:rsid w:val="001A5956"/>
    <w:rsid w:val="001A5AD3"/>
    <w:rsid w:val="001A5C6C"/>
    <w:rsid w:val="001A5CC0"/>
    <w:rsid w:val="001A5F5E"/>
    <w:rsid w:val="001A61D6"/>
    <w:rsid w:val="001A6A2C"/>
    <w:rsid w:val="001A6A31"/>
    <w:rsid w:val="001A6AFA"/>
    <w:rsid w:val="001A6D2F"/>
    <w:rsid w:val="001A6EBA"/>
    <w:rsid w:val="001A6F33"/>
    <w:rsid w:val="001A7287"/>
    <w:rsid w:val="001A7497"/>
    <w:rsid w:val="001A7822"/>
    <w:rsid w:val="001A78B8"/>
    <w:rsid w:val="001A7DB7"/>
    <w:rsid w:val="001A7EE4"/>
    <w:rsid w:val="001A7F62"/>
    <w:rsid w:val="001B01A2"/>
    <w:rsid w:val="001B01B2"/>
    <w:rsid w:val="001B01D4"/>
    <w:rsid w:val="001B0E65"/>
    <w:rsid w:val="001B11CF"/>
    <w:rsid w:val="001B1355"/>
    <w:rsid w:val="001B15EF"/>
    <w:rsid w:val="001B1803"/>
    <w:rsid w:val="001B1A6B"/>
    <w:rsid w:val="001B1A82"/>
    <w:rsid w:val="001B1C7A"/>
    <w:rsid w:val="001B1F48"/>
    <w:rsid w:val="001B2110"/>
    <w:rsid w:val="001B218A"/>
    <w:rsid w:val="001B290A"/>
    <w:rsid w:val="001B2E66"/>
    <w:rsid w:val="001B396E"/>
    <w:rsid w:val="001B3CB7"/>
    <w:rsid w:val="001B3D07"/>
    <w:rsid w:val="001B3EFD"/>
    <w:rsid w:val="001B4037"/>
    <w:rsid w:val="001B429D"/>
    <w:rsid w:val="001B44AA"/>
    <w:rsid w:val="001B4532"/>
    <w:rsid w:val="001B45DD"/>
    <w:rsid w:val="001B4806"/>
    <w:rsid w:val="001B48D1"/>
    <w:rsid w:val="001B4A99"/>
    <w:rsid w:val="001B4AAA"/>
    <w:rsid w:val="001B4D3E"/>
    <w:rsid w:val="001B4E23"/>
    <w:rsid w:val="001B506C"/>
    <w:rsid w:val="001B514F"/>
    <w:rsid w:val="001B538F"/>
    <w:rsid w:val="001B5483"/>
    <w:rsid w:val="001B5753"/>
    <w:rsid w:val="001B5980"/>
    <w:rsid w:val="001B5ADB"/>
    <w:rsid w:val="001B5E16"/>
    <w:rsid w:val="001B602A"/>
    <w:rsid w:val="001B6353"/>
    <w:rsid w:val="001B675B"/>
    <w:rsid w:val="001B6A1D"/>
    <w:rsid w:val="001B6BA3"/>
    <w:rsid w:val="001B6F6F"/>
    <w:rsid w:val="001B7194"/>
    <w:rsid w:val="001B74EE"/>
    <w:rsid w:val="001B7B25"/>
    <w:rsid w:val="001B7BE8"/>
    <w:rsid w:val="001B7BF1"/>
    <w:rsid w:val="001B7C65"/>
    <w:rsid w:val="001C006F"/>
    <w:rsid w:val="001C008B"/>
    <w:rsid w:val="001C0DC5"/>
    <w:rsid w:val="001C1516"/>
    <w:rsid w:val="001C1600"/>
    <w:rsid w:val="001C1D08"/>
    <w:rsid w:val="001C1E28"/>
    <w:rsid w:val="001C243A"/>
    <w:rsid w:val="001C2493"/>
    <w:rsid w:val="001C25C2"/>
    <w:rsid w:val="001C2BB2"/>
    <w:rsid w:val="001C2CD2"/>
    <w:rsid w:val="001C2D3D"/>
    <w:rsid w:val="001C2E71"/>
    <w:rsid w:val="001C30B3"/>
    <w:rsid w:val="001C3104"/>
    <w:rsid w:val="001C313E"/>
    <w:rsid w:val="001C3224"/>
    <w:rsid w:val="001C3389"/>
    <w:rsid w:val="001C3627"/>
    <w:rsid w:val="001C38E6"/>
    <w:rsid w:val="001C3A62"/>
    <w:rsid w:val="001C3EFC"/>
    <w:rsid w:val="001C3F18"/>
    <w:rsid w:val="001C4375"/>
    <w:rsid w:val="001C4638"/>
    <w:rsid w:val="001C47C5"/>
    <w:rsid w:val="001C48BF"/>
    <w:rsid w:val="001C4B37"/>
    <w:rsid w:val="001C5A2C"/>
    <w:rsid w:val="001C5B52"/>
    <w:rsid w:val="001C64DE"/>
    <w:rsid w:val="001C6B1B"/>
    <w:rsid w:val="001C6B7E"/>
    <w:rsid w:val="001C7322"/>
    <w:rsid w:val="001C749F"/>
    <w:rsid w:val="001C7652"/>
    <w:rsid w:val="001C7681"/>
    <w:rsid w:val="001C7B2E"/>
    <w:rsid w:val="001D00A5"/>
    <w:rsid w:val="001D029A"/>
    <w:rsid w:val="001D04BE"/>
    <w:rsid w:val="001D0A9D"/>
    <w:rsid w:val="001D0B1D"/>
    <w:rsid w:val="001D0B63"/>
    <w:rsid w:val="001D0DA8"/>
    <w:rsid w:val="001D108A"/>
    <w:rsid w:val="001D1136"/>
    <w:rsid w:val="001D1441"/>
    <w:rsid w:val="001D1552"/>
    <w:rsid w:val="001D15E7"/>
    <w:rsid w:val="001D1A56"/>
    <w:rsid w:val="001D1D83"/>
    <w:rsid w:val="001D2065"/>
    <w:rsid w:val="001D2105"/>
    <w:rsid w:val="001D2237"/>
    <w:rsid w:val="001D255C"/>
    <w:rsid w:val="001D2A3E"/>
    <w:rsid w:val="001D2AAA"/>
    <w:rsid w:val="001D2AC8"/>
    <w:rsid w:val="001D30D3"/>
    <w:rsid w:val="001D3720"/>
    <w:rsid w:val="001D389C"/>
    <w:rsid w:val="001D390D"/>
    <w:rsid w:val="001D3A19"/>
    <w:rsid w:val="001D3A72"/>
    <w:rsid w:val="001D3E7C"/>
    <w:rsid w:val="001D40B0"/>
    <w:rsid w:val="001D41F4"/>
    <w:rsid w:val="001D43CC"/>
    <w:rsid w:val="001D47BF"/>
    <w:rsid w:val="001D4FA5"/>
    <w:rsid w:val="001D5105"/>
    <w:rsid w:val="001D51B5"/>
    <w:rsid w:val="001D5334"/>
    <w:rsid w:val="001D544C"/>
    <w:rsid w:val="001D555A"/>
    <w:rsid w:val="001D57DD"/>
    <w:rsid w:val="001D57DE"/>
    <w:rsid w:val="001D5EFF"/>
    <w:rsid w:val="001D6526"/>
    <w:rsid w:val="001D665D"/>
    <w:rsid w:val="001D6707"/>
    <w:rsid w:val="001D6773"/>
    <w:rsid w:val="001D6F10"/>
    <w:rsid w:val="001D7421"/>
    <w:rsid w:val="001D74AD"/>
    <w:rsid w:val="001D79B0"/>
    <w:rsid w:val="001D7E3A"/>
    <w:rsid w:val="001E0098"/>
    <w:rsid w:val="001E00BC"/>
    <w:rsid w:val="001E03EF"/>
    <w:rsid w:val="001E081A"/>
    <w:rsid w:val="001E0CA9"/>
    <w:rsid w:val="001E0D54"/>
    <w:rsid w:val="001E12FE"/>
    <w:rsid w:val="001E1A1A"/>
    <w:rsid w:val="001E1BC2"/>
    <w:rsid w:val="001E1BE7"/>
    <w:rsid w:val="001E1F49"/>
    <w:rsid w:val="001E214A"/>
    <w:rsid w:val="001E219E"/>
    <w:rsid w:val="001E227D"/>
    <w:rsid w:val="001E23CF"/>
    <w:rsid w:val="001E2634"/>
    <w:rsid w:val="001E26A9"/>
    <w:rsid w:val="001E2834"/>
    <w:rsid w:val="001E2A89"/>
    <w:rsid w:val="001E3129"/>
    <w:rsid w:val="001E3315"/>
    <w:rsid w:val="001E3B0F"/>
    <w:rsid w:val="001E3DF4"/>
    <w:rsid w:val="001E482B"/>
    <w:rsid w:val="001E4B1E"/>
    <w:rsid w:val="001E4D43"/>
    <w:rsid w:val="001E50F7"/>
    <w:rsid w:val="001E52AB"/>
    <w:rsid w:val="001E53FD"/>
    <w:rsid w:val="001E57A0"/>
    <w:rsid w:val="001E5B06"/>
    <w:rsid w:val="001E5D62"/>
    <w:rsid w:val="001E5F67"/>
    <w:rsid w:val="001E660F"/>
    <w:rsid w:val="001E69EA"/>
    <w:rsid w:val="001E6BB2"/>
    <w:rsid w:val="001E6C29"/>
    <w:rsid w:val="001E6DD9"/>
    <w:rsid w:val="001E75CE"/>
    <w:rsid w:val="001E7849"/>
    <w:rsid w:val="001E78FF"/>
    <w:rsid w:val="001E7EA0"/>
    <w:rsid w:val="001F01C9"/>
    <w:rsid w:val="001F039E"/>
    <w:rsid w:val="001F0CA4"/>
    <w:rsid w:val="001F0D8A"/>
    <w:rsid w:val="001F11DC"/>
    <w:rsid w:val="001F153C"/>
    <w:rsid w:val="001F1856"/>
    <w:rsid w:val="001F1CAD"/>
    <w:rsid w:val="001F1D17"/>
    <w:rsid w:val="001F249C"/>
    <w:rsid w:val="001F24BE"/>
    <w:rsid w:val="001F25E0"/>
    <w:rsid w:val="001F2638"/>
    <w:rsid w:val="001F2799"/>
    <w:rsid w:val="001F3140"/>
    <w:rsid w:val="001F3241"/>
    <w:rsid w:val="001F3548"/>
    <w:rsid w:val="001F36FC"/>
    <w:rsid w:val="001F39F9"/>
    <w:rsid w:val="001F3DEF"/>
    <w:rsid w:val="001F4305"/>
    <w:rsid w:val="001F4AF6"/>
    <w:rsid w:val="001F4C95"/>
    <w:rsid w:val="001F4DCB"/>
    <w:rsid w:val="001F4EFA"/>
    <w:rsid w:val="001F4FD7"/>
    <w:rsid w:val="001F5107"/>
    <w:rsid w:val="001F5148"/>
    <w:rsid w:val="001F52B7"/>
    <w:rsid w:val="001F5649"/>
    <w:rsid w:val="001F5DF2"/>
    <w:rsid w:val="001F6498"/>
    <w:rsid w:val="001F66DB"/>
    <w:rsid w:val="001F6AF2"/>
    <w:rsid w:val="001F6E12"/>
    <w:rsid w:val="001F6E4B"/>
    <w:rsid w:val="001F701F"/>
    <w:rsid w:val="001F7A31"/>
    <w:rsid w:val="001F7BAC"/>
    <w:rsid w:val="001F7F19"/>
    <w:rsid w:val="001F7F7F"/>
    <w:rsid w:val="002003CC"/>
    <w:rsid w:val="002003F9"/>
    <w:rsid w:val="00200682"/>
    <w:rsid w:val="002006C2"/>
    <w:rsid w:val="00200918"/>
    <w:rsid w:val="00200DCB"/>
    <w:rsid w:val="00200DE3"/>
    <w:rsid w:val="00201255"/>
    <w:rsid w:val="00201357"/>
    <w:rsid w:val="0020136B"/>
    <w:rsid w:val="002016D7"/>
    <w:rsid w:val="00201D17"/>
    <w:rsid w:val="00201D54"/>
    <w:rsid w:val="00201E32"/>
    <w:rsid w:val="00201EA9"/>
    <w:rsid w:val="00202439"/>
    <w:rsid w:val="0020246F"/>
    <w:rsid w:val="002028E5"/>
    <w:rsid w:val="0020311A"/>
    <w:rsid w:val="00203221"/>
    <w:rsid w:val="0020324E"/>
    <w:rsid w:val="0020338C"/>
    <w:rsid w:val="00203DEE"/>
    <w:rsid w:val="002042C8"/>
    <w:rsid w:val="00204863"/>
    <w:rsid w:val="00204B1B"/>
    <w:rsid w:val="00204B6B"/>
    <w:rsid w:val="00204BC6"/>
    <w:rsid w:val="00204C14"/>
    <w:rsid w:val="002050E7"/>
    <w:rsid w:val="00205181"/>
    <w:rsid w:val="002052FE"/>
    <w:rsid w:val="00205413"/>
    <w:rsid w:val="00205652"/>
    <w:rsid w:val="00205722"/>
    <w:rsid w:val="0020591F"/>
    <w:rsid w:val="002059B3"/>
    <w:rsid w:val="00205A4A"/>
    <w:rsid w:val="00205B02"/>
    <w:rsid w:val="002064AC"/>
    <w:rsid w:val="002065B4"/>
    <w:rsid w:val="0020670C"/>
    <w:rsid w:val="002067A1"/>
    <w:rsid w:val="00206991"/>
    <w:rsid w:val="00206C08"/>
    <w:rsid w:val="002072BB"/>
    <w:rsid w:val="002072D8"/>
    <w:rsid w:val="002078F4"/>
    <w:rsid w:val="00207B1C"/>
    <w:rsid w:val="00207D2A"/>
    <w:rsid w:val="002101AF"/>
    <w:rsid w:val="002105D3"/>
    <w:rsid w:val="002105F8"/>
    <w:rsid w:val="002108B9"/>
    <w:rsid w:val="002109FD"/>
    <w:rsid w:val="00210B04"/>
    <w:rsid w:val="00210C88"/>
    <w:rsid w:val="00210E37"/>
    <w:rsid w:val="00210F51"/>
    <w:rsid w:val="00210FD9"/>
    <w:rsid w:val="002113E9"/>
    <w:rsid w:val="00211419"/>
    <w:rsid w:val="00211433"/>
    <w:rsid w:val="0021171F"/>
    <w:rsid w:val="00211BCD"/>
    <w:rsid w:val="00211D9B"/>
    <w:rsid w:val="00211E3D"/>
    <w:rsid w:val="002123CB"/>
    <w:rsid w:val="002129A6"/>
    <w:rsid w:val="00212BCE"/>
    <w:rsid w:val="00213040"/>
    <w:rsid w:val="00213235"/>
    <w:rsid w:val="00213450"/>
    <w:rsid w:val="0021361B"/>
    <w:rsid w:val="002137B2"/>
    <w:rsid w:val="00213955"/>
    <w:rsid w:val="00213F60"/>
    <w:rsid w:val="00213FD5"/>
    <w:rsid w:val="0021403B"/>
    <w:rsid w:val="00214573"/>
    <w:rsid w:val="00214762"/>
    <w:rsid w:val="00214B17"/>
    <w:rsid w:val="00214DC2"/>
    <w:rsid w:val="002150C2"/>
    <w:rsid w:val="00215687"/>
    <w:rsid w:val="00215EB4"/>
    <w:rsid w:val="00215EDF"/>
    <w:rsid w:val="00216ACD"/>
    <w:rsid w:val="00216BCA"/>
    <w:rsid w:val="00216C7B"/>
    <w:rsid w:val="00216ED1"/>
    <w:rsid w:val="00216F20"/>
    <w:rsid w:val="00216F74"/>
    <w:rsid w:val="002170CE"/>
    <w:rsid w:val="0021719B"/>
    <w:rsid w:val="0021747D"/>
    <w:rsid w:val="00217C1B"/>
    <w:rsid w:val="00217D9A"/>
    <w:rsid w:val="00217E1B"/>
    <w:rsid w:val="00217F20"/>
    <w:rsid w:val="002200A4"/>
    <w:rsid w:val="00220B75"/>
    <w:rsid w:val="00220BE1"/>
    <w:rsid w:val="00220C65"/>
    <w:rsid w:val="00220D50"/>
    <w:rsid w:val="00220DEF"/>
    <w:rsid w:val="00220E22"/>
    <w:rsid w:val="00220FC9"/>
    <w:rsid w:val="00221042"/>
    <w:rsid w:val="00221266"/>
    <w:rsid w:val="002212D1"/>
    <w:rsid w:val="002215E3"/>
    <w:rsid w:val="002219A3"/>
    <w:rsid w:val="00221A2D"/>
    <w:rsid w:val="00221BDA"/>
    <w:rsid w:val="00221F60"/>
    <w:rsid w:val="002222B9"/>
    <w:rsid w:val="00222439"/>
    <w:rsid w:val="00222647"/>
    <w:rsid w:val="002227DF"/>
    <w:rsid w:val="00222969"/>
    <w:rsid w:val="002229F6"/>
    <w:rsid w:val="00222A8C"/>
    <w:rsid w:val="00222B32"/>
    <w:rsid w:val="00222C97"/>
    <w:rsid w:val="002233A7"/>
    <w:rsid w:val="0022349B"/>
    <w:rsid w:val="002235ED"/>
    <w:rsid w:val="002239D2"/>
    <w:rsid w:val="00223C3E"/>
    <w:rsid w:val="00223C68"/>
    <w:rsid w:val="00223CB1"/>
    <w:rsid w:val="002242F4"/>
    <w:rsid w:val="002244F5"/>
    <w:rsid w:val="002247D9"/>
    <w:rsid w:val="00224CE2"/>
    <w:rsid w:val="002250F0"/>
    <w:rsid w:val="002253B3"/>
    <w:rsid w:val="00225483"/>
    <w:rsid w:val="00225928"/>
    <w:rsid w:val="00225CC5"/>
    <w:rsid w:val="00226081"/>
    <w:rsid w:val="00226212"/>
    <w:rsid w:val="002263AF"/>
    <w:rsid w:val="002264FD"/>
    <w:rsid w:val="0022679C"/>
    <w:rsid w:val="002267F0"/>
    <w:rsid w:val="00226A32"/>
    <w:rsid w:val="00226E1F"/>
    <w:rsid w:val="00226EF2"/>
    <w:rsid w:val="002270DA"/>
    <w:rsid w:val="002270F2"/>
    <w:rsid w:val="00227253"/>
    <w:rsid w:val="00227BBF"/>
    <w:rsid w:val="00227E2A"/>
    <w:rsid w:val="00230071"/>
    <w:rsid w:val="00230649"/>
    <w:rsid w:val="00230B38"/>
    <w:rsid w:val="00230D8E"/>
    <w:rsid w:val="00230DAE"/>
    <w:rsid w:val="00230E39"/>
    <w:rsid w:val="00231121"/>
    <w:rsid w:val="00231383"/>
    <w:rsid w:val="00231562"/>
    <w:rsid w:val="002315B5"/>
    <w:rsid w:val="00231788"/>
    <w:rsid w:val="00231A19"/>
    <w:rsid w:val="00231C1A"/>
    <w:rsid w:val="00231CEE"/>
    <w:rsid w:val="00231F28"/>
    <w:rsid w:val="00232048"/>
    <w:rsid w:val="00232612"/>
    <w:rsid w:val="0023268A"/>
    <w:rsid w:val="0023276C"/>
    <w:rsid w:val="002328C7"/>
    <w:rsid w:val="00232E35"/>
    <w:rsid w:val="002333C9"/>
    <w:rsid w:val="002334F7"/>
    <w:rsid w:val="002338C2"/>
    <w:rsid w:val="00233C94"/>
    <w:rsid w:val="00233DF9"/>
    <w:rsid w:val="00233ED8"/>
    <w:rsid w:val="00233F96"/>
    <w:rsid w:val="00233FED"/>
    <w:rsid w:val="0023426F"/>
    <w:rsid w:val="00234675"/>
    <w:rsid w:val="00234959"/>
    <w:rsid w:val="00235587"/>
    <w:rsid w:val="002355A0"/>
    <w:rsid w:val="002356BA"/>
    <w:rsid w:val="0023589E"/>
    <w:rsid w:val="00235B15"/>
    <w:rsid w:val="00235F70"/>
    <w:rsid w:val="00235F7D"/>
    <w:rsid w:val="00235FC4"/>
    <w:rsid w:val="00236474"/>
    <w:rsid w:val="002365F1"/>
    <w:rsid w:val="002369FC"/>
    <w:rsid w:val="00236C10"/>
    <w:rsid w:val="00236D41"/>
    <w:rsid w:val="00236E22"/>
    <w:rsid w:val="00237587"/>
    <w:rsid w:val="00237836"/>
    <w:rsid w:val="0023786A"/>
    <w:rsid w:val="00237E2E"/>
    <w:rsid w:val="002401DB"/>
    <w:rsid w:val="002404BA"/>
    <w:rsid w:val="002409BA"/>
    <w:rsid w:val="00240A28"/>
    <w:rsid w:val="00240AD8"/>
    <w:rsid w:val="00240DB3"/>
    <w:rsid w:val="00240E15"/>
    <w:rsid w:val="00240E3E"/>
    <w:rsid w:val="00240F85"/>
    <w:rsid w:val="002412B6"/>
    <w:rsid w:val="002413F5"/>
    <w:rsid w:val="00241A6A"/>
    <w:rsid w:val="00242346"/>
    <w:rsid w:val="00242427"/>
    <w:rsid w:val="00242803"/>
    <w:rsid w:val="00242808"/>
    <w:rsid w:val="00242FF0"/>
    <w:rsid w:val="002431D7"/>
    <w:rsid w:val="00243930"/>
    <w:rsid w:val="00243D6F"/>
    <w:rsid w:val="00244461"/>
    <w:rsid w:val="00244726"/>
    <w:rsid w:val="00244BD2"/>
    <w:rsid w:val="00244C68"/>
    <w:rsid w:val="00244D28"/>
    <w:rsid w:val="00244D6A"/>
    <w:rsid w:val="00244F42"/>
    <w:rsid w:val="00244F86"/>
    <w:rsid w:val="002451E3"/>
    <w:rsid w:val="00245421"/>
    <w:rsid w:val="002455E3"/>
    <w:rsid w:val="00245840"/>
    <w:rsid w:val="002462C1"/>
    <w:rsid w:val="002462D6"/>
    <w:rsid w:val="002463AA"/>
    <w:rsid w:val="002465E5"/>
    <w:rsid w:val="00246D3F"/>
    <w:rsid w:val="00246DC6"/>
    <w:rsid w:val="00247063"/>
    <w:rsid w:val="002473A8"/>
    <w:rsid w:val="002477DF"/>
    <w:rsid w:val="00247F81"/>
    <w:rsid w:val="0025008F"/>
    <w:rsid w:val="0025012A"/>
    <w:rsid w:val="0025045A"/>
    <w:rsid w:val="00250766"/>
    <w:rsid w:val="0025083A"/>
    <w:rsid w:val="002516A6"/>
    <w:rsid w:val="002516D6"/>
    <w:rsid w:val="0025171B"/>
    <w:rsid w:val="00251C6F"/>
    <w:rsid w:val="00252A61"/>
    <w:rsid w:val="00252FFD"/>
    <w:rsid w:val="00253049"/>
    <w:rsid w:val="0025311F"/>
    <w:rsid w:val="00253255"/>
    <w:rsid w:val="002535E2"/>
    <w:rsid w:val="00253813"/>
    <w:rsid w:val="0025393B"/>
    <w:rsid w:val="00254307"/>
    <w:rsid w:val="0025456B"/>
    <w:rsid w:val="002546C7"/>
    <w:rsid w:val="00254754"/>
    <w:rsid w:val="0025496E"/>
    <w:rsid w:val="00254DAD"/>
    <w:rsid w:val="00254DC2"/>
    <w:rsid w:val="00254EF7"/>
    <w:rsid w:val="002555D0"/>
    <w:rsid w:val="0025561D"/>
    <w:rsid w:val="002556C5"/>
    <w:rsid w:val="00255782"/>
    <w:rsid w:val="002562B6"/>
    <w:rsid w:val="00256427"/>
    <w:rsid w:val="00256A40"/>
    <w:rsid w:val="002570DD"/>
    <w:rsid w:val="0025728D"/>
    <w:rsid w:val="00257357"/>
    <w:rsid w:val="0025740C"/>
    <w:rsid w:val="00257A80"/>
    <w:rsid w:val="00257B90"/>
    <w:rsid w:val="00257BB3"/>
    <w:rsid w:val="00260253"/>
    <w:rsid w:val="002604CF"/>
    <w:rsid w:val="00260531"/>
    <w:rsid w:val="00260C35"/>
    <w:rsid w:val="00260DA8"/>
    <w:rsid w:val="00260FDE"/>
    <w:rsid w:val="00261572"/>
    <w:rsid w:val="0026179F"/>
    <w:rsid w:val="00261A36"/>
    <w:rsid w:val="00261A9E"/>
    <w:rsid w:val="00261ACA"/>
    <w:rsid w:val="00261BEC"/>
    <w:rsid w:val="00261C94"/>
    <w:rsid w:val="00261E2F"/>
    <w:rsid w:val="00261EE2"/>
    <w:rsid w:val="00261F30"/>
    <w:rsid w:val="002620B4"/>
    <w:rsid w:val="0026228D"/>
    <w:rsid w:val="002625BA"/>
    <w:rsid w:val="00262659"/>
    <w:rsid w:val="00262C83"/>
    <w:rsid w:val="00262D29"/>
    <w:rsid w:val="0026308F"/>
    <w:rsid w:val="00263320"/>
    <w:rsid w:val="002633A2"/>
    <w:rsid w:val="002639E2"/>
    <w:rsid w:val="00263A16"/>
    <w:rsid w:val="00263AFA"/>
    <w:rsid w:val="00263B73"/>
    <w:rsid w:val="00263BF0"/>
    <w:rsid w:val="00263D32"/>
    <w:rsid w:val="00263F97"/>
    <w:rsid w:val="002644ED"/>
    <w:rsid w:val="002649BC"/>
    <w:rsid w:val="00264C03"/>
    <w:rsid w:val="00264DFC"/>
    <w:rsid w:val="00265318"/>
    <w:rsid w:val="0026535F"/>
    <w:rsid w:val="0026598A"/>
    <w:rsid w:val="002659CD"/>
    <w:rsid w:val="00265E44"/>
    <w:rsid w:val="00265EF9"/>
    <w:rsid w:val="00265F0A"/>
    <w:rsid w:val="00265F36"/>
    <w:rsid w:val="002665DD"/>
    <w:rsid w:val="00267100"/>
    <w:rsid w:val="0026721A"/>
    <w:rsid w:val="00267604"/>
    <w:rsid w:val="00267B2B"/>
    <w:rsid w:val="00270113"/>
    <w:rsid w:val="0027023A"/>
    <w:rsid w:val="0027038F"/>
    <w:rsid w:val="00270439"/>
    <w:rsid w:val="00270632"/>
    <w:rsid w:val="00270638"/>
    <w:rsid w:val="002709B2"/>
    <w:rsid w:val="00270CDF"/>
    <w:rsid w:val="00270FA8"/>
    <w:rsid w:val="002712F2"/>
    <w:rsid w:val="00271691"/>
    <w:rsid w:val="00271EB4"/>
    <w:rsid w:val="0027209D"/>
    <w:rsid w:val="00272291"/>
    <w:rsid w:val="002724D1"/>
    <w:rsid w:val="00272550"/>
    <w:rsid w:val="0027273F"/>
    <w:rsid w:val="00272863"/>
    <w:rsid w:val="0027364D"/>
    <w:rsid w:val="00273976"/>
    <w:rsid w:val="00273CB8"/>
    <w:rsid w:val="00274254"/>
    <w:rsid w:val="0027463B"/>
    <w:rsid w:val="00274BF3"/>
    <w:rsid w:val="0027533E"/>
    <w:rsid w:val="00275352"/>
    <w:rsid w:val="002753B8"/>
    <w:rsid w:val="00275C7C"/>
    <w:rsid w:val="00275C7F"/>
    <w:rsid w:val="00275D59"/>
    <w:rsid w:val="00275E2B"/>
    <w:rsid w:val="00275F15"/>
    <w:rsid w:val="00275FB4"/>
    <w:rsid w:val="00275FC6"/>
    <w:rsid w:val="002763F1"/>
    <w:rsid w:val="0027646F"/>
    <w:rsid w:val="00276A45"/>
    <w:rsid w:val="00277366"/>
    <w:rsid w:val="00277588"/>
    <w:rsid w:val="00277690"/>
    <w:rsid w:val="00277B02"/>
    <w:rsid w:val="00277C35"/>
    <w:rsid w:val="00277EDE"/>
    <w:rsid w:val="00277FBB"/>
    <w:rsid w:val="002802A9"/>
    <w:rsid w:val="00280656"/>
    <w:rsid w:val="0028149F"/>
    <w:rsid w:val="0028163D"/>
    <w:rsid w:val="00281681"/>
    <w:rsid w:val="0028202A"/>
    <w:rsid w:val="0028225C"/>
    <w:rsid w:val="002822E0"/>
    <w:rsid w:val="0028259E"/>
    <w:rsid w:val="00282857"/>
    <w:rsid w:val="00282AAA"/>
    <w:rsid w:val="00282BB6"/>
    <w:rsid w:val="00283100"/>
    <w:rsid w:val="002834A8"/>
    <w:rsid w:val="00283778"/>
    <w:rsid w:val="00283DE2"/>
    <w:rsid w:val="00283E9D"/>
    <w:rsid w:val="00284177"/>
    <w:rsid w:val="0028427C"/>
    <w:rsid w:val="00284452"/>
    <w:rsid w:val="002844D7"/>
    <w:rsid w:val="00284959"/>
    <w:rsid w:val="00284960"/>
    <w:rsid w:val="00284B88"/>
    <w:rsid w:val="00284F04"/>
    <w:rsid w:val="00285103"/>
    <w:rsid w:val="0028513C"/>
    <w:rsid w:val="0028525C"/>
    <w:rsid w:val="00285418"/>
    <w:rsid w:val="0028585D"/>
    <w:rsid w:val="002858AC"/>
    <w:rsid w:val="00285E46"/>
    <w:rsid w:val="002867ED"/>
    <w:rsid w:val="002868F3"/>
    <w:rsid w:val="00286AA1"/>
    <w:rsid w:val="00286CAA"/>
    <w:rsid w:val="00286F01"/>
    <w:rsid w:val="002871FF"/>
    <w:rsid w:val="0028738B"/>
    <w:rsid w:val="00287641"/>
    <w:rsid w:val="00287855"/>
    <w:rsid w:val="002879E6"/>
    <w:rsid w:val="00287AEE"/>
    <w:rsid w:val="00287B67"/>
    <w:rsid w:val="00287DDD"/>
    <w:rsid w:val="00290730"/>
    <w:rsid w:val="00290AEB"/>
    <w:rsid w:val="00290F7E"/>
    <w:rsid w:val="0029130B"/>
    <w:rsid w:val="00291350"/>
    <w:rsid w:val="0029145B"/>
    <w:rsid w:val="002916A9"/>
    <w:rsid w:val="00291DE5"/>
    <w:rsid w:val="00291F2D"/>
    <w:rsid w:val="00291F47"/>
    <w:rsid w:val="00292041"/>
    <w:rsid w:val="002922EE"/>
    <w:rsid w:val="00292803"/>
    <w:rsid w:val="0029286C"/>
    <w:rsid w:val="002928C8"/>
    <w:rsid w:val="00292C24"/>
    <w:rsid w:val="00292D59"/>
    <w:rsid w:val="00292DB7"/>
    <w:rsid w:val="00292E5A"/>
    <w:rsid w:val="00293168"/>
    <w:rsid w:val="00293304"/>
    <w:rsid w:val="002933A3"/>
    <w:rsid w:val="00293545"/>
    <w:rsid w:val="00294065"/>
    <w:rsid w:val="002940B2"/>
    <w:rsid w:val="002943F5"/>
    <w:rsid w:val="002947DD"/>
    <w:rsid w:val="00294951"/>
    <w:rsid w:val="00294B0E"/>
    <w:rsid w:val="00294C0E"/>
    <w:rsid w:val="00294D9A"/>
    <w:rsid w:val="00294E4F"/>
    <w:rsid w:val="00294EDF"/>
    <w:rsid w:val="002954A5"/>
    <w:rsid w:val="00295C9D"/>
    <w:rsid w:val="00295CD2"/>
    <w:rsid w:val="002968DE"/>
    <w:rsid w:val="00296965"/>
    <w:rsid w:val="002969A4"/>
    <w:rsid w:val="002969BE"/>
    <w:rsid w:val="00296A0A"/>
    <w:rsid w:val="00296ED6"/>
    <w:rsid w:val="002974A8"/>
    <w:rsid w:val="00297DF8"/>
    <w:rsid w:val="00297F39"/>
    <w:rsid w:val="002A036E"/>
    <w:rsid w:val="002A0383"/>
    <w:rsid w:val="002A03FD"/>
    <w:rsid w:val="002A04F6"/>
    <w:rsid w:val="002A0669"/>
    <w:rsid w:val="002A0721"/>
    <w:rsid w:val="002A0936"/>
    <w:rsid w:val="002A0C6C"/>
    <w:rsid w:val="002A0CC6"/>
    <w:rsid w:val="002A0D02"/>
    <w:rsid w:val="002A0D26"/>
    <w:rsid w:val="002A0E14"/>
    <w:rsid w:val="002A0F55"/>
    <w:rsid w:val="002A138A"/>
    <w:rsid w:val="002A1541"/>
    <w:rsid w:val="002A1650"/>
    <w:rsid w:val="002A1706"/>
    <w:rsid w:val="002A18D8"/>
    <w:rsid w:val="002A1B50"/>
    <w:rsid w:val="002A1C4B"/>
    <w:rsid w:val="002A1C70"/>
    <w:rsid w:val="002A1F4A"/>
    <w:rsid w:val="002A2035"/>
    <w:rsid w:val="002A22EF"/>
    <w:rsid w:val="002A2653"/>
    <w:rsid w:val="002A27FF"/>
    <w:rsid w:val="002A2945"/>
    <w:rsid w:val="002A2BCE"/>
    <w:rsid w:val="002A308B"/>
    <w:rsid w:val="002A3180"/>
    <w:rsid w:val="002A31F2"/>
    <w:rsid w:val="002A3333"/>
    <w:rsid w:val="002A406D"/>
    <w:rsid w:val="002A4762"/>
    <w:rsid w:val="002A4830"/>
    <w:rsid w:val="002A4ABF"/>
    <w:rsid w:val="002A4D8C"/>
    <w:rsid w:val="002A55BC"/>
    <w:rsid w:val="002A5733"/>
    <w:rsid w:val="002A594D"/>
    <w:rsid w:val="002A596F"/>
    <w:rsid w:val="002A5A39"/>
    <w:rsid w:val="002A5BF7"/>
    <w:rsid w:val="002A6136"/>
    <w:rsid w:val="002A6180"/>
    <w:rsid w:val="002A63BC"/>
    <w:rsid w:val="002A686B"/>
    <w:rsid w:val="002A6A26"/>
    <w:rsid w:val="002A6BBB"/>
    <w:rsid w:val="002A6F20"/>
    <w:rsid w:val="002A6F8E"/>
    <w:rsid w:val="002A7463"/>
    <w:rsid w:val="002A74B3"/>
    <w:rsid w:val="002A768E"/>
    <w:rsid w:val="002A79AB"/>
    <w:rsid w:val="002A7BC0"/>
    <w:rsid w:val="002A7CDA"/>
    <w:rsid w:val="002A7EF8"/>
    <w:rsid w:val="002A7F75"/>
    <w:rsid w:val="002B05C0"/>
    <w:rsid w:val="002B0629"/>
    <w:rsid w:val="002B0762"/>
    <w:rsid w:val="002B0B0E"/>
    <w:rsid w:val="002B0F2B"/>
    <w:rsid w:val="002B108E"/>
    <w:rsid w:val="002B1C7A"/>
    <w:rsid w:val="002B1DED"/>
    <w:rsid w:val="002B201A"/>
    <w:rsid w:val="002B23C6"/>
    <w:rsid w:val="002B27F1"/>
    <w:rsid w:val="002B295B"/>
    <w:rsid w:val="002B2985"/>
    <w:rsid w:val="002B2A14"/>
    <w:rsid w:val="002B2C7E"/>
    <w:rsid w:val="002B32DF"/>
    <w:rsid w:val="002B3406"/>
    <w:rsid w:val="002B384B"/>
    <w:rsid w:val="002B392C"/>
    <w:rsid w:val="002B3A7C"/>
    <w:rsid w:val="002B3E65"/>
    <w:rsid w:val="002B3F37"/>
    <w:rsid w:val="002B43A2"/>
    <w:rsid w:val="002B43A9"/>
    <w:rsid w:val="002B4408"/>
    <w:rsid w:val="002B4448"/>
    <w:rsid w:val="002B463C"/>
    <w:rsid w:val="002B4AF0"/>
    <w:rsid w:val="002B4C6C"/>
    <w:rsid w:val="002B50A3"/>
    <w:rsid w:val="002B5138"/>
    <w:rsid w:val="002B5504"/>
    <w:rsid w:val="002B5A30"/>
    <w:rsid w:val="002B5D72"/>
    <w:rsid w:val="002B5DD1"/>
    <w:rsid w:val="002B5F7A"/>
    <w:rsid w:val="002B636C"/>
    <w:rsid w:val="002B63AE"/>
    <w:rsid w:val="002B66F2"/>
    <w:rsid w:val="002B6BAA"/>
    <w:rsid w:val="002B6C51"/>
    <w:rsid w:val="002B6E6F"/>
    <w:rsid w:val="002B6EC3"/>
    <w:rsid w:val="002B7041"/>
    <w:rsid w:val="002B7754"/>
    <w:rsid w:val="002B77E6"/>
    <w:rsid w:val="002B7899"/>
    <w:rsid w:val="002B7E87"/>
    <w:rsid w:val="002C0404"/>
    <w:rsid w:val="002C06DE"/>
    <w:rsid w:val="002C09B9"/>
    <w:rsid w:val="002C0DE1"/>
    <w:rsid w:val="002C0E30"/>
    <w:rsid w:val="002C0EF3"/>
    <w:rsid w:val="002C0F4A"/>
    <w:rsid w:val="002C1353"/>
    <w:rsid w:val="002C22AC"/>
    <w:rsid w:val="002C2401"/>
    <w:rsid w:val="002C24A6"/>
    <w:rsid w:val="002C25DD"/>
    <w:rsid w:val="002C278B"/>
    <w:rsid w:val="002C2C98"/>
    <w:rsid w:val="002C2E9E"/>
    <w:rsid w:val="002C2EEA"/>
    <w:rsid w:val="002C3037"/>
    <w:rsid w:val="002C3237"/>
    <w:rsid w:val="002C3C37"/>
    <w:rsid w:val="002C3CDA"/>
    <w:rsid w:val="002C3D6A"/>
    <w:rsid w:val="002C3F50"/>
    <w:rsid w:val="002C404D"/>
    <w:rsid w:val="002C41F3"/>
    <w:rsid w:val="002C43A1"/>
    <w:rsid w:val="002C44B5"/>
    <w:rsid w:val="002C452B"/>
    <w:rsid w:val="002C4818"/>
    <w:rsid w:val="002C4B5A"/>
    <w:rsid w:val="002C4BF6"/>
    <w:rsid w:val="002C4DD2"/>
    <w:rsid w:val="002C50BF"/>
    <w:rsid w:val="002C50F5"/>
    <w:rsid w:val="002C51EE"/>
    <w:rsid w:val="002C5542"/>
    <w:rsid w:val="002C584C"/>
    <w:rsid w:val="002C59A6"/>
    <w:rsid w:val="002C5D11"/>
    <w:rsid w:val="002C61DC"/>
    <w:rsid w:val="002C641A"/>
    <w:rsid w:val="002C69FE"/>
    <w:rsid w:val="002C6A3F"/>
    <w:rsid w:val="002C6A81"/>
    <w:rsid w:val="002C6B69"/>
    <w:rsid w:val="002C6E44"/>
    <w:rsid w:val="002C6E8C"/>
    <w:rsid w:val="002C6EB0"/>
    <w:rsid w:val="002C71D2"/>
    <w:rsid w:val="002C734E"/>
    <w:rsid w:val="002C759B"/>
    <w:rsid w:val="002C78D5"/>
    <w:rsid w:val="002C7A56"/>
    <w:rsid w:val="002C7C56"/>
    <w:rsid w:val="002D00BA"/>
    <w:rsid w:val="002D03F4"/>
    <w:rsid w:val="002D0500"/>
    <w:rsid w:val="002D07A5"/>
    <w:rsid w:val="002D08BB"/>
    <w:rsid w:val="002D0A6A"/>
    <w:rsid w:val="002D0B0C"/>
    <w:rsid w:val="002D14E7"/>
    <w:rsid w:val="002D1517"/>
    <w:rsid w:val="002D1583"/>
    <w:rsid w:val="002D177A"/>
    <w:rsid w:val="002D18EF"/>
    <w:rsid w:val="002D1A47"/>
    <w:rsid w:val="002D1C1F"/>
    <w:rsid w:val="002D1F1D"/>
    <w:rsid w:val="002D2042"/>
    <w:rsid w:val="002D20B5"/>
    <w:rsid w:val="002D2DD0"/>
    <w:rsid w:val="002D2F06"/>
    <w:rsid w:val="002D2F7B"/>
    <w:rsid w:val="002D3037"/>
    <w:rsid w:val="002D3485"/>
    <w:rsid w:val="002D364A"/>
    <w:rsid w:val="002D380D"/>
    <w:rsid w:val="002D395D"/>
    <w:rsid w:val="002D3C3F"/>
    <w:rsid w:val="002D3E4F"/>
    <w:rsid w:val="002D40B4"/>
    <w:rsid w:val="002D50C8"/>
    <w:rsid w:val="002D516D"/>
    <w:rsid w:val="002D598F"/>
    <w:rsid w:val="002D5F19"/>
    <w:rsid w:val="002D6704"/>
    <w:rsid w:val="002D6A71"/>
    <w:rsid w:val="002D7478"/>
    <w:rsid w:val="002D770F"/>
    <w:rsid w:val="002D7BFA"/>
    <w:rsid w:val="002D7CCD"/>
    <w:rsid w:val="002E0114"/>
    <w:rsid w:val="002E0397"/>
    <w:rsid w:val="002E0796"/>
    <w:rsid w:val="002E091E"/>
    <w:rsid w:val="002E0A96"/>
    <w:rsid w:val="002E0B56"/>
    <w:rsid w:val="002E0E48"/>
    <w:rsid w:val="002E0F47"/>
    <w:rsid w:val="002E1343"/>
    <w:rsid w:val="002E14E5"/>
    <w:rsid w:val="002E179B"/>
    <w:rsid w:val="002E1F62"/>
    <w:rsid w:val="002E22FE"/>
    <w:rsid w:val="002E2504"/>
    <w:rsid w:val="002E2737"/>
    <w:rsid w:val="002E2AE2"/>
    <w:rsid w:val="002E2BDB"/>
    <w:rsid w:val="002E2CFF"/>
    <w:rsid w:val="002E2E0D"/>
    <w:rsid w:val="002E2E5B"/>
    <w:rsid w:val="002E2FA9"/>
    <w:rsid w:val="002E3056"/>
    <w:rsid w:val="002E32CF"/>
    <w:rsid w:val="002E34E4"/>
    <w:rsid w:val="002E3618"/>
    <w:rsid w:val="002E3C67"/>
    <w:rsid w:val="002E4545"/>
    <w:rsid w:val="002E46E1"/>
    <w:rsid w:val="002E4857"/>
    <w:rsid w:val="002E4A3B"/>
    <w:rsid w:val="002E4D50"/>
    <w:rsid w:val="002E4F26"/>
    <w:rsid w:val="002E4FF8"/>
    <w:rsid w:val="002E50D0"/>
    <w:rsid w:val="002E520A"/>
    <w:rsid w:val="002E5221"/>
    <w:rsid w:val="002E5529"/>
    <w:rsid w:val="002E56BB"/>
    <w:rsid w:val="002E56BD"/>
    <w:rsid w:val="002E5822"/>
    <w:rsid w:val="002E6159"/>
    <w:rsid w:val="002E6471"/>
    <w:rsid w:val="002E6603"/>
    <w:rsid w:val="002E6CF2"/>
    <w:rsid w:val="002E75AC"/>
    <w:rsid w:val="002E7824"/>
    <w:rsid w:val="002E7953"/>
    <w:rsid w:val="002E7A4A"/>
    <w:rsid w:val="002E7E6E"/>
    <w:rsid w:val="002E7F1A"/>
    <w:rsid w:val="002F0747"/>
    <w:rsid w:val="002F0DC7"/>
    <w:rsid w:val="002F1267"/>
    <w:rsid w:val="002F1588"/>
    <w:rsid w:val="002F1593"/>
    <w:rsid w:val="002F15DB"/>
    <w:rsid w:val="002F1ABE"/>
    <w:rsid w:val="002F1C34"/>
    <w:rsid w:val="002F1D74"/>
    <w:rsid w:val="002F200E"/>
    <w:rsid w:val="002F202A"/>
    <w:rsid w:val="002F2619"/>
    <w:rsid w:val="002F2686"/>
    <w:rsid w:val="002F2970"/>
    <w:rsid w:val="002F2998"/>
    <w:rsid w:val="002F2B38"/>
    <w:rsid w:val="002F2D73"/>
    <w:rsid w:val="002F3265"/>
    <w:rsid w:val="002F378E"/>
    <w:rsid w:val="002F37A6"/>
    <w:rsid w:val="002F3C4F"/>
    <w:rsid w:val="002F4008"/>
    <w:rsid w:val="002F4118"/>
    <w:rsid w:val="002F4429"/>
    <w:rsid w:val="002F45A9"/>
    <w:rsid w:val="002F45B0"/>
    <w:rsid w:val="002F46C5"/>
    <w:rsid w:val="002F46E8"/>
    <w:rsid w:val="002F4750"/>
    <w:rsid w:val="002F4A06"/>
    <w:rsid w:val="002F4BAA"/>
    <w:rsid w:val="002F4D6A"/>
    <w:rsid w:val="002F4F43"/>
    <w:rsid w:val="002F5312"/>
    <w:rsid w:val="002F5580"/>
    <w:rsid w:val="002F5626"/>
    <w:rsid w:val="002F59AD"/>
    <w:rsid w:val="002F5A75"/>
    <w:rsid w:val="002F6841"/>
    <w:rsid w:val="002F68E6"/>
    <w:rsid w:val="002F69B5"/>
    <w:rsid w:val="002F7610"/>
    <w:rsid w:val="002F7F4C"/>
    <w:rsid w:val="00300082"/>
    <w:rsid w:val="003001A5"/>
    <w:rsid w:val="0030037A"/>
    <w:rsid w:val="0030075E"/>
    <w:rsid w:val="0030088E"/>
    <w:rsid w:val="00300CD1"/>
    <w:rsid w:val="00301196"/>
    <w:rsid w:val="00301282"/>
    <w:rsid w:val="003014DA"/>
    <w:rsid w:val="0030151B"/>
    <w:rsid w:val="00301A8E"/>
    <w:rsid w:val="00301B59"/>
    <w:rsid w:val="003022DA"/>
    <w:rsid w:val="00302507"/>
    <w:rsid w:val="00302605"/>
    <w:rsid w:val="0030283E"/>
    <w:rsid w:val="00303157"/>
    <w:rsid w:val="003031EB"/>
    <w:rsid w:val="00303330"/>
    <w:rsid w:val="0030340F"/>
    <w:rsid w:val="00303488"/>
    <w:rsid w:val="00303552"/>
    <w:rsid w:val="003039AC"/>
    <w:rsid w:val="00303CD1"/>
    <w:rsid w:val="00304251"/>
    <w:rsid w:val="003042B3"/>
    <w:rsid w:val="00304412"/>
    <w:rsid w:val="0030449C"/>
    <w:rsid w:val="00304D25"/>
    <w:rsid w:val="00305370"/>
    <w:rsid w:val="00305610"/>
    <w:rsid w:val="00305667"/>
    <w:rsid w:val="00305746"/>
    <w:rsid w:val="003059FC"/>
    <w:rsid w:val="00305A76"/>
    <w:rsid w:val="003061BA"/>
    <w:rsid w:val="003070B0"/>
    <w:rsid w:val="003074DC"/>
    <w:rsid w:val="00307526"/>
    <w:rsid w:val="003076D9"/>
    <w:rsid w:val="00307BEA"/>
    <w:rsid w:val="00307C45"/>
    <w:rsid w:val="00310819"/>
    <w:rsid w:val="003108F2"/>
    <w:rsid w:val="00310E6A"/>
    <w:rsid w:val="003110A2"/>
    <w:rsid w:val="00311217"/>
    <w:rsid w:val="003114E0"/>
    <w:rsid w:val="0031155E"/>
    <w:rsid w:val="00311AE9"/>
    <w:rsid w:val="00311AF8"/>
    <w:rsid w:val="003121E7"/>
    <w:rsid w:val="00312769"/>
    <w:rsid w:val="0031280C"/>
    <w:rsid w:val="00312A1B"/>
    <w:rsid w:val="00312DE9"/>
    <w:rsid w:val="00312F46"/>
    <w:rsid w:val="003133C4"/>
    <w:rsid w:val="0031355C"/>
    <w:rsid w:val="003135F8"/>
    <w:rsid w:val="00313EBC"/>
    <w:rsid w:val="00313FF2"/>
    <w:rsid w:val="003143DC"/>
    <w:rsid w:val="003144A9"/>
    <w:rsid w:val="0031472A"/>
    <w:rsid w:val="00314787"/>
    <w:rsid w:val="00314B00"/>
    <w:rsid w:val="00314D34"/>
    <w:rsid w:val="0031518D"/>
    <w:rsid w:val="00315556"/>
    <w:rsid w:val="00315563"/>
    <w:rsid w:val="00315D24"/>
    <w:rsid w:val="00316055"/>
    <w:rsid w:val="0031625C"/>
    <w:rsid w:val="00316340"/>
    <w:rsid w:val="00316468"/>
    <w:rsid w:val="003165C7"/>
    <w:rsid w:val="003169EE"/>
    <w:rsid w:val="00316DC3"/>
    <w:rsid w:val="003170BB"/>
    <w:rsid w:val="00317237"/>
    <w:rsid w:val="003175A5"/>
    <w:rsid w:val="0031784F"/>
    <w:rsid w:val="00317AB7"/>
    <w:rsid w:val="0032056D"/>
    <w:rsid w:val="00320964"/>
    <w:rsid w:val="00320AAD"/>
    <w:rsid w:val="00320ADA"/>
    <w:rsid w:val="00320BAD"/>
    <w:rsid w:val="00320C1A"/>
    <w:rsid w:val="00320DA0"/>
    <w:rsid w:val="00320DC1"/>
    <w:rsid w:val="00320DCD"/>
    <w:rsid w:val="003218C2"/>
    <w:rsid w:val="003218E4"/>
    <w:rsid w:val="003219A3"/>
    <w:rsid w:val="00321C0C"/>
    <w:rsid w:val="00321C69"/>
    <w:rsid w:val="00321F38"/>
    <w:rsid w:val="00322347"/>
    <w:rsid w:val="0032246A"/>
    <w:rsid w:val="003227C5"/>
    <w:rsid w:val="003229C7"/>
    <w:rsid w:val="003229EA"/>
    <w:rsid w:val="00322B6F"/>
    <w:rsid w:val="00322B7B"/>
    <w:rsid w:val="00322CD0"/>
    <w:rsid w:val="00322D40"/>
    <w:rsid w:val="00322F58"/>
    <w:rsid w:val="003232BA"/>
    <w:rsid w:val="00323D34"/>
    <w:rsid w:val="0032419C"/>
    <w:rsid w:val="00324859"/>
    <w:rsid w:val="0032492C"/>
    <w:rsid w:val="00324DD5"/>
    <w:rsid w:val="00325446"/>
    <w:rsid w:val="0032549D"/>
    <w:rsid w:val="0032585F"/>
    <w:rsid w:val="00325D73"/>
    <w:rsid w:val="0032625E"/>
    <w:rsid w:val="00326AEF"/>
    <w:rsid w:val="00326D88"/>
    <w:rsid w:val="0032738C"/>
    <w:rsid w:val="00327411"/>
    <w:rsid w:val="00327514"/>
    <w:rsid w:val="00327523"/>
    <w:rsid w:val="003275ED"/>
    <w:rsid w:val="00327810"/>
    <w:rsid w:val="003278E7"/>
    <w:rsid w:val="00327BEF"/>
    <w:rsid w:val="0033011F"/>
    <w:rsid w:val="00330CF4"/>
    <w:rsid w:val="00330E92"/>
    <w:rsid w:val="00331251"/>
    <w:rsid w:val="003313DD"/>
    <w:rsid w:val="00331A0B"/>
    <w:rsid w:val="00331C37"/>
    <w:rsid w:val="0033201D"/>
    <w:rsid w:val="00332300"/>
    <w:rsid w:val="0033241E"/>
    <w:rsid w:val="00332464"/>
    <w:rsid w:val="00332609"/>
    <w:rsid w:val="00332833"/>
    <w:rsid w:val="00332840"/>
    <w:rsid w:val="00332A9F"/>
    <w:rsid w:val="00332C2C"/>
    <w:rsid w:val="00332F75"/>
    <w:rsid w:val="0033333E"/>
    <w:rsid w:val="00333612"/>
    <w:rsid w:val="0033385F"/>
    <w:rsid w:val="003339BD"/>
    <w:rsid w:val="00333BF4"/>
    <w:rsid w:val="00334027"/>
    <w:rsid w:val="00334405"/>
    <w:rsid w:val="003345CB"/>
    <w:rsid w:val="00334673"/>
    <w:rsid w:val="00334BDC"/>
    <w:rsid w:val="00334EEF"/>
    <w:rsid w:val="003352B1"/>
    <w:rsid w:val="00335724"/>
    <w:rsid w:val="00335772"/>
    <w:rsid w:val="00335C79"/>
    <w:rsid w:val="00335E07"/>
    <w:rsid w:val="0033609E"/>
    <w:rsid w:val="003366B0"/>
    <w:rsid w:val="003367C8"/>
    <w:rsid w:val="00336998"/>
    <w:rsid w:val="0033704D"/>
    <w:rsid w:val="00337898"/>
    <w:rsid w:val="003379FE"/>
    <w:rsid w:val="00337A35"/>
    <w:rsid w:val="00337BC8"/>
    <w:rsid w:val="00337D0C"/>
    <w:rsid w:val="00337D92"/>
    <w:rsid w:val="00337F74"/>
    <w:rsid w:val="003400F3"/>
    <w:rsid w:val="003401B4"/>
    <w:rsid w:val="00340463"/>
    <w:rsid w:val="0034095C"/>
    <w:rsid w:val="00340C34"/>
    <w:rsid w:val="00340DD8"/>
    <w:rsid w:val="00340E56"/>
    <w:rsid w:val="00340ECC"/>
    <w:rsid w:val="0034128F"/>
    <w:rsid w:val="0034181D"/>
    <w:rsid w:val="00341B16"/>
    <w:rsid w:val="00341B44"/>
    <w:rsid w:val="00341BB8"/>
    <w:rsid w:val="00341D69"/>
    <w:rsid w:val="003422EA"/>
    <w:rsid w:val="00342341"/>
    <w:rsid w:val="003424EB"/>
    <w:rsid w:val="00342700"/>
    <w:rsid w:val="003427AE"/>
    <w:rsid w:val="00342AEB"/>
    <w:rsid w:val="0034328B"/>
    <w:rsid w:val="00343535"/>
    <w:rsid w:val="003438FC"/>
    <w:rsid w:val="00343BCF"/>
    <w:rsid w:val="00343CE7"/>
    <w:rsid w:val="00343F12"/>
    <w:rsid w:val="003444E0"/>
    <w:rsid w:val="00344DE1"/>
    <w:rsid w:val="003450C1"/>
    <w:rsid w:val="00345465"/>
    <w:rsid w:val="003456CC"/>
    <w:rsid w:val="00345707"/>
    <w:rsid w:val="0034574F"/>
    <w:rsid w:val="00345910"/>
    <w:rsid w:val="00345CD1"/>
    <w:rsid w:val="0034605B"/>
    <w:rsid w:val="0034651C"/>
    <w:rsid w:val="00346BEA"/>
    <w:rsid w:val="00346C2E"/>
    <w:rsid w:val="00346E86"/>
    <w:rsid w:val="00346F2F"/>
    <w:rsid w:val="003471C2"/>
    <w:rsid w:val="003472CE"/>
    <w:rsid w:val="003474ED"/>
    <w:rsid w:val="00347534"/>
    <w:rsid w:val="00347548"/>
    <w:rsid w:val="00347759"/>
    <w:rsid w:val="003477D5"/>
    <w:rsid w:val="003478AB"/>
    <w:rsid w:val="00347925"/>
    <w:rsid w:val="003479B1"/>
    <w:rsid w:val="00347F76"/>
    <w:rsid w:val="00347FD5"/>
    <w:rsid w:val="00350776"/>
    <w:rsid w:val="003512D6"/>
    <w:rsid w:val="0035132F"/>
    <w:rsid w:val="0035143E"/>
    <w:rsid w:val="003517BD"/>
    <w:rsid w:val="00351810"/>
    <w:rsid w:val="00352129"/>
    <w:rsid w:val="0035217C"/>
    <w:rsid w:val="00352257"/>
    <w:rsid w:val="003524EE"/>
    <w:rsid w:val="003528C5"/>
    <w:rsid w:val="00352903"/>
    <w:rsid w:val="00353059"/>
    <w:rsid w:val="003534FD"/>
    <w:rsid w:val="003536D1"/>
    <w:rsid w:val="003538FA"/>
    <w:rsid w:val="00353F8A"/>
    <w:rsid w:val="0035462E"/>
    <w:rsid w:val="0035480E"/>
    <w:rsid w:val="00354B87"/>
    <w:rsid w:val="00354E4F"/>
    <w:rsid w:val="00354F32"/>
    <w:rsid w:val="00355371"/>
    <w:rsid w:val="00355694"/>
    <w:rsid w:val="00355766"/>
    <w:rsid w:val="00355DB1"/>
    <w:rsid w:val="003560E7"/>
    <w:rsid w:val="003562FF"/>
    <w:rsid w:val="003563B7"/>
    <w:rsid w:val="00356AB7"/>
    <w:rsid w:val="00356E18"/>
    <w:rsid w:val="00356FBC"/>
    <w:rsid w:val="00357183"/>
    <w:rsid w:val="003571F0"/>
    <w:rsid w:val="00357295"/>
    <w:rsid w:val="00357757"/>
    <w:rsid w:val="00357888"/>
    <w:rsid w:val="00357AF7"/>
    <w:rsid w:val="00357C05"/>
    <w:rsid w:val="00357E87"/>
    <w:rsid w:val="0036012C"/>
    <w:rsid w:val="003608EA"/>
    <w:rsid w:val="00360C8A"/>
    <w:rsid w:val="00360DB7"/>
    <w:rsid w:val="00361050"/>
    <w:rsid w:val="00361336"/>
    <w:rsid w:val="00361478"/>
    <w:rsid w:val="00361ADA"/>
    <w:rsid w:val="00361E31"/>
    <w:rsid w:val="00362381"/>
    <w:rsid w:val="003624BA"/>
    <w:rsid w:val="00362513"/>
    <w:rsid w:val="0036298E"/>
    <w:rsid w:val="003629D5"/>
    <w:rsid w:val="0036326A"/>
    <w:rsid w:val="0036374C"/>
    <w:rsid w:val="0036380F"/>
    <w:rsid w:val="00363971"/>
    <w:rsid w:val="00363A5B"/>
    <w:rsid w:val="00363DA0"/>
    <w:rsid w:val="00363DD1"/>
    <w:rsid w:val="00364069"/>
    <w:rsid w:val="0036407F"/>
    <w:rsid w:val="003641EF"/>
    <w:rsid w:val="003642DB"/>
    <w:rsid w:val="00364DE3"/>
    <w:rsid w:val="00364E7C"/>
    <w:rsid w:val="00364FF4"/>
    <w:rsid w:val="003650B2"/>
    <w:rsid w:val="00365251"/>
    <w:rsid w:val="00365778"/>
    <w:rsid w:val="00365A23"/>
    <w:rsid w:val="00365EB7"/>
    <w:rsid w:val="00366273"/>
    <w:rsid w:val="00366284"/>
    <w:rsid w:val="00366335"/>
    <w:rsid w:val="00366371"/>
    <w:rsid w:val="00366565"/>
    <w:rsid w:val="00366ABF"/>
    <w:rsid w:val="00366E64"/>
    <w:rsid w:val="0036701E"/>
    <w:rsid w:val="00367361"/>
    <w:rsid w:val="00367483"/>
    <w:rsid w:val="003678C0"/>
    <w:rsid w:val="00367FCB"/>
    <w:rsid w:val="0037124F"/>
    <w:rsid w:val="00371449"/>
    <w:rsid w:val="003719C2"/>
    <w:rsid w:val="003719DB"/>
    <w:rsid w:val="00372569"/>
    <w:rsid w:val="00372739"/>
    <w:rsid w:val="0037278E"/>
    <w:rsid w:val="0037293B"/>
    <w:rsid w:val="00372B41"/>
    <w:rsid w:val="00372BB0"/>
    <w:rsid w:val="00372E85"/>
    <w:rsid w:val="003731C9"/>
    <w:rsid w:val="00373338"/>
    <w:rsid w:val="0037345B"/>
    <w:rsid w:val="0037383B"/>
    <w:rsid w:val="003738CF"/>
    <w:rsid w:val="00373B89"/>
    <w:rsid w:val="00373CE3"/>
    <w:rsid w:val="00373FD9"/>
    <w:rsid w:val="003740A9"/>
    <w:rsid w:val="0037419C"/>
    <w:rsid w:val="00374755"/>
    <w:rsid w:val="003752D4"/>
    <w:rsid w:val="0037555B"/>
    <w:rsid w:val="003755F6"/>
    <w:rsid w:val="00375937"/>
    <w:rsid w:val="00375BFA"/>
    <w:rsid w:val="00375C20"/>
    <w:rsid w:val="00375F9A"/>
    <w:rsid w:val="0037629E"/>
    <w:rsid w:val="0037635D"/>
    <w:rsid w:val="003763A3"/>
    <w:rsid w:val="0037695D"/>
    <w:rsid w:val="00376D0E"/>
    <w:rsid w:val="00376E51"/>
    <w:rsid w:val="00376F30"/>
    <w:rsid w:val="003771E9"/>
    <w:rsid w:val="00377241"/>
    <w:rsid w:val="0037763B"/>
    <w:rsid w:val="0037776E"/>
    <w:rsid w:val="003778C9"/>
    <w:rsid w:val="00377A12"/>
    <w:rsid w:val="00377CE7"/>
    <w:rsid w:val="00377F97"/>
    <w:rsid w:val="00380099"/>
    <w:rsid w:val="003801F5"/>
    <w:rsid w:val="003802CE"/>
    <w:rsid w:val="003807BA"/>
    <w:rsid w:val="00380A09"/>
    <w:rsid w:val="00380BB8"/>
    <w:rsid w:val="00380BF3"/>
    <w:rsid w:val="00381105"/>
    <w:rsid w:val="003816F5"/>
    <w:rsid w:val="0038197B"/>
    <w:rsid w:val="00381D00"/>
    <w:rsid w:val="00381E3B"/>
    <w:rsid w:val="003825A0"/>
    <w:rsid w:val="00382BE0"/>
    <w:rsid w:val="00382C0D"/>
    <w:rsid w:val="00382D75"/>
    <w:rsid w:val="00382F5F"/>
    <w:rsid w:val="00382FB1"/>
    <w:rsid w:val="0038315C"/>
    <w:rsid w:val="0038338B"/>
    <w:rsid w:val="003835B3"/>
    <w:rsid w:val="00383841"/>
    <w:rsid w:val="00383933"/>
    <w:rsid w:val="00383A57"/>
    <w:rsid w:val="00383B30"/>
    <w:rsid w:val="00384187"/>
    <w:rsid w:val="00384515"/>
    <w:rsid w:val="0038478F"/>
    <w:rsid w:val="00384C57"/>
    <w:rsid w:val="00384D15"/>
    <w:rsid w:val="0038566D"/>
    <w:rsid w:val="00385B70"/>
    <w:rsid w:val="00385C18"/>
    <w:rsid w:val="00385DA0"/>
    <w:rsid w:val="00385EB4"/>
    <w:rsid w:val="00385F6B"/>
    <w:rsid w:val="003862F0"/>
    <w:rsid w:val="0038639B"/>
    <w:rsid w:val="00386662"/>
    <w:rsid w:val="0038689C"/>
    <w:rsid w:val="00386B1E"/>
    <w:rsid w:val="00386BCD"/>
    <w:rsid w:val="00386C26"/>
    <w:rsid w:val="00387146"/>
    <w:rsid w:val="00387155"/>
    <w:rsid w:val="003871DC"/>
    <w:rsid w:val="00387221"/>
    <w:rsid w:val="003876C0"/>
    <w:rsid w:val="00387AD0"/>
    <w:rsid w:val="00387D2C"/>
    <w:rsid w:val="00390124"/>
    <w:rsid w:val="00390467"/>
    <w:rsid w:val="0039096D"/>
    <w:rsid w:val="003909D8"/>
    <w:rsid w:val="00390C21"/>
    <w:rsid w:val="00390C3F"/>
    <w:rsid w:val="00390D16"/>
    <w:rsid w:val="00391193"/>
    <w:rsid w:val="003912AF"/>
    <w:rsid w:val="003913F7"/>
    <w:rsid w:val="003913FF"/>
    <w:rsid w:val="00391881"/>
    <w:rsid w:val="00391A5A"/>
    <w:rsid w:val="00391B3E"/>
    <w:rsid w:val="00391E23"/>
    <w:rsid w:val="0039227E"/>
    <w:rsid w:val="00392388"/>
    <w:rsid w:val="003923BD"/>
    <w:rsid w:val="003925F4"/>
    <w:rsid w:val="00392658"/>
    <w:rsid w:val="003928EC"/>
    <w:rsid w:val="00392DAC"/>
    <w:rsid w:val="003932B2"/>
    <w:rsid w:val="00393740"/>
    <w:rsid w:val="00393A48"/>
    <w:rsid w:val="00393D23"/>
    <w:rsid w:val="00394595"/>
    <w:rsid w:val="00394845"/>
    <w:rsid w:val="00394A36"/>
    <w:rsid w:val="00394D1E"/>
    <w:rsid w:val="00394D35"/>
    <w:rsid w:val="00395052"/>
    <w:rsid w:val="003959E1"/>
    <w:rsid w:val="00396247"/>
    <w:rsid w:val="0039643C"/>
    <w:rsid w:val="003964CB"/>
    <w:rsid w:val="0039659C"/>
    <w:rsid w:val="0039670D"/>
    <w:rsid w:val="00396A44"/>
    <w:rsid w:val="00396A96"/>
    <w:rsid w:val="00396E02"/>
    <w:rsid w:val="00396FC6"/>
    <w:rsid w:val="00397328"/>
    <w:rsid w:val="00397956"/>
    <w:rsid w:val="00397999"/>
    <w:rsid w:val="00397AD3"/>
    <w:rsid w:val="003A0080"/>
    <w:rsid w:val="003A0144"/>
    <w:rsid w:val="003A06FF"/>
    <w:rsid w:val="003A118B"/>
    <w:rsid w:val="003A1464"/>
    <w:rsid w:val="003A14C0"/>
    <w:rsid w:val="003A1985"/>
    <w:rsid w:val="003A1C4E"/>
    <w:rsid w:val="003A1F53"/>
    <w:rsid w:val="003A20EE"/>
    <w:rsid w:val="003A2397"/>
    <w:rsid w:val="003A2444"/>
    <w:rsid w:val="003A24ED"/>
    <w:rsid w:val="003A25C6"/>
    <w:rsid w:val="003A25EB"/>
    <w:rsid w:val="003A26E2"/>
    <w:rsid w:val="003A281D"/>
    <w:rsid w:val="003A2B1C"/>
    <w:rsid w:val="003A2C56"/>
    <w:rsid w:val="003A326E"/>
    <w:rsid w:val="003A3656"/>
    <w:rsid w:val="003A36E8"/>
    <w:rsid w:val="003A3798"/>
    <w:rsid w:val="003A3815"/>
    <w:rsid w:val="003A396C"/>
    <w:rsid w:val="003A39DB"/>
    <w:rsid w:val="003A3CD6"/>
    <w:rsid w:val="003A3FD0"/>
    <w:rsid w:val="003A440D"/>
    <w:rsid w:val="003A4B6B"/>
    <w:rsid w:val="003A4C92"/>
    <w:rsid w:val="003A4D30"/>
    <w:rsid w:val="003A5363"/>
    <w:rsid w:val="003A55B0"/>
    <w:rsid w:val="003A56D8"/>
    <w:rsid w:val="003A59BC"/>
    <w:rsid w:val="003A61D4"/>
    <w:rsid w:val="003A66EF"/>
    <w:rsid w:val="003A6728"/>
    <w:rsid w:val="003A6733"/>
    <w:rsid w:val="003A6868"/>
    <w:rsid w:val="003A698D"/>
    <w:rsid w:val="003A6D6A"/>
    <w:rsid w:val="003A7010"/>
    <w:rsid w:val="003A71AE"/>
    <w:rsid w:val="003A7524"/>
    <w:rsid w:val="003A7615"/>
    <w:rsid w:val="003A78B5"/>
    <w:rsid w:val="003A7998"/>
    <w:rsid w:val="003A7A5D"/>
    <w:rsid w:val="003A7E90"/>
    <w:rsid w:val="003B05DB"/>
    <w:rsid w:val="003B0626"/>
    <w:rsid w:val="003B0633"/>
    <w:rsid w:val="003B07C8"/>
    <w:rsid w:val="003B0836"/>
    <w:rsid w:val="003B0932"/>
    <w:rsid w:val="003B0D17"/>
    <w:rsid w:val="003B10DF"/>
    <w:rsid w:val="003B11F2"/>
    <w:rsid w:val="003B1320"/>
    <w:rsid w:val="003B132D"/>
    <w:rsid w:val="003B1918"/>
    <w:rsid w:val="003B1C8A"/>
    <w:rsid w:val="003B1F4D"/>
    <w:rsid w:val="003B2538"/>
    <w:rsid w:val="003B260F"/>
    <w:rsid w:val="003B265F"/>
    <w:rsid w:val="003B2C57"/>
    <w:rsid w:val="003B3450"/>
    <w:rsid w:val="003B3456"/>
    <w:rsid w:val="003B358B"/>
    <w:rsid w:val="003B3594"/>
    <w:rsid w:val="003B36BB"/>
    <w:rsid w:val="003B3851"/>
    <w:rsid w:val="003B3EA8"/>
    <w:rsid w:val="003B4737"/>
    <w:rsid w:val="003B47E7"/>
    <w:rsid w:val="003B4803"/>
    <w:rsid w:val="003B4E81"/>
    <w:rsid w:val="003B529E"/>
    <w:rsid w:val="003B5655"/>
    <w:rsid w:val="003B586D"/>
    <w:rsid w:val="003B592A"/>
    <w:rsid w:val="003B5A8F"/>
    <w:rsid w:val="003B6112"/>
    <w:rsid w:val="003B6599"/>
    <w:rsid w:val="003B672D"/>
    <w:rsid w:val="003B691C"/>
    <w:rsid w:val="003B6B3A"/>
    <w:rsid w:val="003B6B50"/>
    <w:rsid w:val="003B6B53"/>
    <w:rsid w:val="003B6DA3"/>
    <w:rsid w:val="003B6DC1"/>
    <w:rsid w:val="003B739B"/>
    <w:rsid w:val="003B7438"/>
    <w:rsid w:val="003B7441"/>
    <w:rsid w:val="003B7BEE"/>
    <w:rsid w:val="003C01A3"/>
    <w:rsid w:val="003C03DA"/>
    <w:rsid w:val="003C0432"/>
    <w:rsid w:val="003C0603"/>
    <w:rsid w:val="003C0616"/>
    <w:rsid w:val="003C06A8"/>
    <w:rsid w:val="003C08BD"/>
    <w:rsid w:val="003C1543"/>
    <w:rsid w:val="003C1882"/>
    <w:rsid w:val="003C1897"/>
    <w:rsid w:val="003C1C02"/>
    <w:rsid w:val="003C1CF6"/>
    <w:rsid w:val="003C1DF2"/>
    <w:rsid w:val="003C1EBB"/>
    <w:rsid w:val="003C1F43"/>
    <w:rsid w:val="003C23A0"/>
    <w:rsid w:val="003C25CA"/>
    <w:rsid w:val="003C2930"/>
    <w:rsid w:val="003C297E"/>
    <w:rsid w:val="003C2A99"/>
    <w:rsid w:val="003C38FE"/>
    <w:rsid w:val="003C3C82"/>
    <w:rsid w:val="003C4327"/>
    <w:rsid w:val="003C45A9"/>
    <w:rsid w:val="003C4C41"/>
    <w:rsid w:val="003C4D41"/>
    <w:rsid w:val="003C569E"/>
    <w:rsid w:val="003C589C"/>
    <w:rsid w:val="003C5976"/>
    <w:rsid w:val="003C657D"/>
    <w:rsid w:val="003C6EAE"/>
    <w:rsid w:val="003C6EF6"/>
    <w:rsid w:val="003C70DC"/>
    <w:rsid w:val="003C716B"/>
    <w:rsid w:val="003C7296"/>
    <w:rsid w:val="003C7C4D"/>
    <w:rsid w:val="003C7D01"/>
    <w:rsid w:val="003C7F7A"/>
    <w:rsid w:val="003D0047"/>
    <w:rsid w:val="003D0259"/>
    <w:rsid w:val="003D0343"/>
    <w:rsid w:val="003D09E1"/>
    <w:rsid w:val="003D11B0"/>
    <w:rsid w:val="003D153B"/>
    <w:rsid w:val="003D1817"/>
    <w:rsid w:val="003D1CC0"/>
    <w:rsid w:val="003D2116"/>
    <w:rsid w:val="003D235A"/>
    <w:rsid w:val="003D2911"/>
    <w:rsid w:val="003D2B30"/>
    <w:rsid w:val="003D2C40"/>
    <w:rsid w:val="003D31F7"/>
    <w:rsid w:val="003D363D"/>
    <w:rsid w:val="003D3B24"/>
    <w:rsid w:val="003D3BB0"/>
    <w:rsid w:val="003D3EF1"/>
    <w:rsid w:val="003D4085"/>
    <w:rsid w:val="003D40B4"/>
    <w:rsid w:val="003D40C3"/>
    <w:rsid w:val="003D42B7"/>
    <w:rsid w:val="003D4385"/>
    <w:rsid w:val="003D474B"/>
    <w:rsid w:val="003D4BE6"/>
    <w:rsid w:val="003D4F31"/>
    <w:rsid w:val="003D4F87"/>
    <w:rsid w:val="003D5126"/>
    <w:rsid w:val="003D54D4"/>
    <w:rsid w:val="003D560A"/>
    <w:rsid w:val="003D5658"/>
    <w:rsid w:val="003D567B"/>
    <w:rsid w:val="003D5B04"/>
    <w:rsid w:val="003D5DDB"/>
    <w:rsid w:val="003D5DFD"/>
    <w:rsid w:val="003D5EA4"/>
    <w:rsid w:val="003D666A"/>
    <w:rsid w:val="003D6C7A"/>
    <w:rsid w:val="003D6EBF"/>
    <w:rsid w:val="003D6F14"/>
    <w:rsid w:val="003D713F"/>
    <w:rsid w:val="003D7161"/>
    <w:rsid w:val="003D71A5"/>
    <w:rsid w:val="003D72D5"/>
    <w:rsid w:val="003D72FA"/>
    <w:rsid w:val="003D76D6"/>
    <w:rsid w:val="003D7873"/>
    <w:rsid w:val="003D7924"/>
    <w:rsid w:val="003D7EF9"/>
    <w:rsid w:val="003E0420"/>
    <w:rsid w:val="003E0639"/>
    <w:rsid w:val="003E0A7C"/>
    <w:rsid w:val="003E129A"/>
    <w:rsid w:val="003E13E0"/>
    <w:rsid w:val="003E13E8"/>
    <w:rsid w:val="003E154E"/>
    <w:rsid w:val="003E1595"/>
    <w:rsid w:val="003E160F"/>
    <w:rsid w:val="003E16AC"/>
    <w:rsid w:val="003E1A14"/>
    <w:rsid w:val="003E1AF6"/>
    <w:rsid w:val="003E2014"/>
    <w:rsid w:val="003E2023"/>
    <w:rsid w:val="003E206D"/>
    <w:rsid w:val="003E20F0"/>
    <w:rsid w:val="003E2517"/>
    <w:rsid w:val="003E297F"/>
    <w:rsid w:val="003E2DE7"/>
    <w:rsid w:val="003E3451"/>
    <w:rsid w:val="003E350C"/>
    <w:rsid w:val="003E3E6B"/>
    <w:rsid w:val="003E3FE4"/>
    <w:rsid w:val="003E4040"/>
    <w:rsid w:val="003E4136"/>
    <w:rsid w:val="003E44CF"/>
    <w:rsid w:val="003E4515"/>
    <w:rsid w:val="003E45DB"/>
    <w:rsid w:val="003E4D49"/>
    <w:rsid w:val="003E593E"/>
    <w:rsid w:val="003E5C9D"/>
    <w:rsid w:val="003E5FE7"/>
    <w:rsid w:val="003E60AF"/>
    <w:rsid w:val="003E6123"/>
    <w:rsid w:val="003E6811"/>
    <w:rsid w:val="003E6A28"/>
    <w:rsid w:val="003E70B9"/>
    <w:rsid w:val="003E7242"/>
    <w:rsid w:val="003E7637"/>
    <w:rsid w:val="003E78EC"/>
    <w:rsid w:val="003E7969"/>
    <w:rsid w:val="003E7E4C"/>
    <w:rsid w:val="003F0826"/>
    <w:rsid w:val="003F0B26"/>
    <w:rsid w:val="003F0B4F"/>
    <w:rsid w:val="003F0D69"/>
    <w:rsid w:val="003F0EBF"/>
    <w:rsid w:val="003F0F0F"/>
    <w:rsid w:val="003F11DD"/>
    <w:rsid w:val="003F11FE"/>
    <w:rsid w:val="003F12CC"/>
    <w:rsid w:val="003F1364"/>
    <w:rsid w:val="003F1577"/>
    <w:rsid w:val="003F1639"/>
    <w:rsid w:val="003F18E9"/>
    <w:rsid w:val="003F1E0D"/>
    <w:rsid w:val="003F1F48"/>
    <w:rsid w:val="003F21E3"/>
    <w:rsid w:val="003F2238"/>
    <w:rsid w:val="003F280C"/>
    <w:rsid w:val="003F28DD"/>
    <w:rsid w:val="003F3098"/>
    <w:rsid w:val="003F312D"/>
    <w:rsid w:val="003F3291"/>
    <w:rsid w:val="003F32BA"/>
    <w:rsid w:val="003F3D2D"/>
    <w:rsid w:val="003F3EE8"/>
    <w:rsid w:val="003F4500"/>
    <w:rsid w:val="003F4984"/>
    <w:rsid w:val="003F5128"/>
    <w:rsid w:val="003F5322"/>
    <w:rsid w:val="003F538F"/>
    <w:rsid w:val="003F5496"/>
    <w:rsid w:val="003F5902"/>
    <w:rsid w:val="003F610D"/>
    <w:rsid w:val="003F61F4"/>
    <w:rsid w:val="003F6385"/>
    <w:rsid w:val="003F6430"/>
    <w:rsid w:val="003F6936"/>
    <w:rsid w:val="003F6A37"/>
    <w:rsid w:val="003F7021"/>
    <w:rsid w:val="003F70E1"/>
    <w:rsid w:val="003F7311"/>
    <w:rsid w:val="003F78C3"/>
    <w:rsid w:val="003F7927"/>
    <w:rsid w:val="003F7B04"/>
    <w:rsid w:val="00400F3B"/>
    <w:rsid w:val="004019E3"/>
    <w:rsid w:val="00401B0F"/>
    <w:rsid w:val="00401DA6"/>
    <w:rsid w:val="00401E92"/>
    <w:rsid w:val="00401EE3"/>
    <w:rsid w:val="00402032"/>
    <w:rsid w:val="004020CA"/>
    <w:rsid w:val="004022D7"/>
    <w:rsid w:val="00402DEC"/>
    <w:rsid w:val="00403BFF"/>
    <w:rsid w:val="00403F65"/>
    <w:rsid w:val="0040421D"/>
    <w:rsid w:val="00404901"/>
    <w:rsid w:val="00404D55"/>
    <w:rsid w:val="00405089"/>
    <w:rsid w:val="00405139"/>
    <w:rsid w:val="004053AF"/>
    <w:rsid w:val="00405429"/>
    <w:rsid w:val="004055AC"/>
    <w:rsid w:val="00405714"/>
    <w:rsid w:val="00405CA7"/>
    <w:rsid w:val="00405DBC"/>
    <w:rsid w:val="004063CF"/>
    <w:rsid w:val="00406460"/>
    <w:rsid w:val="00406597"/>
    <w:rsid w:val="004065EB"/>
    <w:rsid w:val="00406762"/>
    <w:rsid w:val="00406B39"/>
    <w:rsid w:val="004071AE"/>
    <w:rsid w:val="004076ED"/>
    <w:rsid w:val="004077CE"/>
    <w:rsid w:val="0041016F"/>
    <w:rsid w:val="004101BA"/>
    <w:rsid w:val="004104B7"/>
    <w:rsid w:val="004105FA"/>
    <w:rsid w:val="004110B6"/>
    <w:rsid w:val="004111D9"/>
    <w:rsid w:val="004112CA"/>
    <w:rsid w:val="0041134B"/>
    <w:rsid w:val="0041156B"/>
    <w:rsid w:val="00411876"/>
    <w:rsid w:val="00412069"/>
    <w:rsid w:val="004122A6"/>
    <w:rsid w:val="00412443"/>
    <w:rsid w:val="00412931"/>
    <w:rsid w:val="00412B7D"/>
    <w:rsid w:val="004132C5"/>
    <w:rsid w:val="004132C6"/>
    <w:rsid w:val="00413610"/>
    <w:rsid w:val="004142C6"/>
    <w:rsid w:val="00414626"/>
    <w:rsid w:val="0041488D"/>
    <w:rsid w:val="00414B46"/>
    <w:rsid w:val="00414B8F"/>
    <w:rsid w:val="00415242"/>
    <w:rsid w:val="00415400"/>
    <w:rsid w:val="004155FD"/>
    <w:rsid w:val="004156C6"/>
    <w:rsid w:val="004156F9"/>
    <w:rsid w:val="0041574F"/>
    <w:rsid w:val="00415791"/>
    <w:rsid w:val="004158BA"/>
    <w:rsid w:val="00415913"/>
    <w:rsid w:val="00415A07"/>
    <w:rsid w:val="00415A5E"/>
    <w:rsid w:val="00416077"/>
    <w:rsid w:val="004163F2"/>
    <w:rsid w:val="0041655D"/>
    <w:rsid w:val="00416592"/>
    <w:rsid w:val="004165E8"/>
    <w:rsid w:val="004166F5"/>
    <w:rsid w:val="0041670B"/>
    <w:rsid w:val="0041684E"/>
    <w:rsid w:val="0041698C"/>
    <w:rsid w:val="00417084"/>
    <w:rsid w:val="004171BD"/>
    <w:rsid w:val="0041732D"/>
    <w:rsid w:val="004173C2"/>
    <w:rsid w:val="0041771C"/>
    <w:rsid w:val="0041775C"/>
    <w:rsid w:val="0041776B"/>
    <w:rsid w:val="004178D8"/>
    <w:rsid w:val="00417936"/>
    <w:rsid w:val="00417C03"/>
    <w:rsid w:val="00417E0A"/>
    <w:rsid w:val="00420ADC"/>
    <w:rsid w:val="00420C3A"/>
    <w:rsid w:val="00420FBC"/>
    <w:rsid w:val="004210E9"/>
    <w:rsid w:val="004211A3"/>
    <w:rsid w:val="004211B9"/>
    <w:rsid w:val="0042173C"/>
    <w:rsid w:val="00421955"/>
    <w:rsid w:val="00421B4E"/>
    <w:rsid w:val="00421FE4"/>
    <w:rsid w:val="0042233D"/>
    <w:rsid w:val="00422532"/>
    <w:rsid w:val="00422A7B"/>
    <w:rsid w:val="004230A4"/>
    <w:rsid w:val="004230B5"/>
    <w:rsid w:val="0042372C"/>
    <w:rsid w:val="00423794"/>
    <w:rsid w:val="0042390D"/>
    <w:rsid w:val="00423E33"/>
    <w:rsid w:val="004240DD"/>
    <w:rsid w:val="004251BE"/>
    <w:rsid w:val="004252F2"/>
    <w:rsid w:val="00425361"/>
    <w:rsid w:val="00425450"/>
    <w:rsid w:val="004258BB"/>
    <w:rsid w:val="00425B69"/>
    <w:rsid w:val="00425FB6"/>
    <w:rsid w:val="0042622C"/>
    <w:rsid w:val="004262D8"/>
    <w:rsid w:val="004263FE"/>
    <w:rsid w:val="00426438"/>
    <w:rsid w:val="00426991"/>
    <w:rsid w:val="00426AAE"/>
    <w:rsid w:val="00426BAD"/>
    <w:rsid w:val="004270E4"/>
    <w:rsid w:val="0042713B"/>
    <w:rsid w:val="00427451"/>
    <w:rsid w:val="00427A78"/>
    <w:rsid w:val="00427AB5"/>
    <w:rsid w:val="00431059"/>
    <w:rsid w:val="004312CD"/>
    <w:rsid w:val="004314D5"/>
    <w:rsid w:val="0043194E"/>
    <w:rsid w:val="00431B9B"/>
    <w:rsid w:val="0043201B"/>
    <w:rsid w:val="004320AF"/>
    <w:rsid w:val="004325A3"/>
    <w:rsid w:val="0043291B"/>
    <w:rsid w:val="00432E91"/>
    <w:rsid w:val="004336D9"/>
    <w:rsid w:val="004338CA"/>
    <w:rsid w:val="00433D49"/>
    <w:rsid w:val="00433E05"/>
    <w:rsid w:val="00433E2C"/>
    <w:rsid w:val="00433F63"/>
    <w:rsid w:val="00434178"/>
    <w:rsid w:val="004342FB"/>
    <w:rsid w:val="004346DB"/>
    <w:rsid w:val="004347D4"/>
    <w:rsid w:val="00434C80"/>
    <w:rsid w:val="00434CDF"/>
    <w:rsid w:val="00434F2B"/>
    <w:rsid w:val="0043504C"/>
    <w:rsid w:val="0043523B"/>
    <w:rsid w:val="004358A0"/>
    <w:rsid w:val="00435B1E"/>
    <w:rsid w:val="00436359"/>
    <w:rsid w:val="004364A8"/>
    <w:rsid w:val="004367CB"/>
    <w:rsid w:val="00436E1E"/>
    <w:rsid w:val="00436F46"/>
    <w:rsid w:val="00437119"/>
    <w:rsid w:val="00437185"/>
    <w:rsid w:val="00437553"/>
    <w:rsid w:val="00437662"/>
    <w:rsid w:val="00437CD6"/>
    <w:rsid w:val="00437D25"/>
    <w:rsid w:val="004403CB"/>
    <w:rsid w:val="00440432"/>
    <w:rsid w:val="00440524"/>
    <w:rsid w:val="00440605"/>
    <w:rsid w:val="00440627"/>
    <w:rsid w:val="00440E0A"/>
    <w:rsid w:val="00441403"/>
    <w:rsid w:val="00441B1E"/>
    <w:rsid w:val="00441D0E"/>
    <w:rsid w:val="0044203B"/>
    <w:rsid w:val="004421EA"/>
    <w:rsid w:val="004422EE"/>
    <w:rsid w:val="004424FB"/>
    <w:rsid w:val="004427CE"/>
    <w:rsid w:val="0044288D"/>
    <w:rsid w:val="00442C00"/>
    <w:rsid w:val="00442E0B"/>
    <w:rsid w:val="00443372"/>
    <w:rsid w:val="0044340D"/>
    <w:rsid w:val="00443791"/>
    <w:rsid w:val="0044382A"/>
    <w:rsid w:val="00443A20"/>
    <w:rsid w:val="00443B46"/>
    <w:rsid w:val="00443BE6"/>
    <w:rsid w:val="00443CEF"/>
    <w:rsid w:val="00444088"/>
    <w:rsid w:val="00444166"/>
    <w:rsid w:val="00444258"/>
    <w:rsid w:val="00444D2C"/>
    <w:rsid w:val="00444F9B"/>
    <w:rsid w:val="004457B8"/>
    <w:rsid w:val="004459B1"/>
    <w:rsid w:val="00446037"/>
    <w:rsid w:val="0044610E"/>
    <w:rsid w:val="00446151"/>
    <w:rsid w:val="004466E7"/>
    <w:rsid w:val="00446DCE"/>
    <w:rsid w:val="00446EAF"/>
    <w:rsid w:val="004473E5"/>
    <w:rsid w:val="0044754A"/>
    <w:rsid w:val="00447585"/>
    <w:rsid w:val="004478CC"/>
    <w:rsid w:val="004501E2"/>
    <w:rsid w:val="00450DA0"/>
    <w:rsid w:val="00450EC6"/>
    <w:rsid w:val="0045130F"/>
    <w:rsid w:val="00451597"/>
    <w:rsid w:val="0045181A"/>
    <w:rsid w:val="00451F70"/>
    <w:rsid w:val="00452153"/>
    <w:rsid w:val="00452268"/>
    <w:rsid w:val="004526B5"/>
    <w:rsid w:val="00452A1F"/>
    <w:rsid w:val="00452E3F"/>
    <w:rsid w:val="00452FAB"/>
    <w:rsid w:val="004530EE"/>
    <w:rsid w:val="00453258"/>
    <w:rsid w:val="004532D0"/>
    <w:rsid w:val="004535DC"/>
    <w:rsid w:val="00453957"/>
    <w:rsid w:val="00453D30"/>
    <w:rsid w:val="00453E21"/>
    <w:rsid w:val="00454018"/>
    <w:rsid w:val="004548F3"/>
    <w:rsid w:val="00454A96"/>
    <w:rsid w:val="00454B3A"/>
    <w:rsid w:val="00454C87"/>
    <w:rsid w:val="00454D7D"/>
    <w:rsid w:val="0045546D"/>
    <w:rsid w:val="00455686"/>
    <w:rsid w:val="00455E5B"/>
    <w:rsid w:val="00456262"/>
    <w:rsid w:val="00456BB0"/>
    <w:rsid w:val="00456F97"/>
    <w:rsid w:val="00457510"/>
    <w:rsid w:val="004575B8"/>
    <w:rsid w:val="0045775C"/>
    <w:rsid w:val="0046051A"/>
    <w:rsid w:val="00460731"/>
    <w:rsid w:val="0046084D"/>
    <w:rsid w:val="004609EB"/>
    <w:rsid w:val="00460B60"/>
    <w:rsid w:val="00460F59"/>
    <w:rsid w:val="00461D79"/>
    <w:rsid w:val="00461ECD"/>
    <w:rsid w:val="00461F96"/>
    <w:rsid w:val="00462272"/>
    <w:rsid w:val="00462A48"/>
    <w:rsid w:val="0046305E"/>
    <w:rsid w:val="004633D0"/>
    <w:rsid w:val="0046340A"/>
    <w:rsid w:val="004634C2"/>
    <w:rsid w:val="0046379A"/>
    <w:rsid w:val="00463B44"/>
    <w:rsid w:val="00464247"/>
    <w:rsid w:val="004650C9"/>
    <w:rsid w:val="00465123"/>
    <w:rsid w:val="00465500"/>
    <w:rsid w:val="00465633"/>
    <w:rsid w:val="004657E2"/>
    <w:rsid w:val="00465C6A"/>
    <w:rsid w:val="004666AC"/>
    <w:rsid w:val="00466978"/>
    <w:rsid w:val="0046713F"/>
    <w:rsid w:val="0046729F"/>
    <w:rsid w:val="004674FB"/>
    <w:rsid w:val="00467817"/>
    <w:rsid w:val="00467855"/>
    <w:rsid w:val="004678B5"/>
    <w:rsid w:val="00467A09"/>
    <w:rsid w:val="00467A21"/>
    <w:rsid w:val="00470020"/>
    <w:rsid w:val="00470411"/>
    <w:rsid w:val="004705FB"/>
    <w:rsid w:val="00470B71"/>
    <w:rsid w:val="00470E34"/>
    <w:rsid w:val="00470F07"/>
    <w:rsid w:val="004714CF"/>
    <w:rsid w:val="0047163C"/>
    <w:rsid w:val="0047191A"/>
    <w:rsid w:val="00471962"/>
    <w:rsid w:val="004719BE"/>
    <w:rsid w:val="00471DD2"/>
    <w:rsid w:val="00472278"/>
    <w:rsid w:val="004723BB"/>
    <w:rsid w:val="004727DA"/>
    <w:rsid w:val="00472806"/>
    <w:rsid w:val="00472BDB"/>
    <w:rsid w:val="00472DF0"/>
    <w:rsid w:val="00472F0C"/>
    <w:rsid w:val="00473012"/>
    <w:rsid w:val="00473867"/>
    <w:rsid w:val="00473957"/>
    <w:rsid w:val="00473B7D"/>
    <w:rsid w:val="00473BF0"/>
    <w:rsid w:val="00473ED4"/>
    <w:rsid w:val="00474077"/>
    <w:rsid w:val="00474193"/>
    <w:rsid w:val="004741A4"/>
    <w:rsid w:val="00474397"/>
    <w:rsid w:val="00474B54"/>
    <w:rsid w:val="00474E50"/>
    <w:rsid w:val="00475091"/>
    <w:rsid w:val="00475153"/>
    <w:rsid w:val="0047595E"/>
    <w:rsid w:val="00475B98"/>
    <w:rsid w:val="004762CD"/>
    <w:rsid w:val="00476300"/>
    <w:rsid w:val="004769D5"/>
    <w:rsid w:val="00476B58"/>
    <w:rsid w:val="00476CAA"/>
    <w:rsid w:val="00476CE1"/>
    <w:rsid w:val="00477354"/>
    <w:rsid w:val="0047793C"/>
    <w:rsid w:val="0048010E"/>
    <w:rsid w:val="0048015C"/>
    <w:rsid w:val="0048028F"/>
    <w:rsid w:val="00480408"/>
    <w:rsid w:val="0048091A"/>
    <w:rsid w:val="004809F4"/>
    <w:rsid w:val="00480A0B"/>
    <w:rsid w:val="00480DEC"/>
    <w:rsid w:val="00480FA7"/>
    <w:rsid w:val="00481105"/>
    <w:rsid w:val="00481150"/>
    <w:rsid w:val="0048158E"/>
    <w:rsid w:val="00481914"/>
    <w:rsid w:val="00481E2A"/>
    <w:rsid w:val="00482137"/>
    <w:rsid w:val="0048232A"/>
    <w:rsid w:val="0048235D"/>
    <w:rsid w:val="004825B2"/>
    <w:rsid w:val="00482B01"/>
    <w:rsid w:val="004838C9"/>
    <w:rsid w:val="00483AB9"/>
    <w:rsid w:val="00483F1F"/>
    <w:rsid w:val="0048446E"/>
    <w:rsid w:val="00484648"/>
    <w:rsid w:val="004847E5"/>
    <w:rsid w:val="004849B2"/>
    <w:rsid w:val="00484AE4"/>
    <w:rsid w:val="00484B23"/>
    <w:rsid w:val="00484BD0"/>
    <w:rsid w:val="00484BD2"/>
    <w:rsid w:val="00484C99"/>
    <w:rsid w:val="00484D51"/>
    <w:rsid w:val="00484E24"/>
    <w:rsid w:val="00484E73"/>
    <w:rsid w:val="00484F3B"/>
    <w:rsid w:val="0048543F"/>
    <w:rsid w:val="0048546D"/>
    <w:rsid w:val="0048585E"/>
    <w:rsid w:val="00485B62"/>
    <w:rsid w:val="00485EB4"/>
    <w:rsid w:val="004860D6"/>
    <w:rsid w:val="00486F00"/>
    <w:rsid w:val="0048739E"/>
    <w:rsid w:val="00487721"/>
    <w:rsid w:val="00487A4A"/>
    <w:rsid w:val="00487DF2"/>
    <w:rsid w:val="00487E8A"/>
    <w:rsid w:val="00487EB1"/>
    <w:rsid w:val="004905DF"/>
    <w:rsid w:val="004906D9"/>
    <w:rsid w:val="00490935"/>
    <w:rsid w:val="00490999"/>
    <w:rsid w:val="00490A2D"/>
    <w:rsid w:val="00490B94"/>
    <w:rsid w:val="00490F99"/>
    <w:rsid w:val="004912F4"/>
    <w:rsid w:val="00491331"/>
    <w:rsid w:val="00491506"/>
    <w:rsid w:val="00491734"/>
    <w:rsid w:val="0049182D"/>
    <w:rsid w:val="0049186D"/>
    <w:rsid w:val="00491DD2"/>
    <w:rsid w:val="00491E27"/>
    <w:rsid w:val="00492B79"/>
    <w:rsid w:val="00492E5F"/>
    <w:rsid w:val="00492F1E"/>
    <w:rsid w:val="00493116"/>
    <w:rsid w:val="0049356E"/>
    <w:rsid w:val="00493D9D"/>
    <w:rsid w:val="004941F3"/>
    <w:rsid w:val="00494449"/>
    <w:rsid w:val="004948BC"/>
    <w:rsid w:val="004948C6"/>
    <w:rsid w:val="00494A1D"/>
    <w:rsid w:val="00494B99"/>
    <w:rsid w:val="00494D5D"/>
    <w:rsid w:val="00494E36"/>
    <w:rsid w:val="004952E1"/>
    <w:rsid w:val="00495C53"/>
    <w:rsid w:val="00495CBB"/>
    <w:rsid w:val="00496549"/>
    <w:rsid w:val="00497211"/>
    <w:rsid w:val="00497359"/>
    <w:rsid w:val="0049735D"/>
    <w:rsid w:val="0049780A"/>
    <w:rsid w:val="004978D2"/>
    <w:rsid w:val="00497A02"/>
    <w:rsid w:val="00497BD4"/>
    <w:rsid w:val="00497C20"/>
    <w:rsid w:val="00497C23"/>
    <w:rsid w:val="00497C35"/>
    <w:rsid w:val="004A0001"/>
    <w:rsid w:val="004A02EE"/>
    <w:rsid w:val="004A0401"/>
    <w:rsid w:val="004A063B"/>
    <w:rsid w:val="004A0A3B"/>
    <w:rsid w:val="004A0DC8"/>
    <w:rsid w:val="004A1071"/>
    <w:rsid w:val="004A11D9"/>
    <w:rsid w:val="004A14CE"/>
    <w:rsid w:val="004A14D9"/>
    <w:rsid w:val="004A156E"/>
    <w:rsid w:val="004A15B6"/>
    <w:rsid w:val="004A1F11"/>
    <w:rsid w:val="004A20B0"/>
    <w:rsid w:val="004A25C7"/>
    <w:rsid w:val="004A25DC"/>
    <w:rsid w:val="004A2924"/>
    <w:rsid w:val="004A2DF4"/>
    <w:rsid w:val="004A33CB"/>
    <w:rsid w:val="004A33F9"/>
    <w:rsid w:val="004A364D"/>
    <w:rsid w:val="004A36C1"/>
    <w:rsid w:val="004A375A"/>
    <w:rsid w:val="004A384B"/>
    <w:rsid w:val="004A3AA7"/>
    <w:rsid w:val="004A3BA0"/>
    <w:rsid w:val="004A3BEC"/>
    <w:rsid w:val="004A40CE"/>
    <w:rsid w:val="004A412D"/>
    <w:rsid w:val="004A46C3"/>
    <w:rsid w:val="004A4785"/>
    <w:rsid w:val="004A4A1F"/>
    <w:rsid w:val="004A4BCA"/>
    <w:rsid w:val="004A4DF1"/>
    <w:rsid w:val="004A4F84"/>
    <w:rsid w:val="004A575B"/>
    <w:rsid w:val="004A58C0"/>
    <w:rsid w:val="004A595C"/>
    <w:rsid w:val="004A5B62"/>
    <w:rsid w:val="004A5F6D"/>
    <w:rsid w:val="004A61FA"/>
    <w:rsid w:val="004A635C"/>
    <w:rsid w:val="004A6591"/>
    <w:rsid w:val="004A65EE"/>
    <w:rsid w:val="004A676A"/>
    <w:rsid w:val="004A6874"/>
    <w:rsid w:val="004A68D6"/>
    <w:rsid w:val="004A6A2B"/>
    <w:rsid w:val="004A6C9E"/>
    <w:rsid w:val="004A6F85"/>
    <w:rsid w:val="004A704D"/>
    <w:rsid w:val="004A73A4"/>
    <w:rsid w:val="004A7A9D"/>
    <w:rsid w:val="004A7CC7"/>
    <w:rsid w:val="004A7E07"/>
    <w:rsid w:val="004B0082"/>
    <w:rsid w:val="004B0904"/>
    <w:rsid w:val="004B0927"/>
    <w:rsid w:val="004B0972"/>
    <w:rsid w:val="004B1082"/>
    <w:rsid w:val="004B16BD"/>
    <w:rsid w:val="004B1E3A"/>
    <w:rsid w:val="004B2AFA"/>
    <w:rsid w:val="004B2C82"/>
    <w:rsid w:val="004B2CEB"/>
    <w:rsid w:val="004B2FE1"/>
    <w:rsid w:val="004B31EA"/>
    <w:rsid w:val="004B338A"/>
    <w:rsid w:val="004B3452"/>
    <w:rsid w:val="004B3464"/>
    <w:rsid w:val="004B3638"/>
    <w:rsid w:val="004B38FD"/>
    <w:rsid w:val="004B3E7B"/>
    <w:rsid w:val="004B413F"/>
    <w:rsid w:val="004B420A"/>
    <w:rsid w:val="004B441A"/>
    <w:rsid w:val="004B47C7"/>
    <w:rsid w:val="004B4E6F"/>
    <w:rsid w:val="004B4E77"/>
    <w:rsid w:val="004B5884"/>
    <w:rsid w:val="004B59CB"/>
    <w:rsid w:val="004B5B8A"/>
    <w:rsid w:val="004B5F0D"/>
    <w:rsid w:val="004B5F0E"/>
    <w:rsid w:val="004B5FCA"/>
    <w:rsid w:val="004B63C5"/>
    <w:rsid w:val="004B6498"/>
    <w:rsid w:val="004B6A48"/>
    <w:rsid w:val="004B6C24"/>
    <w:rsid w:val="004B6ECA"/>
    <w:rsid w:val="004B721E"/>
    <w:rsid w:val="004B7286"/>
    <w:rsid w:val="004B72E8"/>
    <w:rsid w:val="004B7A14"/>
    <w:rsid w:val="004B7C34"/>
    <w:rsid w:val="004B7FA2"/>
    <w:rsid w:val="004B7FB5"/>
    <w:rsid w:val="004C0517"/>
    <w:rsid w:val="004C058C"/>
    <w:rsid w:val="004C05FA"/>
    <w:rsid w:val="004C0B50"/>
    <w:rsid w:val="004C0E60"/>
    <w:rsid w:val="004C11EC"/>
    <w:rsid w:val="004C1232"/>
    <w:rsid w:val="004C1619"/>
    <w:rsid w:val="004C190B"/>
    <w:rsid w:val="004C19F0"/>
    <w:rsid w:val="004C1A16"/>
    <w:rsid w:val="004C1F26"/>
    <w:rsid w:val="004C2449"/>
    <w:rsid w:val="004C2795"/>
    <w:rsid w:val="004C2869"/>
    <w:rsid w:val="004C2929"/>
    <w:rsid w:val="004C2C03"/>
    <w:rsid w:val="004C3074"/>
    <w:rsid w:val="004C3204"/>
    <w:rsid w:val="004C3315"/>
    <w:rsid w:val="004C33C9"/>
    <w:rsid w:val="004C34ED"/>
    <w:rsid w:val="004C35F4"/>
    <w:rsid w:val="004C38D8"/>
    <w:rsid w:val="004C3CF8"/>
    <w:rsid w:val="004C3E0A"/>
    <w:rsid w:val="004C3F18"/>
    <w:rsid w:val="004C4BD3"/>
    <w:rsid w:val="004C4ED5"/>
    <w:rsid w:val="004C5100"/>
    <w:rsid w:val="004C5210"/>
    <w:rsid w:val="004C553B"/>
    <w:rsid w:val="004C577E"/>
    <w:rsid w:val="004C59EC"/>
    <w:rsid w:val="004C5BC6"/>
    <w:rsid w:val="004C5D86"/>
    <w:rsid w:val="004C5EED"/>
    <w:rsid w:val="004C5F4E"/>
    <w:rsid w:val="004C66A6"/>
    <w:rsid w:val="004C68F9"/>
    <w:rsid w:val="004C69F7"/>
    <w:rsid w:val="004C6A03"/>
    <w:rsid w:val="004C6DCA"/>
    <w:rsid w:val="004C6F87"/>
    <w:rsid w:val="004C748C"/>
    <w:rsid w:val="004C7823"/>
    <w:rsid w:val="004C7B14"/>
    <w:rsid w:val="004C7F5D"/>
    <w:rsid w:val="004D0264"/>
    <w:rsid w:val="004D0396"/>
    <w:rsid w:val="004D05AB"/>
    <w:rsid w:val="004D06DD"/>
    <w:rsid w:val="004D0B81"/>
    <w:rsid w:val="004D0BEE"/>
    <w:rsid w:val="004D0E55"/>
    <w:rsid w:val="004D1594"/>
    <w:rsid w:val="004D17F9"/>
    <w:rsid w:val="004D186B"/>
    <w:rsid w:val="004D1937"/>
    <w:rsid w:val="004D19E2"/>
    <w:rsid w:val="004D1EB7"/>
    <w:rsid w:val="004D216A"/>
    <w:rsid w:val="004D23AD"/>
    <w:rsid w:val="004D2662"/>
    <w:rsid w:val="004D28D6"/>
    <w:rsid w:val="004D28E0"/>
    <w:rsid w:val="004D2AF9"/>
    <w:rsid w:val="004D2B59"/>
    <w:rsid w:val="004D3356"/>
    <w:rsid w:val="004D38BC"/>
    <w:rsid w:val="004D3B90"/>
    <w:rsid w:val="004D3E6E"/>
    <w:rsid w:val="004D40F7"/>
    <w:rsid w:val="004D44A4"/>
    <w:rsid w:val="004D476F"/>
    <w:rsid w:val="004D482D"/>
    <w:rsid w:val="004D4988"/>
    <w:rsid w:val="004D49E3"/>
    <w:rsid w:val="004D4AA8"/>
    <w:rsid w:val="004D4D8C"/>
    <w:rsid w:val="004D550E"/>
    <w:rsid w:val="004D568E"/>
    <w:rsid w:val="004D5837"/>
    <w:rsid w:val="004D5A2D"/>
    <w:rsid w:val="004D5B3F"/>
    <w:rsid w:val="004D5BE4"/>
    <w:rsid w:val="004D5D28"/>
    <w:rsid w:val="004D5DBA"/>
    <w:rsid w:val="004D62B5"/>
    <w:rsid w:val="004D64D3"/>
    <w:rsid w:val="004D650B"/>
    <w:rsid w:val="004D6AEE"/>
    <w:rsid w:val="004D6CAC"/>
    <w:rsid w:val="004D6ECC"/>
    <w:rsid w:val="004D723F"/>
    <w:rsid w:val="004D726D"/>
    <w:rsid w:val="004D7432"/>
    <w:rsid w:val="004D7561"/>
    <w:rsid w:val="004D7D60"/>
    <w:rsid w:val="004D7F50"/>
    <w:rsid w:val="004D7F8B"/>
    <w:rsid w:val="004D7FA6"/>
    <w:rsid w:val="004D7FF2"/>
    <w:rsid w:val="004E0267"/>
    <w:rsid w:val="004E0274"/>
    <w:rsid w:val="004E0396"/>
    <w:rsid w:val="004E03DE"/>
    <w:rsid w:val="004E078E"/>
    <w:rsid w:val="004E07D6"/>
    <w:rsid w:val="004E0F52"/>
    <w:rsid w:val="004E1289"/>
    <w:rsid w:val="004E1483"/>
    <w:rsid w:val="004E1B02"/>
    <w:rsid w:val="004E1BE3"/>
    <w:rsid w:val="004E1D0F"/>
    <w:rsid w:val="004E28A5"/>
    <w:rsid w:val="004E2992"/>
    <w:rsid w:val="004E2C3C"/>
    <w:rsid w:val="004E3053"/>
    <w:rsid w:val="004E3079"/>
    <w:rsid w:val="004E3355"/>
    <w:rsid w:val="004E3455"/>
    <w:rsid w:val="004E3783"/>
    <w:rsid w:val="004E3789"/>
    <w:rsid w:val="004E3A04"/>
    <w:rsid w:val="004E3EA0"/>
    <w:rsid w:val="004E4551"/>
    <w:rsid w:val="004E49AF"/>
    <w:rsid w:val="004E4A12"/>
    <w:rsid w:val="004E4AFE"/>
    <w:rsid w:val="004E4C01"/>
    <w:rsid w:val="004E4C2D"/>
    <w:rsid w:val="004E53F0"/>
    <w:rsid w:val="004E597D"/>
    <w:rsid w:val="004E59D8"/>
    <w:rsid w:val="004E5CEA"/>
    <w:rsid w:val="004E5E05"/>
    <w:rsid w:val="004E6164"/>
    <w:rsid w:val="004E634C"/>
    <w:rsid w:val="004E6489"/>
    <w:rsid w:val="004E6B08"/>
    <w:rsid w:val="004E6D86"/>
    <w:rsid w:val="004E6E06"/>
    <w:rsid w:val="004E7752"/>
    <w:rsid w:val="004E7965"/>
    <w:rsid w:val="004E79ED"/>
    <w:rsid w:val="004E7DE1"/>
    <w:rsid w:val="004E7E4A"/>
    <w:rsid w:val="004F0548"/>
    <w:rsid w:val="004F05C9"/>
    <w:rsid w:val="004F0CA7"/>
    <w:rsid w:val="004F0FC2"/>
    <w:rsid w:val="004F1688"/>
    <w:rsid w:val="004F1783"/>
    <w:rsid w:val="004F1820"/>
    <w:rsid w:val="004F252C"/>
    <w:rsid w:val="004F2AE5"/>
    <w:rsid w:val="004F2C90"/>
    <w:rsid w:val="004F316C"/>
    <w:rsid w:val="004F341F"/>
    <w:rsid w:val="004F3656"/>
    <w:rsid w:val="004F36E3"/>
    <w:rsid w:val="004F375E"/>
    <w:rsid w:val="004F3772"/>
    <w:rsid w:val="004F3A22"/>
    <w:rsid w:val="004F3A9D"/>
    <w:rsid w:val="004F3F11"/>
    <w:rsid w:val="004F3F5F"/>
    <w:rsid w:val="004F3FD7"/>
    <w:rsid w:val="004F41B6"/>
    <w:rsid w:val="004F41DA"/>
    <w:rsid w:val="004F4EEE"/>
    <w:rsid w:val="004F54D8"/>
    <w:rsid w:val="004F5A8D"/>
    <w:rsid w:val="004F5C6C"/>
    <w:rsid w:val="004F5DED"/>
    <w:rsid w:val="004F6276"/>
    <w:rsid w:val="004F64D4"/>
    <w:rsid w:val="004F65BB"/>
    <w:rsid w:val="004F68DC"/>
    <w:rsid w:val="004F6B15"/>
    <w:rsid w:val="004F6B50"/>
    <w:rsid w:val="004F6ED6"/>
    <w:rsid w:val="004F6FE1"/>
    <w:rsid w:val="004F7057"/>
    <w:rsid w:val="004F73FA"/>
    <w:rsid w:val="004F742B"/>
    <w:rsid w:val="004F75FF"/>
    <w:rsid w:val="004F7995"/>
    <w:rsid w:val="004F7E71"/>
    <w:rsid w:val="0050013E"/>
    <w:rsid w:val="00500171"/>
    <w:rsid w:val="00501327"/>
    <w:rsid w:val="00501368"/>
    <w:rsid w:val="00501B72"/>
    <w:rsid w:val="005020B4"/>
    <w:rsid w:val="0050234C"/>
    <w:rsid w:val="005023D4"/>
    <w:rsid w:val="00502582"/>
    <w:rsid w:val="005026C5"/>
    <w:rsid w:val="005029DF"/>
    <w:rsid w:val="00502BE8"/>
    <w:rsid w:val="00502F03"/>
    <w:rsid w:val="00502F14"/>
    <w:rsid w:val="00503B37"/>
    <w:rsid w:val="00503B4B"/>
    <w:rsid w:val="00503F06"/>
    <w:rsid w:val="00504737"/>
    <w:rsid w:val="005047E8"/>
    <w:rsid w:val="00504BC3"/>
    <w:rsid w:val="00504C48"/>
    <w:rsid w:val="00504DC6"/>
    <w:rsid w:val="00505A48"/>
    <w:rsid w:val="00505C67"/>
    <w:rsid w:val="00505CA4"/>
    <w:rsid w:val="005062A5"/>
    <w:rsid w:val="00506800"/>
    <w:rsid w:val="00506E46"/>
    <w:rsid w:val="005072F0"/>
    <w:rsid w:val="005077E4"/>
    <w:rsid w:val="00507826"/>
    <w:rsid w:val="00507C35"/>
    <w:rsid w:val="0051043F"/>
    <w:rsid w:val="0051053F"/>
    <w:rsid w:val="00510B09"/>
    <w:rsid w:val="00510B4D"/>
    <w:rsid w:val="005110CF"/>
    <w:rsid w:val="005114D4"/>
    <w:rsid w:val="00511569"/>
    <w:rsid w:val="0051162E"/>
    <w:rsid w:val="0051169D"/>
    <w:rsid w:val="00511762"/>
    <w:rsid w:val="00511D52"/>
    <w:rsid w:val="00512040"/>
    <w:rsid w:val="005121F6"/>
    <w:rsid w:val="00512279"/>
    <w:rsid w:val="0051244F"/>
    <w:rsid w:val="005126AE"/>
    <w:rsid w:val="00512B40"/>
    <w:rsid w:val="00512C27"/>
    <w:rsid w:val="00512D4E"/>
    <w:rsid w:val="0051374D"/>
    <w:rsid w:val="005137FF"/>
    <w:rsid w:val="005139AE"/>
    <w:rsid w:val="00513B98"/>
    <w:rsid w:val="00513E98"/>
    <w:rsid w:val="00513ECE"/>
    <w:rsid w:val="00514503"/>
    <w:rsid w:val="00514CFF"/>
    <w:rsid w:val="00514D86"/>
    <w:rsid w:val="00514DFA"/>
    <w:rsid w:val="00515013"/>
    <w:rsid w:val="00515831"/>
    <w:rsid w:val="00516147"/>
    <w:rsid w:val="00516378"/>
    <w:rsid w:val="0051642E"/>
    <w:rsid w:val="0051653B"/>
    <w:rsid w:val="00516717"/>
    <w:rsid w:val="00516899"/>
    <w:rsid w:val="00516912"/>
    <w:rsid w:val="00516C42"/>
    <w:rsid w:val="00516F26"/>
    <w:rsid w:val="00517015"/>
    <w:rsid w:val="0051766A"/>
    <w:rsid w:val="00517922"/>
    <w:rsid w:val="00517953"/>
    <w:rsid w:val="00517C07"/>
    <w:rsid w:val="00517C58"/>
    <w:rsid w:val="00517DE1"/>
    <w:rsid w:val="00517EF2"/>
    <w:rsid w:val="00520004"/>
    <w:rsid w:val="005202F5"/>
    <w:rsid w:val="0052045B"/>
    <w:rsid w:val="00520AD5"/>
    <w:rsid w:val="00520D84"/>
    <w:rsid w:val="00520DE9"/>
    <w:rsid w:val="005211FF"/>
    <w:rsid w:val="00521441"/>
    <w:rsid w:val="00521744"/>
    <w:rsid w:val="00521A69"/>
    <w:rsid w:val="00521C9C"/>
    <w:rsid w:val="005221EB"/>
    <w:rsid w:val="00522662"/>
    <w:rsid w:val="00522D3A"/>
    <w:rsid w:val="00523AF1"/>
    <w:rsid w:val="00523B01"/>
    <w:rsid w:val="00523FDF"/>
    <w:rsid w:val="00524428"/>
    <w:rsid w:val="0052450C"/>
    <w:rsid w:val="005249B6"/>
    <w:rsid w:val="00524E7D"/>
    <w:rsid w:val="00525020"/>
    <w:rsid w:val="00525215"/>
    <w:rsid w:val="00525216"/>
    <w:rsid w:val="00525397"/>
    <w:rsid w:val="00525645"/>
    <w:rsid w:val="00525860"/>
    <w:rsid w:val="00525A52"/>
    <w:rsid w:val="00525CBB"/>
    <w:rsid w:val="00525DE2"/>
    <w:rsid w:val="0052603F"/>
    <w:rsid w:val="005260D5"/>
    <w:rsid w:val="005263D3"/>
    <w:rsid w:val="00526615"/>
    <w:rsid w:val="00526883"/>
    <w:rsid w:val="00527051"/>
    <w:rsid w:val="0052723C"/>
    <w:rsid w:val="00527FBC"/>
    <w:rsid w:val="0053001A"/>
    <w:rsid w:val="00530342"/>
    <w:rsid w:val="00530392"/>
    <w:rsid w:val="005303AC"/>
    <w:rsid w:val="005304CB"/>
    <w:rsid w:val="00530CED"/>
    <w:rsid w:val="00530DBD"/>
    <w:rsid w:val="00530F0B"/>
    <w:rsid w:val="00531115"/>
    <w:rsid w:val="0053122C"/>
    <w:rsid w:val="00531305"/>
    <w:rsid w:val="00531831"/>
    <w:rsid w:val="0053188D"/>
    <w:rsid w:val="00531C80"/>
    <w:rsid w:val="00531F91"/>
    <w:rsid w:val="005320F0"/>
    <w:rsid w:val="005327E0"/>
    <w:rsid w:val="00532859"/>
    <w:rsid w:val="00532906"/>
    <w:rsid w:val="00532D25"/>
    <w:rsid w:val="00533B34"/>
    <w:rsid w:val="00533BE5"/>
    <w:rsid w:val="00533CA0"/>
    <w:rsid w:val="00533D4D"/>
    <w:rsid w:val="00533F7C"/>
    <w:rsid w:val="00533F99"/>
    <w:rsid w:val="00533FDC"/>
    <w:rsid w:val="0053417B"/>
    <w:rsid w:val="00534570"/>
    <w:rsid w:val="005345DF"/>
    <w:rsid w:val="00534BAC"/>
    <w:rsid w:val="00534CC0"/>
    <w:rsid w:val="005351D9"/>
    <w:rsid w:val="005354CE"/>
    <w:rsid w:val="0053558A"/>
    <w:rsid w:val="00535709"/>
    <w:rsid w:val="00535B04"/>
    <w:rsid w:val="00535D78"/>
    <w:rsid w:val="0053606D"/>
    <w:rsid w:val="00536248"/>
    <w:rsid w:val="005364C5"/>
    <w:rsid w:val="0053661D"/>
    <w:rsid w:val="00536863"/>
    <w:rsid w:val="0053771F"/>
    <w:rsid w:val="00537915"/>
    <w:rsid w:val="00537B12"/>
    <w:rsid w:val="00540236"/>
    <w:rsid w:val="0054081E"/>
    <w:rsid w:val="00540918"/>
    <w:rsid w:val="00540C1B"/>
    <w:rsid w:val="00540CC9"/>
    <w:rsid w:val="00540E7E"/>
    <w:rsid w:val="00540EFF"/>
    <w:rsid w:val="00541303"/>
    <w:rsid w:val="00541378"/>
    <w:rsid w:val="0054137A"/>
    <w:rsid w:val="00541B6B"/>
    <w:rsid w:val="00541CC0"/>
    <w:rsid w:val="005425BF"/>
    <w:rsid w:val="00542AAD"/>
    <w:rsid w:val="00542C21"/>
    <w:rsid w:val="00542E40"/>
    <w:rsid w:val="00543085"/>
    <w:rsid w:val="0054334A"/>
    <w:rsid w:val="00543B90"/>
    <w:rsid w:val="00543DFD"/>
    <w:rsid w:val="00544276"/>
    <w:rsid w:val="00544363"/>
    <w:rsid w:val="00544674"/>
    <w:rsid w:val="00544684"/>
    <w:rsid w:val="00544977"/>
    <w:rsid w:val="00544A8F"/>
    <w:rsid w:val="00544C7A"/>
    <w:rsid w:val="00544F8E"/>
    <w:rsid w:val="00545212"/>
    <w:rsid w:val="00545246"/>
    <w:rsid w:val="00545396"/>
    <w:rsid w:val="0054553C"/>
    <w:rsid w:val="00545E85"/>
    <w:rsid w:val="00546481"/>
    <w:rsid w:val="005464AC"/>
    <w:rsid w:val="00546562"/>
    <w:rsid w:val="00546576"/>
    <w:rsid w:val="0054678C"/>
    <w:rsid w:val="00546D34"/>
    <w:rsid w:val="005470C8"/>
    <w:rsid w:val="005472FE"/>
    <w:rsid w:val="00547367"/>
    <w:rsid w:val="0054743D"/>
    <w:rsid w:val="0054753D"/>
    <w:rsid w:val="005478B8"/>
    <w:rsid w:val="00547F0E"/>
    <w:rsid w:val="00550237"/>
    <w:rsid w:val="00550262"/>
    <w:rsid w:val="00550488"/>
    <w:rsid w:val="00550790"/>
    <w:rsid w:val="00550DB7"/>
    <w:rsid w:val="00550E4E"/>
    <w:rsid w:val="005510E2"/>
    <w:rsid w:val="00551336"/>
    <w:rsid w:val="00551624"/>
    <w:rsid w:val="005517FF"/>
    <w:rsid w:val="005519F7"/>
    <w:rsid w:val="00551D1C"/>
    <w:rsid w:val="00551F07"/>
    <w:rsid w:val="00551FB9"/>
    <w:rsid w:val="005520DF"/>
    <w:rsid w:val="0055232E"/>
    <w:rsid w:val="005529C9"/>
    <w:rsid w:val="00552A63"/>
    <w:rsid w:val="00552B41"/>
    <w:rsid w:val="00553275"/>
    <w:rsid w:val="005532B3"/>
    <w:rsid w:val="005534E5"/>
    <w:rsid w:val="0055351F"/>
    <w:rsid w:val="00553556"/>
    <w:rsid w:val="00553924"/>
    <w:rsid w:val="005539DA"/>
    <w:rsid w:val="00553D1D"/>
    <w:rsid w:val="00553D7E"/>
    <w:rsid w:val="00554164"/>
    <w:rsid w:val="0055444C"/>
    <w:rsid w:val="00554886"/>
    <w:rsid w:val="00554B1D"/>
    <w:rsid w:val="00554B7B"/>
    <w:rsid w:val="00554C24"/>
    <w:rsid w:val="00554D99"/>
    <w:rsid w:val="00555387"/>
    <w:rsid w:val="005558BA"/>
    <w:rsid w:val="005559DB"/>
    <w:rsid w:val="00555AD6"/>
    <w:rsid w:val="00555FD8"/>
    <w:rsid w:val="00556361"/>
    <w:rsid w:val="005564D7"/>
    <w:rsid w:val="0055659B"/>
    <w:rsid w:val="00556701"/>
    <w:rsid w:val="00556890"/>
    <w:rsid w:val="005568B3"/>
    <w:rsid w:val="00556940"/>
    <w:rsid w:val="00556AD8"/>
    <w:rsid w:val="00556C38"/>
    <w:rsid w:val="00556D6B"/>
    <w:rsid w:val="00556E59"/>
    <w:rsid w:val="00556FF0"/>
    <w:rsid w:val="00557330"/>
    <w:rsid w:val="005576D2"/>
    <w:rsid w:val="00557D51"/>
    <w:rsid w:val="0056016A"/>
    <w:rsid w:val="0056025D"/>
    <w:rsid w:val="0056026F"/>
    <w:rsid w:val="0056028D"/>
    <w:rsid w:val="0056040D"/>
    <w:rsid w:val="00560B52"/>
    <w:rsid w:val="00560D02"/>
    <w:rsid w:val="00560E2C"/>
    <w:rsid w:val="0056103D"/>
    <w:rsid w:val="0056113D"/>
    <w:rsid w:val="005617C2"/>
    <w:rsid w:val="00561AF4"/>
    <w:rsid w:val="0056246C"/>
    <w:rsid w:val="0056255A"/>
    <w:rsid w:val="00562588"/>
    <w:rsid w:val="00562774"/>
    <w:rsid w:val="00562974"/>
    <w:rsid w:val="00562FC0"/>
    <w:rsid w:val="00563172"/>
    <w:rsid w:val="005631FF"/>
    <w:rsid w:val="00563CB9"/>
    <w:rsid w:val="005643C4"/>
    <w:rsid w:val="00564548"/>
    <w:rsid w:val="00564718"/>
    <w:rsid w:val="005648CE"/>
    <w:rsid w:val="005649B9"/>
    <w:rsid w:val="00565565"/>
    <w:rsid w:val="005656C3"/>
    <w:rsid w:val="00565741"/>
    <w:rsid w:val="00565C5A"/>
    <w:rsid w:val="00565D26"/>
    <w:rsid w:val="00565EA6"/>
    <w:rsid w:val="00566068"/>
    <w:rsid w:val="00566088"/>
    <w:rsid w:val="00566A50"/>
    <w:rsid w:val="00566B17"/>
    <w:rsid w:val="00566D46"/>
    <w:rsid w:val="00566D87"/>
    <w:rsid w:val="00567002"/>
    <w:rsid w:val="0056743D"/>
    <w:rsid w:val="0056743F"/>
    <w:rsid w:val="00567702"/>
    <w:rsid w:val="00567CC9"/>
    <w:rsid w:val="00567D3F"/>
    <w:rsid w:val="00570277"/>
    <w:rsid w:val="00570441"/>
    <w:rsid w:val="0057044A"/>
    <w:rsid w:val="005704CA"/>
    <w:rsid w:val="005709AB"/>
    <w:rsid w:val="00570F3A"/>
    <w:rsid w:val="005710AC"/>
    <w:rsid w:val="005710FD"/>
    <w:rsid w:val="005712B2"/>
    <w:rsid w:val="0057133D"/>
    <w:rsid w:val="0057141B"/>
    <w:rsid w:val="00571D3D"/>
    <w:rsid w:val="00571EC2"/>
    <w:rsid w:val="00571FB7"/>
    <w:rsid w:val="0057229F"/>
    <w:rsid w:val="00572843"/>
    <w:rsid w:val="0057289E"/>
    <w:rsid w:val="00572B15"/>
    <w:rsid w:val="00572CFE"/>
    <w:rsid w:val="005730D5"/>
    <w:rsid w:val="00573177"/>
    <w:rsid w:val="0057334E"/>
    <w:rsid w:val="0057391E"/>
    <w:rsid w:val="00573B6F"/>
    <w:rsid w:val="00573EFA"/>
    <w:rsid w:val="005740E0"/>
    <w:rsid w:val="0057431C"/>
    <w:rsid w:val="00574560"/>
    <w:rsid w:val="00574793"/>
    <w:rsid w:val="00575311"/>
    <w:rsid w:val="00575332"/>
    <w:rsid w:val="00575550"/>
    <w:rsid w:val="00575809"/>
    <w:rsid w:val="005765E8"/>
    <w:rsid w:val="005766C4"/>
    <w:rsid w:val="00576B2C"/>
    <w:rsid w:val="00576EDF"/>
    <w:rsid w:val="005772CF"/>
    <w:rsid w:val="00577391"/>
    <w:rsid w:val="005773B1"/>
    <w:rsid w:val="005777CA"/>
    <w:rsid w:val="00577D5D"/>
    <w:rsid w:val="005802E5"/>
    <w:rsid w:val="0058043C"/>
    <w:rsid w:val="00580F94"/>
    <w:rsid w:val="005812C3"/>
    <w:rsid w:val="005812E4"/>
    <w:rsid w:val="00581375"/>
    <w:rsid w:val="005817A3"/>
    <w:rsid w:val="00581A20"/>
    <w:rsid w:val="00581D05"/>
    <w:rsid w:val="0058211C"/>
    <w:rsid w:val="00582180"/>
    <w:rsid w:val="00582260"/>
    <w:rsid w:val="005826A6"/>
    <w:rsid w:val="00582737"/>
    <w:rsid w:val="0058287F"/>
    <w:rsid w:val="00582ACA"/>
    <w:rsid w:val="00582B69"/>
    <w:rsid w:val="0058329D"/>
    <w:rsid w:val="005835FF"/>
    <w:rsid w:val="00583880"/>
    <w:rsid w:val="00583A4A"/>
    <w:rsid w:val="00583A88"/>
    <w:rsid w:val="00583B18"/>
    <w:rsid w:val="00583CCD"/>
    <w:rsid w:val="00584281"/>
    <w:rsid w:val="005843F8"/>
    <w:rsid w:val="0058457B"/>
    <w:rsid w:val="005845BF"/>
    <w:rsid w:val="00584986"/>
    <w:rsid w:val="005849B4"/>
    <w:rsid w:val="005849E8"/>
    <w:rsid w:val="00585478"/>
    <w:rsid w:val="005855B8"/>
    <w:rsid w:val="00585CAD"/>
    <w:rsid w:val="00585E4C"/>
    <w:rsid w:val="00586458"/>
    <w:rsid w:val="005864EE"/>
    <w:rsid w:val="00586B22"/>
    <w:rsid w:val="00586F09"/>
    <w:rsid w:val="00586FF9"/>
    <w:rsid w:val="00587017"/>
    <w:rsid w:val="00587159"/>
    <w:rsid w:val="00587463"/>
    <w:rsid w:val="0058747E"/>
    <w:rsid w:val="005874B5"/>
    <w:rsid w:val="005874D8"/>
    <w:rsid w:val="00587AF6"/>
    <w:rsid w:val="00587B4A"/>
    <w:rsid w:val="00587BDA"/>
    <w:rsid w:val="00587C69"/>
    <w:rsid w:val="00587F96"/>
    <w:rsid w:val="0059022B"/>
    <w:rsid w:val="0059044D"/>
    <w:rsid w:val="00590646"/>
    <w:rsid w:val="00590B69"/>
    <w:rsid w:val="00590BD6"/>
    <w:rsid w:val="00590D99"/>
    <w:rsid w:val="00590E38"/>
    <w:rsid w:val="00590FC6"/>
    <w:rsid w:val="005917DF"/>
    <w:rsid w:val="00592310"/>
    <w:rsid w:val="005927B1"/>
    <w:rsid w:val="00592B4C"/>
    <w:rsid w:val="005932B8"/>
    <w:rsid w:val="00593451"/>
    <w:rsid w:val="0059398F"/>
    <w:rsid w:val="00593A71"/>
    <w:rsid w:val="00593C50"/>
    <w:rsid w:val="00594034"/>
    <w:rsid w:val="005941DD"/>
    <w:rsid w:val="0059422C"/>
    <w:rsid w:val="00594584"/>
    <w:rsid w:val="00595305"/>
    <w:rsid w:val="00595B2D"/>
    <w:rsid w:val="00595E46"/>
    <w:rsid w:val="0059623D"/>
    <w:rsid w:val="005962A3"/>
    <w:rsid w:val="0059637F"/>
    <w:rsid w:val="005969D0"/>
    <w:rsid w:val="00596DEE"/>
    <w:rsid w:val="005979D5"/>
    <w:rsid w:val="005A037B"/>
    <w:rsid w:val="005A040D"/>
    <w:rsid w:val="005A0B28"/>
    <w:rsid w:val="005A0B7D"/>
    <w:rsid w:val="005A0C5E"/>
    <w:rsid w:val="005A0C62"/>
    <w:rsid w:val="005A11E6"/>
    <w:rsid w:val="005A143C"/>
    <w:rsid w:val="005A1467"/>
    <w:rsid w:val="005A14EE"/>
    <w:rsid w:val="005A1766"/>
    <w:rsid w:val="005A1B89"/>
    <w:rsid w:val="005A1D08"/>
    <w:rsid w:val="005A1DA6"/>
    <w:rsid w:val="005A1EA2"/>
    <w:rsid w:val="005A2546"/>
    <w:rsid w:val="005A2AA9"/>
    <w:rsid w:val="005A2CDC"/>
    <w:rsid w:val="005A2FAF"/>
    <w:rsid w:val="005A2FFD"/>
    <w:rsid w:val="005A30E2"/>
    <w:rsid w:val="005A371E"/>
    <w:rsid w:val="005A3867"/>
    <w:rsid w:val="005A39FA"/>
    <w:rsid w:val="005A406E"/>
    <w:rsid w:val="005A40C9"/>
    <w:rsid w:val="005A4A13"/>
    <w:rsid w:val="005A4CC3"/>
    <w:rsid w:val="005A52A1"/>
    <w:rsid w:val="005A55A6"/>
    <w:rsid w:val="005A5711"/>
    <w:rsid w:val="005A574F"/>
    <w:rsid w:val="005A58C6"/>
    <w:rsid w:val="005A5B15"/>
    <w:rsid w:val="005A5BD7"/>
    <w:rsid w:val="005A5E94"/>
    <w:rsid w:val="005A6331"/>
    <w:rsid w:val="005A6869"/>
    <w:rsid w:val="005A6D58"/>
    <w:rsid w:val="005A7291"/>
    <w:rsid w:val="005A7486"/>
    <w:rsid w:val="005A7CD4"/>
    <w:rsid w:val="005A7D38"/>
    <w:rsid w:val="005B0063"/>
    <w:rsid w:val="005B062D"/>
    <w:rsid w:val="005B068E"/>
    <w:rsid w:val="005B083F"/>
    <w:rsid w:val="005B0C04"/>
    <w:rsid w:val="005B0C1F"/>
    <w:rsid w:val="005B0D1A"/>
    <w:rsid w:val="005B0E42"/>
    <w:rsid w:val="005B1271"/>
    <w:rsid w:val="005B158B"/>
    <w:rsid w:val="005B1E51"/>
    <w:rsid w:val="005B2047"/>
    <w:rsid w:val="005B23D8"/>
    <w:rsid w:val="005B2775"/>
    <w:rsid w:val="005B2FA1"/>
    <w:rsid w:val="005B3518"/>
    <w:rsid w:val="005B39BB"/>
    <w:rsid w:val="005B3E77"/>
    <w:rsid w:val="005B41B0"/>
    <w:rsid w:val="005B4458"/>
    <w:rsid w:val="005B46C3"/>
    <w:rsid w:val="005B4754"/>
    <w:rsid w:val="005B4780"/>
    <w:rsid w:val="005B4B6B"/>
    <w:rsid w:val="005B4C86"/>
    <w:rsid w:val="005B4CC2"/>
    <w:rsid w:val="005B4EEB"/>
    <w:rsid w:val="005B5050"/>
    <w:rsid w:val="005B533C"/>
    <w:rsid w:val="005B5376"/>
    <w:rsid w:val="005B53D9"/>
    <w:rsid w:val="005B5828"/>
    <w:rsid w:val="005B5B4E"/>
    <w:rsid w:val="005B5C7B"/>
    <w:rsid w:val="005B5E51"/>
    <w:rsid w:val="005B5E82"/>
    <w:rsid w:val="005B6040"/>
    <w:rsid w:val="005B6148"/>
    <w:rsid w:val="005B61CA"/>
    <w:rsid w:val="005B6393"/>
    <w:rsid w:val="005B63CB"/>
    <w:rsid w:val="005B6525"/>
    <w:rsid w:val="005B6FE2"/>
    <w:rsid w:val="005B738B"/>
    <w:rsid w:val="005B76CC"/>
    <w:rsid w:val="005B78CA"/>
    <w:rsid w:val="005B7C49"/>
    <w:rsid w:val="005C0BF2"/>
    <w:rsid w:val="005C0C57"/>
    <w:rsid w:val="005C0D69"/>
    <w:rsid w:val="005C15CF"/>
    <w:rsid w:val="005C18EC"/>
    <w:rsid w:val="005C1B2C"/>
    <w:rsid w:val="005C2096"/>
    <w:rsid w:val="005C22D0"/>
    <w:rsid w:val="005C317B"/>
    <w:rsid w:val="005C361C"/>
    <w:rsid w:val="005C3A60"/>
    <w:rsid w:val="005C3AC3"/>
    <w:rsid w:val="005C4160"/>
    <w:rsid w:val="005C4395"/>
    <w:rsid w:val="005C4988"/>
    <w:rsid w:val="005C4A33"/>
    <w:rsid w:val="005C4C38"/>
    <w:rsid w:val="005C4DA4"/>
    <w:rsid w:val="005C4E4F"/>
    <w:rsid w:val="005C583A"/>
    <w:rsid w:val="005C5969"/>
    <w:rsid w:val="005C5B98"/>
    <w:rsid w:val="005C642B"/>
    <w:rsid w:val="005C69B6"/>
    <w:rsid w:val="005C6C6B"/>
    <w:rsid w:val="005C7720"/>
    <w:rsid w:val="005C77AE"/>
    <w:rsid w:val="005C7DE2"/>
    <w:rsid w:val="005D03A1"/>
    <w:rsid w:val="005D0E67"/>
    <w:rsid w:val="005D10F8"/>
    <w:rsid w:val="005D12C6"/>
    <w:rsid w:val="005D1437"/>
    <w:rsid w:val="005D1442"/>
    <w:rsid w:val="005D1525"/>
    <w:rsid w:val="005D1780"/>
    <w:rsid w:val="005D1E33"/>
    <w:rsid w:val="005D1ED3"/>
    <w:rsid w:val="005D1F33"/>
    <w:rsid w:val="005D1F40"/>
    <w:rsid w:val="005D279D"/>
    <w:rsid w:val="005D2896"/>
    <w:rsid w:val="005D3100"/>
    <w:rsid w:val="005D362A"/>
    <w:rsid w:val="005D36CD"/>
    <w:rsid w:val="005D3706"/>
    <w:rsid w:val="005D3923"/>
    <w:rsid w:val="005D42CA"/>
    <w:rsid w:val="005D448F"/>
    <w:rsid w:val="005D455D"/>
    <w:rsid w:val="005D5017"/>
    <w:rsid w:val="005D5048"/>
    <w:rsid w:val="005D5273"/>
    <w:rsid w:val="005D58F4"/>
    <w:rsid w:val="005D5E2D"/>
    <w:rsid w:val="005D5FE4"/>
    <w:rsid w:val="005D5FFF"/>
    <w:rsid w:val="005D6103"/>
    <w:rsid w:val="005D6367"/>
    <w:rsid w:val="005D63DB"/>
    <w:rsid w:val="005D6489"/>
    <w:rsid w:val="005D66CC"/>
    <w:rsid w:val="005D6BC9"/>
    <w:rsid w:val="005D6EAC"/>
    <w:rsid w:val="005D703A"/>
    <w:rsid w:val="005D7481"/>
    <w:rsid w:val="005D74DA"/>
    <w:rsid w:val="005D7810"/>
    <w:rsid w:val="005D79EC"/>
    <w:rsid w:val="005D7B2C"/>
    <w:rsid w:val="005E007C"/>
    <w:rsid w:val="005E0872"/>
    <w:rsid w:val="005E0A57"/>
    <w:rsid w:val="005E0CEF"/>
    <w:rsid w:val="005E0E44"/>
    <w:rsid w:val="005E0FDF"/>
    <w:rsid w:val="005E1013"/>
    <w:rsid w:val="005E19E5"/>
    <w:rsid w:val="005E1E4F"/>
    <w:rsid w:val="005E2042"/>
    <w:rsid w:val="005E257B"/>
    <w:rsid w:val="005E2698"/>
    <w:rsid w:val="005E2EF5"/>
    <w:rsid w:val="005E2F4C"/>
    <w:rsid w:val="005E304E"/>
    <w:rsid w:val="005E3837"/>
    <w:rsid w:val="005E3B4C"/>
    <w:rsid w:val="005E3D10"/>
    <w:rsid w:val="005E3F6A"/>
    <w:rsid w:val="005E4108"/>
    <w:rsid w:val="005E42A0"/>
    <w:rsid w:val="005E45D4"/>
    <w:rsid w:val="005E45E5"/>
    <w:rsid w:val="005E467C"/>
    <w:rsid w:val="005E48FE"/>
    <w:rsid w:val="005E50D7"/>
    <w:rsid w:val="005E532D"/>
    <w:rsid w:val="005E5789"/>
    <w:rsid w:val="005E5842"/>
    <w:rsid w:val="005E58D4"/>
    <w:rsid w:val="005E5B5F"/>
    <w:rsid w:val="005E6006"/>
    <w:rsid w:val="005E6386"/>
    <w:rsid w:val="005E6B53"/>
    <w:rsid w:val="005E6FFF"/>
    <w:rsid w:val="005E7232"/>
    <w:rsid w:val="005E72DF"/>
    <w:rsid w:val="005E74A9"/>
    <w:rsid w:val="005E7593"/>
    <w:rsid w:val="005E75C6"/>
    <w:rsid w:val="005E75F8"/>
    <w:rsid w:val="005E7967"/>
    <w:rsid w:val="005F0398"/>
    <w:rsid w:val="005F05D5"/>
    <w:rsid w:val="005F0AC9"/>
    <w:rsid w:val="005F0EEE"/>
    <w:rsid w:val="005F1140"/>
    <w:rsid w:val="005F11EF"/>
    <w:rsid w:val="005F1507"/>
    <w:rsid w:val="005F1557"/>
    <w:rsid w:val="005F1588"/>
    <w:rsid w:val="005F15B6"/>
    <w:rsid w:val="005F18B6"/>
    <w:rsid w:val="005F18D6"/>
    <w:rsid w:val="005F1A60"/>
    <w:rsid w:val="005F1DF9"/>
    <w:rsid w:val="005F1E66"/>
    <w:rsid w:val="005F2302"/>
    <w:rsid w:val="005F231D"/>
    <w:rsid w:val="005F23BC"/>
    <w:rsid w:val="005F2FE1"/>
    <w:rsid w:val="005F31EA"/>
    <w:rsid w:val="005F32F9"/>
    <w:rsid w:val="005F3E6A"/>
    <w:rsid w:val="005F4148"/>
    <w:rsid w:val="005F41D6"/>
    <w:rsid w:val="005F45DE"/>
    <w:rsid w:val="005F4648"/>
    <w:rsid w:val="005F4A43"/>
    <w:rsid w:val="005F4E17"/>
    <w:rsid w:val="005F4F8B"/>
    <w:rsid w:val="005F52C2"/>
    <w:rsid w:val="005F52DC"/>
    <w:rsid w:val="005F53C5"/>
    <w:rsid w:val="005F54CA"/>
    <w:rsid w:val="005F5522"/>
    <w:rsid w:val="005F5837"/>
    <w:rsid w:val="005F5ACF"/>
    <w:rsid w:val="005F5E22"/>
    <w:rsid w:val="005F6B0D"/>
    <w:rsid w:val="005F6C6A"/>
    <w:rsid w:val="005F6E44"/>
    <w:rsid w:val="005F7266"/>
    <w:rsid w:val="005F7402"/>
    <w:rsid w:val="005F75B5"/>
    <w:rsid w:val="005F7FB2"/>
    <w:rsid w:val="00600064"/>
    <w:rsid w:val="00600114"/>
    <w:rsid w:val="0060048C"/>
    <w:rsid w:val="006004B4"/>
    <w:rsid w:val="006008F4"/>
    <w:rsid w:val="006011A9"/>
    <w:rsid w:val="006015E2"/>
    <w:rsid w:val="006017B0"/>
    <w:rsid w:val="00601C3C"/>
    <w:rsid w:val="00602210"/>
    <w:rsid w:val="00602858"/>
    <w:rsid w:val="006029F4"/>
    <w:rsid w:val="00602AFD"/>
    <w:rsid w:val="00602BEE"/>
    <w:rsid w:val="00602EBD"/>
    <w:rsid w:val="006034A5"/>
    <w:rsid w:val="00603664"/>
    <w:rsid w:val="006036B2"/>
    <w:rsid w:val="006037C3"/>
    <w:rsid w:val="00603840"/>
    <w:rsid w:val="00603BC8"/>
    <w:rsid w:val="00603DD7"/>
    <w:rsid w:val="00603FB6"/>
    <w:rsid w:val="006041DA"/>
    <w:rsid w:val="00604575"/>
    <w:rsid w:val="006049CE"/>
    <w:rsid w:val="00604B53"/>
    <w:rsid w:val="00604BAB"/>
    <w:rsid w:val="00604CD1"/>
    <w:rsid w:val="00604E50"/>
    <w:rsid w:val="006059EC"/>
    <w:rsid w:val="00605B9B"/>
    <w:rsid w:val="00605C08"/>
    <w:rsid w:val="00605C94"/>
    <w:rsid w:val="00606033"/>
    <w:rsid w:val="00606179"/>
    <w:rsid w:val="006065DF"/>
    <w:rsid w:val="006067B4"/>
    <w:rsid w:val="00606AFD"/>
    <w:rsid w:val="00606BFA"/>
    <w:rsid w:val="00606C2C"/>
    <w:rsid w:val="00606C96"/>
    <w:rsid w:val="006075E5"/>
    <w:rsid w:val="0060768F"/>
    <w:rsid w:val="00607AC6"/>
    <w:rsid w:val="00607FB1"/>
    <w:rsid w:val="00610224"/>
    <w:rsid w:val="006104B6"/>
    <w:rsid w:val="006105BC"/>
    <w:rsid w:val="00610834"/>
    <w:rsid w:val="00610D4F"/>
    <w:rsid w:val="00611F14"/>
    <w:rsid w:val="00612142"/>
    <w:rsid w:val="00612B9E"/>
    <w:rsid w:val="00612E12"/>
    <w:rsid w:val="00613804"/>
    <w:rsid w:val="00613941"/>
    <w:rsid w:val="00613B35"/>
    <w:rsid w:val="0061421F"/>
    <w:rsid w:val="006146E5"/>
    <w:rsid w:val="006147B0"/>
    <w:rsid w:val="006147F8"/>
    <w:rsid w:val="00614C36"/>
    <w:rsid w:val="00614ECC"/>
    <w:rsid w:val="00615694"/>
    <w:rsid w:val="0061580C"/>
    <w:rsid w:val="0061590C"/>
    <w:rsid w:val="00615924"/>
    <w:rsid w:val="00615A43"/>
    <w:rsid w:val="00616165"/>
    <w:rsid w:val="006162F2"/>
    <w:rsid w:val="0061639E"/>
    <w:rsid w:val="006167F6"/>
    <w:rsid w:val="00616B57"/>
    <w:rsid w:val="00617173"/>
    <w:rsid w:val="00617806"/>
    <w:rsid w:val="0061788D"/>
    <w:rsid w:val="00617CB6"/>
    <w:rsid w:val="00617CFE"/>
    <w:rsid w:val="00617DAA"/>
    <w:rsid w:val="00620061"/>
    <w:rsid w:val="0062033D"/>
    <w:rsid w:val="00620C40"/>
    <w:rsid w:val="00620C61"/>
    <w:rsid w:val="00621146"/>
    <w:rsid w:val="00621825"/>
    <w:rsid w:val="0062185A"/>
    <w:rsid w:val="0062185B"/>
    <w:rsid w:val="00621E66"/>
    <w:rsid w:val="006223A4"/>
    <w:rsid w:val="006223D9"/>
    <w:rsid w:val="00622674"/>
    <w:rsid w:val="00622731"/>
    <w:rsid w:val="006228F4"/>
    <w:rsid w:val="00622FAB"/>
    <w:rsid w:val="006233C1"/>
    <w:rsid w:val="00623454"/>
    <w:rsid w:val="0062352E"/>
    <w:rsid w:val="00623530"/>
    <w:rsid w:val="0062353A"/>
    <w:rsid w:val="006235FC"/>
    <w:rsid w:val="006236AB"/>
    <w:rsid w:val="0062374D"/>
    <w:rsid w:val="00623AA2"/>
    <w:rsid w:val="0062420C"/>
    <w:rsid w:val="00624807"/>
    <w:rsid w:val="0062562B"/>
    <w:rsid w:val="006259E9"/>
    <w:rsid w:val="00625BCC"/>
    <w:rsid w:val="00625D01"/>
    <w:rsid w:val="00625E3A"/>
    <w:rsid w:val="00626776"/>
    <w:rsid w:val="00626991"/>
    <w:rsid w:val="00627466"/>
    <w:rsid w:val="006309CE"/>
    <w:rsid w:val="00630C75"/>
    <w:rsid w:val="00630F88"/>
    <w:rsid w:val="00631262"/>
    <w:rsid w:val="0063142E"/>
    <w:rsid w:val="00631730"/>
    <w:rsid w:val="00631851"/>
    <w:rsid w:val="00631CB1"/>
    <w:rsid w:val="00632700"/>
    <w:rsid w:val="0063307E"/>
    <w:rsid w:val="00633131"/>
    <w:rsid w:val="0063326C"/>
    <w:rsid w:val="00633304"/>
    <w:rsid w:val="006335E9"/>
    <w:rsid w:val="006337FE"/>
    <w:rsid w:val="00633BA1"/>
    <w:rsid w:val="006345C4"/>
    <w:rsid w:val="00634835"/>
    <w:rsid w:val="00634E29"/>
    <w:rsid w:val="00635191"/>
    <w:rsid w:val="0063565C"/>
    <w:rsid w:val="006356B9"/>
    <w:rsid w:val="00635E79"/>
    <w:rsid w:val="00635F16"/>
    <w:rsid w:val="00636226"/>
    <w:rsid w:val="006362ED"/>
    <w:rsid w:val="0063661F"/>
    <w:rsid w:val="006367FD"/>
    <w:rsid w:val="00636A97"/>
    <w:rsid w:val="00636C17"/>
    <w:rsid w:val="0063744D"/>
    <w:rsid w:val="0063745F"/>
    <w:rsid w:val="00637CBD"/>
    <w:rsid w:val="00637E9C"/>
    <w:rsid w:val="00637FC3"/>
    <w:rsid w:val="006400AE"/>
    <w:rsid w:val="00640174"/>
    <w:rsid w:val="00640507"/>
    <w:rsid w:val="00640511"/>
    <w:rsid w:val="006406A5"/>
    <w:rsid w:val="0064091D"/>
    <w:rsid w:val="00640951"/>
    <w:rsid w:val="00640B8B"/>
    <w:rsid w:val="00640DA0"/>
    <w:rsid w:val="00640FC0"/>
    <w:rsid w:val="00641117"/>
    <w:rsid w:val="00641373"/>
    <w:rsid w:val="00641CEB"/>
    <w:rsid w:val="00642019"/>
    <w:rsid w:val="0064207F"/>
    <w:rsid w:val="00642383"/>
    <w:rsid w:val="00642421"/>
    <w:rsid w:val="0064283B"/>
    <w:rsid w:val="00642843"/>
    <w:rsid w:val="00642A70"/>
    <w:rsid w:val="00642D69"/>
    <w:rsid w:val="006430A5"/>
    <w:rsid w:val="00643217"/>
    <w:rsid w:val="00643538"/>
    <w:rsid w:val="00643682"/>
    <w:rsid w:val="00643A0E"/>
    <w:rsid w:val="00643BA4"/>
    <w:rsid w:val="00644071"/>
    <w:rsid w:val="0064437A"/>
    <w:rsid w:val="0064473B"/>
    <w:rsid w:val="0064490C"/>
    <w:rsid w:val="006449DC"/>
    <w:rsid w:val="00645196"/>
    <w:rsid w:val="00645317"/>
    <w:rsid w:val="006458BA"/>
    <w:rsid w:val="00645A37"/>
    <w:rsid w:val="00645CB9"/>
    <w:rsid w:val="00645D8F"/>
    <w:rsid w:val="00646163"/>
    <w:rsid w:val="00646744"/>
    <w:rsid w:val="00646893"/>
    <w:rsid w:val="006470A1"/>
    <w:rsid w:val="00647103"/>
    <w:rsid w:val="00647381"/>
    <w:rsid w:val="00647793"/>
    <w:rsid w:val="00647BAB"/>
    <w:rsid w:val="006504C3"/>
    <w:rsid w:val="006505CA"/>
    <w:rsid w:val="006507FB"/>
    <w:rsid w:val="0065099F"/>
    <w:rsid w:val="006509BB"/>
    <w:rsid w:val="00650C53"/>
    <w:rsid w:val="00650C9D"/>
    <w:rsid w:val="00650CAC"/>
    <w:rsid w:val="00650E1E"/>
    <w:rsid w:val="00650F3D"/>
    <w:rsid w:val="006514A8"/>
    <w:rsid w:val="0065152A"/>
    <w:rsid w:val="00651548"/>
    <w:rsid w:val="006516D8"/>
    <w:rsid w:val="0065172F"/>
    <w:rsid w:val="006517D1"/>
    <w:rsid w:val="0065247B"/>
    <w:rsid w:val="006526EC"/>
    <w:rsid w:val="00652764"/>
    <w:rsid w:val="00652FA5"/>
    <w:rsid w:val="00652FEE"/>
    <w:rsid w:val="00653185"/>
    <w:rsid w:val="006531E8"/>
    <w:rsid w:val="00653507"/>
    <w:rsid w:val="0065364C"/>
    <w:rsid w:val="00653B18"/>
    <w:rsid w:val="00653CD3"/>
    <w:rsid w:val="00653F5C"/>
    <w:rsid w:val="0065400A"/>
    <w:rsid w:val="0065407F"/>
    <w:rsid w:val="0065408F"/>
    <w:rsid w:val="006544F6"/>
    <w:rsid w:val="0065457A"/>
    <w:rsid w:val="00654709"/>
    <w:rsid w:val="00654775"/>
    <w:rsid w:val="00654A4C"/>
    <w:rsid w:val="00654ADD"/>
    <w:rsid w:val="00654B97"/>
    <w:rsid w:val="00654BD9"/>
    <w:rsid w:val="00654DB8"/>
    <w:rsid w:val="00654FF3"/>
    <w:rsid w:val="00655667"/>
    <w:rsid w:val="00655924"/>
    <w:rsid w:val="00655B67"/>
    <w:rsid w:val="00655EF6"/>
    <w:rsid w:val="00655F53"/>
    <w:rsid w:val="006563FC"/>
    <w:rsid w:val="006565F5"/>
    <w:rsid w:val="0065672D"/>
    <w:rsid w:val="00656B9E"/>
    <w:rsid w:val="00656C68"/>
    <w:rsid w:val="00657366"/>
    <w:rsid w:val="00657598"/>
    <w:rsid w:val="006577CA"/>
    <w:rsid w:val="00657BF9"/>
    <w:rsid w:val="00657CA5"/>
    <w:rsid w:val="00657CB5"/>
    <w:rsid w:val="00657EE0"/>
    <w:rsid w:val="00660182"/>
    <w:rsid w:val="00660407"/>
    <w:rsid w:val="00660538"/>
    <w:rsid w:val="00660925"/>
    <w:rsid w:val="00660E78"/>
    <w:rsid w:val="00660F9B"/>
    <w:rsid w:val="00660FED"/>
    <w:rsid w:val="0066116D"/>
    <w:rsid w:val="0066142E"/>
    <w:rsid w:val="00661A26"/>
    <w:rsid w:val="00661A36"/>
    <w:rsid w:val="00661C0D"/>
    <w:rsid w:val="00662010"/>
    <w:rsid w:val="006624DA"/>
    <w:rsid w:val="00662662"/>
    <w:rsid w:val="00662B8F"/>
    <w:rsid w:val="00662C26"/>
    <w:rsid w:val="00662EF3"/>
    <w:rsid w:val="00662EF9"/>
    <w:rsid w:val="00662F58"/>
    <w:rsid w:val="00663114"/>
    <w:rsid w:val="00663189"/>
    <w:rsid w:val="00663A51"/>
    <w:rsid w:val="00663D4B"/>
    <w:rsid w:val="00664307"/>
    <w:rsid w:val="0066450C"/>
    <w:rsid w:val="006645AB"/>
    <w:rsid w:val="0066465B"/>
    <w:rsid w:val="0066493C"/>
    <w:rsid w:val="00664AA9"/>
    <w:rsid w:val="00664D5D"/>
    <w:rsid w:val="00664FF1"/>
    <w:rsid w:val="006654B1"/>
    <w:rsid w:val="0066550B"/>
    <w:rsid w:val="00665547"/>
    <w:rsid w:val="006656B8"/>
    <w:rsid w:val="00665752"/>
    <w:rsid w:val="006657E6"/>
    <w:rsid w:val="0066584A"/>
    <w:rsid w:val="00665B6D"/>
    <w:rsid w:val="0066622D"/>
    <w:rsid w:val="006669B2"/>
    <w:rsid w:val="006669D4"/>
    <w:rsid w:val="00666E71"/>
    <w:rsid w:val="0066702C"/>
    <w:rsid w:val="00667067"/>
    <w:rsid w:val="00667075"/>
    <w:rsid w:val="006673CC"/>
    <w:rsid w:val="006673CF"/>
    <w:rsid w:val="006673FB"/>
    <w:rsid w:val="0066762E"/>
    <w:rsid w:val="00667710"/>
    <w:rsid w:val="0066780D"/>
    <w:rsid w:val="00667BA4"/>
    <w:rsid w:val="00667FBA"/>
    <w:rsid w:val="006700B8"/>
    <w:rsid w:val="006700FB"/>
    <w:rsid w:val="00670313"/>
    <w:rsid w:val="00670417"/>
    <w:rsid w:val="00670A8A"/>
    <w:rsid w:val="00670AEE"/>
    <w:rsid w:val="00670D82"/>
    <w:rsid w:val="00670E32"/>
    <w:rsid w:val="00670F09"/>
    <w:rsid w:val="0067100C"/>
    <w:rsid w:val="00671740"/>
    <w:rsid w:val="00671868"/>
    <w:rsid w:val="00671899"/>
    <w:rsid w:val="00671943"/>
    <w:rsid w:val="00671946"/>
    <w:rsid w:val="00671A3E"/>
    <w:rsid w:val="00671AC9"/>
    <w:rsid w:val="00671C9E"/>
    <w:rsid w:val="00672111"/>
    <w:rsid w:val="00672181"/>
    <w:rsid w:val="00672684"/>
    <w:rsid w:val="00672852"/>
    <w:rsid w:val="00672C66"/>
    <w:rsid w:val="00672D12"/>
    <w:rsid w:val="00672DA4"/>
    <w:rsid w:val="00673185"/>
    <w:rsid w:val="006739AA"/>
    <w:rsid w:val="00673F8B"/>
    <w:rsid w:val="00674017"/>
    <w:rsid w:val="00674149"/>
    <w:rsid w:val="00674285"/>
    <w:rsid w:val="006742E0"/>
    <w:rsid w:val="00674419"/>
    <w:rsid w:val="006747DE"/>
    <w:rsid w:val="00674CBD"/>
    <w:rsid w:val="006751AE"/>
    <w:rsid w:val="006755D3"/>
    <w:rsid w:val="00675C40"/>
    <w:rsid w:val="006762DD"/>
    <w:rsid w:val="00676313"/>
    <w:rsid w:val="006764EE"/>
    <w:rsid w:val="006766A1"/>
    <w:rsid w:val="00676A65"/>
    <w:rsid w:val="00676B18"/>
    <w:rsid w:val="00676D52"/>
    <w:rsid w:val="00676F1A"/>
    <w:rsid w:val="0067713D"/>
    <w:rsid w:val="006775B5"/>
    <w:rsid w:val="006775D4"/>
    <w:rsid w:val="0067791D"/>
    <w:rsid w:val="00680704"/>
    <w:rsid w:val="00680B53"/>
    <w:rsid w:val="00680F8C"/>
    <w:rsid w:val="00680FAE"/>
    <w:rsid w:val="00680FE6"/>
    <w:rsid w:val="006819A0"/>
    <w:rsid w:val="0068270A"/>
    <w:rsid w:val="00682805"/>
    <w:rsid w:val="00682BA6"/>
    <w:rsid w:val="0068316A"/>
    <w:rsid w:val="006832A6"/>
    <w:rsid w:val="006835BC"/>
    <w:rsid w:val="00683833"/>
    <w:rsid w:val="006838F6"/>
    <w:rsid w:val="00683FFC"/>
    <w:rsid w:val="00684069"/>
    <w:rsid w:val="00684190"/>
    <w:rsid w:val="006841AF"/>
    <w:rsid w:val="00684523"/>
    <w:rsid w:val="0068473D"/>
    <w:rsid w:val="00684B93"/>
    <w:rsid w:val="00684CE1"/>
    <w:rsid w:val="00684D55"/>
    <w:rsid w:val="00684E3D"/>
    <w:rsid w:val="0068527D"/>
    <w:rsid w:val="0068537A"/>
    <w:rsid w:val="006854F9"/>
    <w:rsid w:val="006855E5"/>
    <w:rsid w:val="006857D1"/>
    <w:rsid w:val="0068588D"/>
    <w:rsid w:val="00685B91"/>
    <w:rsid w:val="00685CA0"/>
    <w:rsid w:val="006860D3"/>
    <w:rsid w:val="00686175"/>
    <w:rsid w:val="006868E9"/>
    <w:rsid w:val="00686B89"/>
    <w:rsid w:val="00686DFA"/>
    <w:rsid w:val="00686F91"/>
    <w:rsid w:val="0068703F"/>
    <w:rsid w:val="0068763B"/>
    <w:rsid w:val="00687F87"/>
    <w:rsid w:val="006900D3"/>
    <w:rsid w:val="0069034B"/>
    <w:rsid w:val="00690742"/>
    <w:rsid w:val="00690795"/>
    <w:rsid w:val="00690C27"/>
    <w:rsid w:val="00690FF8"/>
    <w:rsid w:val="006913CC"/>
    <w:rsid w:val="0069194E"/>
    <w:rsid w:val="00691C5D"/>
    <w:rsid w:val="00691D5F"/>
    <w:rsid w:val="00692014"/>
    <w:rsid w:val="00692494"/>
    <w:rsid w:val="00692ED3"/>
    <w:rsid w:val="00693682"/>
    <w:rsid w:val="00694137"/>
    <w:rsid w:val="00694184"/>
    <w:rsid w:val="006943A6"/>
    <w:rsid w:val="00694418"/>
    <w:rsid w:val="00694758"/>
    <w:rsid w:val="006948A4"/>
    <w:rsid w:val="00694BDE"/>
    <w:rsid w:val="006951E4"/>
    <w:rsid w:val="0069527F"/>
    <w:rsid w:val="00695384"/>
    <w:rsid w:val="00695857"/>
    <w:rsid w:val="0069587F"/>
    <w:rsid w:val="0069590F"/>
    <w:rsid w:val="006959C6"/>
    <w:rsid w:val="00695CDC"/>
    <w:rsid w:val="00695E4E"/>
    <w:rsid w:val="00696311"/>
    <w:rsid w:val="006963C3"/>
    <w:rsid w:val="006963D9"/>
    <w:rsid w:val="00696427"/>
    <w:rsid w:val="006965E6"/>
    <w:rsid w:val="00696665"/>
    <w:rsid w:val="00696BC3"/>
    <w:rsid w:val="00696E6B"/>
    <w:rsid w:val="00696EE1"/>
    <w:rsid w:val="0069704A"/>
    <w:rsid w:val="0069712A"/>
    <w:rsid w:val="006972DF"/>
    <w:rsid w:val="00697674"/>
    <w:rsid w:val="00697C39"/>
    <w:rsid w:val="00697FAD"/>
    <w:rsid w:val="006A070A"/>
    <w:rsid w:val="006A08BE"/>
    <w:rsid w:val="006A0F40"/>
    <w:rsid w:val="006A1113"/>
    <w:rsid w:val="006A151D"/>
    <w:rsid w:val="006A16D4"/>
    <w:rsid w:val="006A1D23"/>
    <w:rsid w:val="006A1FBA"/>
    <w:rsid w:val="006A2026"/>
    <w:rsid w:val="006A2AA0"/>
    <w:rsid w:val="006A30AD"/>
    <w:rsid w:val="006A31C1"/>
    <w:rsid w:val="006A3201"/>
    <w:rsid w:val="006A3895"/>
    <w:rsid w:val="006A3B53"/>
    <w:rsid w:val="006A3FE8"/>
    <w:rsid w:val="006A4177"/>
    <w:rsid w:val="006A4213"/>
    <w:rsid w:val="006A4485"/>
    <w:rsid w:val="006A480F"/>
    <w:rsid w:val="006A4B58"/>
    <w:rsid w:val="006A4DC4"/>
    <w:rsid w:val="006A4FE6"/>
    <w:rsid w:val="006A500C"/>
    <w:rsid w:val="006A53A3"/>
    <w:rsid w:val="006A56B4"/>
    <w:rsid w:val="006A58A9"/>
    <w:rsid w:val="006A5CFC"/>
    <w:rsid w:val="006A5E31"/>
    <w:rsid w:val="006A612C"/>
    <w:rsid w:val="006A6273"/>
    <w:rsid w:val="006A62B7"/>
    <w:rsid w:val="006A62F4"/>
    <w:rsid w:val="006A6663"/>
    <w:rsid w:val="006A68C2"/>
    <w:rsid w:val="006A6A35"/>
    <w:rsid w:val="006A6D79"/>
    <w:rsid w:val="006A799F"/>
    <w:rsid w:val="006A7C88"/>
    <w:rsid w:val="006A7CDC"/>
    <w:rsid w:val="006A7D27"/>
    <w:rsid w:val="006A7EEA"/>
    <w:rsid w:val="006B00B8"/>
    <w:rsid w:val="006B0425"/>
    <w:rsid w:val="006B0591"/>
    <w:rsid w:val="006B067E"/>
    <w:rsid w:val="006B0727"/>
    <w:rsid w:val="006B08B5"/>
    <w:rsid w:val="006B0CFE"/>
    <w:rsid w:val="006B0E2A"/>
    <w:rsid w:val="006B15D4"/>
    <w:rsid w:val="006B1C12"/>
    <w:rsid w:val="006B1D80"/>
    <w:rsid w:val="006B1DBB"/>
    <w:rsid w:val="006B1FB1"/>
    <w:rsid w:val="006B1FFE"/>
    <w:rsid w:val="006B229F"/>
    <w:rsid w:val="006B24B6"/>
    <w:rsid w:val="006B2784"/>
    <w:rsid w:val="006B285E"/>
    <w:rsid w:val="006B2AFD"/>
    <w:rsid w:val="006B3009"/>
    <w:rsid w:val="006B344B"/>
    <w:rsid w:val="006B3491"/>
    <w:rsid w:val="006B34B5"/>
    <w:rsid w:val="006B3BF2"/>
    <w:rsid w:val="006B3E4B"/>
    <w:rsid w:val="006B3F78"/>
    <w:rsid w:val="006B4145"/>
    <w:rsid w:val="006B4392"/>
    <w:rsid w:val="006B476D"/>
    <w:rsid w:val="006B4810"/>
    <w:rsid w:val="006B530F"/>
    <w:rsid w:val="006B5513"/>
    <w:rsid w:val="006B56D3"/>
    <w:rsid w:val="006B5778"/>
    <w:rsid w:val="006B5B02"/>
    <w:rsid w:val="006B5B2E"/>
    <w:rsid w:val="006B5B63"/>
    <w:rsid w:val="006B5DC8"/>
    <w:rsid w:val="006B6203"/>
    <w:rsid w:val="006B66CE"/>
    <w:rsid w:val="006B67CB"/>
    <w:rsid w:val="006B6A6E"/>
    <w:rsid w:val="006B6B1C"/>
    <w:rsid w:val="006B6E42"/>
    <w:rsid w:val="006B6F76"/>
    <w:rsid w:val="006B708D"/>
    <w:rsid w:val="006B7AFE"/>
    <w:rsid w:val="006B7B28"/>
    <w:rsid w:val="006B7F12"/>
    <w:rsid w:val="006C07B0"/>
    <w:rsid w:val="006C1089"/>
    <w:rsid w:val="006C17AC"/>
    <w:rsid w:val="006C1809"/>
    <w:rsid w:val="006C18DB"/>
    <w:rsid w:val="006C197A"/>
    <w:rsid w:val="006C1FAD"/>
    <w:rsid w:val="006C1FD9"/>
    <w:rsid w:val="006C2DA7"/>
    <w:rsid w:val="006C2DD0"/>
    <w:rsid w:val="006C2DD5"/>
    <w:rsid w:val="006C3075"/>
    <w:rsid w:val="006C31D6"/>
    <w:rsid w:val="006C33F2"/>
    <w:rsid w:val="006C36C1"/>
    <w:rsid w:val="006C3B2A"/>
    <w:rsid w:val="006C3B2C"/>
    <w:rsid w:val="006C3F84"/>
    <w:rsid w:val="006C4007"/>
    <w:rsid w:val="006C4144"/>
    <w:rsid w:val="006C42D9"/>
    <w:rsid w:val="006C4329"/>
    <w:rsid w:val="006C437D"/>
    <w:rsid w:val="006C46EF"/>
    <w:rsid w:val="006C4A06"/>
    <w:rsid w:val="006C4AB5"/>
    <w:rsid w:val="006C4FD8"/>
    <w:rsid w:val="006C52BB"/>
    <w:rsid w:val="006C57EA"/>
    <w:rsid w:val="006C5ACA"/>
    <w:rsid w:val="006C5EE2"/>
    <w:rsid w:val="006C6449"/>
    <w:rsid w:val="006C6C2D"/>
    <w:rsid w:val="006C7252"/>
    <w:rsid w:val="006C7311"/>
    <w:rsid w:val="006C7374"/>
    <w:rsid w:val="006C762D"/>
    <w:rsid w:val="006C76AA"/>
    <w:rsid w:val="006C7754"/>
    <w:rsid w:val="006C77F5"/>
    <w:rsid w:val="006C7BA7"/>
    <w:rsid w:val="006C7E19"/>
    <w:rsid w:val="006C7FB0"/>
    <w:rsid w:val="006D081A"/>
    <w:rsid w:val="006D0D4C"/>
    <w:rsid w:val="006D0DF4"/>
    <w:rsid w:val="006D0E67"/>
    <w:rsid w:val="006D1895"/>
    <w:rsid w:val="006D18CF"/>
    <w:rsid w:val="006D1B04"/>
    <w:rsid w:val="006D1C21"/>
    <w:rsid w:val="006D20A4"/>
    <w:rsid w:val="006D20DC"/>
    <w:rsid w:val="006D258A"/>
    <w:rsid w:val="006D2B03"/>
    <w:rsid w:val="006D2FFA"/>
    <w:rsid w:val="006D30EA"/>
    <w:rsid w:val="006D337F"/>
    <w:rsid w:val="006D34B8"/>
    <w:rsid w:val="006D378C"/>
    <w:rsid w:val="006D3A35"/>
    <w:rsid w:val="006D3AB2"/>
    <w:rsid w:val="006D3D5F"/>
    <w:rsid w:val="006D3F5D"/>
    <w:rsid w:val="006D4591"/>
    <w:rsid w:val="006D470A"/>
    <w:rsid w:val="006D48E2"/>
    <w:rsid w:val="006D4B45"/>
    <w:rsid w:val="006D4C5A"/>
    <w:rsid w:val="006D4D58"/>
    <w:rsid w:val="006D4E1B"/>
    <w:rsid w:val="006D53C5"/>
    <w:rsid w:val="006D5487"/>
    <w:rsid w:val="006D5569"/>
    <w:rsid w:val="006D559F"/>
    <w:rsid w:val="006D5918"/>
    <w:rsid w:val="006D5A90"/>
    <w:rsid w:val="006D5AC7"/>
    <w:rsid w:val="006D5ADC"/>
    <w:rsid w:val="006D5D2D"/>
    <w:rsid w:val="006D6154"/>
    <w:rsid w:val="006D6412"/>
    <w:rsid w:val="006D6426"/>
    <w:rsid w:val="006D6521"/>
    <w:rsid w:val="006D65A5"/>
    <w:rsid w:val="006D6B54"/>
    <w:rsid w:val="006D703F"/>
    <w:rsid w:val="006D7405"/>
    <w:rsid w:val="006D74D1"/>
    <w:rsid w:val="006D78D9"/>
    <w:rsid w:val="006D7A92"/>
    <w:rsid w:val="006D7B95"/>
    <w:rsid w:val="006D7BE7"/>
    <w:rsid w:val="006D7E84"/>
    <w:rsid w:val="006E01F4"/>
    <w:rsid w:val="006E06D6"/>
    <w:rsid w:val="006E07D1"/>
    <w:rsid w:val="006E0D7B"/>
    <w:rsid w:val="006E0DF6"/>
    <w:rsid w:val="006E0ECE"/>
    <w:rsid w:val="006E105D"/>
    <w:rsid w:val="006E1257"/>
    <w:rsid w:val="006E131F"/>
    <w:rsid w:val="006E152B"/>
    <w:rsid w:val="006E1715"/>
    <w:rsid w:val="006E174C"/>
    <w:rsid w:val="006E1768"/>
    <w:rsid w:val="006E1772"/>
    <w:rsid w:val="006E1AE8"/>
    <w:rsid w:val="006E1CA2"/>
    <w:rsid w:val="006E2722"/>
    <w:rsid w:val="006E28D8"/>
    <w:rsid w:val="006E2BEC"/>
    <w:rsid w:val="006E3031"/>
    <w:rsid w:val="006E32F7"/>
    <w:rsid w:val="006E339D"/>
    <w:rsid w:val="006E3C1E"/>
    <w:rsid w:val="006E3ED5"/>
    <w:rsid w:val="006E485D"/>
    <w:rsid w:val="006E490A"/>
    <w:rsid w:val="006E4A87"/>
    <w:rsid w:val="006E4AD6"/>
    <w:rsid w:val="006E4BAC"/>
    <w:rsid w:val="006E4F13"/>
    <w:rsid w:val="006E526A"/>
    <w:rsid w:val="006E5360"/>
    <w:rsid w:val="006E60A5"/>
    <w:rsid w:val="006E61F2"/>
    <w:rsid w:val="006E6CD8"/>
    <w:rsid w:val="006E6DE0"/>
    <w:rsid w:val="006E6EC6"/>
    <w:rsid w:val="006E6FE7"/>
    <w:rsid w:val="006E722A"/>
    <w:rsid w:val="006E73E0"/>
    <w:rsid w:val="006E7425"/>
    <w:rsid w:val="006E7649"/>
    <w:rsid w:val="006E7705"/>
    <w:rsid w:val="006E7964"/>
    <w:rsid w:val="006E7C7C"/>
    <w:rsid w:val="006E7D2F"/>
    <w:rsid w:val="006E7F06"/>
    <w:rsid w:val="006E7FF0"/>
    <w:rsid w:val="006F0000"/>
    <w:rsid w:val="006F00FB"/>
    <w:rsid w:val="006F0251"/>
    <w:rsid w:val="006F0580"/>
    <w:rsid w:val="006F05A2"/>
    <w:rsid w:val="006F0A68"/>
    <w:rsid w:val="006F1583"/>
    <w:rsid w:val="006F1689"/>
    <w:rsid w:val="006F16F2"/>
    <w:rsid w:val="006F181C"/>
    <w:rsid w:val="006F1970"/>
    <w:rsid w:val="006F1BC7"/>
    <w:rsid w:val="006F1CCE"/>
    <w:rsid w:val="006F200D"/>
    <w:rsid w:val="006F2BB3"/>
    <w:rsid w:val="006F3797"/>
    <w:rsid w:val="006F38D8"/>
    <w:rsid w:val="006F3921"/>
    <w:rsid w:val="006F3FCA"/>
    <w:rsid w:val="006F4557"/>
    <w:rsid w:val="006F4937"/>
    <w:rsid w:val="006F4A5F"/>
    <w:rsid w:val="006F4C9E"/>
    <w:rsid w:val="006F4DEC"/>
    <w:rsid w:val="006F534F"/>
    <w:rsid w:val="006F5634"/>
    <w:rsid w:val="006F59EF"/>
    <w:rsid w:val="006F5BDA"/>
    <w:rsid w:val="006F5D7C"/>
    <w:rsid w:val="006F623C"/>
    <w:rsid w:val="006F63B5"/>
    <w:rsid w:val="006F6435"/>
    <w:rsid w:val="006F6672"/>
    <w:rsid w:val="006F6684"/>
    <w:rsid w:val="006F66D2"/>
    <w:rsid w:val="006F6CA8"/>
    <w:rsid w:val="006F7113"/>
    <w:rsid w:val="006F752E"/>
    <w:rsid w:val="006F7693"/>
    <w:rsid w:val="006F7794"/>
    <w:rsid w:val="006F7A8B"/>
    <w:rsid w:val="006F7F53"/>
    <w:rsid w:val="00700568"/>
    <w:rsid w:val="0070066B"/>
    <w:rsid w:val="00700A2A"/>
    <w:rsid w:val="00700DF4"/>
    <w:rsid w:val="00700FBB"/>
    <w:rsid w:val="00701181"/>
    <w:rsid w:val="007012C0"/>
    <w:rsid w:val="00701408"/>
    <w:rsid w:val="007014E3"/>
    <w:rsid w:val="00701553"/>
    <w:rsid w:val="00701EA3"/>
    <w:rsid w:val="007023D2"/>
    <w:rsid w:val="00702630"/>
    <w:rsid w:val="0070273A"/>
    <w:rsid w:val="007028A4"/>
    <w:rsid w:val="00702A79"/>
    <w:rsid w:val="00702B85"/>
    <w:rsid w:val="00702F10"/>
    <w:rsid w:val="007031D6"/>
    <w:rsid w:val="00703650"/>
    <w:rsid w:val="007039A8"/>
    <w:rsid w:val="00703C90"/>
    <w:rsid w:val="00703E7B"/>
    <w:rsid w:val="00703E83"/>
    <w:rsid w:val="00704589"/>
    <w:rsid w:val="0070468B"/>
    <w:rsid w:val="007046DD"/>
    <w:rsid w:val="00704BA2"/>
    <w:rsid w:val="007051CE"/>
    <w:rsid w:val="00705735"/>
    <w:rsid w:val="0070580E"/>
    <w:rsid w:val="0070607D"/>
    <w:rsid w:val="007060B2"/>
    <w:rsid w:val="00706106"/>
    <w:rsid w:val="00706922"/>
    <w:rsid w:val="00706929"/>
    <w:rsid w:val="00706AB5"/>
    <w:rsid w:val="00706D20"/>
    <w:rsid w:val="00707149"/>
    <w:rsid w:val="007073BC"/>
    <w:rsid w:val="00707558"/>
    <w:rsid w:val="007075C4"/>
    <w:rsid w:val="0070764A"/>
    <w:rsid w:val="007079FF"/>
    <w:rsid w:val="00707A94"/>
    <w:rsid w:val="00707FDD"/>
    <w:rsid w:val="00710063"/>
    <w:rsid w:val="00710112"/>
    <w:rsid w:val="00710A64"/>
    <w:rsid w:val="00710ACB"/>
    <w:rsid w:val="00710B1D"/>
    <w:rsid w:val="00710C8D"/>
    <w:rsid w:val="00710D3D"/>
    <w:rsid w:val="00711258"/>
    <w:rsid w:val="00711279"/>
    <w:rsid w:val="007112C4"/>
    <w:rsid w:val="00711632"/>
    <w:rsid w:val="00711F46"/>
    <w:rsid w:val="00711F49"/>
    <w:rsid w:val="00712544"/>
    <w:rsid w:val="00712595"/>
    <w:rsid w:val="0071263F"/>
    <w:rsid w:val="00712780"/>
    <w:rsid w:val="007127AB"/>
    <w:rsid w:val="00712901"/>
    <w:rsid w:val="00712A95"/>
    <w:rsid w:val="00712E73"/>
    <w:rsid w:val="007130E3"/>
    <w:rsid w:val="007131A7"/>
    <w:rsid w:val="00713479"/>
    <w:rsid w:val="007134E0"/>
    <w:rsid w:val="00713520"/>
    <w:rsid w:val="0071362D"/>
    <w:rsid w:val="0071376A"/>
    <w:rsid w:val="007137E1"/>
    <w:rsid w:val="007138F5"/>
    <w:rsid w:val="00713DBB"/>
    <w:rsid w:val="00713ECE"/>
    <w:rsid w:val="00714887"/>
    <w:rsid w:val="00714914"/>
    <w:rsid w:val="00714DE7"/>
    <w:rsid w:val="007151DB"/>
    <w:rsid w:val="007154B6"/>
    <w:rsid w:val="00715BB6"/>
    <w:rsid w:val="00715CD2"/>
    <w:rsid w:val="00715FF0"/>
    <w:rsid w:val="00716191"/>
    <w:rsid w:val="00716221"/>
    <w:rsid w:val="00716315"/>
    <w:rsid w:val="00716AB1"/>
    <w:rsid w:val="00716CE4"/>
    <w:rsid w:val="00716D4D"/>
    <w:rsid w:val="0071727E"/>
    <w:rsid w:val="007173B4"/>
    <w:rsid w:val="00717470"/>
    <w:rsid w:val="007175CF"/>
    <w:rsid w:val="007178C6"/>
    <w:rsid w:val="00717BCC"/>
    <w:rsid w:val="00717BD3"/>
    <w:rsid w:val="00717F4F"/>
    <w:rsid w:val="007202FD"/>
    <w:rsid w:val="00720339"/>
    <w:rsid w:val="00720700"/>
    <w:rsid w:val="0072087D"/>
    <w:rsid w:val="00720A80"/>
    <w:rsid w:val="00720B4A"/>
    <w:rsid w:val="00720BA1"/>
    <w:rsid w:val="00720DC3"/>
    <w:rsid w:val="00720F30"/>
    <w:rsid w:val="00720F4C"/>
    <w:rsid w:val="00720F53"/>
    <w:rsid w:val="00721826"/>
    <w:rsid w:val="00721862"/>
    <w:rsid w:val="0072239E"/>
    <w:rsid w:val="0072268B"/>
    <w:rsid w:val="00722A66"/>
    <w:rsid w:val="00722CDF"/>
    <w:rsid w:val="00722D8E"/>
    <w:rsid w:val="00722F4F"/>
    <w:rsid w:val="00723544"/>
    <w:rsid w:val="007237AC"/>
    <w:rsid w:val="007237F6"/>
    <w:rsid w:val="00723AFB"/>
    <w:rsid w:val="00723B15"/>
    <w:rsid w:val="00723B99"/>
    <w:rsid w:val="00723EBE"/>
    <w:rsid w:val="0072413A"/>
    <w:rsid w:val="007244FE"/>
    <w:rsid w:val="0072458F"/>
    <w:rsid w:val="00724B0E"/>
    <w:rsid w:val="007251C4"/>
    <w:rsid w:val="007255A7"/>
    <w:rsid w:val="007259D1"/>
    <w:rsid w:val="00725A7F"/>
    <w:rsid w:val="00726653"/>
    <w:rsid w:val="007269A7"/>
    <w:rsid w:val="00726B25"/>
    <w:rsid w:val="00726EBB"/>
    <w:rsid w:val="00726EF9"/>
    <w:rsid w:val="007271C3"/>
    <w:rsid w:val="00727495"/>
    <w:rsid w:val="00727611"/>
    <w:rsid w:val="007279B6"/>
    <w:rsid w:val="00727C9C"/>
    <w:rsid w:val="00727DEC"/>
    <w:rsid w:val="00730131"/>
    <w:rsid w:val="007306FF"/>
    <w:rsid w:val="00730A26"/>
    <w:rsid w:val="00730A74"/>
    <w:rsid w:val="00730E4C"/>
    <w:rsid w:val="00730F10"/>
    <w:rsid w:val="0073128C"/>
    <w:rsid w:val="00731538"/>
    <w:rsid w:val="0073162A"/>
    <w:rsid w:val="00731838"/>
    <w:rsid w:val="00731A7A"/>
    <w:rsid w:val="00731CFE"/>
    <w:rsid w:val="007322FE"/>
    <w:rsid w:val="007326B4"/>
    <w:rsid w:val="00732CA7"/>
    <w:rsid w:val="00732CCE"/>
    <w:rsid w:val="00733153"/>
    <w:rsid w:val="00733614"/>
    <w:rsid w:val="00733622"/>
    <w:rsid w:val="00733BDA"/>
    <w:rsid w:val="00734053"/>
    <w:rsid w:val="0073407C"/>
    <w:rsid w:val="007342E9"/>
    <w:rsid w:val="007343CF"/>
    <w:rsid w:val="00734816"/>
    <w:rsid w:val="00734D50"/>
    <w:rsid w:val="00734F2A"/>
    <w:rsid w:val="007350B6"/>
    <w:rsid w:val="0073513B"/>
    <w:rsid w:val="0073570E"/>
    <w:rsid w:val="00735851"/>
    <w:rsid w:val="00735897"/>
    <w:rsid w:val="007358C3"/>
    <w:rsid w:val="00735CC1"/>
    <w:rsid w:val="00735EBB"/>
    <w:rsid w:val="00735F8C"/>
    <w:rsid w:val="0073629B"/>
    <w:rsid w:val="007365FC"/>
    <w:rsid w:val="00736602"/>
    <w:rsid w:val="0073689C"/>
    <w:rsid w:val="007368CA"/>
    <w:rsid w:val="00736E4E"/>
    <w:rsid w:val="00737096"/>
    <w:rsid w:val="007371F8"/>
    <w:rsid w:val="0073721F"/>
    <w:rsid w:val="007374E2"/>
    <w:rsid w:val="00737527"/>
    <w:rsid w:val="007376E7"/>
    <w:rsid w:val="00737B04"/>
    <w:rsid w:val="00737C85"/>
    <w:rsid w:val="0074017C"/>
    <w:rsid w:val="007405B3"/>
    <w:rsid w:val="00740840"/>
    <w:rsid w:val="00740D1A"/>
    <w:rsid w:val="00740D4F"/>
    <w:rsid w:val="00740E96"/>
    <w:rsid w:val="00741286"/>
    <w:rsid w:val="00741683"/>
    <w:rsid w:val="00742084"/>
    <w:rsid w:val="0074230F"/>
    <w:rsid w:val="00742349"/>
    <w:rsid w:val="0074259F"/>
    <w:rsid w:val="0074294F"/>
    <w:rsid w:val="0074360E"/>
    <w:rsid w:val="00744135"/>
    <w:rsid w:val="0074482E"/>
    <w:rsid w:val="00744A9C"/>
    <w:rsid w:val="00744B74"/>
    <w:rsid w:val="00744E7C"/>
    <w:rsid w:val="00745016"/>
    <w:rsid w:val="00745AE0"/>
    <w:rsid w:val="00745D32"/>
    <w:rsid w:val="007465B3"/>
    <w:rsid w:val="00746B36"/>
    <w:rsid w:val="00746F59"/>
    <w:rsid w:val="00747179"/>
    <w:rsid w:val="00747A6B"/>
    <w:rsid w:val="00747B4E"/>
    <w:rsid w:val="0075002A"/>
    <w:rsid w:val="00750D46"/>
    <w:rsid w:val="00750E23"/>
    <w:rsid w:val="0075126B"/>
    <w:rsid w:val="00751521"/>
    <w:rsid w:val="00751628"/>
    <w:rsid w:val="0075192C"/>
    <w:rsid w:val="00751E73"/>
    <w:rsid w:val="00751ED3"/>
    <w:rsid w:val="0075258B"/>
    <w:rsid w:val="007525D8"/>
    <w:rsid w:val="00752680"/>
    <w:rsid w:val="007526AA"/>
    <w:rsid w:val="007526DA"/>
    <w:rsid w:val="00752772"/>
    <w:rsid w:val="007528C8"/>
    <w:rsid w:val="00752A68"/>
    <w:rsid w:val="0075323A"/>
    <w:rsid w:val="00753408"/>
    <w:rsid w:val="00753446"/>
    <w:rsid w:val="007538B6"/>
    <w:rsid w:val="00753AB2"/>
    <w:rsid w:val="00753D50"/>
    <w:rsid w:val="00754121"/>
    <w:rsid w:val="007546BB"/>
    <w:rsid w:val="00754816"/>
    <w:rsid w:val="00754949"/>
    <w:rsid w:val="007552FE"/>
    <w:rsid w:val="0075548E"/>
    <w:rsid w:val="007554C3"/>
    <w:rsid w:val="00755654"/>
    <w:rsid w:val="0075570A"/>
    <w:rsid w:val="0075609A"/>
    <w:rsid w:val="0075614F"/>
    <w:rsid w:val="007565BA"/>
    <w:rsid w:val="00756AD9"/>
    <w:rsid w:val="00756E84"/>
    <w:rsid w:val="007571E0"/>
    <w:rsid w:val="007574BB"/>
    <w:rsid w:val="00757A26"/>
    <w:rsid w:val="00757B4C"/>
    <w:rsid w:val="00757D1D"/>
    <w:rsid w:val="00757FCE"/>
    <w:rsid w:val="0076010C"/>
    <w:rsid w:val="00760386"/>
    <w:rsid w:val="007603D8"/>
    <w:rsid w:val="0076064D"/>
    <w:rsid w:val="007606CE"/>
    <w:rsid w:val="007607E8"/>
    <w:rsid w:val="00760C96"/>
    <w:rsid w:val="007611C4"/>
    <w:rsid w:val="007611E6"/>
    <w:rsid w:val="007622D2"/>
    <w:rsid w:val="00763201"/>
    <w:rsid w:val="007632B2"/>
    <w:rsid w:val="00763541"/>
    <w:rsid w:val="007635CB"/>
    <w:rsid w:val="007637CE"/>
    <w:rsid w:val="00763F55"/>
    <w:rsid w:val="00764764"/>
    <w:rsid w:val="0076483A"/>
    <w:rsid w:val="00764AA0"/>
    <w:rsid w:val="00764BB7"/>
    <w:rsid w:val="00764D9F"/>
    <w:rsid w:val="007657A3"/>
    <w:rsid w:val="00765FF0"/>
    <w:rsid w:val="007661E2"/>
    <w:rsid w:val="0076623F"/>
    <w:rsid w:val="007664E5"/>
    <w:rsid w:val="007673E2"/>
    <w:rsid w:val="007674BF"/>
    <w:rsid w:val="00767918"/>
    <w:rsid w:val="007679A8"/>
    <w:rsid w:val="00767CDA"/>
    <w:rsid w:val="0077000A"/>
    <w:rsid w:val="0077037A"/>
    <w:rsid w:val="007708F0"/>
    <w:rsid w:val="007715D3"/>
    <w:rsid w:val="00771619"/>
    <w:rsid w:val="0077197E"/>
    <w:rsid w:val="00771AF1"/>
    <w:rsid w:val="00771E4C"/>
    <w:rsid w:val="00771F5A"/>
    <w:rsid w:val="007720F0"/>
    <w:rsid w:val="0077247E"/>
    <w:rsid w:val="00772636"/>
    <w:rsid w:val="007728FB"/>
    <w:rsid w:val="007729FB"/>
    <w:rsid w:val="00772D4B"/>
    <w:rsid w:val="00772F31"/>
    <w:rsid w:val="00773010"/>
    <w:rsid w:val="00773410"/>
    <w:rsid w:val="0077361C"/>
    <w:rsid w:val="0077386F"/>
    <w:rsid w:val="00773917"/>
    <w:rsid w:val="00773ACB"/>
    <w:rsid w:val="00773BF2"/>
    <w:rsid w:val="00773BFC"/>
    <w:rsid w:val="00773DE7"/>
    <w:rsid w:val="00773EC7"/>
    <w:rsid w:val="007742BA"/>
    <w:rsid w:val="0077455C"/>
    <w:rsid w:val="007748E5"/>
    <w:rsid w:val="00774B6C"/>
    <w:rsid w:val="007755E6"/>
    <w:rsid w:val="00775600"/>
    <w:rsid w:val="007756DD"/>
    <w:rsid w:val="007758CC"/>
    <w:rsid w:val="00775A34"/>
    <w:rsid w:val="00775C69"/>
    <w:rsid w:val="00775ECE"/>
    <w:rsid w:val="00775FCE"/>
    <w:rsid w:val="007761A7"/>
    <w:rsid w:val="007768C4"/>
    <w:rsid w:val="00776AC4"/>
    <w:rsid w:val="00776D69"/>
    <w:rsid w:val="007770DE"/>
    <w:rsid w:val="007776F0"/>
    <w:rsid w:val="007777AE"/>
    <w:rsid w:val="00777A83"/>
    <w:rsid w:val="00777B89"/>
    <w:rsid w:val="00777EB3"/>
    <w:rsid w:val="00777FF3"/>
    <w:rsid w:val="007805F3"/>
    <w:rsid w:val="007809DB"/>
    <w:rsid w:val="00780C48"/>
    <w:rsid w:val="007810CF"/>
    <w:rsid w:val="00781611"/>
    <w:rsid w:val="00781789"/>
    <w:rsid w:val="00781CAA"/>
    <w:rsid w:val="00781E8B"/>
    <w:rsid w:val="00782736"/>
    <w:rsid w:val="00782955"/>
    <w:rsid w:val="00782BFF"/>
    <w:rsid w:val="00782E8F"/>
    <w:rsid w:val="007830E6"/>
    <w:rsid w:val="00783296"/>
    <w:rsid w:val="007833D8"/>
    <w:rsid w:val="007838AA"/>
    <w:rsid w:val="00783B8C"/>
    <w:rsid w:val="00783CB5"/>
    <w:rsid w:val="00783D7B"/>
    <w:rsid w:val="00783E6F"/>
    <w:rsid w:val="00783E75"/>
    <w:rsid w:val="0078401C"/>
    <w:rsid w:val="0078406A"/>
    <w:rsid w:val="00784209"/>
    <w:rsid w:val="00784229"/>
    <w:rsid w:val="00784329"/>
    <w:rsid w:val="00784429"/>
    <w:rsid w:val="007845B1"/>
    <w:rsid w:val="007847A3"/>
    <w:rsid w:val="00784BBC"/>
    <w:rsid w:val="00784C05"/>
    <w:rsid w:val="00784FA9"/>
    <w:rsid w:val="00785090"/>
    <w:rsid w:val="0078520E"/>
    <w:rsid w:val="0078547E"/>
    <w:rsid w:val="007856B5"/>
    <w:rsid w:val="00785AD0"/>
    <w:rsid w:val="00785F17"/>
    <w:rsid w:val="00785F1A"/>
    <w:rsid w:val="007864FD"/>
    <w:rsid w:val="00786671"/>
    <w:rsid w:val="0078691E"/>
    <w:rsid w:val="00786A2A"/>
    <w:rsid w:val="00786A5F"/>
    <w:rsid w:val="00786CFE"/>
    <w:rsid w:val="00786EBA"/>
    <w:rsid w:val="007872C7"/>
    <w:rsid w:val="007875A9"/>
    <w:rsid w:val="0078795D"/>
    <w:rsid w:val="007879F8"/>
    <w:rsid w:val="00787A39"/>
    <w:rsid w:val="00787D71"/>
    <w:rsid w:val="00787F4A"/>
    <w:rsid w:val="0079004D"/>
    <w:rsid w:val="0079014B"/>
    <w:rsid w:val="0079059C"/>
    <w:rsid w:val="007905B1"/>
    <w:rsid w:val="00790701"/>
    <w:rsid w:val="0079088C"/>
    <w:rsid w:val="00790898"/>
    <w:rsid w:val="00790930"/>
    <w:rsid w:val="00790FE1"/>
    <w:rsid w:val="00791244"/>
    <w:rsid w:val="0079126D"/>
    <w:rsid w:val="0079131D"/>
    <w:rsid w:val="0079273C"/>
    <w:rsid w:val="00792AE6"/>
    <w:rsid w:val="00792B6B"/>
    <w:rsid w:val="00793059"/>
    <w:rsid w:val="007930C2"/>
    <w:rsid w:val="00793106"/>
    <w:rsid w:val="00793744"/>
    <w:rsid w:val="00793828"/>
    <w:rsid w:val="007939EA"/>
    <w:rsid w:val="00793B86"/>
    <w:rsid w:val="00793E85"/>
    <w:rsid w:val="007945C9"/>
    <w:rsid w:val="00794A67"/>
    <w:rsid w:val="00794F71"/>
    <w:rsid w:val="00795394"/>
    <w:rsid w:val="007953F3"/>
    <w:rsid w:val="00795579"/>
    <w:rsid w:val="007958F6"/>
    <w:rsid w:val="00795F6A"/>
    <w:rsid w:val="00796001"/>
    <w:rsid w:val="007960DC"/>
    <w:rsid w:val="007966D4"/>
    <w:rsid w:val="00796719"/>
    <w:rsid w:val="00796980"/>
    <w:rsid w:val="00796994"/>
    <w:rsid w:val="007976C4"/>
    <w:rsid w:val="0079793E"/>
    <w:rsid w:val="00797B1A"/>
    <w:rsid w:val="00797B8F"/>
    <w:rsid w:val="007A029E"/>
    <w:rsid w:val="007A065B"/>
    <w:rsid w:val="007A15F0"/>
    <w:rsid w:val="007A16B5"/>
    <w:rsid w:val="007A1DE4"/>
    <w:rsid w:val="007A1F82"/>
    <w:rsid w:val="007A1FD3"/>
    <w:rsid w:val="007A21F9"/>
    <w:rsid w:val="007A265E"/>
    <w:rsid w:val="007A2C09"/>
    <w:rsid w:val="007A2E8A"/>
    <w:rsid w:val="007A2F46"/>
    <w:rsid w:val="007A31FC"/>
    <w:rsid w:val="007A352D"/>
    <w:rsid w:val="007A38E4"/>
    <w:rsid w:val="007A3D9B"/>
    <w:rsid w:val="007A3F62"/>
    <w:rsid w:val="007A4147"/>
    <w:rsid w:val="007A4282"/>
    <w:rsid w:val="007A4B04"/>
    <w:rsid w:val="007A4F1C"/>
    <w:rsid w:val="007A505B"/>
    <w:rsid w:val="007A552C"/>
    <w:rsid w:val="007A55A9"/>
    <w:rsid w:val="007A5644"/>
    <w:rsid w:val="007A5A8A"/>
    <w:rsid w:val="007A5B6D"/>
    <w:rsid w:val="007A5E79"/>
    <w:rsid w:val="007A5EB5"/>
    <w:rsid w:val="007A611E"/>
    <w:rsid w:val="007A689E"/>
    <w:rsid w:val="007A68B7"/>
    <w:rsid w:val="007A6948"/>
    <w:rsid w:val="007A6A94"/>
    <w:rsid w:val="007A6C65"/>
    <w:rsid w:val="007A6F54"/>
    <w:rsid w:val="007A72E1"/>
    <w:rsid w:val="007A7483"/>
    <w:rsid w:val="007A7484"/>
    <w:rsid w:val="007A75F4"/>
    <w:rsid w:val="007A7940"/>
    <w:rsid w:val="007A7B4A"/>
    <w:rsid w:val="007A7B7A"/>
    <w:rsid w:val="007A7D8D"/>
    <w:rsid w:val="007A7FB6"/>
    <w:rsid w:val="007B00CB"/>
    <w:rsid w:val="007B02BD"/>
    <w:rsid w:val="007B03A1"/>
    <w:rsid w:val="007B0878"/>
    <w:rsid w:val="007B0BF9"/>
    <w:rsid w:val="007B0F54"/>
    <w:rsid w:val="007B1228"/>
    <w:rsid w:val="007B1849"/>
    <w:rsid w:val="007B1AD5"/>
    <w:rsid w:val="007B1EBA"/>
    <w:rsid w:val="007B226C"/>
    <w:rsid w:val="007B2ABB"/>
    <w:rsid w:val="007B2D0C"/>
    <w:rsid w:val="007B2E31"/>
    <w:rsid w:val="007B2E7F"/>
    <w:rsid w:val="007B3941"/>
    <w:rsid w:val="007B3B4C"/>
    <w:rsid w:val="007B3D67"/>
    <w:rsid w:val="007B457D"/>
    <w:rsid w:val="007B45DC"/>
    <w:rsid w:val="007B4861"/>
    <w:rsid w:val="007B4AEA"/>
    <w:rsid w:val="007B5200"/>
    <w:rsid w:val="007B5221"/>
    <w:rsid w:val="007B5261"/>
    <w:rsid w:val="007B52DD"/>
    <w:rsid w:val="007B5386"/>
    <w:rsid w:val="007B5483"/>
    <w:rsid w:val="007B56E7"/>
    <w:rsid w:val="007B6169"/>
    <w:rsid w:val="007B6217"/>
    <w:rsid w:val="007B66E9"/>
    <w:rsid w:val="007B682D"/>
    <w:rsid w:val="007B685F"/>
    <w:rsid w:val="007B6CEE"/>
    <w:rsid w:val="007B74AF"/>
    <w:rsid w:val="007B7522"/>
    <w:rsid w:val="007C0110"/>
    <w:rsid w:val="007C0276"/>
    <w:rsid w:val="007C03F2"/>
    <w:rsid w:val="007C05EE"/>
    <w:rsid w:val="007C1033"/>
    <w:rsid w:val="007C1181"/>
    <w:rsid w:val="007C1340"/>
    <w:rsid w:val="007C15E1"/>
    <w:rsid w:val="007C179B"/>
    <w:rsid w:val="007C18A9"/>
    <w:rsid w:val="007C19D5"/>
    <w:rsid w:val="007C1CD9"/>
    <w:rsid w:val="007C20E2"/>
    <w:rsid w:val="007C2586"/>
    <w:rsid w:val="007C25A0"/>
    <w:rsid w:val="007C25AB"/>
    <w:rsid w:val="007C2998"/>
    <w:rsid w:val="007C2B9F"/>
    <w:rsid w:val="007C2C40"/>
    <w:rsid w:val="007C2D10"/>
    <w:rsid w:val="007C2E82"/>
    <w:rsid w:val="007C2EE8"/>
    <w:rsid w:val="007C2F45"/>
    <w:rsid w:val="007C2FC7"/>
    <w:rsid w:val="007C3420"/>
    <w:rsid w:val="007C35DA"/>
    <w:rsid w:val="007C36FB"/>
    <w:rsid w:val="007C3D44"/>
    <w:rsid w:val="007C3EA6"/>
    <w:rsid w:val="007C3F36"/>
    <w:rsid w:val="007C4289"/>
    <w:rsid w:val="007C468B"/>
    <w:rsid w:val="007C46EA"/>
    <w:rsid w:val="007C4A1E"/>
    <w:rsid w:val="007C4E9E"/>
    <w:rsid w:val="007C56EF"/>
    <w:rsid w:val="007C5C78"/>
    <w:rsid w:val="007C6548"/>
    <w:rsid w:val="007C663F"/>
    <w:rsid w:val="007C6658"/>
    <w:rsid w:val="007C6942"/>
    <w:rsid w:val="007C6E53"/>
    <w:rsid w:val="007C7207"/>
    <w:rsid w:val="007C746A"/>
    <w:rsid w:val="007C7521"/>
    <w:rsid w:val="007C7790"/>
    <w:rsid w:val="007C782E"/>
    <w:rsid w:val="007C7871"/>
    <w:rsid w:val="007C7A1C"/>
    <w:rsid w:val="007C7ECA"/>
    <w:rsid w:val="007D04E2"/>
    <w:rsid w:val="007D12F3"/>
    <w:rsid w:val="007D19E1"/>
    <w:rsid w:val="007D1A81"/>
    <w:rsid w:val="007D22DC"/>
    <w:rsid w:val="007D2A28"/>
    <w:rsid w:val="007D2CB5"/>
    <w:rsid w:val="007D339B"/>
    <w:rsid w:val="007D39FD"/>
    <w:rsid w:val="007D3A2D"/>
    <w:rsid w:val="007D3B16"/>
    <w:rsid w:val="007D3C00"/>
    <w:rsid w:val="007D3DF9"/>
    <w:rsid w:val="007D4359"/>
    <w:rsid w:val="007D4399"/>
    <w:rsid w:val="007D4846"/>
    <w:rsid w:val="007D4941"/>
    <w:rsid w:val="007D4CAE"/>
    <w:rsid w:val="007D4D13"/>
    <w:rsid w:val="007D4D94"/>
    <w:rsid w:val="007D4EAD"/>
    <w:rsid w:val="007D4FC1"/>
    <w:rsid w:val="007D500E"/>
    <w:rsid w:val="007D5034"/>
    <w:rsid w:val="007D515B"/>
    <w:rsid w:val="007D51D4"/>
    <w:rsid w:val="007D5295"/>
    <w:rsid w:val="007D5D17"/>
    <w:rsid w:val="007D5D70"/>
    <w:rsid w:val="007D5D97"/>
    <w:rsid w:val="007D5F64"/>
    <w:rsid w:val="007D6096"/>
    <w:rsid w:val="007D61CC"/>
    <w:rsid w:val="007D6254"/>
    <w:rsid w:val="007D63AD"/>
    <w:rsid w:val="007D63BC"/>
    <w:rsid w:val="007D661D"/>
    <w:rsid w:val="007D67CD"/>
    <w:rsid w:val="007D6BF2"/>
    <w:rsid w:val="007D70FA"/>
    <w:rsid w:val="007D7131"/>
    <w:rsid w:val="007D7145"/>
    <w:rsid w:val="007D742C"/>
    <w:rsid w:val="007D752A"/>
    <w:rsid w:val="007D787B"/>
    <w:rsid w:val="007D7A9E"/>
    <w:rsid w:val="007D7F0C"/>
    <w:rsid w:val="007D7F3A"/>
    <w:rsid w:val="007E0002"/>
    <w:rsid w:val="007E0418"/>
    <w:rsid w:val="007E04F8"/>
    <w:rsid w:val="007E09CA"/>
    <w:rsid w:val="007E0A88"/>
    <w:rsid w:val="007E0B40"/>
    <w:rsid w:val="007E0FA6"/>
    <w:rsid w:val="007E1256"/>
    <w:rsid w:val="007E12EC"/>
    <w:rsid w:val="007E1616"/>
    <w:rsid w:val="007E1789"/>
    <w:rsid w:val="007E1971"/>
    <w:rsid w:val="007E1AAA"/>
    <w:rsid w:val="007E1C72"/>
    <w:rsid w:val="007E1DF8"/>
    <w:rsid w:val="007E222F"/>
    <w:rsid w:val="007E2324"/>
    <w:rsid w:val="007E23A9"/>
    <w:rsid w:val="007E23C4"/>
    <w:rsid w:val="007E2408"/>
    <w:rsid w:val="007E2511"/>
    <w:rsid w:val="007E25BE"/>
    <w:rsid w:val="007E2755"/>
    <w:rsid w:val="007E2CF9"/>
    <w:rsid w:val="007E3072"/>
    <w:rsid w:val="007E32C3"/>
    <w:rsid w:val="007E337F"/>
    <w:rsid w:val="007E36B5"/>
    <w:rsid w:val="007E377F"/>
    <w:rsid w:val="007E3A0F"/>
    <w:rsid w:val="007E3A13"/>
    <w:rsid w:val="007E3E74"/>
    <w:rsid w:val="007E4BE0"/>
    <w:rsid w:val="007E5612"/>
    <w:rsid w:val="007E5B77"/>
    <w:rsid w:val="007E60CC"/>
    <w:rsid w:val="007E652F"/>
    <w:rsid w:val="007E65D8"/>
    <w:rsid w:val="007E678D"/>
    <w:rsid w:val="007E68A5"/>
    <w:rsid w:val="007E6A77"/>
    <w:rsid w:val="007E6CC5"/>
    <w:rsid w:val="007E6D71"/>
    <w:rsid w:val="007E7143"/>
    <w:rsid w:val="007E7738"/>
    <w:rsid w:val="007E78B3"/>
    <w:rsid w:val="007E7931"/>
    <w:rsid w:val="007E7A7F"/>
    <w:rsid w:val="007E7B38"/>
    <w:rsid w:val="007E7DC1"/>
    <w:rsid w:val="007F0287"/>
    <w:rsid w:val="007F0654"/>
    <w:rsid w:val="007F0A1A"/>
    <w:rsid w:val="007F0D00"/>
    <w:rsid w:val="007F1558"/>
    <w:rsid w:val="007F15BE"/>
    <w:rsid w:val="007F162D"/>
    <w:rsid w:val="007F16FA"/>
    <w:rsid w:val="007F1713"/>
    <w:rsid w:val="007F1C8B"/>
    <w:rsid w:val="007F1E72"/>
    <w:rsid w:val="007F1F0E"/>
    <w:rsid w:val="007F2106"/>
    <w:rsid w:val="007F2177"/>
    <w:rsid w:val="007F25DB"/>
    <w:rsid w:val="007F29D5"/>
    <w:rsid w:val="007F2AC1"/>
    <w:rsid w:val="007F2C34"/>
    <w:rsid w:val="007F2C85"/>
    <w:rsid w:val="007F30A9"/>
    <w:rsid w:val="007F3119"/>
    <w:rsid w:val="007F322B"/>
    <w:rsid w:val="007F3460"/>
    <w:rsid w:val="007F42B5"/>
    <w:rsid w:val="007F47EC"/>
    <w:rsid w:val="007F48DF"/>
    <w:rsid w:val="007F4956"/>
    <w:rsid w:val="007F4C6D"/>
    <w:rsid w:val="007F4DC9"/>
    <w:rsid w:val="007F53DF"/>
    <w:rsid w:val="007F5432"/>
    <w:rsid w:val="007F553E"/>
    <w:rsid w:val="007F5624"/>
    <w:rsid w:val="007F5BA0"/>
    <w:rsid w:val="007F5BA7"/>
    <w:rsid w:val="007F5F00"/>
    <w:rsid w:val="007F60BC"/>
    <w:rsid w:val="007F612F"/>
    <w:rsid w:val="007F613F"/>
    <w:rsid w:val="007F626D"/>
    <w:rsid w:val="007F6285"/>
    <w:rsid w:val="007F65E3"/>
    <w:rsid w:val="007F6608"/>
    <w:rsid w:val="007F6B27"/>
    <w:rsid w:val="007F6F9A"/>
    <w:rsid w:val="007F6FD3"/>
    <w:rsid w:val="007F7160"/>
    <w:rsid w:val="007F7487"/>
    <w:rsid w:val="007F7630"/>
    <w:rsid w:val="007F7781"/>
    <w:rsid w:val="007F79EE"/>
    <w:rsid w:val="007F7A89"/>
    <w:rsid w:val="007F7BC1"/>
    <w:rsid w:val="007F7EF4"/>
    <w:rsid w:val="007F7FF5"/>
    <w:rsid w:val="0080007C"/>
    <w:rsid w:val="008001B3"/>
    <w:rsid w:val="00800250"/>
    <w:rsid w:val="00800476"/>
    <w:rsid w:val="00800665"/>
    <w:rsid w:val="008008D2"/>
    <w:rsid w:val="008009C0"/>
    <w:rsid w:val="00800ABC"/>
    <w:rsid w:val="00800C80"/>
    <w:rsid w:val="00800D3E"/>
    <w:rsid w:val="00800F1C"/>
    <w:rsid w:val="008011FB"/>
    <w:rsid w:val="008012F0"/>
    <w:rsid w:val="008015F3"/>
    <w:rsid w:val="008015F5"/>
    <w:rsid w:val="00801964"/>
    <w:rsid w:val="008019E5"/>
    <w:rsid w:val="00801B86"/>
    <w:rsid w:val="00801CEF"/>
    <w:rsid w:val="00802128"/>
    <w:rsid w:val="00802222"/>
    <w:rsid w:val="0080259E"/>
    <w:rsid w:val="00802656"/>
    <w:rsid w:val="00802859"/>
    <w:rsid w:val="0080286D"/>
    <w:rsid w:val="00802D56"/>
    <w:rsid w:val="00802FE9"/>
    <w:rsid w:val="00803240"/>
    <w:rsid w:val="00804167"/>
    <w:rsid w:val="008043A0"/>
    <w:rsid w:val="008044B0"/>
    <w:rsid w:val="00804614"/>
    <w:rsid w:val="0080478D"/>
    <w:rsid w:val="00804D69"/>
    <w:rsid w:val="00804FDC"/>
    <w:rsid w:val="00805495"/>
    <w:rsid w:val="0080579B"/>
    <w:rsid w:val="00805F31"/>
    <w:rsid w:val="00805FD7"/>
    <w:rsid w:val="00806907"/>
    <w:rsid w:val="00806AD6"/>
    <w:rsid w:val="00806E3D"/>
    <w:rsid w:val="00806F37"/>
    <w:rsid w:val="00807060"/>
    <w:rsid w:val="00807075"/>
    <w:rsid w:val="00807E80"/>
    <w:rsid w:val="00807FFE"/>
    <w:rsid w:val="008104CB"/>
    <w:rsid w:val="00810786"/>
    <w:rsid w:val="00810E72"/>
    <w:rsid w:val="00811232"/>
    <w:rsid w:val="0081133F"/>
    <w:rsid w:val="008114CB"/>
    <w:rsid w:val="008115BA"/>
    <w:rsid w:val="00811BC3"/>
    <w:rsid w:val="00811C8E"/>
    <w:rsid w:val="00811D17"/>
    <w:rsid w:val="00811F5A"/>
    <w:rsid w:val="00812180"/>
    <w:rsid w:val="00812214"/>
    <w:rsid w:val="00812620"/>
    <w:rsid w:val="0081282D"/>
    <w:rsid w:val="00812BA5"/>
    <w:rsid w:val="00812D23"/>
    <w:rsid w:val="00813247"/>
    <w:rsid w:val="0081346D"/>
    <w:rsid w:val="00813537"/>
    <w:rsid w:val="00813595"/>
    <w:rsid w:val="00813810"/>
    <w:rsid w:val="00813D62"/>
    <w:rsid w:val="00813E51"/>
    <w:rsid w:val="0081400A"/>
    <w:rsid w:val="008144BE"/>
    <w:rsid w:val="00814BBB"/>
    <w:rsid w:val="00814C46"/>
    <w:rsid w:val="00814D26"/>
    <w:rsid w:val="00815261"/>
    <w:rsid w:val="00815A61"/>
    <w:rsid w:val="00815E35"/>
    <w:rsid w:val="008162D8"/>
    <w:rsid w:val="00816575"/>
    <w:rsid w:val="008165E0"/>
    <w:rsid w:val="0081669F"/>
    <w:rsid w:val="008168B4"/>
    <w:rsid w:val="00816F19"/>
    <w:rsid w:val="0081706D"/>
    <w:rsid w:val="0081731A"/>
    <w:rsid w:val="00817365"/>
    <w:rsid w:val="0081765E"/>
    <w:rsid w:val="00817AF3"/>
    <w:rsid w:val="0082010E"/>
    <w:rsid w:val="00820345"/>
    <w:rsid w:val="0082053A"/>
    <w:rsid w:val="0082072A"/>
    <w:rsid w:val="00820A66"/>
    <w:rsid w:val="00820BD0"/>
    <w:rsid w:val="00820D90"/>
    <w:rsid w:val="00821032"/>
    <w:rsid w:val="00821185"/>
    <w:rsid w:val="008211EF"/>
    <w:rsid w:val="00821337"/>
    <w:rsid w:val="00821461"/>
    <w:rsid w:val="0082175D"/>
    <w:rsid w:val="00821821"/>
    <w:rsid w:val="00821870"/>
    <w:rsid w:val="00821886"/>
    <w:rsid w:val="00821922"/>
    <w:rsid w:val="00821E68"/>
    <w:rsid w:val="00822186"/>
    <w:rsid w:val="008221AC"/>
    <w:rsid w:val="00822329"/>
    <w:rsid w:val="00822480"/>
    <w:rsid w:val="00822DE2"/>
    <w:rsid w:val="00823208"/>
    <w:rsid w:val="00823714"/>
    <w:rsid w:val="008239BF"/>
    <w:rsid w:val="00823B4A"/>
    <w:rsid w:val="00823BBA"/>
    <w:rsid w:val="00823BF6"/>
    <w:rsid w:val="00823E89"/>
    <w:rsid w:val="008242C8"/>
    <w:rsid w:val="00824409"/>
    <w:rsid w:val="0082445D"/>
    <w:rsid w:val="00824984"/>
    <w:rsid w:val="00824C80"/>
    <w:rsid w:val="00824E28"/>
    <w:rsid w:val="00824E69"/>
    <w:rsid w:val="00825A0B"/>
    <w:rsid w:val="00825A1B"/>
    <w:rsid w:val="00825A82"/>
    <w:rsid w:val="00826007"/>
    <w:rsid w:val="00826B9D"/>
    <w:rsid w:val="00826CE1"/>
    <w:rsid w:val="00826D6F"/>
    <w:rsid w:val="00827246"/>
    <w:rsid w:val="0082756C"/>
    <w:rsid w:val="008275B5"/>
    <w:rsid w:val="00827D21"/>
    <w:rsid w:val="0083003E"/>
    <w:rsid w:val="008301A4"/>
    <w:rsid w:val="008307EF"/>
    <w:rsid w:val="008308D0"/>
    <w:rsid w:val="00830B31"/>
    <w:rsid w:val="00830D16"/>
    <w:rsid w:val="00830DC2"/>
    <w:rsid w:val="008310F7"/>
    <w:rsid w:val="00831215"/>
    <w:rsid w:val="00831323"/>
    <w:rsid w:val="008313FE"/>
    <w:rsid w:val="00831498"/>
    <w:rsid w:val="008314C3"/>
    <w:rsid w:val="00831883"/>
    <w:rsid w:val="00831A0C"/>
    <w:rsid w:val="00831DB5"/>
    <w:rsid w:val="00831F39"/>
    <w:rsid w:val="00832122"/>
    <w:rsid w:val="008321C7"/>
    <w:rsid w:val="0083238E"/>
    <w:rsid w:val="0083283E"/>
    <w:rsid w:val="00832867"/>
    <w:rsid w:val="008328FF"/>
    <w:rsid w:val="00832E20"/>
    <w:rsid w:val="00832EAF"/>
    <w:rsid w:val="008332C8"/>
    <w:rsid w:val="0083337F"/>
    <w:rsid w:val="0083348C"/>
    <w:rsid w:val="00833DE5"/>
    <w:rsid w:val="00833E40"/>
    <w:rsid w:val="008341AA"/>
    <w:rsid w:val="0083458A"/>
    <w:rsid w:val="0083501F"/>
    <w:rsid w:val="00835828"/>
    <w:rsid w:val="0083582C"/>
    <w:rsid w:val="0083594C"/>
    <w:rsid w:val="00836276"/>
    <w:rsid w:val="00836317"/>
    <w:rsid w:val="008369F4"/>
    <w:rsid w:val="00836CC2"/>
    <w:rsid w:val="0083709A"/>
    <w:rsid w:val="0083747F"/>
    <w:rsid w:val="008374B8"/>
    <w:rsid w:val="00837682"/>
    <w:rsid w:val="0083799C"/>
    <w:rsid w:val="00837BB0"/>
    <w:rsid w:val="00837FB4"/>
    <w:rsid w:val="0084010E"/>
    <w:rsid w:val="0084020E"/>
    <w:rsid w:val="00840267"/>
    <w:rsid w:val="00840318"/>
    <w:rsid w:val="0084080C"/>
    <w:rsid w:val="008409ED"/>
    <w:rsid w:val="00840A55"/>
    <w:rsid w:val="00840A67"/>
    <w:rsid w:val="00840C08"/>
    <w:rsid w:val="00840D0E"/>
    <w:rsid w:val="00840E02"/>
    <w:rsid w:val="00840E5D"/>
    <w:rsid w:val="0084131F"/>
    <w:rsid w:val="008415AE"/>
    <w:rsid w:val="008419DE"/>
    <w:rsid w:val="00841D5B"/>
    <w:rsid w:val="008420E9"/>
    <w:rsid w:val="0084279F"/>
    <w:rsid w:val="00842ACC"/>
    <w:rsid w:val="00842D73"/>
    <w:rsid w:val="008430F1"/>
    <w:rsid w:val="0084355E"/>
    <w:rsid w:val="008435FA"/>
    <w:rsid w:val="008436DC"/>
    <w:rsid w:val="00843D2C"/>
    <w:rsid w:val="00843E2A"/>
    <w:rsid w:val="00843FBD"/>
    <w:rsid w:val="0084410A"/>
    <w:rsid w:val="00844178"/>
    <w:rsid w:val="008441DC"/>
    <w:rsid w:val="0084436C"/>
    <w:rsid w:val="00844409"/>
    <w:rsid w:val="0084466B"/>
    <w:rsid w:val="0084507A"/>
    <w:rsid w:val="008450CC"/>
    <w:rsid w:val="0084514F"/>
    <w:rsid w:val="0084519E"/>
    <w:rsid w:val="00845218"/>
    <w:rsid w:val="00845566"/>
    <w:rsid w:val="00845EB3"/>
    <w:rsid w:val="00845FF0"/>
    <w:rsid w:val="00846243"/>
    <w:rsid w:val="00846474"/>
    <w:rsid w:val="008466C0"/>
    <w:rsid w:val="00846817"/>
    <w:rsid w:val="00846887"/>
    <w:rsid w:val="00846D9E"/>
    <w:rsid w:val="00846F75"/>
    <w:rsid w:val="0084732B"/>
    <w:rsid w:val="008474BB"/>
    <w:rsid w:val="008475A0"/>
    <w:rsid w:val="008475CB"/>
    <w:rsid w:val="0084762A"/>
    <w:rsid w:val="00847777"/>
    <w:rsid w:val="008478BF"/>
    <w:rsid w:val="00847EDA"/>
    <w:rsid w:val="00850163"/>
    <w:rsid w:val="00850F17"/>
    <w:rsid w:val="00851210"/>
    <w:rsid w:val="0085132F"/>
    <w:rsid w:val="00851B2A"/>
    <w:rsid w:val="00851B31"/>
    <w:rsid w:val="00851D38"/>
    <w:rsid w:val="00851FC1"/>
    <w:rsid w:val="00852AC6"/>
    <w:rsid w:val="00852AD3"/>
    <w:rsid w:val="00852F17"/>
    <w:rsid w:val="0085328E"/>
    <w:rsid w:val="008532AB"/>
    <w:rsid w:val="00853D74"/>
    <w:rsid w:val="008542C7"/>
    <w:rsid w:val="00854946"/>
    <w:rsid w:val="00854F13"/>
    <w:rsid w:val="008553CE"/>
    <w:rsid w:val="00855475"/>
    <w:rsid w:val="00855573"/>
    <w:rsid w:val="0085573C"/>
    <w:rsid w:val="00855965"/>
    <w:rsid w:val="00855C48"/>
    <w:rsid w:val="00855D20"/>
    <w:rsid w:val="00855E6E"/>
    <w:rsid w:val="00856565"/>
    <w:rsid w:val="00856679"/>
    <w:rsid w:val="008567E7"/>
    <w:rsid w:val="008568E9"/>
    <w:rsid w:val="00856A58"/>
    <w:rsid w:val="00856AB0"/>
    <w:rsid w:val="008570E2"/>
    <w:rsid w:val="0085716E"/>
    <w:rsid w:val="0085717C"/>
    <w:rsid w:val="008572DA"/>
    <w:rsid w:val="0085739A"/>
    <w:rsid w:val="008577B1"/>
    <w:rsid w:val="00857903"/>
    <w:rsid w:val="00857B94"/>
    <w:rsid w:val="00857E8B"/>
    <w:rsid w:val="00857F06"/>
    <w:rsid w:val="0086061C"/>
    <w:rsid w:val="008608F3"/>
    <w:rsid w:val="00860921"/>
    <w:rsid w:val="00860A0C"/>
    <w:rsid w:val="00860A2E"/>
    <w:rsid w:val="00860D20"/>
    <w:rsid w:val="00860EDE"/>
    <w:rsid w:val="00861315"/>
    <w:rsid w:val="00861346"/>
    <w:rsid w:val="00861771"/>
    <w:rsid w:val="00861833"/>
    <w:rsid w:val="008618BC"/>
    <w:rsid w:val="008619DF"/>
    <w:rsid w:val="00861CBF"/>
    <w:rsid w:val="00861D17"/>
    <w:rsid w:val="00861EEB"/>
    <w:rsid w:val="0086208C"/>
    <w:rsid w:val="00862127"/>
    <w:rsid w:val="00862297"/>
    <w:rsid w:val="008628E5"/>
    <w:rsid w:val="00862BEB"/>
    <w:rsid w:val="00862C0A"/>
    <w:rsid w:val="0086317A"/>
    <w:rsid w:val="0086332C"/>
    <w:rsid w:val="00863569"/>
    <w:rsid w:val="008635E6"/>
    <w:rsid w:val="008636E6"/>
    <w:rsid w:val="00863974"/>
    <w:rsid w:val="00863D9A"/>
    <w:rsid w:val="00863EE2"/>
    <w:rsid w:val="0086423E"/>
    <w:rsid w:val="0086451A"/>
    <w:rsid w:val="008645E9"/>
    <w:rsid w:val="00864678"/>
    <w:rsid w:val="00864889"/>
    <w:rsid w:val="00864A68"/>
    <w:rsid w:val="00864FB3"/>
    <w:rsid w:val="008650EE"/>
    <w:rsid w:val="0086518C"/>
    <w:rsid w:val="00865581"/>
    <w:rsid w:val="00865D18"/>
    <w:rsid w:val="00865FAB"/>
    <w:rsid w:val="0086616A"/>
    <w:rsid w:val="008663DF"/>
    <w:rsid w:val="00866412"/>
    <w:rsid w:val="00866DAC"/>
    <w:rsid w:val="00866F55"/>
    <w:rsid w:val="00867238"/>
    <w:rsid w:val="0086765E"/>
    <w:rsid w:val="00867C2F"/>
    <w:rsid w:val="00867D11"/>
    <w:rsid w:val="008709F9"/>
    <w:rsid w:val="00870A93"/>
    <w:rsid w:val="00870BB7"/>
    <w:rsid w:val="0087112B"/>
    <w:rsid w:val="00871226"/>
    <w:rsid w:val="0087214F"/>
    <w:rsid w:val="0087238D"/>
    <w:rsid w:val="00872827"/>
    <w:rsid w:val="0087298D"/>
    <w:rsid w:val="00872A38"/>
    <w:rsid w:val="00872B7A"/>
    <w:rsid w:val="00872C76"/>
    <w:rsid w:val="00872DB4"/>
    <w:rsid w:val="00872FB3"/>
    <w:rsid w:val="00873749"/>
    <w:rsid w:val="00874785"/>
    <w:rsid w:val="008753DB"/>
    <w:rsid w:val="00875516"/>
    <w:rsid w:val="00875675"/>
    <w:rsid w:val="00875AAC"/>
    <w:rsid w:val="00875C45"/>
    <w:rsid w:val="00875F70"/>
    <w:rsid w:val="00876352"/>
    <w:rsid w:val="00876642"/>
    <w:rsid w:val="00876660"/>
    <w:rsid w:val="008767E1"/>
    <w:rsid w:val="00876C77"/>
    <w:rsid w:val="00876CA9"/>
    <w:rsid w:val="00876D10"/>
    <w:rsid w:val="00877081"/>
    <w:rsid w:val="00877AEE"/>
    <w:rsid w:val="008804C0"/>
    <w:rsid w:val="00880760"/>
    <w:rsid w:val="00880818"/>
    <w:rsid w:val="00880A32"/>
    <w:rsid w:val="00880B32"/>
    <w:rsid w:val="00881782"/>
    <w:rsid w:val="00881ACA"/>
    <w:rsid w:val="00881E6E"/>
    <w:rsid w:val="00881FFE"/>
    <w:rsid w:val="008821BD"/>
    <w:rsid w:val="008822FE"/>
    <w:rsid w:val="00882762"/>
    <w:rsid w:val="00882945"/>
    <w:rsid w:val="00883064"/>
    <w:rsid w:val="00883295"/>
    <w:rsid w:val="00883684"/>
    <w:rsid w:val="00883690"/>
    <w:rsid w:val="008836E6"/>
    <w:rsid w:val="0088389E"/>
    <w:rsid w:val="00883A0F"/>
    <w:rsid w:val="008843F7"/>
    <w:rsid w:val="008845A4"/>
    <w:rsid w:val="00884734"/>
    <w:rsid w:val="00884A7C"/>
    <w:rsid w:val="00884BF5"/>
    <w:rsid w:val="00884DFB"/>
    <w:rsid w:val="00885037"/>
    <w:rsid w:val="00885350"/>
    <w:rsid w:val="00885581"/>
    <w:rsid w:val="008855C3"/>
    <w:rsid w:val="00885B9D"/>
    <w:rsid w:val="00885C08"/>
    <w:rsid w:val="00885C53"/>
    <w:rsid w:val="00885C77"/>
    <w:rsid w:val="00885D4E"/>
    <w:rsid w:val="00886118"/>
    <w:rsid w:val="008862EE"/>
    <w:rsid w:val="0088642D"/>
    <w:rsid w:val="00886969"/>
    <w:rsid w:val="00886E87"/>
    <w:rsid w:val="00886FF7"/>
    <w:rsid w:val="00887107"/>
    <w:rsid w:val="008871C7"/>
    <w:rsid w:val="00887362"/>
    <w:rsid w:val="008874E1"/>
    <w:rsid w:val="00887600"/>
    <w:rsid w:val="0088779E"/>
    <w:rsid w:val="00887887"/>
    <w:rsid w:val="00887A7A"/>
    <w:rsid w:val="00887D26"/>
    <w:rsid w:val="00890322"/>
    <w:rsid w:val="0089053C"/>
    <w:rsid w:val="008906E8"/>
    <w:rsid w:val="008909C1"/>
    <w:rsid w:val="00890C17"/>
    <w:rsid w:val="00890C75"/>
    <w:rsid w:val="00890CDC"/>
    <w:rsid w:val="00891342"/>
    <w:rsid w:val="008916F8"/>
    <w:rsid w:val="00891A68"/>
    <w:rsid w:val="00891B87"/>
    <w:rsid w:val="008922C2"/>
    <w:rsid w:val="00892813"/>
    <w:rsid w:val="00892CC7"/>
    <w:rsid w:val="00893028"/>
    <w:rsid w:val="008934D8"/>
    <w:rsid w:val="008936CE"/>
    <w:rsid w:val="00893BBE"/>
    <w:rsid w:val="00893D9A"/>
    <w:rsid w:val="00893DBA"/>
    <w:rsid w:val="00893E6A"/>
    <w:rsid w:val="008941B0"/>
    <w:rsid w:val="008941F2"/>
    <w:rsid w:val="008946B9"/>
    <w:rsid w:val="008948C7"/>
    <w:rsid w:val="00894AFB"/>
    <w:rsid w:val="00894C06"/>
    <w:rsid w:val="00894C3A"/>
    <w:rsid w:val="00894CB7"/>
    <w:rsid w:val="00894DBB"/>
    <w:rsid w:val="008951D0"/>
    <w:rsid w:val="00895586"/>
    <w:rsid w:val="0089585D"/>
    <w:rsid w:val="00895FF3"/>
    <w:rsid w:val="0089643B"/>
    <w:rsid w:val="0089672F"/>
    <w:rsid w:val="00896AEF"/>
    <w:rsid w:val="00896B7A"/>
    <w:rsid w:val="00896BB7"/>
    <w:rsid w:val="00896E24"/>
    <w:rsid w:val="00897058"/>
    <w:rsid w:val="00897647"/>
    <w:rsid w:val="008977B4"/>
    <w:rsid w:val="008977CF"/>
    <w:rsid w:val="00897966"/>
    <w:rsid w:val="00897A17"/>
    <w:rsid w:val="00897A86"/>
    <w:rsid w:val="008A0092"/>
    <w:rsid w:val="008A016A"/>
    <w:rsid w:val="008A02CF"/>
    <w:rsid w:val="008A03D1"/>
    <w:rsid w:val="008A06AA"/>
    <w:rsid w:val="008A0D4A"/>
    <w:rsid w:val="008A11B8"/>
    <w:rsid w:val="008A2035"/>
    <w:rsid w:val="008A228C"/>
    <w:rsid w:val="008A272A"/>
    <w:rsid w:val="008A2867"/>
    <w:rsid w:val="008A28C5"/>
    <w:rsid w:val="008A295C"/>
    <w:rsid w:val="008A2C84"/>
    <w:rsid w:val="008A2CB7"/>
    <w:rsid w:val="008A3036"/>
    <w:rsid w:val="008A3291"/>
    <w:rsid w:val="008A33F2"/>
    <w:rsid w:val="008A39C4"/>
    <w:rsid w:val="008A3A60"/>
    <w:rsid w:val="008A3AF2"/>
    <w:rsid w:val="008A3C3B"/>
    <w:rsid w:val="008A41E1"/>
    <w:rsid w:val="008A44D2"/>
    <w:rsid w:val="008A4602"/>
    <w:rsid w:val="008A4700"/>
    <w:rsid w:val="008A4C1D"/>
    <w:rsid w:val="008A4FB8"/>
    <w:rsid w:val="008A5064"/>
    <w:rsid w:val="008A549F"/>
    <w:rsid w:val="008A5E19"/>
    <w:rsid w:val="008A5ECB"/>
    <w:rsid w:val="008A60A1"/>
    <w:rsid w:val="008A6115"/>
    <w:rsid w:val="008A611B"/>
    <w:rsid w:val="008A6E0D"/>
    <w:rsid w:val="008A70A6"/>
    <w:rsid w:val="008A73A9"/>
    <w:rsid w:val="008A7487"/>
    <w:rsid w:val="008A783A"/>
    <w:rsid w:val="008A7B4D"/>
    <w:rsid w:val="008A7CE6"/>
    <w:rsid w:val="008A7F3C"/>
    <w:rsid w:val="008B0241"/>
    <w:rsid w:val="008B0505"/>
    <w:rsid w:val="008B0575"/>
    <w:rsid w:val="008B0FD0"/>
    <w:rsid w:val="008B1190"/>
    <w:rsid w:val="008B1277"/>
    <w:rsid w:val="008B12B1"/>
    <w:rsid w:val="008B133E"/>
    <w:rsid w:val="008B2371"/>
    <w:rsid w:val="008B28B0"/>
    <w:rsid w:val="008B294E"/>
    <w:rsid w:val="008B3409"/>
    <w:rsid w:val="008B3A7D"/>
    <w:rsid w:val="008B47BB"/>
    <w:rsid w:val="008B48C0"/>
    <w:rsid w:val="008B4CA9"/>
    <w:rsid w:val="008B5192"/>
    <w:rsid w:val="008B548F"/>
    <w:rsid w:val="008B562A"/>
    <w:rsid w:val="008B572A"/>
    <w:rsid w:val="008B5EF0"/>
    <w:rsid w:val="008B6863"/>
    <w:rsid w:val="008B68B6"/>
    <w:rsid w:val="008B6B11"/>
    <w:rsid w:val="008B6B52"/>
    <w:rsid w:val="008B6D0A"/>
    <w:rsid w:val="008B7494"/>
    <w:rsid w:val="008B7D5B"/>
    <w:rsid w:val="008B7EF0"/>
    <w:rsid w:val="008B7F2A"/>
    <w:rsid w:val="008B7F3A"/>
    <w:rsid w:val="008C0187"/>
    <w:rsid w:val="008C06AD"/>
    <w:rsid w:val="008C0B51"/>
    <w:rsid w:val="008C0B67"/>
    <w:rsid w:val="008C0C6C"/>
    <w:rsid w:val="008C0CA3"/>
    <w:rsid w:val="008C0D79"/>
    <w:rsid w:val="008C121D"/>
    <w:rsid w:val="008C1C76"/>
    <w:rsid w:val="008C207C"/>
    <w:rsid w:val="008C2378"/>
    <w:rsid w:val="008C24A5"/>
    <w:rsid w:val="008C27C3"/>
    <w:rsid w:val="008C292E"/>
    <w:rsid w:val="008C29EB"/>
    <w:rsid w:val="008C3934"/>
    <w:rsid w:val="008C3A56"/>
    <w:rsid w:val="008C456B"/>
    <w:rsid w:val="008C4688"/>
    <w:rsid w:val="008C4736"/>
    <w:rsid w:val="008C499A"/>
    <w:rsid w:val="008C49CD"/>
    <w:rsid w:val="008C4DFF"/>
    <w:rsid w:val="008C4E8E"/>
    <w:rsid w:val="008C5BBE"/>
    <w:rsid w:val="008C5CBA"/>
    <w:rsid w:val="008C5DD0"/>
    <w:rsid w:val="008C62A8"/>
    <w:rsid w:val="008C6635"/>
    <w:rsid w:val="008C6719"/>
    <w:rsid w:val="008C69EA"/>
    <w:rsid w:val="008C6CE3"/>
    <w:rsid w:val="008C6E2C"/>
    <w:rsid w:val="008C6E98"/>
    <w:rsid w:val="008C7181"/>
    <w:rsid w:val="008C73DF"/>
    <w:rsid w:val="008C740E"/>
    <w:rsid w:val="008C742D"/>
    <w:rsid w:val="008C77A0"/>
    <w:rsid w:val="008C7869"/>
    <w:rsid w:val="008C7B8E"/>
    <w:rsid w:val="008C7E65"/>
    <w:rsid w:val="008D0143"/>
    <w:rsid w:val="008D0435"/>
    <w:rsid w:val="008D0900"/>
    <w:rsid w:val="008D0B43"/>
    <w:rsid w:val="008D1071"/>
    <w:rsid w:val="008D1353"/>
    <w:rsid w:val="008D1422"/>
    <w:rsid w:val="008D15F0"/>
    <w:rsid w:val="008D162C"/>
    <w:rsid w:val="008D167F"/>
    <w:rsid w:val="008D1D0F"/>
    <w:rsid w:val="008D2318"/>
    <w:rsid w:val="008D2666"/>
    <w:rsid w:val="008D3096"/>
    <w:rsid w:val="008D366C"/>
    <w:rsid w:val="008D3D41"/>
    <w:rsid w:val="008D3E47"/>
    <w:rsid w:val="008D3F55"/>
    <w:rsid w:val="008D40D0"/>
    <w:rsid w:val="008D43EA"/>
    <w:rsid w:val="008D4472"/>
    <w:rsid w:val="008D45C6"/>
    <w:rsid w:val="008D466D"/>
    <w:rsid w:val="008D48F0"/>
    <w:rsid w:val="008D49D8"/>
    <w:rsid w:val="008D4CB2"/>
    <w:rsid w:val="008D56E2"/>
    <w:rsid w:val="008D5B28"/>
    <w:rsid w:val="008D5C88"/>
    <w:rsid w:val="008D617A"/>
    <w:rsid w:val="008D6270"/>
    <w:rsid w:val="008D678D"/>
    <w:rsid w:val="008D6DB3"/>
    <w:rsid w:val="008D6F49"/>
    <w:rsid w:val="008D7113"/>
    <w:rsid w:val="008D784A"/>
    <w:rsid w:val="008D7898"/>
    <w:rsid w:val="008D7932"/>
    <w:rsid w:val="008D7E1C"/>
    <w:rsid w:val="008D7E1E"/>
    <w:rsid w:val="008E0256"/>
    <w:rsid w:val="008E0BDE"/>
    <w:rsid w:val="008E0D5E"/>
    <w:rsid w:val="008E1203"/>
    <w:rsid w:val="008E12CE"/>
    <w:rsid w:val="008E13A3"/>
    <w:rsid w:val="008E144F"/>
    <w:rsid w:val="008E1520"/>
    <w:rsid w:val="008E19CE"/>
    <w:rsid w:val="008E2341"/>
    <w:rsid w:val="008E26B8"/>
    <w:rsid w:val="008E26FF"/>
    <w:rsid w:val="008E2828"/>
    <w:rsid w:val="008E2A52"/>
    <w:rsid w:val="008E2EBF"/>
    <w:rsid w:val="008E341D"/>
    <w:rsid w:val="008E3CAB"/>
    <w:rsid w:val="008E42A0"/>
    <w:rsid w:val="008E483B"/>
    <w:rsid w:val="008E4922"/>
    <w:rsid w:val="008E4A35"/>
    <w:rsid w:val="008E4A3F"/>
    <w:rsid w:val="008E4D00"/>
    <w:rsid w:val="008E5069"/>
    <w:rsid w:val="008E5351"/>
    <w:rsid w:val="008E57B6"/>
    <w:rsid w:val="008E57E4"/>
    <w:rsid w:val="008E57F7"/>
    <w:rsid w:val="008E5922"/>
    <w:rsid w:val="008E5C64"/>
    <w:rsid w:val="008E6859"/>
    <w:rsid w:val="008E68AD"/>
    <w:rsid w:val="008E6BD4"/>
    <w:rsid w:val="008E6D89"/>
    <w:rsid w:val="008E7146"/>
    <w:rsid w:val="008E7232"/>
    <w:rsid w:val="008E767C"/>
    <w:rsid w:val="008E7C22"/>
    <w:rsid w:val="008E7EBA"/>
    <w:rsid w:val="008F02FC"/>
    <w:rsid w:val="008F0312"/>
    <w:rsid w:val="008F0610"/>
    <w:rsid w:val="008F0708"/>
    <w:rsid w:val="008F088A"/>
    <w:rsid w:val="008F0C6A"/>
    <w:rsid w:val="008F0CF3"/>
    <w:rsid w:val="008F1179"/>
    <w:rsid w:val="008F1553"/>
    <w:rsid w:val="008F15C4"/>
    <w:rsid w:val="008F1E59"/>
    <w:rsid w:val="008F1F30"/>
    <w:rsid w:val="008F1F51"/>
    <w:rsid w:val="008F1FB7"/>
    <w:rsid w:val="008F20B0"/>
    <w:rsid w:val="008F215A"/>
    <w:rsid w:val="008F291B"/>
    <w:rsid w:val="008F31CC"/>
    <w:rsid w:val="008F3270"/>
    <w:rsid w:val="008F36B0"/>
    <w:rsid w:val="008F39D1"/>
    <w:rsid w:val="008F3BF5"/>
    <w:rsid w:val="008F44DC"/>
    <w:rsid w:val="008F4B91"/>
    <w:rsid w:val="008F51BD"/>
    <w:rsid w:val="008F5389"/>
    <w:rsid w:val="008F5671"/>
    <w:rsid w:val="008F5723"/>
    <w:rsid w:val="008F5D19"/>
    <w:rsid w:val="008F618F"/>
    <w:rsid w:val="008F66EF"/>
    <w:rsid w:val="008F680B"/>
    <w:rsid w:val="008F6B7B"/>
    <w:rsid w:val="008F6BB4"/>
    <w:rsid w:val="008F6C5C"/>
    <w:rsid w:val="008F6D7C"/>
    <w:rsid w:val="008F6F0F"/>
    <w:rsid w:val="008F6F52"/>
    <w:rsid w:val="008F7092"/>
    <w:rsid w:val="008F713B"/>
    <w:rsid w:val="008F757F"/>
    <w:rsid w:val="008F762D"/>
    <w:rsid w:val="008F7949"/>
    <w:rsid w:val="008F7D59"/>
    <w:rsid w:val="00900076"/>
    <w:rsid w:val="00900631"/>
    <w:rsid w:val="00900928"/>
    <w:rsid w:val="00901A9E"/>
    <w:rsid w:val="00901CF9"/>
    <w:rsid w:val="009020BD"/>
    <w:rsid w:val="009020D5"/>
    <w:rsid w:val="00902214"/>
    <w:rsid w:val="0090259E"/>
    <w:rsid w:val="00902A14"/>
    <w:rsid w:val="00902D78"/>
    <w:rsid w:val="00903151"/>
    <w:rsid w:val="00903677"/>
    <w:rsid w:val="00903D62"/>
    <w:rsid w:val="009040F7"/>
    <w:rsid w:val="00904EC0"/>
    <w:rsid w:val="00904EE9"/>
    <w:rsid w:val="00905656"/>
    <w:rsid w:val="009057B3"/>
    <w:rsid w:val="00905FAA"/>
    <w:rsid w:val="00906223"/>
    <w:rsid w:val="009064E6"/>
    <w:rsid w:val="00906571"/>
    <w:rsid w:val="00906D69"/>
    <w:rsid w:val="00906DB5"/>
    <w:rsid w:val="00906FBB"/>
    <w:rsid w:val="009077CF"/>
    <w:rsid w:val="00907B66"/>
    <w:rsid w:val="00907DA2"/>
    <w:rsid w:val="00910094"/>
    <w:rsid w:val="009101B0"/>
    <w:rsid w:val="00910215"/>
    <w:rsid w:val="00910338"/>
    <w:rsid w:val="00910498"/>
    <w:rsid w:val="009104DF"/>
    <w:rsid w:val="0091065E"/>
    <w:rsid w:val="00910666"/>
    <w:rsid w:val="00910CC1"/>
    <w:rsid w:val="0091160C"/>
    <w:rsid w:val="00911969"/>
    <w:rsid w:val="00911D0C"/>
    <w:rsid w:val="00911E4F"/>
    <w:rsid w:val="0091238D"/>
    <w:rsid w:val="009124C6"/>
    <w:rsid w:val="00912A4A"/>
    <w:rsid w:val="00912C1A"/>
    <w:rsid w:val="00912D0D"/>
    <w:rsid w:val="00913286"/>
    <w:rsid w:val="0091370D"/>
    <w:rsid w:val="0091373C"/>
    <w:rsid w:val="009137C6"/>
    <w:rsid w:val="0091385A"/>
    <w:rsid w:val="00913B6C"/>
    <w:rsid w:val="009143F1"/>
    <w:rsid w:val="0091444E"/>
    <w:rsid w:val="009145CC"/>
    <w:rsid w:val="00914616"/>
    <w:rsid w:val="0091481D"/>
    <w:rsid w:val="00915451"/>
    <w:rsid w:val="00915C6C"/>
    <w:rsid w:val="00916069"/>
    <w:rsid w:val="0091624E"/>
    <w:rsid w:val="00916DB0"/>
    <w:rsid w:val="00917150"/>
    <w:rsid w:val="009179C3"/>
    <w:rsid w:val="00917C59"/>
    <w:rsid w:val="00917D51"/>
    <w:rsid w:val="00917D7B"/>
    <w:rsid w:val="00917EB3"/>
    <w:rsid w:val="00920072"/>
    <w:rsid w:val="009200C8"/>
    <w:rsid w:val="009201F7"/>
    <w:rsid w:val="0092066E"/>
    <w:rsid w:val="009206EA"/>
    <w:rsid w:val="009207D7"/>
    <w:rsid w:val="00920B77"/>
    <w:rsid w:val="00920C55"/>
    <w:rsid w:val="009212E3"/>
    <w:rsid w:val="009212E8"/>
    <w:rsid w:val="009215DF"/>
    <w:rsid w:val="00921965"/>
    <w:rsid w:val="00922F26"/>
    <w:rsid w:val="00923011"/>
    <w:rsid w:val="00923447"/>
    <w:rsid w:val="0092353F"/>
    <w:rsid w:val="009238C3"/>
    <w:rsid w:val="009238CF"/>
    <w:rsid w:val="009239EE"/>
    <w:rsid w:val="0092412A"/>
    <w:rsid w:val="00924483"/>
    <w:rsid w:val="009249B1"/>
    <w:rsid w:val="00924DA3"/>
    <w:rsid w:val="00924DD4"/>
    <w:rsid w:val="00924FFD"/>
    <w:rsid w:val="0092518B"/>
    <w:rsid w:val="00925229"/>
    <w:rsid w:val="009255BA"/>
    <w:rsid w:val="009256FC"/>
    <w:rsid w:val="009259E3"/>
    <w:rsid w:val="00925DB0"/>
    <w:rsid w:val="00926229"/>
    <w:rsid w:val="00926558"/>
    <w:rsid w:val="009265A6"/>
    <w:rsid w:val="00926723"/>
    <w:rsid w:val="0092681C"/>
    <w:rsid w:val="00926BE1"/>
    <w:rsid w:val="00926C00"/>
    <w:rsid w:val="00926CE0"/>
    <w:rsid w:val="00926DBE"/>
    <w:rsid w:val="0092714B"/>
    <w:rsid w:val="00927294"/>
    <w:rsid w:val="00927529"/>
    <w:rsid w:val="00927F48"/>
    <w:rsid w:val="0093016C"/>
    <w:rsid w:val="009308BC"/>
    <w:rsid w:val="00930992"/>
    <w:rsid w:val="0093099C"/>
    <w:rsid w:val="00930FAB"/>
    <w:rsid w:val="009310ED"/>
    <w:rsid w:val="0093184F"/>
    <w:rsid w:val="00931CCB"/>
    <w:rsid w:val="0093206C"/>
    <w:rsid w:val="00932225"/>
    <w:rsid w:val="00932409"/>
    <w:rsid w:val="00932866"/>
    <w:rsid w:val="00932880"/>
    <w:rsid w:val="00932C53"/>
    <w:rsid w:val="009335F8"/>
    <w:rsid w:val="009336B8"/>
    <w:rsid w:val="00933906"/>
    <w:rsid w:val="009339ED"/>
    <w:rsid w:val="00933E7A"/>
    <w:rsid w:val="0093401F"/>
    <w:rsid w:val="0093432E"/>
    <w:rsid w:val="00934544"/>
    <w:rsid w:val="009347D9"/>
    <w:rsid w:val="00934A6C"/>
    <w:rsid w:val="00934B92"/>
    <w:rsid w:val="00934D47"/>
    <w:rsid w:val="00934DA0"/>
    <w:rsid w:val="00934E37"/>
    <w:rsid w:val="00934E63"/>
    <w:rsid w:val="009350B7"/>
    <w:rsid w:val="00935146"/>
    <w:rsid w:val="009356E7"/>
    <w:rsid w:val="00935928"/>
    <w:rsid w:val="00935C6E"/>
    <w:rsid w:val="00935FD1"/>
    <w:rsid w:val="0093606B"/>
    <w:rsid w:val="0093634E"/>
    <w:rsid w:val="00936388"/>
    <w:rsid w:val="00936398"/>
    <w:rsid w:val="0093677A"/>
    <w:rsid w:val="00936908"/>
    <w:rsid w:val="00936DB3"/>
    <w:rsid w:val="009372FC"/>
    <w:rsid w:val="009375CB"/>
    <w:rsid w:val="00937751"/>
    <w:rsid w:val="009377BD"/>
    <w:rsid w:val="009379B3"/>
    <w:rsid w:val="00937D07"/>
    <w:rsid w:val="009401E7"/>
    <w:rsid w:val="0094073B"/>
    <w:rsid w:val="00940EB9"/>
    <w:rsid w:val="0094124A"/>
    <w:rsid w:val="00941423"/>
    <w:rsid w:val="00941D5D"/>
    <w:rsid w:val="00941D72"/>
    <w:rsid w:val="0094226D"/>
    <w:rsid w:val="0094231B"/>
    <w:rsid w:val="00942442"/>
    <w:rsid w:val="009424CD"/>
    <w:rsid w:val="009424FF"/>
    <w:rsid w:val="009430ED"/>
    <w:rsid w:val="009433C0"/>
    <w:rsid w:val="00943579"/>
    <w:rsid w:val="00943B6B"/>
    <w:rsid w:val="00943B8B"/>
    <w:rsid w:val="00943D35"/>
    <w:rsid w:val="009444B2"/>
    <w:rsid w:val="00944542"/>
    <w:rsid w:val="00944936"/>
    <w:rsid w:val="00944BC9"/>
    <w:rsid w:val="00944FD3"/>
    <w:rsid w:val="00944FFB"/>
    <w:rsid w:val="00945021"/>
    <w:rsid w:val="009450DA"/>
    <w:rsid w:val="00945297"/>
    <w:rsid w:val="0094553F"/>
    <w:rsid w:val="00945781"/>
    <w:rsid w:val="00945F79"/>
    <w:rsid w:val="0094623C"/>
    <w:rsid w:val="0094647B"/>
    <w:rsid w:val="00946553"/>
    <w:rsid w:val="009465EB"/>
    <w:rsid w:val="0094666B"/>
    <w:rsid w:val="00946D18"/>
    <w:rsid w:val="00947380"/>
    <w:rsid w:val="00947431"/>
    <w:rsid w:val="00947AD3"/>
    <w:rsid w:val="00947B84"/>
    <w:rsid w:val="00947B99"/>
    <w:rsid w:val="00947E30"/>
    <w:rsid w:val="00947EE8"/>
    <w:rsid w:val="00947F1E"/>
    <w:rsid w:val="00947FA9"/>
    <w:rsid w:val="00950081"/>
    <w:rsid w:val="009501D5"/>
    <w:rsid w:val="0095078B"/>
    <w:rsid w:val="00950C01"/>
    <w:rsid w:val="00951261"/>
    <w:rsid w:val="009514D4"/>
    <w:rsid w:val="009515A0"/>
    <w:rsid w:val="00951603"/>
    <w:rsid w:val="00951691"/>
    <w:rsid w:val="00951A3D"/>
    <w:rsid w:val="00951E2C"/>
    <w:rsid w:val="00951F38"/>
    <w:rsid w:val="00951FA5"/>
    <w:rsid w:val="00952319"/>
    <w:rsid w:val="00952A12"/>
    <w:rsid w:val="00952E17"/>
    <w:rsid w:val="0095304B"/>
    <w:rsid w:val="00953281"/>
    <w:rsid w:val="009532B9"/>
    <w:rsid w:val="009532F7"/>
    <w:rsid w:val="00953786"/>
    <w:rsid w:val="00953A49"/>
    <w:rsid w:val="00953DF3"/>
    <w:rsid w:val="00953F73"/>
    <w:rsid w:val="0095421D"/>
    <w:rsid w:val="009543E3"/>
    <w:rsid w:val="00954CD2"/>
    <w:rsid w:val="00954CEA"/>
    <w:rsid w:val="009552AB"/>
    <w:rsid w:val="009557D0"/>
    <w:rsid w:val="009558FC"/>
    <w:rsid w:val="0095590D"/>
    <w:rsid w:val="00955A24"/>
    <w:rsid w:val="00955C36"/>
    <w:rsid w:val="00955D7C"/>
    <w:rsid w:val="0095623A"/>
    <w:rsid w:val="0095633D"/>
    <w:rsid w:val="00956403"/>
    <w:rsid w:val="009567C2"/>
    <w:rsid w:val="00956818"/>
    <w:rsid w:val="00956C88"/>
    <w:rsid w:val="00956D98"/>
    <w:rsid w:val="00956DAB"/>
    <w:rsid w:val="00956E0A"/>
    <w:rsid w:val="00956EEA"/>
    <w:rsid w:val="009573C7"/>
    <w:rsid w:val="00957483"/>
    <w:rsid w:val="0095750A"/>
    <w:rsid w:val="00957A2F"/>
    <w:rsid w:val="00957AC4"/>
    <w:rsid w:val="00957E93"/>
    <w:rsid w:val="00957EA3"/>
    <w:rsid w:val="00957F4F"/>
    <w:rsid w:val="00957FC6"/>
    <w:rsid w:val="0096026C"/>
    <w:rsid w:val="00960565"/>
    <w:rsid w:val="00960CAF"/>
    <w:rsid w:val="00960D68"/>
    <w:rsid w:val="009611F6"/>
    <w:rsid w:val="00961473"/>
    <w:rsid w:val="00962460"/>
    <w:rsid w:val="009626B1"/>
    <w:rsid w:val="00962A9B"/>
    <w:rsid w:val="00962F09"/>
    <w:rsid w:val="00963074"/>
    <w:rsid w:val="0096333E"/>
    <w:rsid w:val="0096344C"/>
    <w:rsid w:val="00963B6F"/>
    <w:rsid w:val="00963D63"/>
    <w:rsid w:val="00963E5B"/>
    <w:rsid w:val="00963F16"/>
    <w:rsid w:val="00964098"/>
    <w:rsid w:val="00964273"/>
    <w:rsid w:val="009649C5"/>
    <w:rsid w:val="00964ABD"/>
    <w:rsid w:val="00964ADF"/>
    <w:rsid w:val="00964BE9"/>
    <w:rsid w:val="00964CE5"/>
    <w:rsid w:val="009654FD"/>
    <w:rsid w:val="00965859"/>
    <w:rsid w:val="009658E7"/>
    <w:rsid w:val="00965C39"/>
    <w:rsid w:val="00965E84"/>
    <w:rsid w:val="009662F6"/>
    <w:rsid w:val="009666AC"/>
    <w:rsid w:val="00966807"/>
    <w:rsid w:val="00966C40"/>
    <w:rsid w:val="00966D49"/>
    <w:rsid w:val="00967453"/>
    <w:rsid w:val="00967826"/>
    <w:rsid w:val="00967961"/>
    <w:rsid w:val="00967E52"/>
    <w:rsid w:val="0097016B"/>
    <w:rsid w:val="00970A68"/>
    <w:rsid w:val="00970B60"/>
    <w:rsid w:val="00970D44"/>
    <w:rsid w:val="00970E00"/>
    <w:rsid w:val="00970ECE"/>
    <w:rsid w:val="00970EDA"/>
    <w:rsid w:val="009712EA"/>
    <w:rsid w:val="009714EF"/>
    <w:rsid w:val="00971AD9"/>
    <w:rsid w:val="00971CC4"/>
    <w:rsid w:val="009724F1"/>
    <w:rsid w:val="009725CB"/>
    <w:rsid w:val="00972824"/>
    <w:rsid w:val="00972AE5"/>
    <w:rsid w:val="00972B53"/>
    <w:rsid w:val="00972B81"/>
    <w:rsid w:val="00972D6D"/>
    <w:rsid w:val="00972FF8"/>
    <w:rsid w:val="0097349D"/>
    <w:rsid w:val="009735C1"/>
    <w:rsid w:val="00973868"/>
    <w:rsid w:val="009738AB"/>
    <w:rsid w:val="00973FAD"/>
    <w:rsid w:val="00974131"/>
    <w:rsid w:val="00974406"/>
    <w:rsid w:val="00974751"/>
    <w:rsid w:val="00974AB9"/>
    <w:rsid w:val="00974AC0"/>
    <w:rsid w:val="00974C04"/>
    <w:rsid w:val="00974C35"/>
    <w:rsid w:val="00974C5A"/>
    <w:rsid w:val="0097588C"/>
    <w:rsid w:val="00975ACA"/>
    <w:rsid w:val="00975BBF"/>
    <w:rsid w:val="00976442"/>
    <w:rsid w:val="009766BD"/>
    <w:rsid w:val="00976C6D"/>
    <w:rsid w:val="00977306"/>
    <w:rsid w:val="009774F3"/>
    <w:rsid w:val="00977A12"/>
    <w:rsid w:val="00977A19"/>
    <w:rsid w:val="00977A34"/>
    <w:rsid w:val="00980141"/>
    <w:rsid w:val="0098018E"/>
    <w:rsid w:val="009803DA"/>
    <w:rsid w:val="009807CC"/>
    <w:rsid w:val="00980AEA"/>
    <w:rsid w:val="0098114B"/>
    <w:rsid w:val="009813B2"/>
    <w:rsid w:val="00981ADB"/>
    <w:rsid w:val="00981BB7"/>
    <w:rsid w:val="00981C2E"/>
    <w:rsid w:val="00981DEB"/>
    <w:rsid w:val="00981DF6"/>
    <w:rsid w:val="00981E08"/>
    <w:rsid w:val="009820E6"/>
    <w:rsid w:val="00982374"/>
    <w:rsid w:val="009823A3"/>
    <w:rsid w:val="00982611"/>
    <w:rsid w:val="0098300D"/>
    <w:rsid w:val="009833AE"/>
    <w:rsid w:val="00983A94"/>
    <w:rsid w:val="0098427E"/>
    <w:rsid w:val="009848CA"/>
    <w:rsid w:val="00984C45"/>
    <w:rsid w:val="00984CA8"/>
    <w:rsid w:val="00984D08"/>
    <w:rsid w:val="00985077"/>
    <w:rsid w:val="0098509A"/>
    <w:rsid w:val="009853EF"/>
    <w:rsid w:val="00985888"/>
    <w:rsid w:val="00985B7B"/>
    <w:rsid w:val="00985DBA"/>
    <w:rsid w:val="0098611A"/>
    <w:rsid w:val="009865AF"/>
    <w:rsid w:val="009865D2"/>
    <w:rsid w:val="009865F4"/>
    <w:rsid w:val="009867B7"/>
    <w:rsid w:val="00986864"/>
    <w:rsid w:val="00986A84"/>
    <w:rsid w:val="00986C54"/>
    <w:rsid w:val="0098758E"/>
    <w:rsid w:val="009877AD"/>
    <w:rsid w:val="009879C3"/>
    <w:rsid w:val="00987C87"/>
    <w:rsid w:val="00987E65"/>
    <w:rsid w:val="00987F86"/>
    <w:rsid w:val="00990076"/>
    <w:rsid w:val="00990466"/>
    <w:rsid w:val="0099067F"/>
    <w:rsid w:val="0099089C"/>
    <w:rsid w:val="0099093D"/>
    <w:rsid w:val="00990BF1"/>
    <w:rsid w:val="00990FF4"/>
    <w:rsid w:val="009910C5"/>
    <w:rsid w:val="009911CB"/>
    <w:rsid w:val="0099128A"/>
    <w:rsid w:val="00991341"/>
    <w:rsid w:val="00991386"/>
    <w:rsid w:val="00991549"/>
    <w:rsid w:val="009915A5"/>
    <w:rsid w:val="009916AF"/>
    <w:rsid w:val="009919AF"/>
    <w:rsid w:val="00991CE1"/>
    <w:rsid w:val="0099232A"/>
    <w:rsid w:val="00992397"/>
    <w:rsid w:val="009924EC"/>
    <w:rsid w:val="00992BBB"/>
    <w:rsid w:val="00993103"/>
    <w:rsid w:val="0099371E"/>
    <w:rsid w:val="00993865"/>
    <w:rsid w:val="00993AE3"/>
    <w:rsid w:val="00993B30"/>
    <w:rsid w:val="0099454C"/>
    <w:rsid w:val="00994662"/>
    <w:rsid w:val="00994C28"/>
    <w:rsid w:val="00994D37"/>
    <w:rsid w:val="00994D53"/>
    <w:rsid w:val="00994DDE"/>
    <w:rsid w:val="0099537E"/>
    <w:rsid w:val="00995457"/>
    <w:rsid w:val="0099566E"/>
    <w:rsid w:val="00995976"/>
    <w:rsid w:val="00995C36"/>
    <w:rsid w:val="00995F24"/>
    <w:rsid w:val="00996162"/>
    <w:rsid w:val="00996A40"/>
    <w:rsid w:val="00996E8C"/>
    <w:rsid w:val="009970CB"/>
    <w:rsid w:val="00997106"/>
    <w:rsid w:val="009972C0"/>
    <w:rsid w:val="0099745E"/>
    <w:rsid w:val="00997538"/>
    <w:rsid w:val="009976E6"/>
    <w:rsid w:val="00997A45"/>
    <w:rsid w:val="00997ACD"/>
    <w:rsid w:val="009A03E2"/>
    <w:rsid w:val="009A0E33"/>
    <w:rsid w:val="009A151C"/>
    <w:rsid w:val="009A183C"/>
    <w:rsid w:val="009A1A97"/>
    <w:rsid w:val="009A1ABB"/>
    <w:rsid w:val="009A1CDE"/>
    <w:rsid w:val="009A1D65"/>
    <w:rsid w:val="009A1E0E"/>
    <w:rsid w:val="009A2065"/>
    <w:rsid w:val="009A289C"/>
    <w:rsid w:val="009A2A2A"/>
    <w:rsid w:val="009A2A8F"/>
    <w:rsid w:val="009A2C70"/>
    <w:rsid w:val="009A2E3E"/>
    <w:rsid w:val="009A3258"/>
    <w:rsid w:val="009A3685"/>
    <w:rsid w:val="009A36EB"/>
    <w:rsid w:val="009A3D2D"/>
    <w:rsid w:val="009A3E0A"/>
    <w:rsid w:val="009A435A"/>
    <w:rsid w:val="009A439E"/>
    <w:rsid w:val="009A453E"/>
    <w:rsid w:val="009A4746"/>
    <w:rsid w:val="009A47B3"/>
    <w:rsid w:val="009A4C0A"/>
    <w:rsid w:val="009A5203"/>
    <w:rsid w:val="009A54DD"/>
    <w:rsid w:val="009A5673"/>
    <w:rsid w:val="009A57BC"/>
    <w:rsid w:val="009A6002"/>
    <w:rsid w:val="009A615E"/>
    <w:rsid w:val="009A61FF"/>
    <w:rsid w:val="009A62BE"/>
    <w:rsid w:val="009A66B9"/>
    <w:rsid w:val="009A6B2D"/>
    <w:rsid w:val="009A6B61"/>
    <w:rsid w:val="009A6E89"/>
    <w:rsid w:val="009A6F87"/>
    <w:rsid w:val="009A6FB8"/>
    <w:rsid w:val="009A7187"/>
    <w:rsid w:val="009A7208"/>
    <w:rsid w:val="009A7216"/>
    <w:rsid w:val="009A756B"/>
    <w:rsid w:val="009A7974"/>
    <w:rsid w:val="009A79EF"/>
    <w:rsid w:val="009A7CC2"/>
    <w:rsid w:val="009A7CE6"/>
    <w:rsid w:val="009A7E0B"/>
    <w:rsid w:val="009A7F0F"/>
    <w:rsid w:val="009B0055"/>
    <w:rsid w:val="009B0AF7"/>
    <w:rsid w:val="009B11B9"/>
    <w:rsid w:val="009B1218"/>
    <w:rsid w:val="009B16C2"/>
    <w:rsid w:val="009B1715"/>
    <w:rsid w:val="009B176D"/>
    <w:rsid w:val="009B186A"/>
    <w:rsid w:val="009B192A"/>
    <w:rsid w:val="009B1B9D"/>
    <w:rsid w:val="009B1FA2"/>
    <w:rsid w:val="009B2314"/>
    <w:rsid w:val="009B26FD"/>
    <w:rsid w:val="009B29F9"/>
    <w:rsid w:val="009B2CDC"/>
    <w:rsid w:val="009B2DC4"/>
    <w:rsid w:val="009B334F"/>
    <w:rsid w:val="009B37BA"/>
    <w:rsid w:val="009B3907"/>
    <w:rsid w:val="009B3B48"/>
    <w:rsid w:val="009B3CD1"/>
    <w:rsid w:val="009B3F3D"/>
    <w:rsid w:val="009B3F6A"/>
    <w:rsid w:val="009B437A"/>
    <w:rsid w:val="009B4509"/>
    <w:rsid w:val="009B4528"/>
    <w:rsid w:val="009B4833"/>
    <w:rsid w:val="009B4D0A"/>
    <w:rsid w:val="009B514B"/>
    <w:rsid w:val="009B51B6"/>
    <w:rsid w:val="009B5AE9"/>
    <w:rsid w:val="009B5DBD"/>
    <w:rsid w:val="009B60FE"/>
    <w:rsid w:val="009B667B"/>
    <w:rsid w:val="009B683E"/>
    <w:rsid w:val="009B6A93"/>
    <w:rsid w:val="009B6A98"/>
    <w:rsid w:val="009B6C03"/>
    <w:rsid w:val="009B6CB8"/>
    <w:rsid w:val="009B6CE8"/>
    <w:rsid w:val="009B6F7F"/>
    <w:rsid w:val="009B6FC7"/>
    <w:rsid w:val="009B70DF"/>
    <w:rsid w:val="009B73B5"/>
    <w:rsid w:val="009B7470"/>
    <w:rsid w:val="009B7610"/>
    <w:rsid w:val="009B77FF"/>
    <w:rsid w:val="009B7A00"/>
    <w:rsid w:val="009B7CC2"/>
    <w:rsid w:val="009B7FF8"/>
    <w:rsid w:val="009C0071"/>
    <w:rsid w:val="009C019E"/>
    <w:rsid w:val="009C0899"/>
    <w:rsid w:val="009C0CEF"/>
    <w:rsid w:val="009C0D6B"/>
    <w:rsid w:val="009C1493"/>
    <w:rsid w:val="009C1FAC"/>
    <w:rsid w:val="009C25A7"/>
    <w:rsid w:val="009C303E"/>
    <w:rsid w:val="009C3502"/>
    <w:rsid w:val="009C357D"/>
    <w:rsid w:val="009C35C9"/>
    <w:rsid w:val="009C3750"/>
    <w:rsid w:val="009C3E32"/>
    <w:rsid w:val="009C3E90"/>
    <w:rsid w:val="009C3F40"/>
    <w:rsid w:val="009C44B4"/>
    <w:rsid w:val="009C48A2"/>
    <w:rsid w:val="009C5053"/>
    <w:rsid w:val="009C56BC"/>
    <w:rsid w:val="009C5721"/>
    <w:rsid w:val="009C58DC"/>
    <w:rsid w:val="009C5B4E"/>
    <w:rsid w:val="009C63A0"/>
    <w:rsid w:val="009C6554"/>
    <w:rsid w:val="009C69FD"/>
    <w:rsid w:val="009C6C2B"/>
    <w:rsid w:val="009C6CA1"/>
    <w:rsid w:val="009C6D3F"/>
    <w:rsid w:val="009C6F4B"/>
    <w:rsid w:val="009C6F53"/>
    <w:rsid w:val="009C7004"/>
    <w:rsid w:val="009C7541"/>
    <w:rsid w:val="009C78C2"/>
    <w:rsid w:val="009C7A5D"/>
    <w:rsid w:val="009C7EB9"/>
    <w:rsid w:val="009C7EFE"/>
    <w:rsid w:val="009C7F43"/>
    <w:rsid w:val="009D02FD"/>
    <w:rsid w:val="009D0E39"/>
    <w:rsid w:val="009D0E53"/>
    <w:rsid w:val="009D102D"/>
    <w:rsid w:val="009D14C7"/>
    <w:rsid w:val="009D14D3"/>
    <w:rsid w:val="009D15F1"/>
    <w:rsid w:val="009D1662"/>
    <w:rsid w:val="009D199C"/>
    <w:rsid w:val="009D1A25"/>
    <w:rsid w:val="009D1A3C"/>
    <w:rsid w:val="009D1D32"/>
    <w:rsid w:val="009D1D4F"/>
    <w:rsid w:val="009D1E65"/>
    <w:rsid w:val="009D1F56"/>
    <w:rsid w:val="009D21B4"/>
    <w:rsid w:val="009D247C"/>
    <w:rsid w:val="009D25DB"/>
    <w:rsid w:val="009D2BF6"/>
    <w:rsid w:val="009D2CD3"/>
    <w:rsid w:val="009D31AA"/>
    <w:rsid w:val="009D3891"/>
    <w:rsid w:val="009D38E7"/>
    <w:rsid w:val="009D3F9B"/>
    <w:rsid w:val="009D4124"/>
    <w:rsid w:val="009D4288"/>
    <w:rsid w:val="009D475A"/>
    <w:rsid w:val="009D4EF3"/>
    <w:rsid w:val="009D5002"/>
    <w:rsid w:val="009D518D"/>
    <w:rsid w:val="009D5515"/>
    <w:rsid w:val="009D55D9"/>
    <w:rsid w:val="009D593E"/>
    <w:rsid w:val="009D5A2C"/>
    <w:rsid w:val="009D5CA5"/>
    <w:rsid w:val="009D63B2"/>
    <w:rsid w:val="009D65FA"/>
    <w:rsid w:val="009D6831"/>
    <w:rsid w:val="009D718F"/>
    <w:rsid w:val="009D72EC"/>
    <w:rsid w:val="009D74E8"/>
    <w:rsid w:val="009D77B8"/>
    <w:rsid w:val="009D7919"/>
    <w:rsid w:val="009D7B1F"/>
    <w:rsid w:val="009D7B6E"/>
    <w:rsid w:val="009D7C42"/>
    <w:rsid w:val="009D7FF5"/>
    <w:rsid w:val="009E0117"/>
    <w:rsid w:val="009E0488"/>
    <w:rsid w:val="009E05B1"/>
    <w:rsid w:val="009E0630"/>
    <w:rsid w:val="009E0850"/>
    <w:rsid w:val="009E0B6D"/>
    <w:rsid w:val="009E0C28"/>
    <w:rsid w:val="009E0C40"/>
    <w:rsid w:val="009E0FE3"/>
    <w:rsid w:val="009E1659"/>
    <w:rsid w:val="009E17B2"/>
    <w:rsid w:val="009E1833"/>
    <w:rsid w:val="009E18C5"/>
    <w:rsid w:val="009E1A65"/>
    <w:rsid w:val="009E1D2F"/>
    <w:rsid w:val="009E1F5E"/>
    <w:rsid w:val="009E1FA3"/>
    <w:rsid w:val="009E208E"/>
    <w:rsid w:val="009E22D8"/>
    <w:rsid w:val="009E2616"/>
    <w:rsid w:val="009E26C7"/>
    <w:rsid w:val="009E2912"/>
    <w:rsid w:val="009E2AC1"/>
    <w:rsid w:val="009E311F"/>
    <w:rsid w:val="009E327C"/>
    <w:rsid w:val="009E335E"/>
    <w:rsid w:val="009E373F"/>
    <w:rsid w:val="009E3A21"/>
    <w:rsid w:val="009E3B91"/>
    <w:rsid w:val="009E3E55"/>
    <w:rsid w:val="009E3FEC"/>
    <w:rsid w:val="009E4022"/>
    <w:rsid w:val="009E4194"/>
    <w:rsid w:val="009E4299"/>
    <w:rsid w:val="009E495F"/>
    <w:rsid w:val="009E4A7C"/>
    <w:rsid w:val="009E4FD9"/>
    <w:rsid w:val="009E5336"/>
    <w:rsid w:val="009E54AF"/>
    <w:rsid w:val="009E5679"/>
    <w:rsid w:val="009E5747"/>
    <w:rsid w:val="009E57D1"/>
    <w:rsid w:val="009E5A48"/>
    <w:rsid w:val="009E5CBC"/>
    <w:rsid w:val="009E5F6A"/>
    <w:rsid w:val="009E6050"/>
    <w:rsid w:val="009E60E0"/>
    <w:rsid w:val="009E64D4"/>
    <w:rsid w:val="009E6627"/>
    <w:rsid w:val="009E6706"/>
    <w:rsid w:val="009E6794"/>
    <w:rsid w:val="009E690B"/>
    <w:rsid w:val="009E6A27"/>
    <w:rsid w:val="009E6A7A"/>
    <w:rsid w:val="009E6E93"/>
    <w:rsid w:val="009E710A"/>
    <w:rsid w:val="009E72AA"/>
    <w:rsid w:val="009E72B6"/>
    <w:rsid w:val="009E7472"/>
    <w:rsid w:val="009E76E3"/>
    <w:rsid w:val="009E7A24"/>
    <w:rsid w:val="009F03F8"/>
    <w:rsid w:val="009F07D4"/>
    <w:rsid w:val="009F0970"/>
    <w:rsid w:val="009F0DA8"/>
    <w:rsid w:val="009F0FAA"/>
    <w:rsid w:val="009F10AF"/>
    <w:rsid w:val="009F1386"/>
    <w:rsid w:val="009F163E"/>
    <w:rsid w:val="009F187A"/>
    <w:rsid w:val="009F19FA"/>
    <w:rsid w:val="009F1AA2"/>
    <w:rsid w:val="009F1E9A"/>
    <w:rsid w:val="009F21E0"/>
    <w:rsid w:val="009F34A2"/>
    <w:rsid w:val="009F3650"/>
    <w:rsid w:val="009F374F"/>
    <w:rsid w:val="009F3D68"/>
    <w:rsid w:val="009F3E2D"/>
    <w:rsid w:val="009F40AE"/>
    <w:rsid w:val="009F41B5"/>
    <w:rsid w:val="009F41D3"/>
    <w:rsid w:val="009F456E"/>
    <w:rsid w:val="009F49CA"/>
    <w:rsid w:val="009F4B4A"/>
    <w:rsid w:val="009F4C55"/>
    <w:rsid w:val="009F4E28"/>
    <w:rsid w:val="009F5041"/>
    <w:rsid w:val="009F518F"/>
    <w:rsid w:val="009F5310"/>
    <w:rsid w:val="009F535C"/>
    <w:rsid w:val="009F5BD9"/>
    <w:rsid w:val="009F5D4B"/>
    <w:rsid w:val="009F61F0"/>
    <w:rsid w:val="009F626C"/>
    <w:rsid w:val="009F64B6"/>
    <w:rsid w:val="009F64C7"/>
    <w:rsid w:val="009F68EF"/>
    <w:rsid w:val="009F6916"/>
    <w:rsid w:val="009F6BB9"/>
    <w:rsid w:val="009F71EB"/>
    <w:rsid w:val="009F72F2"/>
    <w:rsid w:val="009F7386"/>
    <w:rsid w:val="009F77B3"/>
    <w:rsid w:val="009F79FB"/>
    <w:rsid w:val="009F7A93"/>
    <w:rsid w:val="009F7C1A"/>
    <w:rsid w:val="00A0019C"/>
    <w:rsid w:val="00A004CD"/>
    <w:rsid w:val="00A00A04"/>
    <w:rsid w:val="00A011BB"/>
    <w:rsid w:val="00A011BF"/>
    <w:rsid w:val="00A017A7"/>
    <w:rsid w:val="00A01956"/>
    <w:rsid w:val="00A0202A"/>
    <w:rsid w:val="00A02412"/>
    <w:rsid w:val="00A0291B"/>
    <w:rsid w:val="00A02ABE"/>
    <w:rsid w:val="00A02DB5"/>
    <w:rsid w:val="00A03182"/>
    <w:rsid w:val="00A03333"/>
    <w:rsid w:val="00A0349B"/>
    <w:rsid w:val="00A03969"/>
    <w:rsid w:val="00A039BE"/>
    <w:rsid w:val="00A03AD7"/>
    <w:rsid w:val="00A03D5B"/>
    <w:rsid w:val="00A04132"/>
    <w:rsid w:val="00A04142"/>
    <w:rsid w:val="00A04459"/>
    <w:rsid w:val="00A0492E"/>
    <w:rsid w:val="00A04BF7"/>
    <w:rsid w:val="00A04E1B"/>
    <w:rsid w:val="00A04F69"/>
    <w:rsid w:val="00A05209"/>
    <w:rsid w:val="00A0557C"/>
    <w:rsid w:val="00A0582E"/>
    <w:rsid w:val="00A05995"/>
    <w:rsid w:val="00A05B30"/>
    <w:rsid w:val="00A05C5D"/>
    <w:rsid w:val="00A05C99"/>
    <w:rsid w:val="00A05DEB"/>
    <w:rsid w:val="00A05EC7"/>
    <w:rsid w:val="00A064BA"/>
    <w:rsid w:val="00A0662F"/>
    <w:rsid w:val="00A06852"/>
    <w:rsid w:val="00A06A93"/>
    <w:rsid w:val="00A06BB0"/>
    <w:rsid w:val="00A06D40"/>
    <w:rsid w:val="00A07295"/>
    <w:rsid w:val="00A07660"/>
    <w:rsid w:val="00A07760"/>
    <w:rsid w:val="00A07C1F"/>
    <w:rsid w:val="00A07FE1"/>
    <w:rsid w:val="00A101BE"/>
    <w:rsid w:val="00A10E95"/>
    <w:rsid w:val="00A112E1"/>
    <w:rsid w:val="00A1146C"/>
    <w:rsid w:val="00A11633"/>
    <w:rsid w:val="00A118DE"/>
    <w:rsid w:val="00A11C52"/>
    <w:rsid w:val="00A11C90"/>
    <w:rsid w:val="00A1266A"/>
    <w:rsid w:val="00A12675"/>
    <w:rsid w:val="00A12883"/>
    <w:rsid w:val="00A1299B"/>
    <w:rsid w:val="00A129C6"/>
    <w:rsid w:val="00A129EF"/>
    <w:rsid w:val="00A12A98"/>
    <w:rsid w:val="00A12B1D"/>
    <w:rsid w:val="00A12DB7"/>
    <w:rsid w:val="00A12FDD"/>
    <w:rsid w:val="00A135DF"/>
    <w:rsid w:val="00A138AF"/>
    <w:rsid w:val="00A1399D"/>
    <w:rsid w:val="00A139F8"/>
    <w:rsid w:val="00A13A2F"/>
    <w:rsid w:val="00A13B36"/>
    <w:rsid w:val="00A13BC7"/>
    <w:rsid w:val="00A13DE0"/>
    <w:rsid w:val="00A13F87"/>
    <w:rsid w:val="00A14023"/>
    <w:rsid w:val="00A14169"/>
    <w:rsid w:val="00A14212"/>
    <w:rsid w:val="00A148F8"/>
    <w:rsid w:val="00A14AC3"/>
    <w:rsid w:val="00A14BBB"/>
    <w:rsid w:val="00A14C6E"/>
    <w:rsid w:val="00A14D3B"/>
    <w:rsid w:val="00A14DF3"/>
    <w:rsid w:val="00A14EC0"/>
    <w:rsid w:val="00A14F20"/>
    <w:rsid w:val="00A14FF8"/>
    <w:rsid w:val="00A151F8"/>
    <w:rsid w:val="00A15550"/>
    <w:rsid w:val="00A1569A"/>
    <w:rsid w:val="00A15B83"/>
    <w:rsid w:val="00A15C96"/>
    <w:rsid w:val="00A15E83"/>
    <w:rsid w:val="00A15EC2"/>
    <w:rsid w:val="00A15F02"/>
    <w:rsid w:val="00A1622F"/>
    <w:rsid w:val="00A166CB"/>
    <w:rsid w:val="00A169C2"/>
    <w:rsid w:val="00A16B97"/>
    <w:rsid w:val="00A16CCA"/>
    <w:rsid w:val="00A1710D"/>
    <w:rsid w:val="00A171B6"/>
    <w:rsid w:val="00A172FE"/>
    <w:rsid w:val="00A17307"/>
    <w:rsid w:val="00A17786"/>
    <w:rsid w:val="00A1792F"/>
    <w:rsid w:val="00A1799D"/>
    <w:rsid w:val="00A17DCC"/>
    <w:rsid w:val="00A20355"/>
    <w:rsid w:val="00A2049B"/>
    <w:rsid w:val="00A20777"/>
    <w:rsid w:val="00A21550"/>
    <w:rsid w:val="00A21646"/>
    <w:rsid w:val="00A21936"/>
    <w:rsid w:val="00A21AFD"/>
    <w:rsid w:val="00A21E12"/>
    <w:rsid w:val="00A22286"/>
    <w:rsid w:val="00A222CF"/>
    <w:rsid w:val="00A22450"/>
    <w:rsid w:val="00A22843"/>
    <w:rsid w:val="00A2289F"/>
    <w:rsid w:val="00A22A0D"/>
    <w:rsid w:val="00A235EA"/>
    <w:rsid w:val="00A23B2B"/>
    <w:rsid w:val="00A23CC2"/>
    <w:rsid w:val="00A23D8A"/>
    <w:rsid w:val="00A23E0B"/>
    <w:rsid w:val="00A24115"/>
    <w:rsid w:val="00A243DA"/>
    <w:rsid w:val="00A2461D"/>
    <w:rsid w:val="00A24882"/>
    <w:rsid w:val="00A24A30"/>
    <w:rsid w:val="00A251E1"/>
    <w:rsid w:val="00A253FA"/>
    <w:rsid w:val="00A253FD"/>
    <w:rsid w:val="00A26736"/>
    <w:rsid w:val="00A26A17"/>
    <w:rsid w:val="00A26AE1"/>
    <w:rsid w:val="00A26F94"/>
    <w:rsid w:val="00A27394"/>
    <w:rsid w:val="00A276D0"/>
    <w:rsid w:val="00A27F23"/>
    <w:rsid w:val="00A3051E"/>
    <w:rsid w:val="00A30C36"/>
    <w:rsid w:val="00A31090"/>
    <w:rsid w:val="00A316AF"/>
    <w:rsid w:val="00A319E4"/>
    <w:rsid w:val="00A31A1A"/>
    <w:rsid w:val="00A31C80"/>
    <w:rsid w:val="00A31C9F"/>
    <w:rsid w:val="00A31ED8"/>
    <w:rsid w:val="00A3221B"/>
    <w:rsid w:val="00A3222E"/>
    <w:rsid w:val="00A32285"/>
    <w:rsid w:val="00A322B4"/>
    <w:rsid w:val="00A32352"/>
    <w:rsid w:val="00A32361"/>
    <w:rsid w:val="00A324BD"/>
    <w:rsid w:val="00A325E1"/>
    <w:rsid w:val="00A32942"/>
    <w:rsid w:val="00A330AD"/>
    <w:rsid w:val="00A337C2"/>
    <w:rsid w:val="00A33B1E"/>
    <w:rsid w:val="00A33BD4"/>
    <w:rsid w:val="00A341AF"/>
    <w:rsid w:val="00A344E5"/>
    <w:rsid w:val="00A34586"/>
    <w:rsid w:val="00A3459E"/>
    <w:rsid w:val="00A345B5"/>
    <w:rsid w:val="00A34A98"/>
    <w:rsid w:val="00A35487"/>
    <w:rsid w:val="00A3627D"/>
    <w:rsid w:val="00A362B4"/>
    <w:rsid w:val="00A3638A"/>
    <w:rsid w:val="00A363A3"/>
    <w:rsid w:val="00A365CF"/>
    <w:rsid w:val="00A372E7"/>
    <w:rsid w:val="00A3761F"/>
    <w:rsid w:val="00A3765E"/>
    <w:rsid w:val="00A377E2"/>
    <w:rsid w:val="00A3791B"/>
    <w:rsid w:val="00A379A2"/>
    <w:rsid w:val="00A37CCB"/>
    <w:rsid w:val="00A40155"/>
    <w:rsid w:val="00A4057A"/>
    <w:rsid w:val="00A4062F"/>
    <w:rsid w:val="00A40840"/>
    <w:rsid w:val="00A40896"/>
    <w:rsid w:val="00A4093F"/>
    <w:rsid w:val="00A40E16"/>
    <w:rsid w:val="00A40E64"/>
    <w:rsid w:val="00A4114E"/>
    <w:rsid w:val="00A4177C"/>
    <w:rsid w:val="00A418D0"/>
    <w:rsid w:val="00A41AAC"/>
    <w:rsid w:val="00A41D8A"/>
    <w:rsid w:val="00A41DAE"/>
    <w:rsid w:val="00A41FCD"/>
    <w:rsid w:val="00A42224"/>
    <w:rsid w:val="00A42358"/>
    <w:rsid w:val="00A424CD"/>
    <w:rsid w:val="00A4259F"/>
    <w:rsid w:val="00A426B9"/>
    <w:rsid w:val="00A427DA"/>
    <w:rsid w:val="00A429E5"/>
    <w:rsid w:val="00A42D9B"/>
    <w:rsid w:val="00A42DBB"/>
    <w:rsid w:val="00A42F6F"/>
    <w:rsid w:val="00A43104"/>
    <w:rsid w:val="00A434C0"/>
    <w:rsid w:val="00A43A29"/>
    <w:rsid w:val="00A43F92"/>
    <w:rsid w:val="00A441CE"/>
    <w:rsid w:val="00A4435A"/>
    <w:rsid w:val="00A443D1"/>
    <w:rsid w:val="00A448DF"/>
    <w:rsid w:val="00A44A01"/>
    <w:rsid w:val="00A44AE2"/>
    <w:rsid w:val="00A44C21"/>
    <w:rsid w:val="00A44E23"/>
    <w:rsid w:val="00A45374"/>
    <w:rsid w:val="00A45B4A"/>
    <w:rsid w:val="00A45FD4"/>
    <w:rsid w:val="00A46398"/>
    <w:rsid w:val="00A4650D"/>
    <w:rsid w:val="00A467C9"/>
    <w:rsid w:val="00A46B4F"/>
    <w:rsid w:val="00A46C30"/>
    <w:rsid w:val="00A46E0D"/>
    <w:rsid w:val="00A4704C"/>
    <w:rsid w:val="00A470C1"/>
    <w:rsid w:val="00A470DC"/>
    <w:rsid w:val="00A47706"/>
    <w:rsid w:val="00A4783B"/>
    <w:rsid w:val="00A47DBA"/>
    <w:rsid w:val="00A47DCE"/>
    <w:rsid w:val="00A50CC7"/>
    <w:rsid w:val="00A5189C"/>
    <w:rsid w:val="00A51B03"/>
    <w:rsid w:val="00A51CAE"/>
    <w:rsid w:val="00A51FA8"/>
    <w:rsid w:val="00A51FC3"/>
    <w:rsid w:val="00A5234E"/>
    <w:rsid w:val="00A524C1"/>
    <w:rsid w:val="00A52755"/>
    <w:rsid w:val="00A527B0"/>
    <w:rsid w:val="00A52881"/>
    <w:rsid w:val="00A529C5"/>
    <w:rsid w:val="00A52D0E"/>
    <w:rsid w:val="00A53E51"/>
    <w:rsid w:val="00A54E51"/>
    <w:rsid w:val="00A552D9"/>
    <w:rsid w:val="00A55576"/>
    <w:rsid w:val="00A5591C"/>
    <w:rsid w:val="00A55AD7"/>
    <w:rsid w:val="00A55E62"/>
    <w:rsid w:val="00A55F7B"/>
    <w:rsid w:val="00A5618D"/>
    <w:rsid w:val="00A5624E"/>
    <w:rsid w:val="00A56476"/>
    <w:rsid w:val="00A569A7"/>
    <w:rsid w:val="00A56CA0"/>
    <w:rsid w:val="00A56D12"/>
    <w:rsid w:val="00A57339"/>
    <w:rsid w:val="00A573FF"/>
    <w:rsid w:val="00A575C8"/>
    <w:rsid w:val="00A577C0"/>
    <w:rsid w:val="00A57A17"/>
    <w:rsid w:val="00A57DA4"/>
    <w:rsid w:val="00A57F3C"/>
    <w:rsid w:val="00A600AC"/>
    <w:rsid w:val="00A6045C"/>
    <w:rsid w:val="00A60A6D"/>
    <w:rsid w:val="00A60A98"/>
    <w:rsid w:val="00A60B9D"/>
    <w:rsid w:val="00A60DE7"/>
    <w:rsid w:val="00A611EC"/>
    <w:rsid w:val="00A6167C"/>
    <w:rsid w:val="00A616DC"/>
    <w:rsid w:val="00A6194A"/>
    <w:rsid w:val="00A61B73"/>
    <w:rsid w:val="00A61B77"/>
    <w:rsid w:val="00A62586"/>
    <w:rsid w:val="00A625A4"/>
    <w:rsid w:val="00A625E5"/>
    <w:rsid w:val="00A62AB2"/>
    <w:rsid w:val="00A62BC8"/>
    <w:rsid w:val="00A62BD8"/>
    <w:rsid w:val="00A62DA1"/>
    <w:rsid w:val="00A631D4"/>
    <w:rsid w:val="00A638EA"/>
    <w:rsid w:val="00A63A57"/>
    <w:rsid w:val="00A640E5"/>
    <w:rsid w:val="00A64314"/>
    <w:rsid w:val="00A644FD"/>
    <w:rsid w:val="00A64744"/>
    <w:rsid w:val="00A64B5D"/>
    <w:rsid w:val="00A64E14"/>
    <w:rsid w:val="00A65158"/>
    <w:rsid w:val="00A6525A"/>
    <w:rsid w:val="00A6526E"/>
    <w:rsid w:val="00A6557D"/>
    <w:rsid w:val="00A65773"/>
    <w:rsid w:val="00A65CD8"/>
    <w:rsid w:val="00A65D1B"/>
    <w:rsid w:val="00A65E82"/>
    <w:rsid w:val="00A66098"/>
    <w:rsid w:val="00A66309"/>
    <w:rsid w:val="00A6631C"/>
    <w:rsid w:val="00A66AAB"/>
    <w:rsid w:val="00A66DE8"/>
    <w:rsid w:val="00A675CC"/>
    <w:rsid w:val="00A67765"/>
    <w:rsid w:val="00A67876"/>
    <w:rsid w:val="00A6798C"/>
    <w:rsid w:val="00A70021"/>
    <w:rsid w:val="00A708BB"/>
    <w:rsid w:val="00A70A50"/>
    <w:rsid w:val="00A70B10"/>
    <w:rsid w:val="00A70E47"/>
    <w:rsid w:val="00A710C2"/>
    <w:rsid w:val="00A7137F"/>
    <w:rsid w:val="00A7149A"/>
    <w:rsid w:val="00A7183C"/>
    <w:rsid w:val="00A71B34"/>
    <w:rsid w:val="00A71B88"/>
    <w:rsid w:val="00A71C04"/>
    <w:rsid w:val="00A71C62"/>
    <w:rsid w:val="00A71CE5"/>
    <w:rsid w:val="00A720FA"/>
    <w:rsid w:val="00A72448"/>
    <w:rsid w:val="00A724DE"/>
    <w:rsid w:val="00A72B9D"/>
    <w:rsid w:val="00A72C54"/>
    <w:rsid w:val="00A72DB3"/>
    <w:rsid w:val="00A737A4"/>
    <w:rsid w:val="00A73916"/>
    <w:rsid w:val="00A74171"/>
    <w:rsid w:val="00A7427A"/>
    <w:rsid w:val="00A751F0"/>
    <w:rsid w:val="00A758B2"/>
    <w:rsid w:val="00A75B35"/>
    <w:rsid w:val="00A75BFA"/>
    <w:rsid w:val="00A75E5B"/>
    <w:rsid w:val="00A76D96"/>
    <w:rsid w:val="00A76FA5"/>
    <w:rsid w:val="00A77126"/>
    <w:rsid w:val="00A7714C"/>
    <w:rsid w:val="00A7724E"/>
    <w:rsid w:val="00A776A4"/>
    <w:rsid w:val="00A77956"/>
    <w:rsid w:val="00A77ADA"/>
    <w:rsid w:val="00A77F6B"/>
    <w:rsid w:val="00A801F3"/>
    <w:rsid w:val="00A80560"/>
    <w:rsid w:val="00A8061C"/>
    <w:rsid w:val="00A80666"/>
    <w:rsid w:val="00A80690"/>
    <w:rsid w:val="00A8069D"/>
    <w:rsid w:val="00A80BF9"/>
    <w:rsid w:val="00A80FD4"/>
    <w:rsid w:val="00A813A2"/>
    <w:rsid w:val="00A8190C"/>
    <w:rsid w:val="00A819C6"/>
    <w:rsid w:val="00A81FFF"/>
    <w:rsid w:val="00A82072"/>
    <w:rsid w:val="00A82302"/>
    <w:rsid w:val="00A825AE"/>
    <w:rsid w:val="00A829CA"/>
    <w:rsid w:val="00A82A01"/>
    <w:rsid w:val="00A82B25"/>
    <w:rsid w:val="00A82B92"/>
    <w:rsid w:val="00A82FBF"/>
    <w:rsid w:val="00A831DB"/>
    <w:rsid w:val="00A836CE"/>
    <w:rsid w:val="00A837DF"/>
    <w:rsid w:val="00A83A25"/>
    <w:rsid w:val="00A83F2A"/>
    <w:rsid w:val="00A845C4"/>
    <w:rsid w:val="00A845F2"/>
    <w:rsid w:val="00A849ED"/>
    <w:rsid w:val="00A84B2E"/>
    <w:rsid w:val="00A84D09"/>
    <w:rsid w:val="00A84E60"/>
    <w:rsid w:val="00A84E8F"/>
    <w:rsid w:val="00A85021"/>
    <w:rsid w:val="00A85632"/>
    <w:rsid w:val="00A85AC1"/>
    <w:rsid w:val="00A85BF0"/>
    <w:rsid w:val="00A85D60"/>
    <w:rsid w:val="00A86268"/>
    <w:rsid w:val="00A863AF"/>
    <w:rsid w:val="00A863F0"/>
    <w:rsid w:val="00A86521"/>
    <w:rsid w:val="00A86755"/>
    <w:rsid w:val="00A86821"/>
    <w:rsid w:val="00A86E65"/>
    <w:rsid w:val="00A870F6"/>
    <w:rsid w:val="00A8734E"/>
    <w:rsid w:val="00A87565"/>
    <w:rsid w:val="00A875CC"/>
    <w:rsid w:val="00A8768A"/>
    <w:rsid w:val="00A87756"/>
    <w:rsid w:val="00A879C0"/>
    <w:rsid w:val="00A87D5B"/>
    <w:rsid w:val="00A87FE1"/>
    <w:rsid w:val="00A9015D"/>
    <w:rsid w:val="00A9020C"/>
    <w:rsid w:val="00A9024B"/>
    <w:rsid w:val="00A90330"/>
    <w:rsid w:val="00A90636"/>
    <w:rsid w:val="00A907A5"/>
    <w:rsid w:val="00A90869"/>
    <w:rsid w:val="00A90C4E"/>
    <w:rsid w:val="00A90F14"/>
    <w:rsid w:val="00A910F0"/>
    <w:rsid w:val="00A91474"/>
    <w:rsid w:val="00A917FC"/>
    <w:rsid w:val="00A91D98"/>
    <w:rsid w:val="00A91F5B"/>
    <w:rsid w:val="00A91F9C"/>
    <w:rsid w:val="00A923D5"/>
    <w:rsid w:val="00A928C2"/>
    <w:rsid w:val="00A92A7C"/>
    <w:rsid w:val="00A93084"/>
    <w:rsid w:val="00A9336F"/>
    <w:rsid w:val="00A933BB"/>
    <w:rsid w:val="00A933CB"/>
    <w:rsid w:val="00A937CC"/>
    <w:rsid w:val="00A93A5D"/>
    <w:rsid w:val="00A93B44"/>
    <w:rsid w:val="00A93B5D"/>
    <w:rsid w:val="00A943DC"/>
    <w:rsid w:val="00A9446A"/>
    <w:rsid w:val="00A94650"/>
    <w:rsid w:val="00A94882"/>
    <w:rsid w:val="00A949FF"/>
    <w:rsid w:val="00A94C24"/>
    <w:rsid w:val="00A94C59"/>
    <w:rsid w:val="00A94FA0"/>
    <w:rsid w:val="00A951F0"/>
    <w:rsid w:val="00A952BF"/>
    <w:rsid w:val="00A95301"/>
    <w:rsid w:val="00A958D3"/>
    <w:rsid w:val="00A95E59"/>
    <w:rsid w:val="00A9601B"/>
    <w:rsid w:val="00A96447"/>
    <w:rsid w:val="00A96B47"/>
    <w:rsid w:val="00A97031"/>
    <w:rsid w:val="00A97088"/>
    <w:rsid w:val="00A97384"/>
    <w:rsid w:val="00A974A5"/>
    <w:rsid w:val="00A97575"/>
    <w:rsid w:val="00A978C2"/>
    <w:rsid w:val="00A97E78"/>
    <w:rsid w:val="00AA0349"/>
    <w:rsid w:val="00AA04BF"/>
    <w:rsid w:val="00AA062A"/>
    <w:rsid w:val="00AA0774"/>
    <w:rsid w:val="00AA0907"/>
    <w:rsid w:val="00AA0C96"/>
    <w:rsid w:val="00AA0D43"/>
    <w:rsid w:val="00AA174E"/>
    <w:rsid w:val="00AA18B8"/>
    <w:rsid w:val="00AA19CF"/>
    <w:rsid w:val="00AA1B40"/>
    <w:rsid w:val="00AA1E29"/>
    <w:rsid w:val="00AA20D5"/>
    <w:rsid w:val="00AA23A5"/>
    <w:rsid w:val="00AA23E6"/>
    <w:rsid w:val="00AA248A"/>
    <w:rsid w:val="00AA27FC"/>
    <w:rsid w:val="00AA293B"/>
    <w:rsid w:val="00AA2CC1"/>
    <w:rsid w:val="00AA2CF1"/>
    <w:rsid w:val="00AA33B4"/>
    <w:rsid w:val="00AA386D"/>
    <w:rsid w:val="00AA3A34"/>
    <w:rsid w:val="00AA3B29"/>
    <w:rsid w:val="00AA40B8"/>
    <w:rsid w:val="00AA40E9"/>
    <w:rsid w:val="00AA4369"/>
    <w:rsid w:val="00AA44FA"/>
    <w:rsid w:val="00AA4785"/>
    <w:rsid w:val="00AA4864"/>
    <w:rsid w:val="00AA4C2F"/>
    <w:rsid w:val="00AA4C36"/>
    <w:rsid w:val="00AA4D50"/>
    <w:rsid w:val="00AA4D97"/>
    <w:rsid w:val="00AA4EA7"/>
    <w:rsid w:val="00AA5122"/>
    <w:rsid w:val="00AA53BE"/>
    <w:rsid w:val="00AA55FF"/>
    <w:rsid w:val="00AA6061"/>
    <w:rsid w:val="00AA6BBD"/>
    <w:rsid w:val="00AA7010"/>
    <w:rsid w:val="00AA702A"/>
    <w:rsid w:val="00AA736B"/>
    <w:rsid w:val="00AA73ED"/>
    <w:rsid w:val="00AA7DDE"/>
    <w:rsid w:val="00AA7E4E"/>
    <w:rsid w:val="00AB0C99"/>
    <w:rsid w:val="00AB117F"/>
    <w:rsid w:val="00AB15D8"/>
    <w:rsid w:val="00AB166A"/>
    <w:rsid w:val="00AB17D4"/>
    <w:rsid w:val="00AB19DF"/>
    <w:rsid w:val="00AB1A8C"/>
    <w:rsid w:val="00AB1B08"/>
    <w:rsid w:val="00AB22B7"/>
    <w:rsid w:val="00AB23FA"/>
    <w:rsid w:val="00AB2525"/>
    <w:rsid w:val="00AB254E"/>
    <w:rsid w:val="00AB27E2"/>
    <w:rsid w:val="00AB2AC1"/>
    <w:rsid w:val="00AB2E8D"/>
    <w:rsid w:val="00AB305B"/>
    <w:rsid w:val="00AB31D2"/>
    <w:rsid w:val="00AB33D6"/>
    <w:rsid w:val="00AB3585"/>
    <w:rsid w:val="00AB3C5D"/>
    <w:rsid w:val="00AB3CF4"/>
    <w:rsid w:val="00AB3DCA"/>
    <w:rsid w:val="00AB4133"/>
    <w:rsid w:val="00AB41DE"/>
    <w:rsid w:val="00AB43EA"/>
    <w:rsid w:val="00AB47C3"/>
    <w:rsid w:val="00AB48F1"/>
    <w:rsid w:val="00AB4AD3"/>
    <w:rsid w:val="00AB559C"/>
    <w:rsid w:val="00AB6090"/>
    <w:rsid w:val="00AB609A"/>
    <w:rsid w:val="00AB61F7"/>
    <w:rsid w:val="00AB6279"/>
    <w:rsid w:val="00AB6B45"/>
    <w:rsid w:val="00AB6F92"/>
    <w:rsid w:val="00AB72AA"/>
    <w:rsid w:val="00AB7311"/>
    <w:rsid w:val="00AB75E2"/>
    <w:rsid w:val="00AB7658"/>
    <w:rsid w:val="00AB778D"/>
    <w:rsid w:val="00AB77E2"/>
    <w:rsid w:val="00AB7DE2"/>
    <w:rsid w:val="00AB7E2E"/>
    <w:rsid w:val="00AB7EB1"/>
    <w:rsid w:val="00AB7FFC"/>
    <w:rsid w:val="00AC04F5"/>
    <w:rsid w:val="00AC0500"/>
    <w:rsid w:val="00AC069F"/>
    <w:rsid w:val="00AC08E3"/>
    <w:rsid w:val="00AC0995"/>
    <w:rsid w:val="00AC09B3"/>
    <w:rsid w:val="00AC0B04"/>
    <w:rsid w:val="00AC0D25"/>
    <w:rsid w:val="00AC0F8B"/>
    <w:rsid w:val="00AC1329"/>
    <w:rsid w:val="00AC17A9"/>
    <w:rsid w:val="00AC1BD2"/>
    <w:rsid w:val="00AC1FCF"/>
    <w:rsid w:val="00AC1FFF"/>
    <w:rsid w:val="00AC202F"/>
    <w:rsid w:val="00AC20F4"/>
    <w:rsid w:val="00AC25E0"/>
    <w:rsid w:val="00AC30DA"/>
    <w:rsid w:val="00AC352A"/>
    <w:rsid w:val="00AC389A"/>
    <w:rsid w:val="00AC417A"/>
    <w:rsid w:val="00AC44FD"/>
    <w:rsid w:val="00AC4591"/>
    <w:rsid w:val="00AC46B5"/>
    <w:rsid w:val="00AC505A"/>
    <w:rsid w:val="00AC522E"/>
    <w:rsid w:val="00AC5D7F"/>
    <w:rsid w:val="00AC5E64"/>
    <w:rsid w:val="00AC5ED1"/>
    <w:rsid w:val="00AC628E"/>
    <w:rsid w:val="00AC6491"/>
    <w:rsid w:val="00AC65E0"/>
    <w:rsid w:val="00AC660F"/>
    <w:rsid w:val="00AC6A29"/>
    <w:rsid w:val="00AC6ABE"/>
    <w:rsid w:val="00AC6D79"/>
    <w:rsid w:val="00AC709D"/>
    <w:rsid w:val="00AC7170"/>
    <w:rsid w:val="00AC7171"/>
    <w:rsid w:val="00AC739A"/>
    <w:rsid w:val="00AC7672"/>
    <w:rsid w:val="00AC78BC"/>
    <w:rsid w:val="00AC7959"/>
    <w:rsid w:val="00AC7CC2"/>
    <w:rsid w:val="00AC7E3A"/>
    <w:rsid w:val="00AC7EAC"/>
    <w:rsid w:val="00AD035D"/>
    <w:rsid w:val="00AD073D"/>
    <w:rsid w:val="00AD08BC"/>
    <w:rsid w:val="00AD0A9B"/>
    <w:rsid w:val="00AD0E34"/>
    <w:rsid w:val="00AD0F36"/>
    <w:rsid w:val="00AD100C"/>
    <w:rsid w:val="00AD13D6"/>
    <w:rsid w:val="00AD15DF"/>
    <w:rsid w:val="00AD1609"/>
    <w:rsid w:val="00AD173E"/>
    <w:rsid w:val="00AD1E4D"/>
    <w:rsid w:val="00AD2010"/>
    <w:rsid w:val="00AD2081"/>
    <w:rsid w:val="00AD20A4"/>
    <w:rsid w:val="00AD22B7"/>
    <w:rsid w:val="00AD22F7"/>
    <w:rsid w:val="00AD2349"/>
    <w:rsid w:val="00AD2B0F"/>
    <w:rsid w:val="00AD2C01"/>
    <w:rsid w:val="00AD2EF7"/>
    <w:rsid w:val="00AD3248"/>
    <w:rsid w:val="00AD3487"/>
    <w:rsid w:val="00AD37EB"/>
    <w:rsid w:val="00AD384C"/>
    <w:rsid w:val="00AD38DA"/>
    <w:rsid w:val="00AD3A76"/>
    <w:rsid w:val="00AD3BBF"/>
    <w:rsid w:val="00AD3E40"/>
    <w:rsid w:val="00AD3E8F"/>
    <w:rsid w:val="00AD3F49"/>
    <w:rsid w:val="00AD4381"/>
    <w:rsid w:val="00AD4849"/>
    <w:rsid w:val="00AD48EF"/>
    <w:rsid w:val="00AD49BA"/>
    <w:rsid w:val="00AD4C0B"/>
    <w:rsid w:val="00AD4CD4"/>
    <w:rsid w:val="00AD57A5"/>
    <w:rsid w:val="00AD57B3"/>
    <w:rsid w:val="00AD5808"/>
    <w:rsid w:val="00AD6511"/>
    <w:rsid w:val="00AD666E"/>
    <w:rsid w:val="00AD6B39"/>
    <w:rsid w:val="00AD6E28"/>
    <w:rsid w:val="00AD6ED2"/>
    <w:rsid w:val="00AD6ED5"/>
    <w:rsid w:val="00AD7151"/>
    <w:rsid w:val="00AD7C58"/>
    <w:rsid w:val="00AE0843"/>
    <w:rsid w:val="00AE0B3A"/>
    <w:rsid w:val="00AE0B54"/>
    <w:rsid w:val="00AE0F38"/>
    <w:rsid w:val="00AE131C"/>
    <w:rsid w:val="00AE16BC"/>
    <w:rsid w:val="00AE1879"/>
    <w:rsid w:val="00AE198E"/>
    <w:rsid w:val="00AE1E07"/>
    <w:rsid w:val="00AE2792"/>
    <w:rsid w:val="00AE2873"/>
    <w:rsid w:val="00AE2A0D"/>
    <w:rsid w:val="00AE2B36"/>
    <w:rsid w:val="00AE2C29"/>
    <w:rsid w:val="00AE2C6C"/>
    <w:rsid w:val="00AE2D4C"/>
    <w:rsid w:val="00AE2EE0"/>
    <w:rsid w:val="00AE3532"/>
    <w:rsid w:val="00AE37F3"/>
    <w:rsid w:val="00AE3C81"/>
    <w:rsid w:val="00AE3E50"/>
    <w:rsid w:val="00AE404D"/>
    <w:rsid w:val="00AE41EE"/>
    <w:rsid w:val="00AE42D7"/>
    <w:rsid w:val="00AE4B42"/>
    <w:rsid w:val="00AE4CB0"/>
    <w:rsid w:val="00AE4F5D"/>
    <w:rsid w:val="00AE509B"/>
    <w:rsid w:val="00AE5350"/>
    <w:rsid w:val="00AE5AFF"/>
    <w:rsid w:val="00AE5D77"/>
    <w:rsid w:val="00AE6103"/>
    <w:rsid w:val="00AE62DB"/>
    <w:rsid w:val="00AE64D1"/>
    <w:rsid w:val="00AE65E2"/>
    <w:rsid w:val="00AE75B5"/>
    <w:rsid w:val="00AE780F"/>
    <w:rsid w:val="00AE7CC1"/>
    <w:rsid w:val="00AE7D55"/>
    <w:rsid w:val="00AE7EA3"/>
    <w:rsid w:val="00AF0088"/>
    <w:rsid w:val="00AF04AF"/>
    <w:rsid w:val="00AF07DA"/>
    <w:rsid w:val="00AF09DD"/>
    <w:rsid w:val="00AF0F68"/>
    <w:rsid w:val="00AF0FC6"/>
    <w:rsid w:val="00AF1143"/>
    <w:rsid w:val="00AF1195"/>
    <w:rsid w:val="00AF1B54"/>
    <w:rsid w:val="00AF1C59"/>
    <w:rsid w:val="00AF1EE5"/>
    <w:rsid w:val="00AF2927"/>
    <w:rsid w:val="00AF2DA8"/>
    <w:rsid w:val="00AF2F6E"/>
    <w:rsid w:val="00AF2FC0"/>
    <w:rsid w:val="00AF31F0"/>
    <w:rsid w:val="00AF373B"/>
    <w:rsid w:val="00AF3786"/>
    <w:rsid w:val="00AF3828"/>
    <w:rsid w:val="00AF4027"/>
    <w:rsid w:val="00AF4187"/>
    <w:rsid w:val="00AF484E"/>
    <w:rsid w:val="00AF49A1"/>
    <w:rsid w:val="00AF4ABE"/>
    <w:rsid w:val="00AF4C4E"/>
    <w:rsid w:val="00AF4F11"/>
    <w:rsid w:val="00AF4FF9"/>
    <w:rsid w:val="00AF5068"/>
    <w:rsid w:val="00AF51E0"/>
    <w:rsid w:val="00AF58C1"/>
    <w:rsid w:val="00AF5BE9"/>
    <w:rsid w:val="00AF68EB"/>
    <w:rsid w:val="00AF69E6"/>
    <w:rsid w:val="00AF6A4D"/>
    <w:rsid w:val="00AF6B0B"/>
    <w:rsid w:val="00AF6D58"/>
    <w:rsid w:val="00AF6EA3"/>
    <w:rsid w:val="00AF7474"/>
    <w:rsid w:val="00AF74F9"/>
    <w:rsid w:val="00AF752B"/>
    <w:rsid w:val="00AF79A4"/>
    <w:rsid w:val="00B002CF"/>
    <w:rsid w:val="00B00508"/>
    <w:rsid w:val="00B005BB"/>
    <w:rsid w:val="00B009AF"/>
    <w:rsid w:val="00B00D11"/>
    <w:rsid w:val="00B00DE0"/>
    <w:rsid w:val="00B00EA3"/>
    <w:rsid w:val="00B011BA"/>
    <w:rsid w:val="00B014CF"/>
    <w:rsid w:val="00B019F9"/>
    <w:rsid w:val="00B01BAD"/>
    <w:rsid w:val="00B01BBE"/>
    <w:rsid w:val="00B01BFC"/>
    <w:rsid w:val="00B024C2"/>
    <w:rsid w:val="00B0280C"/>
    <w:rsid w:val="00B029A7"/>
    <w:rsid w:val="00B029F5"/>
    <w:rsid w:val="00B03134"/>
    <w:rsid w:val="00B03389"/>
    <w:rsid w:val="00B0338A"/>
    <w:rsid w:val="00B03989"/>
    <w:rsid w:val="00B03B13"/>
    <w:rsid w:val="00B03BDF"/>
    <w:rsid w:val="00B043D9"/>
    <w:rsid w:val="00B04578"/>
    <w:rsid w:val="00B04640"/>
    <w:rsid w:val="00B04C90"/>
    <w:rsid w:val="00B04D16"/>
    <w:rsid w:val="00B04ED5"/>
    <w:rsid w:val="00B05128"/>
    <w:rsid w:val="00B05329"/>
    <w:rsid w:val="00B05468"/>
    <w:rsid w:val="00B055C0"/>
    <w:rsid w:val="00B05812"/>
    <w:rsid w:val="00B058D3"/>
    <w:rsid w:val="00B059B9"/>
    <w:rsid w:val="00B060AD"/>
    <w:rsid w:val="00B06563"/>
    <w:rsid w:val="00B06873"/>
    <w:rsid w:val="00B06F1D"/>
    <w:rsid w:val="00B06F28"/>
    <w:rsid w:val="00B06F71"/>
    <w:rsid w:val="00B073D6"/>
    <w:rsid w:val="00B07566"/>
    <w:rsid w:val="00B07660"/>
    <w:rsid w:val="00B076F1"/>
    <w:rsid w:val="00B07836"/>
    <w:rsid w:val="00B07D6E"/>
    <w:rsid w:val="00B10057"/>
    <w:rsid w:val="00B10262"/>
    <w:rsid w:val="00B104D3"/>
    <w:rsid w:val="00B105E0"/>
    <w:rsid w:val="00B10643"/>
    <w:rsid w:val="00B108B0"/>
    <w:rsid w:val="00B108E5"/>
    <w:rsid w:val="00B10921"/>
    <w:rsid w:val="00B10C74"/>
    <w:rsid w:val="00B11352"/>
    <w:rsid w:val="00B11946"/>
    <w:rsid w:val="00B12161"/>
    <w:rsid w:val="00B12448"/>
    <w:rsid w:val="00B12651"/>
    <w:rsid w:val="00B1268C"/>
    <w:rsid w:val="00B127B1"/>
    <w:rsid w:val="00B12AE0"/>
    <w:rsid w:val="00B12B7D"/>
    <w:rsid w:val="00B12C1F"/>
    <w:rsid w:val="00B12CFE"/>
    <w:rsid w:val="00B12E60"/>
    <w:rsid w:val="00B130D6"/>
    <w:rsid w:val="00B130E8"/>
    <w:rsid w:val="00B131C3"/>
    <w:rsid w:val="00B13224"/>
    <w:rsid w:val="00B1344E"/>
    <w:rsid w:val="00B13721"/>
    <w:rsid w:val="00B13788"/>
    <w:rsid w:val="00B13A6D"/>
    <w:rsid w:val="00B13ACF"/>
    <w:rsid w:val="00B13C2B"/>
    <w:rsid w:val="00B13F91"/>
    <w:rsid w:val="00B142D7"/>
    <w:rsid w:val="00B14A4F"/>
    <w:rsid w:val="00B15CCB"/>
    <w:rsid w:val="00B15D83"/>
    <w:rsid w:val="00B15F79"/>
    <w:rsid w:val="00B1653D"/>
    <w:rsid w:val="00B16B2D"/>
    <w:rsid w:val="00B16C03"/>
    <w:rsid w:val="00B16C56"/>
    <w:rsid w:val="00B16D87"/>
    <w:rsid w:val="00B174B7"/>
    <w:rsid w:val="00B176D4"/>
    <w:rsid w:val="00B17C3D"/>
    <w:rsid w:val="00B20128"/>
    <w:rsid w:val="00B20198"/>
    <w:rsid w:val="00B21211"/>
    <w:rsid w:val="00B21246"/>
    <w:rsid w:val="00B2186A"/>
    <w:rsid w:val="00B21997"/>
    <w:rsid w:val="00B21C9C"/>
    <w:rsid w:val="00B21CE9"/>
    <w:rsid w:val="00B21D03"/>
    <w:rsid w:val="00B21EEF"/>
    <w:rsid w:val="00B21FAD"/>
    <w:rsid w:val="00B22150"/>
    <w:rsid w:val="00B2226E"/>
    <w:rsid w:val="00B224A1"/>
    <w:rsid w:val="00B224E9"/>
    <w:rsid w:val="00B22568"/>
    <w:rsid w:val="00B2281D"/>
    <w:rsid w:val="00B22B07"/>
    <w:rsid w:val="00B22BB5"/>
    <w:rsid w:val="00B230DF"/>
    <w:rsid w:val="00B231A8"/>
    <w:rsid w:val="00B23855"/>
    <w:rsid w:val="00B23889"/>
    <w:rsid w:val="00B23E4B"/>
    <w:rsid w:val="00B23E70"/>
    <w:rsid w:val="00B240CE"/>
    <w:rsid w:val="00B243CB"/>
    <w:rsid w:val="00B247EE"/>
    <w:rsid w:val="00B24864"/>
    <w:rsid w:val="00B24AD6"/>
    <w:rsid w:val="00B25348"/>
    <w:rsid w:val="00B25A9A"/>
    <w:rsid w:val="00B25D83"/>
    <w:rsid w:val="00B25DDE"/>
    <w:rsid w:val="00B263B4"/>
    <w:rsid w:val="00B26584"/>
    <w:rsid w:val="00B26ADF"/>
    <w:rsid w:val="00B26C1D"/>
    <w:rsid w:val="00B26DC8"/>
    <w:rsid w:val="00B26FBD"/>
    <w:rsid w:val="00B278AD"/>
    <w:rsid w:val="00B27C79"/>
    <w:rsid w:val="00B27E7F"/>
    <w:rsid w:val="00B30230"/>
    <w:rsid w:val="00B3055E"/>
    <w:rsid w:val="00B307BE"/>
    <w:rsid w:val="00B310B3"/>
    <w:rsid w:val="00B3148A"/>
    <w:rsid w:val="00B3165D"/>
    <w:rsid w:val="00B316C0"/>
    <w:rsid w:val="00B31965"/>
    <w:rsid w:val="00B3203C"/>
    <w:rsid w:val="00B321BD"/>
    <w:rsid w:val="00B3237A"/>
    <w:rsid w:val="00B33C84"/>
    <w:rsid w:val="00B33D6E"/>
    <w:rsid w:val="00B33DE5"/>
    <w:rsid w:val="00B33E5F"/>
    <w:rsid w:val="00B342AE"/>
    <w:rsid w:val="00B346F5"/>
    <w:rsid w:val="00B34EFB"/>
    <w:rsid w:val="00B35187"/>
    <w:rsid w:val="00B35921"/>
    <w:rsid w:val="00B35F57"/>
    <w:rsid w:val="00B36084"/>
    <w:rsid w:val="00B360BA"/>
    <w:rsid w:val="00B3639F"/>
    <w:rsid w:val="00B363B6"/>
    <w:rsid w:val="00B364D6"/>
    <w:rsid w:val="00B367E5"/>
    <w:rsid w:val="00B3692B"/>
    <w:rsid w:val="00B36C9C"/>
    <w:rsid w:val="00B36D98"/>
    <w:rsid w:val="00B36FAD"/>
    <w:rsid w:val="00B375D7"/>
    <w:rsid w:val="00B376F9"/>
    <w:rsid w:val="00B37805"/>
    <w:rsid w:val="00B37833"/>
    <w:rsid w:val="00B37C49"/>
    <w:rsid w:val="00B37CC8"/>
    <w:rsid w:val="00B37CF1"/>
    <w:rsid w:val="00B37E51"/>
    <w:rsid w:val="00B4025D"/>
    <w:rsid w:val="00B403AA"/>
    <w:rsid w:val="00B406F0"/>
    <w:rsid w:val="00B407C0"/>
    <w:rsid w:val="00B41232"/>
    <w:rsid w:val="00B41651"/>
    <w:rsid w:val="00B41E23"/>
    <w:rsid w:val="00B420B5"/>
    <w:rsid w:val="00B424EC"/>
    <w:rsid w:val="00B4281E"/>
    <w:rsid w:val="00B42E9A"/>
    <w:rsid w:val="00B43253"/>
    <w:rsid w:val="00B43256"/>
    <w:rsid w:val="00B436F0"/>
    <w:rsid w:val="00B43792"/>
    <w:rsid w:val="00B43952"/>
    <w:rsid w:val="00B43AF2"/>
    <w:rsid w:val="00B43C8E"/>
    <w:rsid w:val="00B44CFE"/>
    <w:rsid w:val="00B44F06"/>
    <w:rsid w:val="00B45E59"/>
    <w:rsid w:val="00B45F39"/>
    <w:rsid w:val="00B462AC"/>
    <w:rsid w:val="00B465C8"/>
    <w:rsid w:val="00B46892"/>
    <w:rsid w:val="00B468B4"/>
    <w:rsid w:val="00B46A0A"/>
    <w:rsid w:val="00B46A1D"/>
    <w:rsid w:val="00B46BBB"/>
    <w:rsid w:val="00B46C7F"/>
    <w:rsid w:val="00B46E0A"/>
    <w:rsid w:val="00B46E31"/>
    <w:rsid w:val="00B46EA4"/>
    <w:rsid w:val="00B46EDC"/>
    <w:rsid w:val="00B46F2B"/>
    <w:rsid w:val="00B471A2"/>
    <w:rsid w:val="00B47297"/>
    <w:rsid w:val="00B47341"/>
    <w:rsid w:val="00B474FB"/>
    <w:rsid w:val="00B47677"/>
    <w:rsid w:val="00B478CC"/>
    <w:rsid w:val="00B47B76"/>
    <w:rsid w:val="00B47BEB"/>
    <w:rsid w:val="00B47CF1"/>
    <w:rsid w:val="00B50117"/>
    <w:rsid w:val="00B5093D"/>
    <w:rsid w:val="00B50DCC"/>
    <w:rsid w:val="00B50EAD"/>
    <w:rsid w:val="00B51489"/>
    <w:rsid w:val="00B517C9"/>
    <w:rsid w:val="00B51BF7"/>
    <w:rsid w:val="00B51CCB"/>
    <w:rsid w:val="00B51CF7"/>
    <w:rsid w:val="00B51D46"/>
    <w:rsid w:val="00B521A6"/>
    <w:rsid w:val="00B5230C"/>
    <w:rsid w:val="00B52508"/>
    <w:rsid w:val="00B52512"/>
    <w:rsid w:val="00B528C0"/>
    <w:rsid w:val="00B529A2"/>
    <w:rsid w:val="00B529FC"/>
    <w:rsid w:val="00B52E8B"/>
    <w:rsid w:val="00B53020"/>
    <w:rsid w:val="00B53404"/>
    <w:rsid w:val="00B5362E"/>
    <w:rsid w:val="00B536F7"/>
    <w:rsid w:val="00B53FB4"/>
    <w:rsid w:val="00B54049"/>
    <w:rsid w:val="00B54127"/>
    <w:rsid w:val="00B541F0"/>
    <w:rsid w:val="00B543E1"/>
    <w:rsid w:val="00B54603"/>
    <w:rsid w:val="00B54DA4"/>
    <w:rsid w:val="00B554FF"/>
    <w:rsid w:val="00B557FA"/>
    <w:rsid w:val="00B55A68"/>
    <w:rsid w:val="00B55CB0"/>
    <w:rsid w:val="00B55EA8"/>
    <w:rsid w:val="00B56027"/>
    <w:rsid w:val="00B5618B"/>
    <w:rsid w:val="00B56249"/>
    <w:rsid w:val="00B568A2"/>
    <w:rsid w:val="00B56A68"/>
    <w:rsid w:val="00B56B85"/>
    <w:rsid w:val="00B56C44"/>
    <w:rsid w:val="00B577BF"/>
    <w:rsid w:val="00B57836"/>
    <w:rsid w:val="00B57958"/>
    <w:rsid w:val="00B579AF"/>
    <w:rsid w:val="00B57B48"/>
    <w:rsid w:val="00B57CF7"/>
    <w:rsid w:val="00B57DA4"/>
    <w:rsid w:val="00B606ED"/>
    <w:rsid w:val="00B6082E"/>
    <w:rsid w:val="00B60CF2"/>
    <w:rsid w:val="00B60D8A"/>
    <w:rsid w:val="00B60EB4"/>
    <w:rsid w:val="00B6121A"/>
    <w:rsid w:val="00B6132F"/>
    <w:rsid w:val="00B613C1"/>
    <w:rsid w:val="00B6157B"/>
    <w:rsid w:val="00B6181C"/>
    <w:rsid w:val="00B61B5B"/>
    <w:rsid w:val="00B61E2F"/>
    <w:rsid w:val="00B620E4"/>
    <w:rsid w:val="00B623F0"/>
    <w:rsid w:val="00B624DD"/>
    <w:rsid w:val="00B629F4"/>
    <w:rsid w:val="00B639F0"/>
    <w:rsid w:val="00B63D78"/>
    <w:rsid w:val="00B6409B"/>
    <w:rsid w:val="00B64307"/>
    <w:rsid w:val="00B64364"/>
    <w:rsid w:val="00B64772"/>
    <w:rsid w:val="00B64D78"/>
    <w:rsid w:val="00B651A8"/>
    <w:rsid w:val="00B65289"/>
    <w:rsid w:val="00B653C0"/>
    <w:rsid w:val="00B65433"/>
    <w:rsid w:val="00B65467"/>
    <w:rsid w:val="00B65579"/>
    <w:rsid w:val="00B65739"/>
    <w:rsid w:val="00B658A6"/>
    <w:rsid w:val="00B65B38"/>
    <w:rsid w:val="00B65CC6"/>
    <w:rsid w:val="00B65CD5"/>
    <w:rsid w:val="00B65D02"/>
    <w:rsid w:val="00B6605D"/>
    <w:rsid w:val="00B662F5"/>
    <w:rsid w:val="00B66BFB"/>
    <w:rsid w:val="00B67477"/>
    <w:rsid w:val="00B675B6"/>
    <w:rsid w:val="00B67B6F"/>
    <w:rsid w:val="00B7002C"/>
    <w:rsid w:val="00B701A3"/>
    <w:rsid w:val="00B705C3"/>
    <w:rsid w:val="00B70874"/>
    <w:rsid w:val="00B70B22"/>
    <w:rsid w:val="00B71418"/>
    <w:rsid w:val="00B716DE"/>
    <w:rsid w:val="00B71F1A"/>
    <w:rsid w:val="00B7204C"/>
    <w:rsid w:val="00B720D9"/>
    <w:rsid w:val="00B7218E"/>
    <w:rsid w:val="00B722AA"/>
    <w:rsid w:val="00B7260D"/>
    <w:rsid w:val="00B72745"/>
    <w:rsid w:val="00B729B2"/>
    <w:rsid w:val="00B729F4"/>
    <w:rsid w:val="00B72B11"/>
    <w:rsid w:val="00B73056"/>
    <w:rsid w:val="00B731EE"/>
    <w:rsid w:val="00B732AB"/>
    <w:rsid w:val="00B7348B"/>
    <w:rsid w:val="00B734A1"/>
    <w:rsid w:val="00B73685"/>
    <w:rsid w:val="00B73707"/>
    <w:rsid w:val="00B73847"/>
    <w:rsid w:val="00B74370"/>
    <w:rsid w:val="00B744EB"/>
    <w:rsid w:val="00B74500"/>
    <w:rsid w:val="00B74846"/>
    <w:rsid w:val="00B74CC8"/>
    <w:rsid w:val="00B74FEB"/>
    <w:rsid w:val="00B7564C"/>
    <w:rsid w:val="00B7584E"/>
    <w:rsid w:val="00B759D6"/>
    <w:rsid w:val="00B76782"/>
    <w:rsid w:val="00B7698F"/>
    <w:rsid w:val="00B76A85"/>
    <w:rsid w:val="00B76E4B"/>
    <w:rsid w:val="00B77521"/>
    <w:rsid w:val="00B7753C"/>
    <w:rsid w:val="00B77570"/>
    <w:rsid w:val="00B77978"/>
    <w:rsid w:val="00B77DA3"/>
    <w:rsid w:val="00B803AF"/>
    <w:rsid w:val="00B80A48"/>
    <w:rsid w:val="00B80CFD"/>
    <w:rsid w:val="00B810AB"/>
    <w:rsid w:val="00B81AAE"/>
    <w:rsid w:val="00B81B24"/>
    <w:rsid w:val="00B81C09"/>
    <w:rsid w:val="00B81CBE"/>
    <w:rsid w:val="00B81E2D"/>
    <w:rsid w:val="00B81E4B"/>
    <w:rsid w:val="00B81EA7"/>
    <w:rsid w:val="00B82305"/>
    <w:rsid w:val="00B823CC"/>
    <w:rsid w:val="00B827DA"/>
    <w:rsid w:val="00B82A63"/>
    <w:rsid w:val="00B82FEA"/>
    <w:rsid w:val="00B83263"/>
    <w:rsid w:val="00B83BD3"/>
    <w:rsid w:val="00B83CA5"/>
    <w:rsid w:val="00B83EB0"/>
    <w:rsid w:val="00B83FC5"/>
    <w:rsid w:val="00B8467E"/>
    <w:rsid w:val="00B849A5"/>
    <w:rsid w:val="00B84B4F"/>
    <w:rsid w:val="00B8505C"/>
    <w:rsid w:val="00B85138"/>
    <w:rsid w:val="00B852BF"/>
    <w:rsid w:val="00B8542D"/>
    <w:rsid w:val="00B85647"/>
    <w:rsid w:val="00B8565C"/>
    <w:rsid w:val="00B856DE"/>
    <w:rsid w:val="00B85F6E"/>
    <w:rsid w:val="00B86264"/>
    <w:rsid w:val="00B86401"/>
    <w:rsid w:val="00B864A5"/>
    <w:rsid w:val="00B8662A"/>
    <w:rsid w:val="00B86646"/>
    <w:rsid w:val="00B86772"/>
    <w:rsid w:val="00B868A4"/>
    <w:rsid w:val="00B86B92"/>
    <w:rsid w:val="00B8727D"/>
    <w:rsid w:val="00B87704"/>
    <w:rsid w:val="00B87BD8"/>
    <w:rsid w:val="00B87D18"/>
    <w:rsid w:val="00B901EE"/>
    <w:rsid w:val="00B902D8"/>
    <w:rsid w:val="00B90665"/>
    <w:rsid w:val="00B909D4"/>
    <w:rsid w:val="00B90B7D"/>
    <w:rsid w:val="00B90E3D"/>
    <w:rsid w:val="00B90E7A"/>
    <w:rsid w:val="00B913B4"/>
    <w:rsid w:val="00B91525"/>
    <w:rsid w:val="00B91663"/>
    <w:rsid w:val="00B9172E"/>
    <w:rsid w:val="00B91C44"/>
    <w:rsid w:val="00B91ED4"/>
    <w:rsid w:val="00B91FA0"/>
    <w:rsid w:val="00B92660"/>
    <w:rsid w:val="00B926ED"/>
    <w:rsid w:val="00B92A65"/>
    <w:rsid w:val="00B9300B"/>
    <w:rsid w:val="00B9300F"/>
    <w:rsid w:val="00B930CC"/>
    <w:rsid w:val="00B932B1"/>
    <w:rsid w:val="00B932BD"/>
    <w:rsid w:val="00B93453"/>
    <w:rsid w:val="00B93473"/>
    <w:rsid w:val="00B9375F"/>
    <w:rsid w:val="00B938A9"/>
    <w:rsid w:val="00B939DC"/>
    <w:rsid w:val="00B941D5"/>
    <w:rsid w:val="00B942D0"/>
    <w:rsid w:val="00B946A3"/>
    <w:rsid w:val="00B9479F"/>
    <w:rsid w:val="00B94806"/>
    <w:rsid w:val="00B94980"/>
    <w:rsid w:val="00B94AEF"/>
    <w:rsid w:val="00B94CC4"/>
    <w:rsid w:val="00B94D02"/>
    <w:rsid w:val="00B95094"/>
    <w:rsid w:val="00B954F7"/>
    <w:rsid w:val="00B958EF"/>
    <w:rsid w:val="00B95B06"/>
    <w:rsid w:val="00B95C92"/>
    <w:rsid w:val="00B95E81"/>
    <w:rsid w:val="00B96364"/>
    <w:rsid w:val="00B966B9"/>
    <w:rsid w:val="00B968C7"/>
    <w:rsid w:val="00B96967"/>
    <w:rsid w:val="00B97635"/>
    <w:rsid w:val="00B976CB"/>
    <w:rsid w:val="00BA023F"/>
    <w:rsid w:val="00BA074E"/>
    <w:rsid w:val="00BA0964"/>
    <w:rsid w:val="00BA0DB4"/>
    <w:rsid w:val="00BA0F4C"/>
    <w:rsid w:val="00BA1087"/>
    <w:rsid w:val="00BA10BD"/>
    <w:rsid w:val="00BA17F3"/>
    <w:rsid w:val="00BA1B6F"/>
    <w:rsid w:val="00BA1D55"/>
    <w:rsid w:val="00BA1E10"/>
    <w:rsid w:val="00BA1EFD"/>
    <w:rsid w:val="00BA216C"/>
    <w:rsid w:val="00BA21EE"/>
    <w:rsid w:val="00BA228E"/>
    <w:rsid w:val="00BA2557"/>
    <w:rsid w:val="00BA258B"/>
    <w:rsid w:val="00BA27BF"/>
    <w:rsid w:val="00BA284B"/>
    <w:rsid w:val="00BA2E54"/>
    <w:rsid w:val="00BA30B0"/>
    <w:rsid w:val="00BA3194"/>
    <w:rsid w:val="00BA3324"/>
    <w:rsid w:val="00BA3553"/>
    <w:rsid w:val="00BA3593"/>
    <w:rsid w:val="00BA372E"/>
    <w:rsid w:val="00BA3B52"/>
    <w:rsid w:val="00BA3BEA"/>
    <w:rsid w:val="00BA3C98"/>
    <w:rsid w:val="00BA3E5B"/>
    <w:rsid w:val="00BA3E97"/>
    <w:rsid w:val="00BA4728"/>
    <w:rsid w:val="00BA48DC"/>
    <w:rsid w:val="00BA4AF2"/>
    <w:rsid w:val="00BA4C73"/>
    <w:rsid w:val="00BA4DE8"/>
    <w:rsid w:val="00BA504E"/>
    <w:rsid w:val="00BA5104"/>
    <w:rsid w:val="00BA5204"/>
    <w:rsid w:val="00BA5A4C"/>
    <w:rsid w:val="00BA5AA4"/>
    <w:rsid w:val="00BA657C"/>
    <w:rsid w:val="00BA65DA"/>
    <w:rsid w:val="00BA6776"/>
    <w:rsid w:val="00BA67F5"/>
    <w:rsid w:val="00BA6880"/>
    <w:rsid w:val="00BA6CC7"/>
    <w:rsid w:val="00BA6EBF"/>
    <w:rsid w:val="00BA74AF"/>
    <w:rsid w:val="00BA786C"/>
    <w:rsid w:val="00BA7872"/>
    <w:rsid w:val="00BA7896"/>
    <w:rsid w:val="00BA7C61"/>
    <w:rsid w:val="00BA7E40"/>
    <w:rsid w:val="00BB011C"/>
    <w:rsid w:val="00BB048D"/>
    <w:rsid w:val="00BB04F2"/>
    <w:rsid w:val="00BB059C"/>
    <w:rsid w:val="00BB07A8"/>
    <w:rsid w:val="00BB0FAB"/>
    <w:rsid w:val="00BB155E"/>
    <w:rsid w:val="00BB1652"/>
    <w:rsid w:val="00BB17D1"/>
    <w:rsid w:val="00BB17E1"/>
    <w:rsid w:val="00BB1847"/>
    <w:rsid w:val="00BB1BF9"/>
    <w:rsid w:val="00BB1F13"/>
    <w:rsid w:val="00BB1F1C"/>
    <w:rsid w:val="00BB225D"/>
    <w:rsid w:val="00BB22C2"/>
    <w:rsid w:val="00BB2400"/>
    <w:rsid w:val="00BB25A3"/>
    <w:rsid w:val="00BB27E7"/>
    <w:rsid w:val="00BB2A97"/>
    <w:rsid w:val="00BB2D82"/>
    <w:rsid w:val="00BB31E6"/>
    <w:rsid w:val="00BB3665"/>
    <w:rsid w:val="00BB3CFB"/>
    <w:rsid w:val="00BB4303"/>
    <w:rsid w:val="00BB4388"/>
    <w:rsid w:val="00BB44B1"/>
    <w:rsid w:val="00BB516F"/>
    <w:rsid w:val="00BB5199"/>
    <w:rsid w:val="00BB51E5"/>
    <w:rsid w:val="00BB57DC"/>
    <w:rsid w:val="00BB5F09"/>
    <w:rsid w:val="00BB611A"/>
    <w:rsid w:val="00BB656C"/>
    <w:rsid w:val="00BB6621"/>
    <w:rsid w:val="00BB66F3"/>
    <w:rsid w:val="00BB673C"/>
    <w:rsid w:val="00BB6A72"/>
    <w:rsid w:val="00BB6D8B"/>
    <w:rsid w:val="00BB6DAC"/>
    <w:rsid w:val="00BB6E51"/>
    <w:rsid w:val="00BB7D78"/>
    <w:rsid w:val="00BB7F16"/>
    <w:rsid w:val="00BB7F51"/>
    <w:rsid w:val="00BB7FEE"/>
    <w:rsid w:val="00BC01E3"/>
    <w:rsid w:val="00BC0587"/>
    <w:rsid w:val="00BC06D6"/>
    <w:rsid w:val="00BC06E6"/>
    <w:rsid w:val="00BC0771"/>
    <w:rsid w:val="00BC0DAA"/>
    <w:rsid w:val="00BC0E31"/>
    <w:rsid w:val="00BC1571"/>
    <w:rsid w:val="00BC1AF2"/>
    <w:rsid w:val="00BC1AF9"/>
    <w:rsid w:val="00BC236B"/>
    <w:rsid w:val="00BC2531"/>
    <w:rsid w:val="00BC2AF2"/>
    <w:rsid w:val="00BC2BF2"/>
    <w:rsid w:val="00BC2D69"/>
    <w:rsid w:val="00BC324A"/>
    <w:rsid w:val="00BC324B"/>
    <w:rsid w:val="00BC3616"/>
    <w:rsid w:val="00BC3E1E"/>
    <w:rsid w:val="00BC3F18"/>
    <w:rsid w:val="00BC418F"/>
    <w:rsid w:val="00BC4190"/>
    <w:rsid w:val="00BC41FE"/>
    <w:rsid w:val="00BC421B"/>
    <w:rsid w:val="00BC495F"/>
    <w:rsid w:val="00BC4A50"/>
    <w:rsid w:val="00BC4BA1"/>
    <w:rsid w:val="00BC4D77"/>
    <w:rsid w:val="00BC51BF"/>
    <w:rsid w:val="00BC52EB"/>
    <w:rsid w:val="00BC56E4"/>
    <w:rsid w:val="00BC6051"/>
    <w:rsid w:val="00BC6B57"/>
    <w:rsid w:val="00BC6CB6"/>
    <w:rsid w:val="00BC6F8D"/>
    <w:rsid w:val="00BC6FE2"/>
    <w:rsid w:val="00BC72A0"/>
    <w:rsid w:val="00BC73E6"/>
    <w:rsid w:val="00BC79DD"/>
    <w:rsid w:val="00BC7A49"/>
    <w:rsid w:val="00BC7B3B"/>
    <w:rsid w:val="00BC7C03"/>
    <w:rsid w:val="00BC7CCC"/>
    <w:rsid w:val="00BC7D6C"/>
    <w:rsid w:val="00BC7E92"/>
    <w:rsid w:val="00BD00A1"/>
    <w:rsid w:val="00BD0450"/>
    <w:rsid w:val="00BD0694"/>
    <w:rsid w:val="00BD06DE"/>
    <w:rsid w:val="00BD0D8B"/>
    <w:rsid w:val="00BD1270"/>
    <w:rsid w:val="00BD1295"/>
    <w:rsid w:val="00BD15D9"/>
    <w:rsid w:val="00BD16B2"/>
    <w:rsid w:val="00BD1799"/>
    <w:rsid w:val="00BD19A3"/>
    <w:rsid w:val="00BD1BE1"/>
    <w:rsid w:val="00BD1C11"/>
    <w:rsid w:val="00BD1CF1"/>
    <w:rsid w:val="00BD1F19"/>
    <w:rsid w:val="00BD1FDB"/>
    <w:rsid w:val="00BD2234"/>
    <w:rsid w:val="00BD295E"/>
    <w:rsid w:val="00BD29BA"/>
    <w:rsid w:val="00BD35E7"/>
    <w:rsid w:val="00BD3DBA"/>
    <w:rsid w:val="00BD402B"/>
    <w:rsid w:val="00BD43BA"/>
    <w:rsid w:val="00BD4424"/>
    <w:rsid w:val="00BD457F"/>
    <w:rsid w:val="00BD4B50"/>
    <w:rsid w:val="00BD4D94"/>
    <w:rsid w:val="00BD4DC3"/>
    <w:rsid w:val="00BD50C1"/>
    <w:rsid w:val="00BD530F"/>
    <w:rsid w:val="00BD5655"/>
    <w:rsid w:val="00BD5853"/>
    <w:rsid w:val="00BD5A93"/>
    <w:rsid w:val="00BD6025"/>
    <w:rsid w:val="00BD6464"/>
    <w:rsid w:val="00BD657A"/>
    <w:rsid w:val="00BD66F8"/>
    <w:rsid w:val="00BD6B26"/>
    <w:rsid w:val="00BD6D03"/>
    <w:rsid w:val="00BD6E7B"/>
    <w:rsid w:val="00BD6F34"/>
    <w:rsid w:val="00BD73CC"/>
    <w:rsid w:val="00BD743D"/>
    <w:rsid w:val="00BD79F3"/>
    <w:rsid w:val="00BD7AC5"/>
    <w:rsid w:val="00BD7B6C"/>
    <w:rsid w:val="00BE0077"/>
    <w:rsid w:val="00BE0600"/>
    <w:rsid w:val="00BE09CA"/>
    <w:rsid w:val="00BE0A72"/>
    <w:rsid w:val="00BE0AF9"/>
    <w:rsid w:val="00BE1124"/>
    <w:rsid w:val="00BE1151"/>
    <w:rsid w:val="00BE126A"/>
    <w:rsid w:val="00BE1A20"/>
    <w:rsid w:val="00BE215B"/>
    <w:rsid w:val="00BE2312"/>
    <w:rsid w:val="00BE2566"/>
    <w:rsid w:val="00BE268D"/>
    <w:rsid w:val="00BE2A43"/>
    <w:rsid w:val="00BE2B8F"/>
    <w:rsid w:val="00BE2C29"/>
    <w:rsid w:val="00BE3680"/>
    <w:rsid w:val="00BE43CE"/>
    <w:rsid w:val="00BE4777"/>
    <w:rsid w:val="00BE48A9"/>
    <w:rsid w:val="00BE4AB8"/>
    <w:rsid w:val="00BE4CC8"/>
    <w:rsid w:val="00BE4F2C"/>
    <w:rsid w:val="00BE52F8"/>
    <w:rsid w:val="00BE5622"/>
    <w:rsid w:val="00BE5944"/>
    <w:rsid w:val="00BE5B5C"/>
    <w:rsid w:val="00BE6313"/>
    <w:rsid w:val="00BE6CB7"/>
    <w:rsid w:val="00BE6E37"/>
    <w:rsid w:val="00BE6FCF"/>
    <w:rsid w:val="00BE747A"/>
    <w:rsid w:val="00BE78F0"/>
    <w:rsid w:val="00BE7CEB"/>
    <w:rsid w:val="00BE7F9E"/>
    <w:rsid w:val="00BF0285"/>
    <w:rsid w:val="00BF0310"/>
    <w:rsid w:val="00BF0313"/>
    <w:rsid w:val="00BF0350"/>
    <w:rsid w:val="00BF088C"/>
    <w:rsid w:val="00BF089F"/>
    <w:rsid w:val="00BF09C6"/>
    <w:rsid w:val="00BF0FEE"/>
    <w:rsid w:val="00BF106E"/>
    <w:rsid w:val="00BF168D"/>
    <w:rsid w:val="00BF16B4"/>
    <w:rsid w:val="00BF1973"/>
    <w:rsid w:val="00BF2358"/>
    <w:rsid w:val="00BF2762"/>
    <w:rsid w:val="00BF27EA"/>
    <w:rsid w:val="00BF2A9B"/>
    <w:rsid w:val="00BF304E"/>
    <w:rsid w:val="00BF364D"/>
    <w:rsid w:val="00BF3948"/>
    <w:rsid w:val="00BF3B1C"/>
    <w:rsid w:val="00BF3CBF"/>
    <w:rsid w:val="00BF3FE7"/>
    <w:rsid w:val="00BF404C"/>
    <w:rsid w:val="00BF40AF"/>
    <w:rsid w:val="00BF4744"/>
    <w:rsid w:val="00BF4AAE"/>
    <w:rsid w:val="00BF4ECA"/>
    <w:rsid w:val="00BF51B1"/>
    <w:rsid w:val="00BF5942"/>
    <w:rsid w:val="00BF596F"/>
    <w:rsid w:val="00BF60DA"/>
    <w:rsid w:val="00BF620C"/>
    <w:rsid w:val="00BF635A"/>
    <w:rsid w:val="00BF638B"/>
    <w:rsid w:val="00BF641F"/>
    <w:rsid w:val="00BF6445"/>
    <w:rsid w:val="00BF6523"/>
    <w:rsid w:val="00BF6537"/>
    <w:rsid w:val="00BF65B7"/>
    <w:rsid w:val="00BF6826"/>
    <w:rsid w:val="00BF6856"/>
    <w:rsid w:val="00BF6F5D"/>
    <w:rsid w:val="00BF753C"/>
    <w:rsid w:val="00BF76A2"/>
    <w:rsid w:val="00BF786C"/>
    <w:rsid w:val="00BF787E"/>
    <w:rsid w:val="00BF7903"/>
    <w:rsid w:val="00BF7A77"/>
    <w:rsid w:val="00BF7BBA"/>
    <w:rsid w:val="00BF7C48"/>
    <w:rsid w:val="00BF7FFE"/>
    <w:rsid w:val="00C00295"/>
    <w:rsid w:val="00C002CD"/>
    <w:rsid w:val="00C0070A"/>
    <w:rsid w:val="00C007AF"/>
    <w:rsid w:val="00C00818"/>
    <w:rsid w:val="00C0090A"/>
    <w:rsid w:val="00C00AD6"/>
    <w:rsid w:val="00C00CE4"/>
    <w:rsid w:val="00C0120D"/>
    <w:rsid w:val="00C015B7"/>
    <w:rsid w:val="00C015FD"/>
    <w:rsid w:val="00C0199E"/>
    <w:rsid w:val="00C01BDB"/>
    <w:rsid w:val="00C01D94"/>
    <w:rsid w:val="00C02327"/>
    <w:rsid w:val="00C02379"/>
    <w:rsid w:val="00C02401"/>
    <w:rsid w:val="00C02AA1"/>
    <w:rsid w:val="00C02BE8"/>
    <w:rsid w:val="00C02C90"/>
    <w:rsid w:val="00C02D43"/>
    <w:rsid w:val="00C02E5C"/>
    <w:rsid w:val="00C02F52"/>
    <w:rsid w:val="00C02FA5"/>
    <w:rsid w:val="00C03024"/>
    <w:rsid w:val="00C03100"/>
    <w:rsid w:val="00C032B1"/>
    <w:rsid w:val="00C0388A"/>
    <w:rsid w:val="00C038D1"/>
    <w:rsid w:val="00C0390C"/>
    <w:rsid w:val="00C03990"/>
    <w:rsid w:val="00C03EC0"/>
    <w:rsid w:val="00C03FCB"/>
    <w:rsid w:val="00C04132"/>
    <w:rsid w:val="00C04203"/>
    <w:rsid w:val="00C04739"/>
    <w:rsid w:val="00C04862"/>
    <w:rsid w:val="00C04A45"/>
    <w:rsid w:val="00C04DF5"/>
    <w:rsid w:val="00C05445"/>
    <w:rsid w:val="00C05451"/>
    <w:rsid w:val="00C0562A"/>
    <w:rsid w:val="00C0564E"/>
    <w:rsid w:val="00C058B7"/>
    <w:rsid w:val="00C058C9"/>
    <w:rsid w:val="00C059FC"/>
    <w:rsid w:val="00C05CBB"/>
    <w:rsid w:val="00C05F1A"/>
    <w:rsid w:val="00C0604B"/>
    <w:rsid w:val="00C062C4"/>
    <w:rsid w:val="00C06317"/>
    <w:rsid w:val="00C06508"/>
    <w:rsid w:val="00C06664"/>
    <w:rsid w:val="00C06849"/>
    <w:rsid w:val="00C06924"/>
    <w:rsid w:val="00C07046"/>
    <w:rsid w:val="00C070DE"/>
    <w:rsid w:val="00C07470"/>
    <w:rsid w:val="00C0770B"/>
    <w:rsid w:val="00C07A18"/>
    <w:rsid w:val="00C1000B"/>
    <w:rsid w:val="00C10057"/>
    <w:rsid w:val="00C10477"/>
    <w:rsid w:val="00C108A6"/>
    <w:rsid w:val="00C10A81"/>
    <w:rsid w:val="00C11104"/>
    <w:rsid w:val="00C11581"/>
    <w:rsid w:val="00C1179C"/>
    <w:rsid w:val="00C11B41"/>
    <w:rsid w:val="00C11C5E"/>
    <w:rsid w:val="00C12057"/>
    <w:rsid w:val="00C124E1"/>
    <w:rsid w:val="00C12586"/>
    <w:rsid w:val="00C12B93"/>
    <w:rsid w:val="00C12F09"/>
    <w:rsid w:val="00C12F18"/>
    <w:rsid w:val="00C12FA9"/>
    <w:rsid w:val="00C130C3"/>
    <w:rsid w:val="00C13140"/>
    <w:rsid w:val="00C1342B"/>
    <w:rsid w:val="00C13FA1"/>
    <w:rsid w:val="00C14166"/>
    <w:rsid w:val="00C141FC"/>
    <w:rsid w:val="00C144A1"/>
    <w:rsid w:val="00C1487D"/>
    <w:rsid w:val="00C149BB"/>
    <w:rsid w:val="00C14D14"/>
    <w:rsid w:val="00C155AF"/>
    <w:rsid w:val="00C158DC"/>
    <w:rsid w:val="00C15B0F"/>
    <w:rsid w:val="00C15B7C"/>
    <w:rsid w:val="00C15C35"/>
    <w:rsid w:val="00C1637E"/>
    <w:rsid w:val="00C167C8"/>
    <w:rsid w:val="00C1683D"/>
    <w:rsid w:val="00C1698C"/>
    <w:rsid w:val="00C16A61"/>
    <w:rsid w:val="00C16B3A"/>
    <w:rsid w:val="00C16DFA"/>
    <w:rsid w:val="00C16E55"/>
    <w:rsid w:val="00C1748A"/>
    <w:rsid w:val="00C1771D"/>
    <w:rsid w:val="00C17A09"/>
    <w:rsid w:val="00C17CAF"/>
    <w:rsid w:val="00C20370"/>
    <w:rsid w:val="00C203DA"/>
    <w:rsid w:val="00C204B6"/>
    <w:rsid w:val="00C211E0"/>
    <w:rsid w:val="00C2143C"/>
    <w:rsid w:val="00C21526"/>
    <w:rsid w:val="00C216DA"/>
    <w:rsid w:val="00C216E1"/>
    <w:rsid w:val="00C21753"/>
    <w:rsid w:val="00C21D79"/>
    <w:rsid w:val="00C21E90"/>
    <w:rsid w:val="00C21F58"/>
    <w:rsid w:val="00C223B3"/>
    <w:rsid w:val="00C223E9"/>
    <w:rsid w:val="00C226C6"/>
    <w:rsid w:val="00C2274E"/>
    <w:rsid w:val="00C22B58"/>
    <w:rsid w:val="00C22CAB"/>
    <w:rsid w:val="00C23112"/>
    <w:rsid w:val="00C231E2"/>
    <w:rsid w:val="00C23556"/>
    <w:rsid w:val="00C236B6"/>
    <w:rsid w:val="00C23DE8"/>
    <w:rsid w:val="00C240EE"/>
    <w:rsid w:val="00C2419C"/>
    <w:rsid w:val="00C2424F"/>
    <w:rsid w:val="00C24A91"/>
    <w:rsid w:val="00C24C08"/>
    <w:rsid w:val="00C24ED1"/>
    <w:rsid w:val="00C24F5A"/>
    <w:rsid w:val="00C24F6B"/>
    <w:rsid w:val="00C2511B"/>
    <w:rsid w:val="00C25234"/>
    <w:rsid w:val="00C255B4"/>
    <w:rsid w:val="00C256A4"/>
    <w:rsid w:val="00C25709"/>
    <w:rsid w:val="00C25821"/>
    <w:rsid w:val="00C2590E"/>
    <w:rsid w:val="00C2598E"/>
    <w:rsid w:val="00C259F0"/>
    <w:rsid w:val="00C25A7D"/>
    <w:rsid w:val="00C25B6F"/>
    <w:rsid w:val="00C25BDC"/>
    <w:rsid w:val="00C26303"/>
    <w:rsid w:val="00C264B8"/>
    <w:rsid w:val="00C26524"/>
    <w:rsid w:val="00C26634"/>
    <w:rsid w:val="00C26951"/>
    <w:rsid w:val="00C26FB7"/>
    <w:rsid w:val="00C26FBF"/>
    <w:rsid w:val="00C27016"/>
    <w:rsid w:val="00C2709D"/>
    <w:rsid w:val="00C273D5"/>
    <w:rsid w:val="00C27829"/>
    <w:rsid w:val="00C279BD"/>
    <w:rsid w:val="00C27D30"/>
    <w:rsid w:val="00C30336"/>
    <w:rsid w:val="00C30567"/>
    <w:rsid w:val="00C305C7"/>
    <w:rsid w:val="00C308EC"/>
    <w:rsid w:val="00C3116A"/>
    <w:rsid w:val="00C3152B"/>
    <w:rsid w:val="00C31C21"/>
    <w:rsid w:val="00C31C7C"/>
    <w:rsid w:val="00C3221C"/>
    <w:rsid w:val="00C32AB7"/>
    <w:rsid w:val="00C32CA6"/>
    <w:rsid w:val="00C32DD6"/>
    <w:rsid w:val="00C3304D"/>
    <w:rsid w:val="00C33079"/>
    <w:rsid w:val="00C33690"/>
    <w:rsid w:val="00C336AF"/>
    <w:rsid w:val="00C33990"/>
    <w:rsid w:val="00C33C92"/>
    <w:rsid w:val="00C33DB8"/>
    <w:rsid w:val="00C33EB9"/>
    <w:rsid w:val="00C33EBA"/>
    <w:rsid w:val="00C33F59"/>
    <w:rsid w:val="00C3434D"/>
    <w:rsid w:val="00C345AF"/>
    <w:rsid w:val="00C34645"/>
    <w:rsid w:val="00C346B4"/>
    <w:rsid w:val="00C34A50"/>
    <w:rsid w:val="00C34D19"/>
    <w:rsid w:val="00C34D7A"/>
    <w:rsid w:val="00C34EF8"/>
    <w:rsid w:val="00C3529C"/>
    <w:rsid w:val="00C35364"/>
    <w:rsid w:val="00C35467"/>
    <w:rsid w:val="00C3554C"/>
    <w:rsid w:val="00C359F6"/>
    <w:rsid w:val="00C35AAF"/>
    <w:rsid w:val="00C35D7B"/>
    <w:rsid w:val="00C35E59"/>
    <w:rsid w:val="00C3633D"/>
    <w:rsid w:val="00C364A0"/>
    <w:rsid w:val="00C36500"/>
    <w:rsid w:val="00C36551"/>
    <w:rsid w:val="00C3659E"/>
    <w:rsid w:val="00C366E1"/>
    <w:rsid w:val="00C369FF"/>
    <w:rsid w:val="00C36E54"/>
    <w:rsid w:val="00C371B8"/>
    <w:rsid w:val="00C37509"/>
    <w:rsid w:val="00C37669"/>
    <w:rsid w:val="00C377A8"/>
    <w:rsid w:val="00C378A1"/>
    <w:rsid w:val="00C378B1"/>
    <w:rsid w:val="00C37BD0"/>
    <w:rsid w:val="00C37C39"/>
    <w:rsid w:val="00C37F1C"/>
    <w:rsid w:val="00C401C4"/>
    <w:rsid w:val="00C406F2"/>
    <w:rsid w:val="00C40E5B"/>
    <w:rsid w:val="00C40EB7"/>
    <w:rsid w:val="00C41165"/>
    <w:rsid w:val="00C41421"/>
    <w:rsid w:val="00C41803"/>
    <w:rsid w:val="00C41AEB"/>
    <w:rsid w:val="00C41B04"/>
    <w:rsid w:val="00C420CB"/>
    <w:rsid w:val="00C423F5"/>
    <w:rsid w:val="00C42462"/>
    <w:rsid w:val="00C42675"/>
    <w:rsid w:val="00C427C8"/>
    <w:rsid w:val="00C42998"/>
    <w:rsid w:val="00C429EC"/>
    <w:rsid w:val="00C42B19"/>
    <w:rsid w:val="00C42ED0"/>
    <w:rsid w:val="00C42F7C"/>
    <w:rsid w:val="00C433B0"/>
    <w:rsid w:val="00C43464"/>
    <w:rsid w:val="00C437BB"/>
    <w:rsid w:val="00C43A44"/>
    <w:rsid w:val="00C4485B"/>
    <w:rsid w:val="00C44C54"/>
    <w:rsid w:val="00C454D7"/>
    <w:rsid w:val="00C454E3"/>
    <w:rsid w:val="00C4604A"/>
    <w:rsid w:val="00C46641"/>
    <w:rsid w:val="00C46701"/>
    <w:rsid w:val="00C467A1"/>
    <w:rsid w:val="00C467C0"/>
    <w:rsid w:val="00C46887"/>
    <w:rsid w:val="00C469AF"/>
    <w:rsid w:val="00C46D2B"/>
    <w:rsid w:val="00C46DBF"/>
    <w:rsid w:val="00C46E87"/>
    <w:rsid w:val="00C4713F"/>
    <w:rsid w:val="00C47564"/>
    <w:rsid w:val="00C47630"/>
    <w:rsid w:val="00C47FA7"/>
    <w:rsid w:val="00C500EB"/>
    <w:rsid w:val="00C500FA"/>
    <w:rsid w:val="00C5016B"/>
    <w:rsid w:val="00C50405"/>
    <w:rsid w:val="00C50572"/>
    <w:rsid w:val="00C50759"/>
    <w:rsid w:val="00C50B53"/>
    <w:rsid w:val="00C50C44"/>
    <w:rsid w:val="00C514AA"/>
    <w:rsid w:val="00C51734"/>
    <w:rsid w:val="00C5194E"/>
    <w:rsid w:val="00C51CBB"/>
    <w:rsid w:val="00C51DD6"/>
    <w:rsid w:val="00C51F43"/>
    <w:rsid w:val="00C521D8"/>
    <w:rsid w:val="00C523DE"/>
    <w:rsid w:val="00C524D4"/>
    <w:rsid w:val="00C526DF"/>
    <w:rsid w:val="00C527C3"/>
    <w:rsid w:val="00C5281A"/>
    <w:rsid w:val="00C52836"/>
    <w:rsid w:val="00C52893"/>
    <w:rsid w:val="00C52981"/>
    <w:rsid w:val="00C53624"/>
    <w:rsid w:val="00C5373F"/>
    <w:rsid w:val="00C537DE"/>
    <w:rsid w:val="00C53D0A"/>
    <w:rsid w:val="00C542A9"/>
    <w:rsid w:val="00C547B6"/>
    <w:rsid w:val="00C547C2"/>
    <w:rsid w:val="00C55357"/>
    <w:rsid w:val="00C55415"/>
    <w:rsid w:val="00C55F49"/>
    <w:rsid w:val="00C56027"/>
    <w:rsid w:val="00C561CB"/>
    <w:rsid w:val="00C56621"/>
    <w:rsid w:val="00C56BD8"/>
    <w:rsid w:val="00C5717D"/>
    <w:rsid w:val="00C5739C"/>
    <w:rsid w:val="00C574E6"/>
    <w:rsid w:val="00C57800"/>
    <w:rsid w:val="00C57937"/>
    <w:rsid w:val="00C57AA9"/>
    <w:rsid w:val="00C57B1C"/>
    <w:rsid w:val="00C57F23"/>
    <w:rsid w:val="00C57F7A"/>
    <w:rsid w:val="00C60247"/>
    <w:rsid w:val="00C60481"/>
    <w:rsid w:val="00C6055E"/>
    <w:rsid w:val="00C608FD"/>
    <w:rsid w:val="00C61259"/>
    <w:rsid w:val="00C6153D"/>
    <w:rsid w:val="00C61773"/>
    <w:rsid w:val="00C619ED"/>
    <w:rsid w:val="00C61BA5"/>
    <w:rsid w:val="00C61F45"/>
    <w:rsid w:val="00C62073"/>
    <w:rsid w:val="00C6209B"/>
    <w:rsid w:val="00C6211D"/>
    <w:rsid w:val="00C6242F"/>
    <w:rsid w:val="00C626DD"/>
    <w:rsid w:val="00C62954"/>
    <w:rsid w:val="00C62C26"/>
    <w:rsid w:val="00C62DE6"/>
    <w:rsid w:val="00C62F02"/>
    <w:rsid w:val="00C6377C"/>
    <w:rsid w:val="00C6386F"/>
    <w:rsid w:val="00C63919"/>
    <w:rsid w:val="00C63957"/>
    <w:rsid w:val="00C641DC"/>
    <w:rsid w:val="00C64381"/>
    <w:rsid w:val="00C644F3"/>
    <w:rsid w:val="00C64732"/>
    <w:rsid w:val="00C64C67"/>
    <w:rsid w:val="00C64E08"/>
    <w:rsid w:val="00C64E3D"/>
    <w:rsid w:val="00C64EFD"/>
    <w:rsid w:val="00C64FDF"/>
    <w:rsid w:val="00C658F1"/>
    <w:rsid w:val="00C65A76"/>
    <w:rsid w:val="00C65C30"/>
    <w:rsid w:val="00C66D34"/>
    <w:rsid w:val="00C66D8A"/>
    <w:rsid w:val="00C671B5"/>
    <w:rsid w:val="00C6747E"/>
    <w:rsid w:val="00C679D6"/>
    <w:rsid w:val="00C70203"/>
    <w:rsid w:val="00C703DB"/>
    <w:rsid w:val="00C7071B"/>
    <w:rsid w:val="00C709A1"/>
    <w:rsid w:val="00C70BFD"/>
    <w:rsid w:val="00C70C07"/>
    <w:rsid w:val="00C71014"/>
    <w:rsid w:val="00C710E1"/>
    <w:rsid w:val="00C7116F"/>
    <w:rsid w:val="00C714C2"/>
    <w:rsid w:val="00C716F2"/>
    <w:rsid w:val="00C717CD"/>
    <w:rsid w:val="00C718EA"/>
    <w:rsid w:val="00C71A63"/>
    <w:rsid w:val="00C71AD0"/>
    <w:rsid w:val="00C71B4F"/>
    <w:rsid w:val="00C71C22"/>
    <w:rsid w:val="00C72092"/>
    <w:rsid w:val="00C72626"/>
    <w:rsid w:val="00C72A4A"/>
    <w:rsid w:val="00C72A8F"/>
    <w:rsid w:val="00C72CD5"/>
    <w:rsid w:val="00C73330"/>
    <w:rsid w:val="00C737A2"/>
    <w:rsid w:val="00C73CC4"/>
    <w:rsid w:val="00C73E34"/>
    <w:rsid w:val="00C73F2E"/>
    <w:rsid w:val="00C7404A"/>
    <w:rsid w:val="00C7435F"/>
    <w:rsid w:val="00C744AB"/>
    <w:rsid w:val="00C74CBA"/>
    <w:rsid w:val="00C74F34"/>
    <w:rsid w:val="00C75299"/>
    <w:rsid w:val="00C75369"/>
    <w:rsid w:val="00C75771"/>
    <w:rsid w:val="00C757CA"/>
    <w:rsid w:val="00C75ED7"/>
    <w:rsid w:val="00C75F4E"/>
    <w:rsid w:val="00C76A33"/>
    <w:rsid w:val="00C76ABA"/>
    <w:rsid w:val="00C76B21"/>
    <w:rsid w:val="00C76FF5"/>
    <w:rsid w:val="00C771AC"/>
    <w:rsid w:val="00C77517"/>
    <w:rsid w:val="00C77630"/>
    <w:rsid w:val="00C779F6"/>
    <w:rsid w:val="00C77A6C"/>
    <w:rsid w:val="00C77E30"/>
    <w:rsid w:val="00C8028D"/>
    <w:rsid w:val="00C802A6"/>
    <w:rsid w:val="00C803BF"/>
    <w:rsid w:val="00C803F8"/>
    <w:rsid w:val="00C8043D"/>
    <w:rsid w:val="00C8046A"/>
    <w:rsid w:val="00C80AA9"/>
    <w:rsid w:val="00C80BD0"/>
    <w:rsid w:val="00C8138E"/>
    <w:rsid w:val="00C814A3"/>
    <w:rsid w:val="00C81950"/>
    <w:rsid w:val="00C81BB8"/>
    <w:rsid w:val="00C81BF4"/>
    <w:rsid w:val="00C81C87"/>
    <w:rsid w:val="00C81DD0"/>
    <w:rsid w:val="00C822E9"/>
    <w:rsid w:val="00C8238E"/>
    <w:rsid w:val="00C82769"/>
    <w:rsid w:val="00C82BF3"/>
    <w:rsid w:val="00C83025"/>
    <w:rsid w:val="00C833DE"/>
    <w:rsid w:val="00C83470"/>
    <w:rsid w:val="00C838C1"/>
    <w:rsid w:val="00C839CB"/>
    <w:rsid w:val="00C83DCE"/>
    <w:rsid w:val="00C841B8"/>
    <w:rsid w:val="00C84269"/>
    <w:rsid w:val="00C8434D"/>
    <w:rsid w:val="00C84769"/>
    <w:rsid w:val="00C84824"/>
    <w:rsid w:val="00C84AD6"/>
    <w:rsid w:val="00C84E62"/>
    <w:rsid w:val="00C84F84"/>
    <w:rsid w:val="00C85004"/>
    <w:rsid w:val="00C85635"/>
    <w:rsid w:val="00C85A67"/>
    <w:rsid w:val="00C85E03"/>
    <w:rsid w:val="00C85EB4"/>
    <w:rsid w:val="00C86767"/>
    <w:rsid w:val="00C86F81"/>
    <w:rsid w:val="00C871B9"/>
    <w:rsid w:val="00C8723E"/>
    <w:rsid w:val="00C875FE"/>
    <w:rsid w:val="00C87AD9"/>
    <w:rsid w:val="00C87CE8"/>
    <w:rsid w:val="00C87E70"/>
    <w:rsid w:val="00C87E7C"/>
    <w:rsid w:val="00C87FC6"/>
    <w:rsid w:val="00C90306"/>
    <w:rsid w:val="00C9051E"/>
    <w:rsid w:val="00C90CE7"/>
    <w:rsid w:val="00C91310"/>
    <w:rsid w:val="00C91351"/>
    <w:rsid w:val="00C9137C"/>
    <w:rsid w:val="00C913CB"/>
    <w:rsid w:val="00C9186C"/>
    <w:rsid w:val="00C91C19"/>
    <w:rsid w:val="00C91D9F"/>
    <w:rsid w:val="00C9212A"/>
    <w:rsid w:val="00C92138"/>
    <w:rsid w:val="00C92140"/>
    <w:rsid w:val="00C923DE"/>
    <w:rsid w:val="00C9249C"/>
    <w:rsid w:val="00C9279B"/>
    <w:rsid w:val="00C928A2"/>
    <w:rsid w:val="00C92B86"/>
    <w:rsid w:val="00C92ED1"/>
    <w:rsid w:val="00C93A6A"/>
    <w:rsid w:val="00C94ACE"/>
    <w:rsid w:val="00C94C7A"/>
    <w:rsid w:val="00C94D94"/>
    <w:rsid w:val="00C94E46"/>
    <w:rsid w:val="00C95238"/>
    <w:rsid w:val="00C956E5"/>
    <w:rsid w:val="00C95D02"/>
    <w:rsid w:val="00C95F59"/>
    <w:rsid w:val="00C96636"/>
    <w:rsid w:val="00C9676B"/>
    <w:rsid w:val="00C9689C"/>
    <w:rsid w:val="00C968DE"/>
    <w:rsid w:val="00C96924"/>
    <w:rsid w:val="00C969A0"/>
    <w:rsid w:val="00C96AB7"/>
    <w:rsid w:val="00C96E13"/>
    <w:rsid w:val="00C96ED5"/>
    <w:rsid w:val="00C974BA"/>
    <w:rsid w:val="00C9795C"/>
    <w:rsid w:val="00C97EE5"/>
    <w:rsid w:val="00CA001B"/>
    <w:rsid w:val="00CA0666"/>
    <w:rsid w:val="00CA08A4"/>
    <w:rsid w:val="00CA0D58"/>
    <w:rsid w:val="00CA0DCA"/>
    <w:rsid w:val="00CA168F"/>
    <w:rsid w:val="00CA181B"/>
    <w:rsid w:val="00CA26CC"/>
    <w:rsid w:val="00CA2ABA"/>
    <w:rsid w:val="00CA2C7D"/>
    <w:rsid w:val="00CA2DBA"/>
    <w:rsid w:val="00CA316E"/>
    <w:rsid w:val="00CA3173"/>
    <w:rsid w:val="00CA3292"/>
    <w:rsid w:val="00CA33AB"/>
    <w:rsid w:val="00CA37BF"/>
    <w:rsid w:val="00CA3891"/>
    <w:rsid w:val="00CA3950"/>
    <w:rsid w:val="00CA39DD"/>
    <w:rsid w:val="00CA4082"/>
    <w:rsid w:val="00CA4601"/>
    <w:rsid w:val="00CA4782"/>
    <w:rsid w:val="00CA48CF"/>
    <w:rsid w:val="00CA4955"/>
    <w:rsid w:val="00CA499F"/>
    <w:rsid w:val="00CA4DBB"/>
    <w:rsid w:val="00CA4F2A"/>
    <w:rsid w:val="00CA5246"/>
    <w:rsid w:val="00CA5379"/>
    <w:rsid w:val="00CA56F8"/>
    <w:rsid w:val="00CA59EC"/>
    <w:rsid w:val="00CA6884"/>
    <w:rsid w:val="00CA698E"/>
    <w:rsid w:val="00CA7CB4"/>
    <w:rsid w:val="00CA7D4B"/>
    <w:rsid w:val="00CB038B"/>
    <w:rsid w:val="00CB09AC"/>
    <w:rsid w:val="00CB0CAD"/>
    <w:rsid w:val="00CB12AF"/>
    <w:rsid w:val="00CB1327"/>
    <w:rsid w:val="00CB17B0"/>
    <w:rsid w:val="00CB2A2D"/>
    <w:rsid w:val="00CB2CDE"/>
    <w:rsid w:val="00CB2E57"/>
    <w:rsid w:val="00CB2EC9"/>
    <w:rsid w:val="00CB2F63"/>
    <w:rsid w:val="00CB2FC7"/>
    <w:rsid w:val="00CB3281"/>
    <w:rsid w:val="00CB335A"/>
    <w:rsid w:val="00CB36B6"/>
    <w:rsid w:val="00CB377B"/>
    <w:rsid w:val="00CB3853"/>
    <w:rsid w:val="00CB3B05"/>
    <w:rsid w:val="00CB40DE"/>
    <w:rsid w:val="00CB436C"/>
    <w:rsid w:val="00CB440F"/>
    <w:rsid w:val="00CB4B6E"/>
    <w:rsid w:val="00CB4CF8"/>
    <w:rsid w:val="00CB4D7F"/>
    <w:rsid w:val="00CB4DEE"/>
    <w:rsid w:val="00CB4F22"/>
    <w:rsid w:val="00CB52A6"/>
    <w:rsid w:val="00CB536F"/>
    <w:rsid w:val="00CB59F9"/>
    <w:rsid w:val="00CB5F4E"/>
    <w:rsid w:val="00CB62B2"/>
    <w:rsid w:val="00CB6536"/>
    <w:rsid w:val="00CB6606"/>
    <w:rsid w:val="00CB6733"/>
    <w:rsid w:val="00CB680D"/>
    <w:rsid w:val="00CB6907"/>
    <w:rsid w:val="00CB6CAB"/>
    <w:rsid w:val="00CB6D7F"/>
    <w:rsid w:val="00CB6D93"/>
    <w:rsid w:val="00CB7449"/>
    <w:rsid w:val="00CB74A9"/>
    <w:rsid w:val="00CB76D1"/>
    <w:rsid w:val="00CB7A09"/>
    <w:rsid w:val="00CB7F62"/>
    <w:rsid w:val="00CB7FFA"/>
    <w:rsid w:val="00CC04B6"/>
    <w:rsid w:val="00CC073D"/>
    <w:rsid w:val="00CC0746"/>
    <w:rsid w:val="00CC0785"/>
    <w:rsid w:val="00CC08A9"/>
    <w:rsid w:val="00CC0DC8"/>
    <w:rsid w:val="00CC11A3"/>
    <w:rsid w:val="00CC1307"/>
    <w:rsid w:val="00CC1752"/>
    <w:rsid w:val="00CC17AE"/>
    <w:rsid w:val="00CC1A60"/>
    <w:rsid w:val="00CC1A9A"/>
    <w:rsid w:val="00CC1BFC"/>
    <w:rsid w:val="00CC1C89"/>
    <w:rsid w:val="00CC2765"/>
    <w:rsid w:val="00CC284D"/>
    <w:rsid w:val="00CC2C41"/>
    <w:rsid w:val="00CC2FEE"/>
    <w:rsid w:val="00CC33AA"/>
    <w:rsid w:val="00CC3601"/>
    <w:rsid w:val="00CC3F32"/>
    <w:rsid w:val="00CC41DC"/>
    <w:rsid w:val="00CC4212"/>
    <w:rsid w:val="00CC44DE"/>
    <w:rsid w:val="00CC4E2B"/>
    <w:rsid w:val="00CC51F5"/>
    <w:rsid w:val="00CC5844"/>
    <w:rsid w:val="00CC59CE"/>
    <w:rsid w:val="00CC5A7D"/>
    <w:rsid w:val="00CC5B3A"/>
    <w:rsid w:val="00CC5C6F"/>
    <w:rsid w:val="00CC5FE5"/>
    <w:rsid w:val="00CC637F"/>
    <w:rsid w:val="00CC691E"/>
    <w:rsid w:val="00CC6E90"/>
    <w:rsid w:val="00CC6EC3"/>
    <w:rsid w:val="00CC6FFA"/>
    <w:rsid w:val="00CC7138"/>
    <w:rsid w:val="00CC7176"/>
    <w:rsid w:val="00CC7558"/>
    <w:rsid w:val="00CC7578"/>
    <w:rsid w:val="00CC7624"/>
    <w:rsid w:val="00CC76A0"/>
    <w:rsid w:val="00CC785F"/>
    <w:rsid w:val="00CC7BB2"/>
    <w:rsid w:val="00CC7BDC"/>
    <w:rsid w:val="00CC7BE9"/>
    <w:rsid w:val="00CC7E0E"/>
    <w:rsid w:val="00CD031D"/>
    <w:rsid w:val="00CD03FA"/>
    <w:rsid w:val="00CD079A"/>
    <w:rsid w:val="00CD1F61"/>
    <w:rsid w:val="00CD1FF7"/>
    <w:rsid w:val="00CD2092"/>
    <w:rsid w:val="00CD2129"/>
    <w:rsid w:val="00CD2268"/>
    <w:rsid w:val="00CD23CA"/>
    <w:rsid w:val="00CD2636"/>
    <w:rsid w:val="00CD2898"/>
    <w:rsid w:val="00CD2A0F"/>
    <w:rsid w:val="00CD2A88"/>
    <w:rsid w:val="00CD2B0C"/>
    <w:rsid w:val="00CD2CCB"/>
    <w:rsid w:val="00CD2E85"/>
    <w:rsid w:val="00CD2F59"/>
    <w:rsid w:val="00CD3258"/>
    <w:rsid w:val="00CD3267"/>
    <w:rsid w:val="00CD3286"/>
    <w:rsid w:val="00CD353E"/>
    <w:rsid w:val="00CD3E05"/>
    <w:rsid w:val="00CD4971"/>
    <w:rsid w:val="00CD54A3"/>
    <w:rsid w:val="00CD559A"/>
    <w:rsid w:val="00CD55D9"/>
    <w:rsid w:val="00CD5659"/>
    <w:rsid w:val="00CD589E"/>
    <w:rsid w:val="00CD6046"/>
    <w:rsid w:val="00CD6508"/>
    <w:rsid w:val="00CD6637"/>
    <w:rsid w:val="00CD666F"/>
    <w:rsid w:val="00CD6995"/>
    <w:rsid w:val="00CD69B1"/>
    <w:rsid w:val="00CD6B24"/>
    <w:rsid w:val="00CD753E"/>
    <w:rsid w:val="00CD79BB"/>
    <w:rsid w:val="00CE0A41"/>
    <w:rsid w:val="00CE0C75"/>
    <w:rsid w:val="00CE0D51"/>
    <w:rsid w:val="00CE1283"/>
    <w:rsid w:val="00CE172A"/>
    <w:rsid w:val="00CE1E88"/>
    <w:rsid w:val="00CE20DD"/>
    <w:rsid w:val="00CE26E8"/>
    <w:rsid w:val="00CE27EA"/>
    <w:rsid w:val="00CE2A3A"/>
    <w:rsid w:val="00CE2B3B"/>
    <w:rsid w:val="00CE2E70"/>
    <w:rsid w:val="00CE3263"/>
    <w:rsid w:val="00CE33ED"/>
    <w:rsid w:val="00CE35CB"/>
    <w:rsid w:val="00CE363E"/>
    <w:rsid w:val="00CE366B"/>
    <w:rsid w:val="00CE36A6"/>
    <w:rsid w:val="00CE39D2"/>
    <w:rsid w:val="00CE4000"/>
    <w:rsid w:val="00CE42BF"/>
    <w:rsid w:val="00CE4604"/>
    <w:rsid w:val="00CE4BA9"/>
    <w:rsid w:val="00CE556A"/>
    <w:rsid w:val="00CE5766"/>
    <w:rsid w:val="00CE58C3"/>
    <w:rsid w:val="00CE5D23"/>
    <w:rsid w:val="00CE5DFD"/>
    <w:rsid w:val="00CE5E7E"/>
    <w:rsid w:val="00CE5FEA"/>
    <w:rsid w:val="00CE6368"/>
    <w:rsid w:val="00CE65B4"/>
    <w:rsid w:val="00CE6680"/>
    <w:rsid w:val="00CE693E"/>
    <w:rsid w:val="00CE6AD0"/>
    <w:rsid w:val="00CE700A"/>
    <w:rsid w:val="00CE733F"/>
    <w:rsid w:val="00CE740E"/>
    <w:rsid w:val="00CE79E5"/>
    <w:rsid w:val="00CE7BE4"/>
    <w:rsid w:val="00CE7C83"/>
    <w:rsid w:val="00CE7FB6"/>
    <w:rsid w:val="00CF0280"/>
    <w:rsid w:val="00CF0487"/>
    <w:rsid w:val="00CF0903"/>
    <w:rsid w:val="00CF0A2C"/>
    <w:rsid w:val="00CF0F67"/>
    <w:rsid w:val="00CF1032"/>
    <w:rsid w:val="00CF10A3"/>
    <w:rsid w:val="00CF10F6"/>
    <w:rsid w:val="00CF17BB"/>
    <w:rsid w:val="00CF195B"/>
    <w:rsid w:val="00CF19A9"/>
    <w:rsid w:val="00CF1E4C"/>
    <w:rsid w:val="00CF20B3"/>
    <w:rsid w:val="00CF20BD"/>
    <w:rsid w:val="00CF21A9"/>
    <w:rsid w:val="00CF267E"/>
    <w:rsid w:val="00CF2765"/>
    <w:rsid w:val="00CF2986"/>
    <w:rsid w:val="00CF3204"/>
    <w:rsid w:val="00CF32DD"/>
    <w:rsid w:val="00CF3307"/>
    <w:rsid w:val="00CF33E1"/>
    <w:rsid w:val="00CF3482"/>
    <w:rsid w:val="00CF350C"/>
    <w:rsid w:val="00CF35A1"/>
    <w:rsid w:val="00CF3854"/>
    <w:rsid w:val="00CF3934"/>
    <w:rsid w:val="00CF3A73"/>
    <w:rsid w:val="00CF3B23"/>
    <w:rsid w:val="00CF3CF7"/>
    <w:rsid w:val="00CF3E3E"/>
    <w:rsid w:val="00CF416F"/>
    <w:rsid w:val="00CF5063"/>
    <w:rsid w:val="00CF5112"/>
    <w:rsid w:val="00CF522E"/>
    <w:rsid w:val="00CF54BC"/>
    <w:rsid w:val="00CF567C"/>
    <w:rsid w:val="00CF586A"/>
    <w:rsid w:val="00CF59D0"/>
    <w:rsid w:val="00CF5AD6"/>
    <w:rsid w:val="00CF5BD7"/>
    <w:rsid w:val="00CF642E"/>
    <w:rsid w:val="00CF68BC"/>
    <w:rsid w:val="00CF69BB"/>
    <w:rsid w:val="00CF6BA5"/>
    <w:rsid w:val="00CF70B1"/>
    <w:rsid w:val="00CF716D"/>
    <w:rsid w:val="00CF72C1"/>
    <w:rsid w:val="00CF7458"/>
    <w:rsid w:val="00CF7630"/>
    <w:rsid w:val="00D000E1"/>
    <w:rsid w:val="00D006A3"/>
    <w:rsid w:val="00D00861"/>
    <w:rsid w:val="00D0110B"/>
    <w:rsid w:val="00D01160"/>
    <w:rsid w:val="00D014ED"/>
    <w:rsid w:val="00D017E5"/>
    <w:rsid w:val="00D01CF1"/>
    <w:rsid w:val="00D01FAC"/>
    <w:rsid w:val="00D0210D"/>
    <w:rsid w:val="00D02348"/>
    <w:rsid w:val="00D02803"/>
    <w:rsid w:val="00D0293B"/>
    <w:rsid w:val="00D02D71"/>
    <w:rsid w:val="00D03699"/>
    <w:rsid w:val="00D0382D"/>
    <w:rsid w:val="00D03B8E"/>
    <w:rsid w:val="00D03BD7"/>
    <w:rsid w:val="00D041DF"/>
    <w:rsid w:val="00D04202"/>
    <w:rsid w:val="00D045FB"/>
    <w:rsid w:val="00D0464C"/>
    <w:rsid w:val="00D05121"/>
    <w:rsid w:val="00D0529F"/>
    <w:rsid w:val="00D05575"/>
    <w:rsid w:val="00D058E4"/>
    <w:rsid w:val="00D0614C"/>
    <w:rsid w:val="00D06780"/>
    <w:rsid w:val="00D06A60"/>
    <w:rsid w:val="00D06C15"/>
    <w:rsid w:val="00D06D46"/>
    <w:rsid w:val="00D07130"/>
    <w:rsid w:val="00D072F5"/>
    <w:rsid w:val="00D073FE"/>
    <w:rsid w:val="00D0742A"/>
    <w:rsid w:val="00D078BD"/>
    <w:rsid w:val="00D07A07"/>
    <w:rsid w:val="00D07A4D"/>
    <w:rsid w:val="00D07B9A"/>
    <w:rsid w:val="00D07EB7"/>
    <w:rsid w:val="00D10020"/>
    <w:rsid w:val="00D1074E"/>
    <w:rsid w:val="00D10DEF"/>
    <w:rsid w:val="00D1141C"/>
    <w:rsid w:val="00D11616"/>
    <w:rsid w:val="00D11AF7"/>
    <w:rsid w:val="00D12119"/>
    <w:rsid w:val="00D12150"/>
    <w:rsid w:val="00D121B6"/>
    <w:rsid w:val="00D1229B"/>
    <w:rsid w:val="00D122DD"/>
    <w:rsid w:val="00D124C0"/>
    <w:rsid w:val="00D12906"/>
    <w:rsid w:val="00D12958"/>
    <w:rsid w:val="00D129B4"/>
    <w:rsid w:val="00D12E2D"/>
    <w:rsid w:val="00D12F1E"/>
    <w:rsid w:val="00D130DA"/>
    <w:rsid w:val="00D13458"/>
    <w:rsid w:val="00D136E7"/>
    <w:rsid w:val="00D138A1"/>
    <w:rsid w:val="00D1393C"/>
    <w:rsid w:val="00D13C85"/>
    <w:rsid w:val="00D14076"/>
    <w:rsid w:val="00D14380"/>
    <w:rsid w:val="00D14444"/>
    <w:rsid w:val="00D14CBA"/>
    <w:rsid w:val="00D14DFA"/>
    <w:rsid w:val="00D14FA2"/>
    <w:rsid w:val="00D15281"/>
    <w:rsid w:val="00D1580B"/>
    <w:rsid w:val="00D15E79"/>
    <w:rsid w:val="00D16034"/>
    <w:rsid w:val="00D16620"/>
    <w:rsid w:val="00D16686"/>
    <w:rsid w:val="00D167DC"/>
    <w:rsid w:val="00D169F9"/>
    <w:rsid w:val="00D16C46"/>
    <w:rsid w:val="00D16D2E"/>
    <w:rsid w:val="00D16FEC"/>
    <w:rsid w:val="00D16FF1"/>
    <w:rsid w:val="00D179F6"/>
    <w:rsid w:val="00D17EB9"/>
    <w:rsid w:val="00D20835"/>
    <w:rsid w:val="00D20B3E"/>
    <w:rsid w:val="00D20F40"/>
    <w:rsid w:val="00D21048"/>
    <w:rsid w:val="00D2164F"/>
    <w:rsid w:val="00D2177F"/>
    <w:rsid w:val="00D21E50"/>
    <w:rsid w:val="00D226D5"/>
    <w:rsid w:val="00D2293A"/>
    <w:rsid w:val="00D23288"/>
    <w:rsid w:val="00D23340"/>
    <w:rsid w:val="00D234F4"/>
    <w:rsid w:val="00D238F3"/>
    <w:rsid w:val="00D23C20"/>
    <w:rsid w:val="00D2415B"/>
    <w:rsid w:val="00D244AF"/>
    <w:rsid w:val="00D244BF"/>
    <w:rsid w:val="00D24870"/>
    <w:rsid w:val="00D24FB8"/>
    <w:rsid w:val="00D24FF9"/>
    <w:rsid w:val="00D2506B"/>
    <w:rsid w:val="00D25278"/>
    <w:rsid w:val="00D25391"/>
    <w:rsid w:val="00D2544B"/>
    <w:rsid w:val="00D25493"/>
    <w:rsid w:val="00D258D8"/>
    <w:rsid w:val="00D25AFD"/>
    <w:rsid w:val="00D25EB0"/>
    <w:rsid w:val="00D26100"/>
    <w:rsid w:val="00D26339"/>
    <w:rsid w:val="00D2691C"/>
    <w:rsid w:val="00D26DAA"/>
    <w:rsid w:val="00D2704C"/>
    <w:rsid w:val="00D27172"/>
    <w:rsid w:val="00D274EE"/>
    <w:rsid w:val="00D27A44"/>
    <w:rsid w:val="00D30269"/>
    <w:rsid w:val="00D307B0"/>
    <w:rsid w:val="00D307FC"/>
    <w:rsid w:val="00D3087D"/>
    <w:rsid w:val="00D30B63"/>
    <w:rsid w:val="00D30FDA"/>
    <w:rsid w:val="00D3155E"/>
    <w:rsid w:val="00D3183E"/>
    <w:rsid w:val="00D31C43"/>
    <w:rsid w:val="00D31C77"/>
    <w:rsid w:val="00D320E7"/>
    <w:rsid w:val="00D32144"/>
    <w:rsid w:val="00D324A8"/>
    <w:rsid w:val="00D32514"/>
    <w:rsid w:val="00D32560"/>
    <w:rsid w:val="00D32697"/>
    <w:rsid w:val="00D32F25"/>
    <w:rsid w:val="00D33047"/>
    <w:rsid w:val="00D33128"/>
    <w:rsid w:val="00D331AA"/>
    <w:rsid w:val="00D33C5A"/>
    <w:rsid w:val="00D33D06"/>
    <w:rsid w:val="00D33DC7"/>
    <w:rsid w:val="00D33FB8"/>
    <w:rsid w:val="00D340EC"/>
    <w:rsid w:val="00D3442E"/>
    <w:rsid w:val="00D34698"/>
    <w:rsid w:val="00D348EC"/>
    <w:rsid w:val="00D3492F"/>
    <w:rsid w:val="00D3542A"/>
    <w:rsid w:val="00D3544F"/>
    <w:rsid w:val="00D355A7"/>
    <w:rsid w:val="00D359C9"/>
    <w:rsid w:val="00D35D7C"/>
    <w:rsid w:val="00D3646F"/>
    <w:rsid w:val="00D368CE"/>
    <w:rsid w:val="00D369BF"/>
    <w:rsid w:val="00D36C53"/>
    <w:rsid w:val="00D36E1E"/>
    <w:rsid w:val="00D36ECB"/>
    <w:rsid w:val="00D36F71"/>
    <w:rsid w:val="00D37239"/>
    <w:rsid w:val="00D37392"/>
    <w:rsid w:val="00D373CB"/>
    <w:rsid w:val="00D37840"/>
    <w:rsid w:val="00D37882"/>
    <w:rsid w:val="00D3798C"/>
    <w:rsid w:val="00D37FB6"/>
    <w:rsid w:val="00D40946"/>
    <w:rsid w:val="00D409A1"/>
    <w:rsid w:val="00D40AC8"/>
    <w:rsid w:val="00D40B78"/>
    <w:rsid w:val="00D40C78"/>
    <w:rsid w:val="00D40DC3"/>
    <w:rsid w:val="00D40FC0"/>
    <w:rsid w:val="00D417C1"/>
    <w:rsid w:val="00D41906"/>
    <w:rsid w:val="00D41B2A"/>
    <w:rsid w:val="00D42103"/>
    <w:rsid w:val="00D42997"/>
    <w:rsid w:val="00D42F1D"/>
    <w:rsid w:val="00D430EA"/>
    <w:rsid w:val="00D43103"/>
    <w:rsid w:val="00D439EC"/>
    <w:rsid w:val="00D43A7F"/>
    <w:rsid w:val="00D43CC0"/>
    <w:rsid w:val="00D43E25"/>
    <w:rsid w:val="00D43E8F"/>
    <w:rsid w:val="00D4401A"/>
    <w:rsid w:val="00D441F9"/>
    <w:rsid w:val="00D44321"/>
    <w:rsid w:val="00D44A02"/>
    <w:rsid w:val="00D44DEA"/>
    <w:rsid w:val="00D452E3"/>
    <w:rsid w:val="00D45C67"/>
    <w:rsid w:val="00D45D97"/>
    <w:rsid w:val="00D462FB"/>
    <w:rsid w:val="00D4643A"/>
    <w:rsid w:val="00D46474"/>
    <w:rsid w:val="00D46530"/>
    <w:rsid w:val="00D4682C"/>
    <w:rsid w:val="00D46990"/>
    <w:rsid w:val="00D46AA5"/>
    <w:rsid w:val="00D46CA3"/>
    <w:rsid w:val="00D4728F"/>
    <w:rsid w:val="00D478E7"/>
    <w:rsid w:val="00D47D4E"/>
    <w:rsid w:val="00D47E68"/>
    <w:rsid w:val="00D5066C"/>
    <w:rsid w:val="00D50811"/>
    <w:rsid w:val="00D508D8"/>
    <w:rsid w:val="00D50C3D"/>
    <w:rsid w:val="00D50F6C"/>
    <w:rsid w:val="00D5183C"/>
    <w:rsid w:val="00D518A8"/>
    <w:rsid w:val="00D518ED"/>
    <w:rsid w:val="00D51E9F"/>
    <w:rsid w:val="00D51F39"/>
    <w:rsid w:val="00D529CE"/>
    <w:rsid w:val="00D52C92"/>
    <w:rsid w:val="00D52DD2"/>
    <w:rsid w:val="00D53221"/>
    <w:rsid w:val="00D53984"/>
    <w:rsid w:val="00D541AE"/>
    <w:rsid w:val="00D541B4"/>
    <w:rsid w:val="00D545C0"/>
    <w:rsid w:val="00D54957"/>
    <w:rsid w:val="00D54E37"/>
    <w:rsid w:val="00D550F2"/>
    <w:rsid w:val="00D5524F"/>
    <w:rsid w:val="00D55A36"/>
    <w:rsid w:val="00D55E88"/>
    <w:rsid w:val="00D55FC4"/>
    <w:rsid w:val="00D561ED"/>
    <w:rsid w:val="00D5624F"/>
    <w:rsid w:val="00D56293"/>
    <w:rsid w:val="00D562AC"/>
    <w:rsid w:val="00D563D6"/>
    <w:rsid w:val="00D564BB"/>
    <w:rsid w:val="00D568DC"/>
    <w:rsid w:val="00D56997"/>
    <w:rsid w:val="00D57188"/>
    <w:rsid w:val="00D57260"/>
    <w:rsid w:val="00D5744E"/>
    <w:rsid w:val="00D577DC"/>
    <w:rsid w:val="00D57CA1"/>
    <w:rsid w:val="00D57D83"/>
    <w:rsid w:val="00D57F7B"/>
    <w:rsid w:val="00D6027F"/>
    <w:rsid w:val="00D602F6"/>
    <w:rsid w:val="00D60396"/>
    <w:rsid w:val="00D608E4"/>
    <w:rsid w:val="00D60988"/>
    <w:rsid w:val="00D60FD3"/>
    <w:rsid w:val="00D61145"/>
    <w:rsid w:val="00D6139A"/>
    <w:rsid w:val="00D614C7"/>
    <w:rsid w:val="00D615D8"/>
    <w:rsid w:val="00D61B30"/>
    <w:rsid w:val="00D61CD2"/>
    <w:rsid w:val="00D62188"/>
    <w:rsid w:val="00D62675"/>
    <w:rsid w:val="00D631F3"/>
    <w:rsid w:val="00D63414"/>
    <w:rsid w:val="00D63774"/>
    <w:rsid w:val="00D63B04"/>
    <w:rsid w:val="00D63E3E"/>
    <w:rsid w:val="00D63FC7"/>
    <w:rsid w:val="00D6407D"/>
    <w:rsid w:val="00D6426D"/>
    <w:rsid w:val="00D6428B"/>
    <w:rsid w:val="00D6444A"/>
    <w:rsid w:val="00D64A50"/>
    <w:rsid w:val="00D64C92"/>
    <w:rsid w:val="00D64D8B"/>
    <w:rsid w:val="00D65C74"/>
    <w:rsid w:val="00D65D7D"/>
    <w:rsid w:val="00D65EC2"/>
    <w:rsid w:val="00D666FF"/>
    <w:rsid w:val="00D66BA2"/>
    <w:rsid w:val="00D66FEC"/>
    <w:rsid w:val="00D670B2"/>
    <w:rsid w:val="00D670EE"/>
    <w:rsid w:val="00D6710A"/>
    <w:rsid w:val="00D67157"/>
    <w:rsid w:val="00D673D8"/>
    <w:rsid w:val="00D67821"/>
    <w:rsid w:val="00D67A59"/>
    <w:rsid w:val="00D67B23"/>
    <w:rsid w:val="00D701AA"/>
    <w:rsid w:val="00D70496"/>
    <w:rsid w:val="00D70FC2"/>
    <w:rsid w:val="00D710FD"/>
    <w:rsid w:val="00D715CE"/>
    <w:rsid w:val="00D71735"/>
    <w:rsid w:val="00D71C11"/>
    <w:rsid w:val="00D72072"/>
    <w:rsid w:val="00D72207"/>
    <w:rsid w:val="00D7256C"/>
    <w:rsid w:val="00D72596"/>
    <w:rsid w:val="00D7292B"/>
    <w:rsid w:val="00D729A8"/>
    <w:rsid w:val="00D72A7A"/>
    <w:rsid w:val="00D72D68"/>
    <w:rsid w:val="00D735B8"/>
    <w:rsid w:val="00D738B7"/>
    <w:rsid w:val="00D73A69"/>
    <w:rsid w:val="00D73B35"/>
    <w:rsid w:val="00D746F2"/>
    <w:rsid w:val="00D747C9"/>
    <w:rsid w:val="00D74945"/>
    <w:rsid w:val="00D74BC8"/>
    <w:rsid w:val="00D74DA6"/>
    <w:rsid w:val="00D74DC3"/>
    <w:rsid w:val="00D74E6F"/>
    <w:rsid w:val="00D74EBF"/>
    <w:rsid w:val="00D757EC"/>
    <w:rsid w:val="00D76046"/>
    <w:rsid w:val="00D7626F"/>
    <w:rsid w:val="00D76487"/>
    <w:rsid w:val="00D7693A"/>
    <w:rsid w:val="00D76C3A"/>
    <w:rsid w:val="00D76F4A"/>
    <w:rsid w:val="00D7704C"/>
    <w:rsid w:val="00D77301"/>
    <w:rsid w:val="00D77521"/>
    <w:rsid w:val="00D77797"/>
    <w:rsid w:val="00D77AFA"/>
    <w:rsid w:val="00D77CBF"/>
    <w:rsid w:val="00D80246"/>
    <w:rsid w:val="00D8080A"/>
    <w:rsid w:val="00D80882"/>
    <w:rsid w:val="00D80D01"/>
    <w:rsid w:val="00D81107"/>
    <w:rsid w:val="00D8140E"/>
    <w:rsid w:val="00D816E9"/>
    <w:rsid w:val="00D81C9B"/>
    <w:rsid w:val="00D8205E"/>
    <w:rsid w:val="00D82401"/>
    <w:rsid w:val="00D82975"/>
    <w:rsid w:val="00D82BAC"/>
    <w:rsid w:val="00D82DC0"/>
    <w:rsid w:val="00D82E8F"/>
    <w:rsid w:val="00D8319D"/>
    <w:rsid w:val="00D8330D"/>
    <w:rsid w:val="00D83471"/>
    <w:rsid w:val="00D83A9E"/>
    <w:rsid w:val="00D83B65"/>
    <w:rsid w:val="00D84358"/>
    <w:rsid w:val="00D85084"/>
    <w:rsid w:val="00D852A0"/>
    <w:rsid w:val="00D852B4"/>
    <w:rsid w:val="00D85B78"/>
    <w:rsid w:val="00D861BC"/>
    <w:rsid w:val="00D863B1"/>
    <w:rsid w:val="00D86642"/>
    <w:rsid w:val="00D86A29"/>
    <w:rsid w:val="00D86DAC"/>
    <w:rsid w:val="00D86E76"/>
    <w:rsid w:val="00D875A0"/>
    <w:rsid w:val="00D875BD"/>
    <w:rsid w:val="00D8777D"/>
    <w:rsid w:val="00D879A9"/>
    <w:rsid w:val="00D90566"/>
    <w:rsid w:val="00D90775"/>
    <w:rsid w:val="00D90825"/>
    <w:rsid w:val="00D908B0"/>
    <w:rsid w:val="00D90FF6"/>
    <w:rsid w:val="00D91A49"/>
    <w:rsid w:val="00D926EB"/>
    <w:rsid w:val="00D929A0"/>
    <w:rsid w:val="00D93022"/>
    <w:rsid w:val="00D93035"/>
    <w:rsid w:val="00D93058"/>
    <w:rsid w:val="00D931CE"/>
    <w:rsid w:val="00D932C8"/>
    <w:rsid w:val="00D937C8"/>
    <w:rsid w:val="00D939D9"/>
    <w:rsid w:val="00D93B00"/>
    <w:rsid w:val="00D93DBD"/>
    <w:rsid w:val="00D941D7"/>
    <w:rsid w:val="00D94ABF"/>
    <w:rsid w:val="00D95051"/>
    <w:rsid w:val="00D95299"/>
    <w:rsid w:val="00D95AB6"/>
    <w:rsid w:val="00D95AE5"/>
    <w:rsid w:val="00D95B65"/>
    <w:rsid w:val="00D95C44"/>
    <w:rsid w:val="00D95D08"/>
    <w:rsid w:val="00D95DC4"/>
    <w:rsid w:val="00D95F81"/>
    <w:rsid w:val="00D96054"/>
    <w:rsid w:val="00D96278"/>
    <w:rsid w:val="00D96415"/>
    <w:rsid w:val="00D9649C"/>
    <w:rsid w:val="00D9653F"/>
    <w:rsid w:val="00D9684E"/>
    <w:rsid w:val="00D96B4C"/>
    <w:rsid w:val="00D970D8"/>
    <w:rsid w:val="00D9747C"/>
    <w:rsid w:val="00D976D0"/>
    <w:rsid w:val="00D97809"/>
    <w:rsid w:val="00D978F2"/>
    <w:rsid w:val="00D97B66"/>
    <w:rsid w:val="00DA032D"/>
    <w:rsid w:val="00DA0358"/>
    <w:rsid w:val="00DA04D6"/>
    <w:rsid w:val="00DA059F"/>
    <w:rsid w:val="00DA0A2C"/>
    <w:rsid w:val="00DA0AED"/>
    <w:rsid w:val="00DA1103"/>
    <w:rsid w:val="00DA133F"/>
    <w:rsid w:val="00DA14D0"/>
    <w:rsid w:val="00DA16B0"/>
    <w:rsid w:val="00DA1DA8"/>
    <w:rsid w:val="00DA20D8"/>
    <w:rsid w:val="00DA20DE"/>
    <w:rsid w:val="00DA2255"/>
    <w:rsid w:val="00DA2393"/>
    <w:rsid w:val="00DA23D1"/>
    <w:rsid w:val="00DA243F"/>
    <w:rsid w:val="00DA2598"/>
    <w:rsid w:val="00DA25A4"/>
    <w:rsid w:val="00DA2CBD"/>
    <w:rsid w:val="00DA2DE3"/>
    <w:rsid w:val="00DA300A"/>
    <w:rsid w:val="00DA35B4"/>
    <w:rsid w:val="00DA38DD"/>
    <w:rsid w:val="00DA3C43"/>
    <w:rsid w:val="00DA3D14"/>
    <w:rsid w:val="00DA4A53"/>
    <w:rsid w:val="00DA4CD6"/>
    <w:rsid w:val="00DA4E68"/>
    <w:rsid w:val="00DA4F44"/>
    <w:rsid w:val="00DA5011"/>
    <w:rsid w:val="00DA530A"/>
    <w:rsid w:val="00DA55B2"/>
    <w:rsid w:val="00DA5924"/>
    <w:rsid w:val="00DA5B28"/>
    <w:rsid w:val="00DA6120"/>
    <w:rsid w:val="00DA6148"/>
    <w:rsid w:val="00DA63AA"/>
    <w:rsid w:val="00DA63B2"/>
    <w:rsid w:val="00DA63FD"/>
    <w:rsid w:val="00DA77D3"/>
    <w:rsid w:val="00DA7859"/>
    <w:rsid w:val="00DA7A41"/>
    <w:rsid w:val="00DA7F20"/>
    <w:rsid w:val="00DB0128"/>
    <w:rsid w:val="00DB0186"/>
    <w:rsid w:val="00DB0245"/>
    <w:rsid w:val="00DB02B8"/>
    <w:rsid w:val="00DB0BDD"/>
    <w:rsid w:val="00DB120F"/>
    <w:rsid w:val="00DB1368"/>
    <w:rsid w:val="00DB15DB"/>
    <w:rsid w:val="00DB1957"/>
    <w:rsid w:val="00DB2126"/>
    <w:rsid w:val="00DB218B"/>
    <w:rsid w:val="00DB2325"/>
    <w:rsid w:val="00DB2623"/>
    <w:rsid w:val="00DB2AC6"/>
    <w:rsid w:val="00DB308A"/>
    <w:rsid w:val="00DB3091"/>
    <w:rsid w:val="00DB3107"/>
    <w:rsid w:val="00DB32E0"/>
    <w:rsid w:val="00DB3302"/>
    <w:rsid w:val="00DB3406"/>
    <w:rsid w:val="00DB36AC"/>
    <w:rsid w:val="00DB3A9B"/>
    <w:rsid w:val="00DB3DD7"/>
    <w:rsid w:val="00DB4154"/>
    <w:rsid w:val="00DB4174"/>
    <w:rsid w:val="00DB4406"/>
    <w:rsid w:val="00DB4656"/>
    <w:rsid w:val="00DB4D00"/>
    <w:rsid w:val="00DB5CCA"/>
    <w:rsid w:val="00DB5FB2"/>
    <w:rsid w:val="00DB6042"/>
    <w:rsid w:val="00DB6262"/>
    <w:rsid w:val="00DB6892"/>
    <w:rsid w:val="00DB6DBB"/>
    <w:rsid w:val="00DB70D2"/>
    <w:rsid w:val="00DB76B3"/>
    <w:rsid w:val="00DC0344"/>
    <w:rsid w:val="00DC06C2"/>
    <w:rsid w:val="00DC0843"/>
    <w:rsid w:val="00DC0892"/>
    <w:rsid w:val="00DC0B67"/>
    <w:rsid w:val="00DC0E65"/>
    <w:rsid w:val="00DC120F"/>
    <w:rsid w:val="00DC13E2"/>
    <w:rsid w:val="00DC151D"/>
    <w:rsid w:val="00DC1582"/>
    <w:rsid w:val="00DC15AA"/>
    <w:rsid w:val="00DC1752"/>
    <w:rsid w:val="00DC1BCA"/>
    <w:rsid w:val="00DC1FD6"/>
    <w:rsid w:val="00DC21AC"/>
    <w:rsid w:val="00DC28AB"/>
    <w:rsid w:val="00DC29EB"/>
    <w:rsid w:val="00DC2A39"/>
    <w:rsid w:val="00DC2B52"/>
    <w:rsid w:val="00DC333A"/>
    <w:rsid w:val="00DC3747"/>
    <w:rsid w:val="00DC3949"/>
    <w:rsid w:val="00DC3B07"/>
    <w:rsid w:val="00DC3CE5"/>
    <w:rsid w:val="00DC3E36"/>
    <w:rsid w:val="00DC3E67"/>
    <w:rsid w:val="00DC3ED8"/>
    <w:rsid w:val="00DC41F7"/>
    <w:rsid w:val="00DC4343"/>
    <w:rsid w:val="00DC4470"/>
    <w:rsid w:val="00DC45FB"/>
    <w:rsid w:val="00DC4647"/>
    <w:rsid w:val="00DC4778"/>
    <w:rsid w:val="00DC4C8E"/>
    <w:rsid w:val="00DC4CB4"/>
    <w:rsid w:val="00DC4FC3"/>
    <w:rsid w:val="00DC5928"/>
    <w:rsid w:val="00DC5985"/>
    <w:rsid w:val="00DC5A65"/>
    <w:rsid w:val="00DC5E9B"/>
    <w:rsid w:val="00DC5EEF"/>
    <w:rsid w:val="00DC6361"/>
    <w:rsid w:val="00DC6460"/>
    <w:rsid w:val="00DC67ED"/>
    <w:rsid w:val="00DC6837"/>
    <w:rsid w:val="00DC69DE"/>
    <w:rsid w:val="00DC6A37"/>
    <w:rsid w:val="00DC6B53"/>
    <w:rsid w:val="00DC6BCE"/>
    <w:rsid w:val="00DC6CB7"/>
    <w:rsid w:val="00DC6FF5"/>
    <w:rsid w:val="00DC7638"/>
    <w:rsid w:val="00DC77A5"/>
    <w:rsid w:val="00DC78FF"/>
    <w:rsid w:val="00DC79B2"/>
    <w:rsid w:val="00DC7C00"/>
    <w:rsid w:val="00DC7ED2"/>
    <w:rsid w:val="00DD0A3B"/>
    <w:rsid w:val="00DD0BBE"/>
    <w:rsid w:val="00DD11DE"/>
    <w:rsid w:val="00DD178F"/>
    <w:rsid w:val="00DD1DDF"/>
    <w:rsid w:val="00DD204A"/>
    <w:rsid w:val="00DD2235"/>
    <w:rsid w:val="00DD2425"/>
    <w:rsid w:val="00DD2472"/>
    <w:rsid w:val="00DD2711"/>
    <w:rsid w:val="00DD2D5A"/>
    <w:rsid w:val="00DD2FA0"/>
    <w:rsid w:val="00DD3320"/>
    <w:rsid w:val="00DD335E"/>
    <w:rsid w:val="00DD34D4"/>
    <w:rsid w:val="00DD3A10"/>
    <w:rsid w:val="00DD3A77"/>
    <w:rsid w:val="00DD3C10"/>
    <w:rsid w:val="00DD4161"/>
    <w:rsid w:val="00DD4399"/>
    <w:rsid w:val="00DD4A8A"/>
    <w:rsid w:val="00DD4ED3"/>
    <w:rsid w:val="00DD4EE5"/>
    <w:rsid w:val="00DD5478"/>
    <w:rsid w:val="00DD54A5"/>
    <w:rsid w:val="00DD55A1"/>
    <w:rsid w:val="00DD5C0E"/>
    <w:rsid w:val="00DD5CDD"/>
    <w:rsid w:val="00DD5D09"/>
    <w:rsid w:val="00DD623F"/>
    <w:rsid w:val="00DD6392"/>
    <w:rsid w:val="00DD6DBA"/>
    <w:rsid w:val="00DD6EF6"/>
    <w:rsid w:val="00DD7039"/>
    <w:rsid w:val="00DD70E0"/>
    <w:rsid w:val="00DD7BBF"/>
    <w:rsid w:val="00DD7E32"/>
    <w:rsid w:val="00DD7ED7"/>
    <w:rsid w:val="00DE03F5"/>
    <w:rsid w:val="00DE0527"/>
    <w:rsid w:val="00DE0632"/>
    <w:rsid w:val="00DE0C45"/>
    <w:rsid w:val="00DE1697"/>
    <w:rsid w:val="00DE1C56"/>
    <w:rsid w:val="00DE1CBA"/>
    <w:rsid w:val="00DE1E49"/>
    <w:rsid w:val="00DE2126"/>
    <w:rsid w:val="00DE24AF"/>
    <w:rsid w:val="00DE27CA"/>
    <w:rsid w:val="00DE2A28"/>
    <w:rsid w:val="00DE2B64"/>
    <w:rsid w:val="00DE2EA9"/>
    <w:rsid w:val="00DE35B6"/>
    <w:rsid w:val="00DE3BB7"/>
    <w:rsid w:val="00DE3EB4"/>
    <w:rsid w:val="00DE3F83"/>
    <w:rsid w:val="00DE4393"/>
    <w:rsid w:val="00DE43E1"/>
    <w:rsid w:val="00DE4B2D"/>
    <w:rsid w:val="00DE4F4F"/>
    <w:rsid w:val="00DE5693"/>
    <w:rsid w:val="00DE5D7D"/>
    <w:rsid w:val="00DE628F"/>
    <w:rsid w:val="00DE66C0"/>
    <w:rsid w:val="00DE6A35"/>
    <w:rsid w:val="00DE6B9F"/>
    <w:rsid w:val="00DE6ECD"/>
    <w:rsid w:val="00DE72B0"/>
    <w:rsid w:val="00DE738A"/>
    <w:rsid w:val="00DE74B1"/>
    <w:rsid w:val="00DE786A"/>
    <w:rsid w:val="00DE7932"/>
    <w:rsid w:val="00DE7D11"/>
    <w:rsid w:val="00DE7E4D"/>
    <w:rsid w:val="00DF0162"/>
    <w:rsid w:val="00DF063D"/>
    <w:rsid w:val="00DF1069"/>
    <w:rsid w:val="00DF1D93"/>
    <w:rsid w:val="00DF1F76"/>
    <w:rsid w:val="00DF2067"/>
    <w:rsid w:val="00DF2189"/>
    <w:rsid w:val="00DF2261"/>
    <w:rsid w:val="00DF2398"/>
    <w:rsid w:val="00DF23A8"/>
    <w:rsid w:val="00DF263D"/>
    <w:rsid w:val="00DF2836"/>
    <w:rsid w:val="00DF2908"/>
    <w:rsid w:val="00DF2946"/>
    <w:rsid w:val="00DF2C38"/>
    <w:rsid w:val="00DF347F"/>
    <w:rsid w:val="00DF357E"/>
    <w:rsid w:val="00DF36E2"/>
    <w:rsid w:val="00DF3B32"/>
    <w:rsid w:val="00DF402F"/>
    <w:rsid w:val="00DF4458"/>
    <w:rsid w:val="00DF4679"/>
    <w:rsid w:val="00DF4809"/>
    <w:rsid w:val="00DF4C99"/>
    <w:rsid w:val="00DF4F17"/>
    <w:rsid w:val="00DF4FD2"/>
    <w:rsid w:val="00DF5076"/>
    <w:rsid w:val="00DF50FC"/>
    <w:rsid w:val="00DF53B8"/>
    <w:rsid w:val="00DF5FAA"/>
    <w:rsid w:val="00DF601B"/>
    <w:rsid w:val="00DF6220"/>
    <w:rsid w:val="00DF6317"/>
    <w:rsid w:val="00DF63C4"/>
    <w:rsid w:val="00DF6AA7"/>
    <w:rsid w:val="00DF6F34"/>
    <w:rsid w:val="00DF719F"/>
    <w:rsid w:val="00DF756E"/>
    <w:rsid w:val="00DF768E"/>
    <w:rsid w:val="00DF77AF"/>
    <w:rsid w:val="00DF7D3A"/>
    <w:rsid w:val="00E00187"/>
    <w:rsid w:val="00E0028A"/>
    <w:rsid w:val="00E004A0"/>
    <w:rsid w:val="00E004AE"/>
    <w:rsid w:val="00E005FC"/>
    <w:rsid w:val="00E005FF"/>
    <w:rsid w:val="00E006B4"/>
    <w:rsid w:val="00E00B43"/>
    <w:rsid w:val="00E00D78"/>
    <w:rsid w:val="00E01176"/>
    <w:rsid w:val="00E016C9"/>
    <w:rsid w:val="00E01D92"/>
    <w:rsid w:val="00E01F54"/>
    <w:rsid w:val="00E023B4"/>
    <w:rsid w:val="00E024EF"/>
    <w:rsid w:val="00E025AC"/>
    <w:rsid w:val="00E02751"/>
    <w:rsid w:val="00E02BC1"/>
    <w:rsid w:val="00E02F31"/>
    <w:rsid w:val="00E0320B"/>
    <w:rsid w:val="00E03218"/>
    <w:rsid w:val="00E033EE"/>
    <w:rsid w:val="00E03533"/>
    <w:rsid w:val="00E0353F"/>
    <w:rsid w:val="00E03CC5"/>
    <w:rsid w:val="00E03EE0"/>
    <w:rsid w:val="00E03F8F"/>
    <w:rsid w:val="00E043D0"/>
    <w:rsid w:val="00E04B51"/>
    <w:rsid w:val="00E04BE5"/>
    <w:rsid w:val="00E04DE8"/>
    <w:rsid w:val="00E05243"/>
    <w:rsid w:val="00E0546F"/>
    <w:rsid w:val="00E05483"/>
    <w:rsid w:val="00E05782"/>
    <w:rsid w:val="00E058CA"/>
    <w:rsid w:val="00E059F6"/>
    <w:rsid w:val="00E05B75"/>
    <w:rsid w:val="00E063BB"/>
    <w:rsid w:val="00E064C8"/>
    <w:rsid w:val="00E06524"/>
    <w:rsid w:val="00E06907"/>
    <w:rsid w:val="00E06CEC"/>
    <w:rsid w:val="00E06D9A"/>
    <w:rsid w:val="00E0788B"/>
    <w:rsid w:val="00E078F9"/>
    <w:rsid w:val="00E07F24"/>
    <w:rsid w:val="00E07FC6"/>
    <w:rsid w:val="00E1028E"/>
    <w:rsid w:val="00E1097A"/>
    <w:rsid w:val="00E10A64"/>
    <w:rsid w:val="00E1129E"/>
    <w:rsid w:val="00E11630"/>
    <w:rsid w:val="00E11734"/>
    <w:rsid w:val="00E11797"/>
    <w:rsid w:val="00E11800"/>
    <w:rsid w:val="00E11B3E"/>
    <w:rsid w:val="00E1235A"/>
    <w:rsid w:val="00E124B5"/>
    <w:rsid w:val="00E126F2"/>
    <w:rsid w:val="00E127F0"/>
    <w:rsid w:val="00E12928"/>
    <w:rsid w:val="00E12C13"/>
    <w:rsid w:val="00E12D28"/>
    <w:rsid w:val="00E1371D"/>
    <w:rsid w:val="00E13AC5"/>
    <w:rsid w:val="00E13F9C"/>
    <w:rsid w:val="00E14385"/>
    <w:rsid w:val="00E14CB1"/>
    <w:rsid w:val="00E14DBE"/>
    <w:rsid w:val="00E14E62"/>
    <w:rsid w:val="00E150F9"/>
    <w:rsid w:val="00E154FB"/>
    <w:rsid w:val="00E15B18"/>
    <w:rsid w:val="00E15DB1"/>
    <w:rsid w:val="00E15DD6"/>
    <w:rsid w:val="00E166D2"/>
    <w:rsid w:val="00E1705D"/>
    <w:rsid w:val="00E171BD"/>
    <w:rsid w:val="00E1753A"/>
    <w:rsid w:val="00E1771B"/>
    <w:rsid w:val="00E17991"/>
    <w:rsid w:val="00E17A24"/>
    <w:rsid w:val="00E2032D"/>
    <w:rsid w:val="00E203C5"/>
    <w:rsid w:val="00E203F0"/>
    <w:rsid w:val="00E204E1"/>
    <w:rsid w:val="00E206C9"/>
    <w:rsid w:val="00E206F7"/>
    <w:rsid w:val="00E20AF4"/>
    <w:rsid w:val="00E20EC0"/>
    <w:rsid w:val="00E210BB"/>
    <w:rsid w:val="00E2160E"/>
    <w:rsid w:val="00E21750"/>
    <w:rsid w:val="00E2188F"/>
    <w:rsid w:val="00E21A76"/>
    <w:rsid w:val="00E21F2D"/>
    <w:rsid w:val="00E22005"/>
    <w:rsid w:val="00E220C2"/>
    <w:rsid w:val="00E22161"/>
    <w:rsid w:val="00E222DA"/>
    <w:rsid w:val="00E223F8"/>
    <w:rsid w:val="00E22EF9"/>
    <w:rsid w:val="00E22F3A"/>
    <w:rsid w:val="00E231AB"/>
    <w:rsid w:val="00E23CD8"/>
    <w:rsid w:val="00E23EA3"/>
    <w:rsid w:val="00E240E9"/>
    <w:rsid w:val="00E24FB6"/>
    <w:rsid w:val="00E251ED"/>
    <w:rsid w:val="00E254A6"/>
    <w:rsid w:val="00E254D9"/>
    <w:rsid w:val="00E25563"/>
    <w:rsid w:val="00E258F2"/>
    <w:rsid w:val="00E25A88"/>
    <w:rsid w:val="00E25C84"/>
    <w:rsid w:val="00E260BD"/>
    <w:rsid w:val="00E26715"/>
    <w:rsid w:val="00E26794"/>
    <w:rsid w:val="00E26B2C"/>
    <w:rsid w:val="00E26FED"/>
    <w:rsid w:val="00E27180"/>
    <w:rsid w:val="00E27B7B"/>
    <w:rsid w:val="00E27B95"/>
    <w:rsid w:val="00E27DB8"/>
    <w:rsid w:val="00E3000D"/>
    <w:rsid w:val="00E30550"/>
    <w:rsid w:val="00E3071B"/>
    <w:rsid w:val="00E30A94"/>
    <w:rsid w:val="00E30BE6"/>
    <w:rsid w:val="00E30C08"/>
    <w:rsid w:val="00E30D44"/>
    <w:rsid w:val="00E312B8"/>
    <w:rsid w:val="00E31875"/>
    <w:rsid w:val="00E31AF2"/>
    <w:rsid w:val="00E31FFE"/>
    <w:rsid w:val="00E3202E"/>
    <w:rsid w:val="00E32791"/>
    <w:rsid w:val="00E32830"/>
    <w:rsid w:val="00E32CC6"/>
    <w:rsid w:val="00E32CF2"/>
    <w:rsid w:val="00E32D45"/>
    <w:rsid w:val="00E32E22"/>
    <w:rsid w:val="00E332D9"/>
    <w:rsid w:val="00E33909"/>
    <w:rsid w:val="00E359E5"/>
    <w:rsid w:val="00E35CA4"/>
    <w:rsid w:val="00E35D39"/>
    <w:rsid w:val="00E35DB5"/>
    <w:rsid w:val="00E36117"/>
    <w:rsid w:val="00E361E4"/>
    <w:rsid w:val="00E36228"/>
    <w:rsid w:val="00E362E1"/>
    <w:rsid w:val="00E363FB"/>
    <w:rsid w:val="00E3641B"/>
    <w:rsid w:val="00E36457"/>
    <w:rsid w:val="00E36762"/>
    <w:rsid w:val="00E36955"/>
    <w:rsid w:val="00E3701A"/>
    <w:rsid w:val="00E3751F"/>
    <w:rsid w:val="00E376C8"/>
    <w:rsid w:val="00E376F3"/>
    <w:rsid w:val="00E3779A"/>
    <w:rsid w:val="00E37D37"/>
    <w:rsid w:val="00E37D78"/>
    <w:rsid w:val="00E37E3A"/>
    <w:rsid w:val="00E37E3D"/>
    <w:rsid w:val="00E37EA7"/>
    <w:rsid w:val="00E37FED"/>
    <w:rsid w:val="00E40002"/>
    <w:rsid w:val="00E40867"/>
    <w:rsid w:val="00E40A09"/>
    <w:rsid w:val="00E40A96"/>
    <w:rsid w:val="00E4162A"/>
    <w:rsid w:val="00E41A22"/>
    <w:rsid w:val="00E41E37"/>
    <w:rsid w:val="00E41E81"/>
    <w:rsid w:val="00E4211B"/>
    <w:rsid w:val="00E424AD"/>
    <w:rsid w:val="00E4252D"/>
    <w:rsid w:val="00E430C8"/>
    <w:rsid w:val="00E430F1"/>
    <w:rsid w:val="00E431B8"/>
    <w:rsid w:val="00E43509"/>
    <w:rsid w:val="00E43702"/>
    <w:rsid w:val="00E43A3B"/>
    <w:rsid w:val="00E43DDC"/>
    <w:rsid w:val="00E441CE"/>
    <w:rsid w:val="00E443DD"/>
    <w:rsid w:val="00E44B05"/>
    <w:rsid w:val="00E44B63"/>
    <w:rsid w:val="00E44C04"/>
    <w:rsid w:val="00E45522"/>
    <w:rsid w:val="00E45FED"/>
    <w:rsid w:val="00E4615F"/>
    <w:rsid w:val="00E46B2C"/>
    <w:rsid w:val="00E471F0"/>
    <w:rsid w:val="00E476DA"/>
    <w:rsid w:val="00E47CDF"/>
    <w:rsid w:val="00E47DCC"/>
    <w:rsid w:val="00E500E6"/>
    <w:rsid w:val="00E5071E"/>
    <w:rsid w:val="00E50A28"/>
    <w:rsid w:val="00E50F84"/>
    <w:rsid w:val="00E5132A"/>
    <w:rsid w:val="00E5182A"/>
    <w:rsid w:val="00E51883"/>
    <w:rsid w:val="00E51930"/>
    <w:rsid w:val="00E51BB2"/>
    <w:rsid w:val="00E51E38"/>
    <w:rsid w:val="00E51E67"/>
    <w:rsid w:val="00E51F91"/>
    <w:rsid w:val="00E521BA"/>
    <w:rsid w:val="00E525E9"/>
    <w:rsid w:val="00E52857"/>
    <w:rsid w:val="00E52E51"/>
    <w:rsid w:val="00E5315E"/>
    <w:rsid w:val="00E531B0"/>
    <w:rsid w:val="00E534A3"/>
    <w:rsid w:val="00E5356A"/>
    <w:rsid w:val="00E5376D"/>
    <w:rsid w:val="00E53C23"/>
    <w:rsid w:val="00E53C89"/>
    <w:rsid w:val="00E53D87"/>
    <w:rsid w:val="00E5407D"/>
    <w:rsid w:val="00E540BE"/>
    <w:rsid w:val="00E54101"/>
    <w:rsid w:val="00E5429C"/>
    <w:rsid w:val="00E54893"/>
    <w:rsid w:val="00E548A2"/>
    <w:rsid w:val="00E54F98"/>
    <w:rsid w:val="00E553D2"/>
    <w:rsid w:val="00E554D6"/>
    <w:rsid w:val="00E5563C"/>
    <w:rsid w:val="00E55715"/>
    <w:rsid w:val="00E55AEA"/>
    <w:rsid w:val="00E56224"/>
    <w:rsid w:val="00E562B9"/>
    <w:rsid w:val="00E56AAD"/>
    <w:rsid w:val="00E56E08"/>
    <w:rsid w:val="00E56E8E"/>
    <w:rsid w:val="00E605FA"/>
    <w:rsid w:val="00E60783"/>
    <w:rsid w:val="00E6079B"/>
    <w:rsid w:val="00E60D12"/>
    <w:rsid w:val="00E60D35"/>
    <w:rsid w:val="00E61326"/>
    <w:rsid w:val="00E615C6"/>
    <w:rsid w:val="00E61756"/>
    <w:rsid w:val="00E61767"/>
    <w:rsid w:val="00E61881"/>
    <w:rsid w:val="00E61D45"/>
    <w:rsid w:val="00E61D5C"/>
    <w:rsid w:val="00E624A3"/>
    <w:rsid w:val="00E625FD"/>
    <w:rsid w:val="00E62913"/>
    <w:rsid w:val="00E62D45"/>
    <w:rsid w:val="00E630CF"/>
    <w:rsid w:val="00E63378"/>
    <w:rsid w:val="00E63964"/>
    <w:rsid w:val="00E63A52"/>
    <w:rsid w:val="00E63ABA"/>
    <w:rsid w:val="00E63F48"/>
    <w:rsid w:val="00E6428C"/>
    <w:rsid w:val="00E6478C"/>
    <w:rsid w:val="00E64A5D"/>
    <w:rsid w:val="00E64C20"/>
    <w:rsid w:val="00E65AC5"/>
    <w:rsid w:val="00E65F8F"/>
    <w:rsid w:val="00E65F9B"/>
    <w:rsid w:val="00E6601C"/>
    <w:rsid w:val="00E66347"/>
    <w:rsid w:val="00E664A4"/>
    <w:rsid w:val="00E66562"/>
    <w:rsid w:val="00E66D76"/>
    <w:rsid w:val="00E66E80"/>
    <w:rsid w:val="00E66EDD"/>
    <w:rsid w:val="00E66F99"/>
    <w:rsid w:val="00E672AC"/>
    <w:rsid w:val="00E67A7A"/>
    <w:rsid w:val="00E67BA0"/>
    <w:rsid w:val="00E67F6C"/>
    <w:rsid w:val="00E703A7"/>
    <w:rsid w:val="00E709F6"/>
    <w:rsid w:val="00E70F11"/>
    <w:rsid w:val="00E70F32"/>
    <w:rsid w:val="00E70F70"/>
    <w:rsid w:val="00E71268"/>
    <w:rsid w:val="00E714BA"/>
    <w:rsid w:val="00E719D4"/>
    <w:rsid w:val="00E71C02"/>
    <w:rsid w:val="00E71CF3"/>
    <w:rsid w:val="00E72480"/>
    <w:rsid w:val="00E724F7"/>
    <w:rsid w:val="00E72772"/>
    <w:rsid w:val="00E72801"/>
    <w:rsid w:val="00E72B9E"/>
    <w:rsid w:val="00E72C4B"/>
    <w:rsid w:val="00E7347C"/>
    <w:rsid w:val="00E735E0"/>
    <w:rsid w:val="00E73BD8"/>
    <w:rsid w:val="00E73C40"/>
    <w:rsid w:val="00E73C60"/>
    <w:rsid w:val="00E73DE9"/>
    <w:rsid w:val="00E73FF2"/>
    <w:rsid w:val="00E74034"/>
    <w:rsid w:val="00E745AF"/>
    <w:rsid w:val="00E746AB"/>
    <w:rsid w:val="00E748B1"/>
    <w:rsid w:val="00E750B9"/>
    <w:rsid w:val="00E7512F"/>
    <w:rsid w:val="00E75A0F"/>
    <w:rsid w:val="00E75ADD"/>
    <w:rsid w:val="00E75AE1"/>
    <w:rsid w:val="00E75C3F"/>
    <w:rsid w:val="00E75C64"/>
    <w:rsid w:val="00E76526"/>
    <w:rsid w:val="00E76825"/>
    <w:rsid w:val="00E76942"/>
    <w:rsid w:val="00E7698A"/>
    <w:rsid w:val="00E76A57"/>
    <w:rsid w:val="00E76FE7"/>
    <w:rsid w:val="00E7759A"/>
    <w:rsid w:val="00E775CD"/>
    <w:rsid w:val="00E77819"/>
    <w:rsid w:val="00E77AC1"/>
    <w:rsid w:val="00E77CD0"/>
    <w:rsid w:val="00E77E49"/>
    <w:rsid w:val="00E77E84"/>
    <w:rsid w:val="00E77FC1"/>
    <w:rsid w:val="00E80329"/>
    <w:rsid w:val="00E8039A"/>
    <w:rsid w:val="00E804AC"/>
    <w:rsid w:val="00E80738"/>
    <w:rsid w:val="00E8095C"/>
    <w:rsid w:val="00E8100F"/>
    <w:rsid w:val="00E815DA"/>
    <w:rsid w:val="00E816A1"/>
    <w:rsid w:val="00E81A6A"/>
    <w:rsid w:val="00E81F79"/>
    <w:rsid w:val="00E82218"/>
    <w:rsid w:val="00E8245A"/>
    <w:rsid w:val="00E824C2"/>
    <w:rsid w:val="00E82D5F"/>
    <w:rsid w:val="00E82DF0"/>
    <w:rsid w:val="00E82F67"/>
    <w:rsid w:val="00E83138"/>
    <w:rsid w:val="00E836E0"/>
    <w:rsid w:val="00E8382B"/>
    <w:rsid w:val="00E83B42"/>
    <w:rsid w:val="00E840FB"/>
    <w:rsid w:val="00E84218"/>
    <w:rsid w:val="00E8446E"/>
    <w:rsid w:val="00E8477F"/>
    <w:rsid w:val="00E84B43"/>
    <w:rsid w:val="00E84B6A"/>
    <w:rsid w:val="00E84C3C"/>
    <w:rsid w:val="00E84C9F"/>
    <w:rsid w:val="00E84DB9"/>
    <w:rsid w:val="00E84E7A"/>
    <w:rsid w:val="00E84ED2"/>
    <w:rsid w:val="00E84FE7"/>
    <w:rsid w:val="00E8501A"/>
    <w:rsid w:val="00E85974"/>
    <w:rsid w:val="00E85BAF"/>
    <w:rsid w:val="00E85BFC"/>
    <w:rsid w:val="00E85D80"/>
    <w:rsid w:val="00E85DA8"/>
    <w:rsid w:val="00E85E04"/>
    <w:rsid w:val="00E85EDB"/>
    <w:rsid w:val="00E8638A"/>
    <w:rsid w:val="00E86FDD"/>
    <w:rsid w:val="00E874C7"/>
    <w:rsid w:val="00E87575"/>
    <w:rsid w:val="00E87AFD"/>
    <w:rsid w:val="00E87F14"/>
    <w:rsid w:val="00E87F2F"/>
    <w:rsid w:val="00E90287"/>
    <w:rsid w:val="00E908C7"/>
    <w:rsid w:val="00E9094E"/>
    <w:rsid w:val="00E90986"/>
    <w:rsid w:val="00E91401"/>
    <w:rsid w:val="00E91E67"/>
    <w:rsid w:val="00E920AF"/>
    <w:rsid w:val="00E923A6"/>
    <w:rsid w:val="00E9248C"/>
    <w:rsid w:val="00E92629"/>
    <w:rsid w:val="00E92BF5"/>
    <w:rsid w:val="00E92F6A"/>
    <w:rsid w:val="00E93231"/>
    <w:rsid w:val="00E93248"/>
    <w:rsid w:val="00E93333"/>
    <w:rsid w:val="00E93793"/>
    <w:rsid w:val="00E93827"/>
    <w:rsid w:val="00E94243"/>
    <w:rsid w:val="00E94385"/>
    <w:rsid w:val="00E944F2"/>
    <w:rsid w:val="00E94BA4"/>
    <w:rsid w:val="00E94D34"/>
    <w:rsid w:val="00E94ED8"/>
    <w:rsid w:val="00E95021"/>
    <w:rsid w:val="00E952E6"/>
    <w:rsid w:val="00E95377"/>
    <w:rsid w:val="00E9545F"/>
    <w:rsid w:val="00E95BA3"/>
    <w:rsid w:val="00E96784"/>
    <w:rsid w:val="00E96B8E"/>
    <w:rsid w:val="00E96CB1"/>
    <w:rsid w:val="00E96E00"/>
    <w:rsid w:val="00E96E84"/>
    <w:rsid w:val="00E96F06"/>
    <w:rsid w:val="00E97168"/>
    <w:rsid w:val="00E9752A"/>
    <w:rsid w:val="00E97895"/>
    <w:rsid w:val="00EA02F0"/>
    <w:rsid w:val="00EA0A73"/>
    <w:rsid w:val="00EA0AFE"/>
    <w:rsid w:val="00EA0BE7"/>
    <w:rsid w:val="00EA0E49"/>
    <w:rsid w:val="00EA1073"/>
    <w:rsid w:val="00EA1359"/>
    <w:rsid w:val="00EA1AC7"/>
    <w:rsid w:val="00EA1EB7"/>
    <w:rsid w:val="00EA2074"/>
    <w:rsid w:val="00EA24BD"/>
    <w:rsid w:val="00EA2546"/>
    <w:rsid w:val="00EA2626"/>
    <w:rsid w:val="00EA267E"/>
    <w:rsid w:val="00EA26D3"/>
    <w:rsid w:val="00EA2CB7"/>
    <w:rsid w:val="00EA2E63"/>
    <w:rsid w:val="00EA2E81"/>
    <w:rsid w:val="00EA3121"/>
    <w:rsid w:val="00EA355A"/>
    <w:rsid w:val="00EA3625"/>
    <w:rsid w:val="00EA383B"/>
    <w:rsid w:val="00EA4085"/>
    <w:rsid w:val="00EA4F86"/>
    <w:rsid w:val="00EA51DE"/>
    <w:rsid w:val="00EA594B"/>
    <w:rsid w:val="00EA5BEC"/>
    <w:rsid w:val="00EA617B"/>
    <w:rsid w:val="00EA63CB"/>
    <w:rsid w:val="00EA6941"/>
    <w:rsid w:val="00EA6BD3"/>
    <w:rsid w:val="00EA6E40"/>
    <w:rsid w:val="00EA716D"/>
    <w:rsid w:val="00EA72BD"/>
    <w:rsid w:val="00EA7AAC"/>
    <w:rsid w:val="00EA7CF7"/>
    <w:rsid w:val="00EA7FAB"/>
    <w:rsid w:val="00EB0711"/>
    <w:rsid w:val="00EB0ED2"/>
    <w:rsid w:val="00EB0F58"/>
    <w:rsid w:val="00EB0FDE"/>
    <w:rsid w:val="00EB10C3"/>
    <w:rsid w:val="00EB1408"/>
    <w:rsid w:val="00EB15FC"/>
    <w:rsid w:val="00EB18D9"/>
    <w:rsid w:val="00EB1C28"/>
    <w:rsid w:val="00EB2023"/>
    <w:rsid w:val="00EB2035"/>
    <w:rsid w:val="00EB2483"/>
    <w:rsid w:val="00EB2622"/>
    <w:rsid w:val="00EB280E"/>
    <w:rsid w:val="00EB28F8"/>
    <w:rsid w:val="00EB29E1"/>
    <w:rsid w:val="00EB29FF"/>
    <w:rsid w:val="00EB2B55"/>
    <w:rsid w:val="00EB378D"/>
    <w:rsid w:val="00EB3976"/>
    <w:rsid w:val="00EB3DEB"/>
    <w:rsid w:val="00EB441C"/>
    <w:rsid w:val="00EB46EE"/>
    <w:rsid w:val="00EB46F0"/>
    <w:rsid w:val="00EB4728"/>
    <w:rsid w:val="00EB4832"/>
    <w:rsid w:val="00EB4A99"/>
    <w:rsid w:val="00EB4E9F"/>
    <w:rsid w:val="00EB54A8"/>
    <w:rsid w:val="00EB5BF9"/>
    <w:rsid w:val="00EB5F6C"/>
    <w:rsid w:val="00EB674A"/>
    <w:rsid w:val="00EB68E0"/>
    <w:rsid w:val="00EB6B42"/>
    <w:rsid w:val="00EB6D46"/>
    <w:rsid w:val="00EB723D"/>
    <w:rsid w:val="00EB7385"/>
    <w:rsid w:val="00EC034F"/>
    <w:rsid w:val="00EC0740"/>
    <w:rsid w:val="00EC082E"/>
    <w:rsid w:val="00EC0887"/>
    <w:rsid w:val="00EC0A8F"/>
    <w:rsid w:val="00EC0B34"/>
    <w:rsid w:val="00EC1088"/>
    <w:rsid w:val="00EC168F"/>
    <w:rsid w:val="00EC232C"/>
    <w:rsid w:val="00EC287D"/>
    <w:rsid w:val="00EC2ADB"/>
    <w:rsid w:val="00EC308D"/>
    <w:rsid w:val="00EC3114"/>
    <w:rsid w:val="00EC332A"/>
    <w:rsid w:val="00EC35DA"/>
    <w:rsid w:val="00EC37BB"/>
    <w:rsid w:val="00EC397C"/>
    <w:rsid w:val="00EC3AFB"/>
    <w:rsid w:val="00EC4722"/>
    <w:rsid w:val="00EC4779"/>
    <w:rsid w:val="00EC50F5"/>
    <w:rsid w:val="00EC51C6"/>
    <w:rsid w:val="00EC5A38"/>
    <w:rsid w:val="00EC5AC6"/>
    <w:rsid w:val="00EC5C73"/>
    <w:rsid w:val="00EC5FDC"/>
    <w:rsid w:val="00EC6090"/>
    <w:rsid w:val="00EC62AE"/>
    <w:rsid w:val="00EC6555"/>
    <w:rsid w:val="00EC66B9"/>
    <w:rsid w:val="00EC6A74"/>
    <w:rsid w:val="00EC6B08"/>
    <w:rsid w:val="00EC7430"/>
    <w:rsid w:val="00EC751D"/>
    <w:rsid w:val="00EC7551"/>
    <w:rsid w:val="00EC785B"/>
    <w:rsid w:val="00ED0135"/>
    <w:rsid w:val="00ED0176"/>
    <w:rsid w:val="00ED02DD"/>
    <w:rsid w:val="00ED034D"/>
    <w:rsid w:val="00ED0556"/>
    <w:rsid w:val="00ED0A90"/>
    <w:rsid w:val="00ED0C5C"/>
    <w:rsid w:val="00ED14E3"/>
    <w:rsid w:val="00ED198B"/>
    <w:rsid w:val="00ED19F7"/>
    <w:rsid w:val="00ED230E"/>
    <w:rsid w:val="00ED2E5D"/>
    <w:rsid w:val="00ED3224"/>
    <w:rsid w:val="00ED3416"/>
    <w:rsid w:val="00ED3999"/>
    <w:rsid w:val="00ED3A80"/>
    <w:rsid w:val="00ED3DE8"/>
    <w:rsid w:val="00ED3F9C"/>
    <w:rsid w:val="00ED44BE"/>
    <w:rsid w:val="00ED46E5"/>
    <w:rsid w:val="00ED48DD"/>
    <w:rsid w:val="00ED4A23"/>
    <w:rsid w:val="00ED4C28"/>
    <w:rsid w:val="00ED4E67"/>
    <w:rsid w:val="00ED5442"/>
    <w:rsid w:val="00ED5787"/>
    <w:rsid w:val="00ED5813"/>
    <w:rsid w:val="00ED5B0B"/>
    <w:rsid w:val="00ED5B75"/>
    <w:rsid w:val="00ED5BE0"/>
    <w:rsid w:val="00ED5F45"/>
    <w:rsid w:val="00ED5F82"/>
    <w:rsid w:val="00ED611A"/>
    <w:rsid w:val="00ED66A9"/>
    <w:rsid w:val="00ED68AD"/>
    <w:rsid w:val="00ED6E40"/>
    <w:rsid w:val="00ED6E8F"/>
    <w:rsid w:val="00ED70F6"/>
    <w:rsid w:val="00ED71A4"/>
    <w:rsid w:val="00ED71F8"/>
    <w:rsid w:val="00ED7341"/>
    <w:rsid w:val="00ED786A"/>
    <w:rsid w:val="00ED7D97"/>
    <w:rsid w:val="00ED7FB1"/>
    <w:rsid w:val="00ED7FBB"/>
    <w:rsid w:val="00EE036E"/>
    <w:rsid w:val="00EE0424"/>
    <w:rsid w:val="00EE04A4"/>
    <w:rsid w:val="00EE051A"/>
    <w:rsid w:val="00EE0748"/>
    <w:rsid w:val="00EE0884"/>
    <w:rsid w:val="00EE0903"/>
    <w:rsid w:val="00EE0B0F"/>
    <w:rsid w:val="00EE12AC"/>
    <w:rsid w:val="00EE12F0"/>
    <w:rsid w:val="00EE1613"/>
    <w:rsid w:val="00EE1760"/>
    <w:rsid w:val="00EE1B56"/>
    <w:rsid w:val="00EE1B99"/>
    <w:rsid w:val="00EE1BBB"/>
    <w:rsid w:val="00EE1E69"/>
    <w:rsid w:val="00EE1E8C"/>
    <w:rsid w:val="00EE217E"/>
    <w:rsid w:val="00EE2ADD"/>
    <w:rsid w:val="00EE2BF3"/>
    <w:rsid w:val="00EE2E96"/>
    <w:rsid w:val="00EE3362"/>
    <w:rsid w:val="00EE35FB"/>
    <w:rsid w:val="00EE3731"/>
    <w:rsid w:val="00EE38F0"/>
    <w:rsid w:val="00EE3A28"/>
    <w:rsid w:val="00EE3A9B"/>
    <w:rsid w:val="00EE3AF7"/>
    <w:rsid w:val="00EE3D8C"/>
    <w:rsid w:val="00EE479C"/>
    <w:rsid w:val="00EE4885"/>
    <w:rsid w:val="00EE49F4"/>
    <w:rsid w:val="00EE4C97"/>
    <w:rsid w:val="00EE54FF"/>
    <w:rsid w:val="00EE5539"/>
    <w:rsid w:val="00EE55BE"/>
    <w:rsid w:val="00EE5896"/>
    <w:rsid w:val="00EE5A9A"/>
    <w:rsid w:val="00EE5C36"/>
    <w:rsid w:val="00EE5E15"/>
    <w:rsid w:val="00EE5E82"/>
    <w:rsid w:val="00EE5F83"/>
    <w:rsid w:val="00EE5FA1"/>
    <w:rsid w:val="00EE60B8"/>
    <w:rsid w:val="00EE6142"/>
    <w:rsid w:val="00EE690C"/>
    <w:rsid w:val="00EE69CF"/>
    <w:rsid w:val="00EE6BF2"/>
    <w:rsid w:val="00EE6C98"/>
    <w:rsid w:val="00EE6CE6"/>
    <w:rsid w:val="00EE71B9"/>
    <w:rsid w:val="00EE75F2"/>
    <w:rsid w:val="00EE77A8"/>
    <w:rsid w:val="00EE79DA"/>
    <w:rsid w:val="00EE79F5"/>
    <w:rsid w:val="00EE7D0B"/>
    <w:rsid w:val="00EE7DD3"/>
    <w:rsid w:val="00EF03B6"/>
    <w:rsid w:val="00EF0554"/>
    <w:rsid w:val="00EF0833"/>
    <w:rsid w:val="00EF0A37"/>
    <w:rsid w:val="00EF0EA2"/>
    <w:rsid w:val="00EF0EA9"/>
    <w:rsid w:val="00EF0F82"/>
    <w:rsid w:val="00EF1446"/>
    <w:rsid w:val="00EF19D7"/>
    <w:rsid w:val="00EF1A84"/>
    <w:rsid w:val="00EF1F54"/>
    <w:rsid w:val="00EF2434"/>
    <w:rsid w:val="00EF24B6"/>
    <w:rsid w:val="00EF2B8F"/>
    <w:rsid w:val="00EF2DC3"/>
    <w:rsid w:val="00EF2E2B"/>
    <w:rsid w:val="00EF38AC"/>
    <w:rsid w:val="00EF4129"/>
    <w:rsid w:val="00EF446C"/>
    <w:rsid w:val="00EF4828"/>
    <w:rsid w:val="00EF4A82"/>
    <w:rsid w:val="00EF4B57"/>
    <w:rsid w:val="00EF5007"/>
    <w:rsid w:val="00EF51D7"/>
    <w:rsid w:val="00EF5399"/>
    <w:rsid w:val="00EF5760"/>
    <w:rsid w:val="00EF57AE"/>
    <w:rsid w:val="00EF5A31"/>
    <w:rsid w:val="00EF5EAA"/>
    <w:rsid w:val="00EF61DD"/>
    <w:rsid w:val="00EF6484"/>
    <w:rsid w:val="00EF694B"/>
    <w:rsid w:val="00EF69FB"/>
    <w:rsid w:val="00EF6DED"/>
    <w:rsid w:val="00EF6EBC"/>
    <w:rsid w:val="00EF7406"/>
    <w:rsid w:val="00EF7619"/>
    <w:rsid w:val="00EF78DE"/>
    <w:rsid w:val="00EF793A"/>
    <w:rsid w:val="00EF7954"/>
    <w:rsid w:val="00EF7F30"/>
    <w:rsid w:val="00F00747"/>
    <w:rsid w:val="00F00A30"/>
    <w:rsid w:val="00F00A42"/>
    <w:rsid w:val="00F00BA8"/>
    <w:rsid w:val="00F00E1F"/>
    <w:rsid w:val="00F00F7B"/>
    <w:rsid w:val="00F0109D"/>
    <w:rsid w:val="00F01163"/>
    <w:rsid w:val="00F0167B"/>
    <w:rsid w:val="00F01A13"/>
    <w:rsid w:val="00F01DFD"/>
    <w:rsid w:val="00F0214B"/>
    <w:rsid w:val="00F0223E"/>
    <w:rsid w:val="00F02626"/>
    <w:rsid w:val="00F026CD"/>
    <w:rsid w:val="00F028ED"/>
    <w:rsid w:val="00F029E2"/>
    <w:rsid w:val="00F02A5A"/>
    <w:rsid w:val="00F02F6F"/>
    <w:rsid w:val="00F03061"/>
    <w:rsid w:val="00F030C3"/>
    <w:rsid w:val="00F03512"/>
    <w:rsid w:val="00F0397A"/>
    <w:rsid w:val="00F03B6D"/>
    <w:rsid w:val="00F03D77"/>
    <w:rsid w:val="00F03E15"/>
    <w:rsid w:val="00F03FD6"/>
    <w:rsid w:val="00F041DB"/>
    <w:rsid w:val="00F0512C"/>
    <w:rsid w:val="00F05223"/>
    <w:rsid w:val="00F05AE8"/>
    <w:rsid w:val="00F05D13"/>
    <w:rsid w:val="00F05D39"/>
    <w:rsid w:val="00F06113"/>
    <w:rsid w:val="00F0614F"/>
    <w:rsid w:val="00F061AA"/>
    <w:rsid w:val="00F064EA"/>
    <w:rsid w:val="00F06882"/>
    <w:rsid w:val="00F06C94"/>
    <w:rsid w:val="00F06EE4"/>
    <w:rsid w:val="00F072E1"/>
    <w:rsid w:val="00F07385"/>
    <w:rsid w:val="00F07BC5"/>
    <w:rsid w:val="00F07E3F"/>
    <w:rsid w:val="00F07EF9"/>
    <w:rsid w:val="00F07FA4"/>
    <w:rsid w:val="00F07FE9"/>
    <w:rsid w:val="00F10E2E"/>
    <w:rsid w:val="00F11157"/>
    <w:rsid w:val="00F112BA"/>
    <w:rsid w:val="00F11517"/>
    <w:rsid w:val="00F11579"/>
    <w:rsid w:val="00F11589"/>
    <w:rsid w:val="00F11B0C"/>
    <w:rsid w:val="00F11C35"/>
    <w:rsid w:val="00F11CF8"/>
    <w:rsid w:val="00F11E70"/>
    <w:rsid w:val="00F11F6A"/>
    <w:rsid w:val="00F1219B"/>
    <w:rsid w:val="00F12AF9"/>
    <w:rsid w:val="00F12C8A"/>
    <w:rsid w:val="00F12CFC"/>
    <w:rsid w:val="00F12F46"/>
    <w:rsid w:val="00F12F70"/>
    <w:rsid w:val="00F13371"/>
    <w:rsid w:val="00F13501"/>
    <w:rsid w:val="00F136AB"/>
    <w:rsid w:val="00F13933"/>
    <w:rsid w:val="00F13E0F"/>
    <w:rsid w:val="00F14532"/>
    <w:rsid w:val="00F14544"/>
    <w:rsid w:val="00F148AE"/>
    <w:rsid w:val="00F148BA"/>
    <w:rsid w:val="00F149AA"/>
    <w:rsid w:val="00F14D54"/>
    <w:rsid w:val="00F14EFB"/>
    <w:rsid w:val="00F153FF"/>
    <w:rsid w:val="00F1586A"/>
    <w:rsid w:val="00F158DB"/>
    <w:rsid w:val="00F15A47"/>
    <w:rsid w:val="00F15CE9"/>
    <w:rsid w:val="00F15EF2"/>
    <w:rsid w:val="00F16780"/>
    <w:rsid w:val="00F16858"/>
    <w:rsid w:val="00F16E60"/>
    <w:rsid w:val="00F1749D"/>
    <w:rsid w:val="00F174B0"/>
    <w:rsid w:val="00F174B2"/>
    <w:rsid w:val="00F176FC"/>
    <w:rsid w:val="00F17726"/>
    <w:rsid w:val="00F1773A"/>
    <w:rsid w:val="00F17A61"/>
    <w:rsid w:val="00F17E6B"/>
    <w:rsid w:val="00F20026"/>
    <w:rsid w:val="00F204FC"/>
    <w:rsid w:val="00F205D9"/>
    <w:rsid w:val="00F20712"/>
    <w:rsid w:val="00F209A7"/>
    <w:rsid w:val="00F20E65"/>
    <w:rsid w:val="00F20FD3"/>
    <w:rsid w:val="00F21023"/>
    <w:rsid w:val="00F21854"/>
    <w:rsid w:val="00F21871"/>
    <w:rsid w:val="00F218AE"/>
    <w:rsid w:val="00F218B9"/>
    <w:rsid w:val="00F21A7A"/>
    <w:rsid w:val="00F21AD9"/>
    <w:rsid w:val="00F21BEE"/>
    <w:rsid w:val="00F21E9D"/>
    <w:rsid w:val="00F2240D"/>
    <w:rsid w:val="00F23106"/>
    <w:rsid w:val="00F2317E"/>
    <w:rsid w:val="00F23946"/>
    <w:rsid w:val="00F23D44"/>
    <w:rsid w:val="00F23D91"/>
    <w:rsid w:val="00F24638"/>
    <w:rsid w:val="00F24B3F"/>
    <w:rsid w:val="00F24BB6"/>
    <w:rsid w:val="00F24EA0"/>
    <w:rsid w:val="00F24EF1"/>
    <w:rsid w:val="00F25420"/>
    <w:rsid w:val="00F254C4"/>
    <w:rsid w:val="00F25A71"/>
    <w:rsid w:val="00F25B20"/>
    <w:rsid w:val="00F25B30"/>
    <w:rsid w:val="00F260AA"/>
    <w:rsid w:val="00F269D4"/>
    <w:rsid w:val="00F274CD"/>
    <w:rsid w:val="00F27647"/>
    <w:rsid w:val="00F27F62"/>
    <w:rsid w:val="00F30173"/>
    <w:rsid w:val="00F302A5"/>
    <w:rsid w:val="00F30EA9"/>
    <w:rsid w:val="00F31077"/>
    <w:rsid w:val="00F3108D"/>
    <w:rsid w:val="00F310D8"/>
    <w:rsid w:val="00F314A7"/>
    <w:rsid w:val="00F31508"/>
    <w:rsid w:val="00F318D0"/>
    <w:rsid w:val="00F31BBA"/>
    <w:rsid w:val="00F31C68"/>
    <w:rsid w:val="00F3228A"/>
    <w:rsid w:val="00F32AFA"/>
    <w:rsid w:val="00F32F40"/>
    <w:rsid w:val="00F32FA7"/>
    <w:rsid w:val="00F331A6"/>
    <w:rsid w:val="00F33486"/>
    <w:rsid w:val="00F33613"/>
    <w:rsid w:val="00F3365F"/>
    <w:rsid w:val="00F33696"/>
    <w:rsid w:val="00F3379E"/>
    <w:rsid w:val="00F338AA"/>
    <w:rsid w:val="00F3392E"/>
    <w:rsid w:val="00F33A90"/>
    <w:rsid w:val="00F33F2D"/>
    <w:rsid w:val="00F3407D"/>
    <w:rsid w:val="00F341A6"/>
    <w:rsid w:val="00F342DE"/>
    <w:rsid w:val="00F3447E"/>
    <w:rsid w:val="00F34857"/>
    <w:rsid w:val="00F359E4"/>
    <w:rsid w:val="00F35B5F"/>
    <w:rsid w:val="00F35DBD"/>
    <w:rsid w:val="00F366C1"/>
    <w:rsid w:val="00F36AF8"/>
    <w:rsid w:val="00F36D6D"/>
    <w:rsid w:val="00F37314"/>
    <w:rsid w:val="00F37AB4"/>
    <w:rsid w:val="00F37C07"/>
    <w:rsid w:val="00F37C20"/>
    <w:rsid w:val="00F40744"/>
    <w:rsid w:val="00F40C39"/>
    <w:rsid w:val="00F4179A"/>
    <w:rsid w:val="00F41BDC"/>
    <w:rsid w:val="00F41F6C"/>
    <w:rsid w:val="00F421C0"/>
    <w:rsid w:val="00F4238F"/>
    <w:rsid w:val="00F425E5"/>
    <w:rsid w:val="00F4262B"/>
    <w:rsid w:val="00F42B5F"/>
    <w:rsid w:val="00F42DCB"/>
    <w:rsid w:val="00F42E13"/>
    <w:rsid w:val="00F42E87"/>
    <w:rsid w:val="00F43012"/>
    <w:rsid w:val="00F43148"/>
    <w:rsid w:val="00F43344"/>
    <w:rsid w:val="00F43413"/>
    <w:rsid w:val="00F43E72"/>
    <w:rsid w:val="00F43F71"/>
    <w:rsid w:val="00F43FDE"/>
    <w:rsid w:val="00F44852"/>
    <w:rsid w:val="00F44A96"/>
    <w:rsid w:val="00F44E99"/>
    <w:rsid w:val="00F45339"/>
    <w:rsid w:val="00F453A3"/>
    <w:rsid w:val="00F456F4"/>
    <w:rsid w:val="00F45C87"/>
    <w:rsid w:val="00F46157"/>
    <w:rsid w:val="00F4670D"/>
    <w:rsid w:val="00F467E5"/>
    <w:rsid w:val="00F46B4F"/>
    <w:rsid w:val="00F46CF6"/>
    <w:rsid w:val="00F46D0A"/>
    <w:rsid w:val="00F46FB5"/>
    <w:rsid w:val="00F470F5"/>
    <w:rsid w:val="00F472BC"/>
    <w:rsid w:val="00F474E8"/>
    <w:rsid w:val="00F47B8F"/>
    <w:rsid w:val="00F5000F"/>
    <w:rsid w:val="00F504C6"/>
    <w:rsid w:val="00F504F4"/>
    <w:rsid w:val="00F5055C"/>
    <w:rsid w:val="00F50826"/>
    <w:rsid w:val="00F508D2"/>
    <w:rsid w:val="00F50D09"/>
    <w:rsid w:val="00F51289"/>
    <w:rsid w:val="00F51599"/>
    <w:rsid w:val="00F515A8"/>
    <w:rsid w:val="00F51D03"/>
    <w:rsid w:val="00F5216E"/>
    <w:rsid w:val="00F521A5"/>
    <w:rsid w:val="00F525F5"/>
    <w:rsid w:val="00F52833"/>
    <w:rsid w:val="00F52A5F"/>
    <w:rsid w:val="00F52F69"/>
    <w:rsid w:val="00F5306B"/>
    <w:rsid w:val="00F5379E"/>
    <w:rsid w:val="00F537FE"/>
    <w:rsid w:val="00F53CFD"/>
    <w:rsid w:val="00F54028"/>
    <w:rsid w:val="00F5410B"/>
    <w:rsid w:val="00F54295"/>
    <w:rsid w:val="00F543D2"/>
    <w:rsid w:val="00F545CA"/>
    <w:rsid w:val="00F54606"/>
    <w:rsid w:val="00F54647"/>
    <w:rsid w:val="00F5471B"/>
    <w:rsid w:val="00F54A34"/>
    <w:rsid w:val="00F54CD5"/>
    <w:rsid w:val="00F5513B"/>
    <w:rsid w:val="00F552AC"/>
    <w:rsid w:val="00F55457"/>
    <w:rsid w:val="00F5545E"/>
    <w:rsid w:val="00F554CD"/>
    <w:rsid w:val="00F555E1"/>
    <w:rsid w:val="00F5569E"/>
    <w:rsid w:val="00F55752"/>
    <w:rsid w:val="00F558E8"/>
    <w:rsid w:val="00F55935"/>
    <w:rsid w:val="00F55E62"/>
    <w:rsid w:val="00F5604F"/>
    <w:rsid w:val="00F561D9"/>
    <w:rsid w:val="00F5626A"/>
    <w:rsid w:val="00F564B3"/>
    <w:rsid w:val="00F566D6"/>
    <w:rsid w:val="00F5677D"/>
    <w:rsid w:val="00F56B9A"/>
    <w:rsid w:val="00F572E4"/>
    <w:rsid w:val="00F573EC"/>
    <w:rsid w:val="00F575C3"/>
    <w:rsid w:val="00F576E3"/>
    <w:rsid w:val="00F57B4C"/>
    <w:rsid w:val="00F57D75"/>
    <w:rsid w:val="00F57DCD"/>
    <w:rsid w:val="00F57F0E"/>
    <w:rsid w:val="00F60442"/>
    <w:rsid w:val="00F6044B"/>
    <w:rsid w:val="00F604A9"/>
    <w:rsid w:val="00F604B5"/>
    <w:rsid w:val="00F60BAC"/>
    <w:rsid w:val="00F60BF6"/>
    <w:rsid w:val="00F60D53"/>
    <w:rsid w:val="00F614B3"/>
    <w:rsid w:val="00F614B8"/>
    <w:rsid w:val="00F617DE"/>
    <w:rsid w:val="00F61A2C"/>
    <w:rsid w:val="00F61A2F"/>
    <w:rsid w:val="00F61BB8"/>
    <w:rsid w:val="00F61CB1"/>
    <w:rsid w:val="00F6216E"/>
    <w:rsid w:val="00F621D3"/>
    <w:rsid w:val="00F62552"/>
    <w:rsid w:val="00F625D3"/>
    <w:rsid w:val="00F625FD"/>
    <w:rsid w:val="00F626CF"/>
    <w:rsid w:val="00F629F8"/>
    <w:rsid w:val="00F62D1E"/>
    <w:rsid w:val="00F62DB5"/>
    <w:rsid w:val="00F62E63"/>
    <w:rsid w:val="00F62F94"/>
    <w:rsid w:val="00F633E7"/>
    <w:rsid w:val="00F63699"/>
    <w:rsid w:val="00F63B30"/>
    <w:rsid w:val="00F640DA"/>
    <w:rsid w:val="00F64428"/>
    <w:rsid w:val="00F644DF"/>
    <w:rsid w:val="00F64EC3"/>
    <w:rsid w:val="00F65091"/>
    <w:rsid w:val="00F650AD"/>
    <w:rsid w:val="00F651C1"/>
    <w:rsid w:val="00F65252"/>
    <w:rsid w:val="00F65CC3"/>
    <w:rsid w:val="00F662AA"/>
    <w:rsid w:val="00F6691B"/>
    <w:rsid w:val="00F66D7D"/>
    <w:rsid w:val="00F6780E"/>
    <w:rsid w:val="00F67842"/>
    <w:rsid w:val="00F67C36"/>
    <w:rsid w:val="00F67C7B"/>
    <w:rsid w:val="00F67DE1"/>
    <w:rsid w:val="00F67DF0"/>
    <w:rsid w:val="00F7023D"/>
    <w:rsid w:val="00F706E1"/>
    <w:rsid w:val="00F7095F"/>
    <w:rsid w:val="00F709CB"/>
    <w:rsid w:val="00F711A0"/>
    <w:rsid w:val="00F71449"/>
    <w:rsid w:val="00F716FC"/>
    <w:rsid w:val="00F71789"/>
    <w:rsid w:val="00F71911"/>
    <w:rsid w:val="00F71A40"/>
    <w:rsid w:val="00F71ADC"/>
    <w:rsid w:val="00F71FDD"/>
    <w:rsid w:val="00F72431"/>
    <w:rsid w:val="00F72515"/>
    <w:rsid w:val="00F7261B"/>
    <w:rsid w:val="00F72774"/>
    <w:rsid w:val="00F72CA5"/>
    <w:rsid w:val="00F72D77"/>
    <w:rsid w:val="00F72DE7"/>
    <w:rsid w:val="00F73637"/>
    <w:rsid w:val="00F7372B"/>
    <w:rsid w:val="00F738F3"/>
    <w:rsid w:val="00F73BBE"/>
    <w:rsid w:val="00F73C53"/>
    <w:rsid w:val="00F73D8D"/>
    <w:rsid w:val="00F73F8E"/>
    <w:rsid w:val="00F73F9B"/>
    <w:rsid w:val="00F74318"/>
    <w:rsid w:val="00F74332"/>
    <w:rsid w:val="00F7438C"/>
    <w:rsid w:val="00F75172"/>
    <w:rsid w:val="00F75264"/>
    <w:rsid w:val="00F7584B"/>
    <w:rsid w:val="00F75A41"/>
    <w:rsid w:val="00F75B15"/>
    <w:rsid w:val="00F75BA3"/>
    <w:rsid w:val="00F75E5A"/>
    <w:rsid w:val="00F76249"/>
    <w:rsid w:val="00F76362"/>
    <w:rsid w:val="00F76652"/>
    <w:rsid w:val="00F77059"/>
    <w:rsid w:val="00F77120"/>
    <w:rsid w:val="00F771A0"/>
    <w:rsid w:val="00F771BF"/>
    <w:rsid w:val="00F77223"/>
    <w:rsid w:val="00F772F2"/>
    <w:rsid w:val="00F77B88"/>
    <w:rsid w:val="00F77BBA"/>
    <w:rsid w:val="00F80412"/>
    <w:rsid w:val="00F80719"/>
    <w:rsid w:val="00F8072F"/>
    <w:rsid w:val="00F80865"/>
    <w:rsid w:val="00F80DC7"/>
    <w:rsid w:val="00F80DD4"/>
    <w:rsid w:val="00F80DE7"/>
    <w:rsid w:val="00F80E44"/>
    <w:rsid w:val="00F80ED1"/>
    <w:rsid w:val="00F80F4B"/>
    <w:rsid w:val="00F80FAF"/>
    <w:rsid w:val="00F815BE"/>
    <w:rsid w:val="00F815E3"/>
    <w:rsid w:val="00F81E29"/>
    <w:rsid w:val="00F81E7B"/>
    <w:rsid w:val="00F820B5"/>
    <w:rsid w:val="00F83096"/>
    <w:rsid w:val="00F830A9"/>
    <w:rsid w:val="00F83264"/>
    <w:rsid w:val="00F83400"/>
    <w:rsid w:val="00F83548"/>
    <w:rsid w:val="00F8354A"/>
    <w:rsid w:val="00F83835"/>
    <w:rsid w:val="00F83F0B"/>
    <w:rsid w:val="00F83F49"/>
    <w:rsid w:val="00F840BA"/>
    <w:rsid w:val="00F843A8"/>
    <w:rsid w:val="00F84506"/>
    <w:rsid w:val="00F8486C"/>
    <w:rsid w:val="00F84C84"/>
    <w:rsid w:val="00F84D14"/>
    <w:rsid w:val="00F84DDF"/>
    <w:rsid w:val="00F8522F"/>
    <w:rsid w:val="00F853AE"/>
    <w:rsid w:val="00F8565B"/>
    <w:rsid w:val="00F85A35"/>
    <w:rsid w:val="00F86358"/>
    <w:rsid w:val="00F863D9"/>
    <w:rsid w:val="00F8699D"/>
    <w:rsid w:val="00F871A3"/>
    <w:rsid w:val="00F87867"/>
    <w:rsid w:val="00F8793E"/>
    <w:rsid w:val="00F879E4"/>
    <w:rsid w:val="00F90058"/>
    <w:rsid w:val="00F90120"/>
    <w:rsid w:val="00F902B0"/>
    <w:rsid w:val="00F910A8"/>
    <w:rsid w:val="00F91374"/>
    <w:rsid w:val="00F9149A"/>
    <w:rsid w:val="00F91B5A"/>
    <w:rsid w:val="00F91BF7"/>
    <w:rsid w:val="00F91EBC"/>
    <w:rsid w:val="00F91FBF"/>
    <w:rsid w:val="00F920A3"/>
    <w:rsid w:val="00F9227E"/>
    <w:rsid w:val="00F924AC"/>
    <w:rsid w:val="00F92F7C"/>
    <w:rsid w:val="00F93708"/>
    <w:rsid w:val="00F93CD3"/>
    <w:rsid w:val="00F93DA7"/>
    <w:rsid w:val="00F94246"/>
    <w:rsid w:val="00F942F9"/>
    <w:rsid w:val="00F944BE"/>
    <w:rsid w:val="00F946AF"/>
    <w:rsid w:val="00F949EB"/>
    <w:rsid w:val="00F94BA4"/>
    <w:rsid w:val="00F94C36"/>
    <w:rsid w:val="00F94FAB"/>
    <w:rsid w:val="00F95533"/>
    <w:rsid w:val="00F955D6"/>
    <w:rsid w:val="00F96055"/>
    <w:rsid w:val="00F9627C"/>
    <w:rsid w:val="00F96416"/>
    <w:rsid w:val="00F96B78"/>
    <w:rsid w:val="00F96C8D"/>
    <w:rsid w:val="00F97112"/>
    <w:rsid w:val="00F97375"/>
    <w:rsid w:val="00F9781C"/>
    <w:rsid w:val="00F97D62"/>
    <w:rsid w:val="00F97F8F"/>
    <w:rsid w:val="00FA07CA"/>
    <w:rsid w:val="00FA0EAB"/>
    <w:rsid w:val="00FA134B"/>
    <w:rsid w:val="00FA1387"/>
    <w:rsid w:val="00FA1390"/>
    <w:rsid w:val="00FA1684"/>
    <w:rsid w:val="00FA1CE9"/>
    <w:rsid w:val="00FA2845"/>
    <w:rsid w:val="00FA2F84"/>
    <w:rsid w:val="00FA30CB"/>
    <w:rsid w:val="00FA3789"/>
    <w:rsid w:val="00FA3A4B"/>
    <w:rsid w:val="00FA418A"/>
    <w:rsid w:val="00FA4216"/>
    <w:rsid w:val="00FA4521"/>
    <w:rsid w:val="00FA4632"/>
    <w:rsid w:val="00FA46BE"/>
    <w:rsid w:val="00FA4973"/>
    <w:rsid w:val="00FA4D9F"/>
    <w:rsid w:val="00FA4DD2"/>
    <w:rsid w:val="00FA50E6"/>
    <w:rsid w:val="00FA5F4A"/>
    <w:rsid w:val="00FA62BF"/>
    <w:rsid w:val="00FA64A9"/>
    <w:rsid w:val="00FA654A"/>
    <w:rsid w:val="00FA672F"/>
    <w:rsid w:val="00FA68C9"/>
    <w:rsid w:val="00FA6A48"/>
    <w:rsid w:val="00FA6BD4"/>
    <w:rsid w:val="00FA6D4B"/>
    <w:rsid w:val="00FA6E00"/>
    <w:rsid w:val="00FA6E71"/>
    <w:rsid w:val="00FA7615"/>
    <w:rsid w:val="00FA7774"/>
    <w:rsid w:val="00FA79E6"/>
    <w:rsid w:val="00FB0299"/>
    <w:rsid w:val="00FB03E3"/>
    <w:rsid w:val="00FB0416"/>
    <w:rsid w:val="00FB0889"/>
    <w:rsid w:val="00FB0AF6"/>
    <w:rsid w:val="00FB1219"/>
    <w:rsid w:val="00FB1257"/>
    <w:rsid w:val="00FB12DA"/>
    <w:rsid w:val="00FB132A"/>
    <w:rsid w:val="00FB15B3"/>
    <w:rsid w:val="00FB164F"/>
    <w:rsid w:val="00FB18F3"/>
    <w:rsid w:val="00FB1912"/>
    <w:rsid w:val="00FB199D"/>
    <w:rsid w:val="00FB1AB4"/>
    <w:rsid w:val="00FB1AD5"/>
    <w:rsid w:val="00FB1B46"/>
    <w:rsid w:val="00FB1DF2"/>
    <w:rsid w:val="00FB22A4"/>
    <w:rsid w:val="00FB25D5"/>
    <w:rsid w:val="00FB260F"/>
    <w:rsid w:val="00FB2A19"/>
    <w:rsid w:val="00FB2ABF"/>
    <w:rsid w:val="00FB2B21"/>
    <w:rsid w:val="00FB2E10"/>
    <w:rsid w:val="00FB382C"/>
    <w:rsid w:val="00FB390C"/>
    <w:rsid w:val="00FB3B22"/>
    <w:rsid w:val="00FB3BD4"/>
    <w:rsid w:val="00FB3BE7"/>
    <w:rsid w:val="00FB3DCA"/>
    <w:rsid w:val="00FB4029"/>
    <w:rsid w:val="00FB44C7"/>
    <w:rsid w:val="00FB45A1"/>
    <w:rsid w:val="00FB4AEF"/>
    <w:rsid w:val="00FB501E"/>
    <w:rsid w:val="00FB503D"/>
    <w:rsid w:val="00FB532B"/>
    <w:rsid w:val="00FB56E8"/>
    <w:rsid w:val="00FB57AA"/>
    <w:rsid w:val="00FB5988"/>
    <w:rsid w:val="00FB5B28"/>
    <w:rsid w:val="00FB5CF5"/>
    <w:rsid w:val="00FB6427"/>
    <w:rsid w:val="00FB668A"/>
    <w:rsid w:val="00FB684A"/>
    <w:rsid w:val="00FB6981"/>
    <w:rsid w:val="00FB6AB2"/>
    <w:rsid w:val="00FB6D00"/>
    <w:rsid w:val="00FC011A"/>
    <w:rsid w:val="00FC09B7"/>
    <w:rsid w:val="00FC0CDE"/>
    <w:rsid w:val="00FC0D2A"/>
    <w:rsid w:val="00FC0ED4"/>
    <w:rsid w:val="00FC0EEA"/>
    <w:rsid w:val="00FC1239"/>
    <w:rsid w:val="00FC17FC"/>
    <w:rsid w:val="00FC229D"/>
    <w:rsid w:val="00FC2821"/>
    <w:rsid w:val="00FC2907"/>
    <w:rsid w:val="00FC29DA"/>
    <w:rsid w:val="00FC3094"/>
    <w:rsid w:val="00FC315F"/>
    <w:rsid w:val="00FC32A1"/>
    <w:rsid w:val="00FC37B6"/>
    <w:rsid w:val="00FC3B33"/>
    <w:rsid w:val="00FC3D7E"/>
    <w:rsid w:val="00FC3E45"/>
    <w:rsid w:val="00FC3FB4"/>
    <w:rsid w:val="00FC41B5"/>
    <w:rsid w:val="00FC4582"/>
    <w:rsid w:val="00FC464F"/>
    <w:rsid w:val="00FC4F54"/>
    <w:rsid w:val="00FC5194"/>
    <w:rsid w:val="00FC53E5"/>
    <w:rsid w:val="00FC5AC0"/>
    <w:rsid w:val="00FC60FC"/>
    <w:rsid w:val="00FC627D"/>
    <w:rsid w:val="00FC6294"/>
    <w:rsid w:val="00FC631F"/>
    <w:rsid w:val="00FC6735"/>
    <w:rsid w:val="00FC67C0"/>
    <w:rsid w:val="00FC6A95"/>
    <w:rsid w:val="00FC6B91"/>
    <w:rsid w:val="00FC73F6"/>
    <w:rsid w:val="00FC78B5"/>
    <w:rsid w:val="00FC7BF4"/>
    <w:rsid w:val="00FC7CB3"/>
    <w:rsid w:val="00FC7EDF"/>
    <w:rsid w:val="00FD0131"/>
    <w:rsid w:val="00FD03EA"/>
    <w:rsid w:val="00FD0A09"/>
    <w:rsid w:val="00FD0A8A"/>
    <w:rsid w:val="00FD0B3B"/>
    <w:rsid w:val="00FD0DF3"/>
    <w:rsid w:val="00FD0E1D"/>
    <w:rsid w:val="00FD120D"/>
    <w:rsid w:val="00FD129C"/>
    <w:rsid w:val="00FD17CA"/>
    <w:rsid w:val="00FD197F"/>
    <w:rsid w:val="00FD2004"/>
    <w:rsid w:val="00FD21CC"/>
    <w:rsid w:val="00FD2588"/>
    <w:rsid w:val="00FD29DE"/>
    <w:rsid w:val="00FD2E11"/>
    <w:rsid w:val="00FD30DF"/>
    <w:rsid w:val="00FD37B9"/>
    <w:rsid w:val="00FD39B2"/>
    <w:rsid w:val="00FD3C8B"/>
    <w:rsid w:val="00FD3DC8"/>
    <w:rsid w:val="00FD401A"/>
    <w:rsid w:val="00FD4379"/>
    <w:rsid w:val="00FD4517"/>
    <w:rsid w:val="00FD4A39"/>
    <w:rsid w:val="00FD4B3F"/>
    <w:rsid w:val="00FD50A9"/>
    <w:rsid w:val="00FD57CB"/>
    <w:rsid w:val="00FD58D5"/>
    <w:rsid w:val="00FD5E4A"/>
    <w:rsid w:val="00FD60BC"/>
    <w:rsid w:val="00FD616C"/>
    <w:rsid w:val="00FD693C"/>
    <w:rsid w:val="00FD69B2"/>
    <w:rsid w:val="00FD6B22"/>
    <w:rsid w:val="00FD7859"/>
    <w:rsid w:val="00FD78A8"/>
    <w:rsid w:val="00FD7B0A"/>
    <w:rsid w:val="00FD7C12"/>
    <w:rsid w:val="00FD7CDD"/>
    <w:rsid w:val="00FE020C"/>
    <w:rsid w:val="00FE065C"/>
    <w:rsid w:val="00FE0A20"/>
    <w:rsid w:val="00FE0B57"/>
    <w:rsid w:val="00FE0B64"/>
    <w:rsid w:val="00FE0D44"/>
    <w:rsid w:val="00FE10B8"/>
    <w:rsid w:val="00FE1B3E"/>
    <w:rsid w:val="00FE1E08"/>
    <w:rsid w:val="00FE1EA6"/>
    <w:rsid w:val="00FE1F8F"/>
    <w:rsid w:val="00FE23B0"/>
    <w:rsid w:val="00FE2B25"/>
    <w:rsid w:val="00FE2B55"/>
    <w:rsid w:val="00FE2BEC"/>
    <w:rsid w:val="00FE2BF4"/>
    <w:rsid w:val="00FE333B"/>
    <w:rsid w:val="00FE33FE"/>
    <w:rsid w:val="00FE34B6"/>
    <w:rsid w:val="00FE3527"/>
    <w:rsid w:val="00FE37BD"/>
    <w:rsid w:val="00FE394A"/>
    <w:rsid w:val="00FE39BC"/>
    <w:rsid w:val="00FE3AF0"/>
    <w:rsid w:val="00FE3C35"/>
    <w:rsid w:val="00FE3F7A"/>
    <w:rsid w:val="00FE4085"/>
    <w:rsid w:val="00FE4320"/>
    <w:rsid w:val="00FE43C6"/>
    <w:rsid w:val="00FE44E0"/>
    <w:rsid w:val="00FE48C7"/>
    <w:rsid w:val="00FE4A57"/>
    <w:rsid w:val="00FE4ACD"/>
    <w:rsid w:val="00FE4AF8"/>
    <w:rsid w:val="00FE4B36"/>
    <w:rsid w:val="00FE4B3B"/>
    <w:rsid w:val="00FE4CFD"/>
    <w:rsid w:val="00FE4FE5"/>
    <w:rsid w:val="00FE53D5"/>
    <w:rsid w:val="00FE56B1"/>
    <w:rsid w:val="00FE5ADA"/>
    <w:rsid w:val="00FE5BE7"/>
    <w:rsid w:val="00FE60A0"/>
    <w:rsid w:val="00FE631F"/>
    <w:rsid w:val="00FE66CC"/>
    <w:rsid w:val="00FE6CD6"/>
    <w:rsid w:val="00FE6D12"/>
    <w:rsid w:val="00FE6D14"/>
    <w:rsid w:val="00FE6E73"/>
    <w:rsid w:val="00FE6E94"/>
    <w:rsid w:val="00FE6F8F"/>
    <w:rsid w:val="00FE6FB3"/>
    <w:rsid w:val="00FE72A6"/>
    <w:rsid w:val="00FE79FC"/>
    <w:rsid w:val="00FE7D61"/>
    <w:rsid w:val="00FE7F8A"/>
    <w:rsid w:val="00FF0600"/>
    <w:rsid w:val="00FF07DC"/>
    <w:rsid w:val="00FF083D"/>
    <w:rsid w:val="00FF0CC3"/>
    <w:rsid w:val="00FF0E27"/>
    <w:rsid w:val="00FF1002"/>
    <w:rsid w:val="00FF11D4"/>
    <w:rsid w:val="00FF122A"/>
    <w:rsid w:val="00FF1727"/>
    <w:rsid w:val="00FF174C"/>
    <w:rsid w:val="00FF1CD2"/>
    <w:rsid w:val="00FF1CFC"/>
    <w:rsid w:val="00FF2317"/>
    <w:rsid w:val="00FF2761"/>
    <w:rsid w:val="00FF2784"/>
    <w:rsid w:val="00FF290F"/>
    <w:rsid w:val="00FF2AD0"/>
    <w:rsid w:val="00FF2BCD"/>
    <w:rsid w:val="00FF2E02"/>
    <w:rsid w:val="00FF2E24"/>
    <w:rsid w:val="00FF3028"/>
    <w:rsid w:val="00FF3207"/>
    <w:rsid w:val="00FF3ADC"/>
    <w:rsid w:val="00FF3F4A"/>
    <w:rsid w:val="00FF428E"/>
    <w:rsid w:val="00FF46E2"/>
    <w:rsid w:val="00FF4A2D"/>
    <w:rsid w:val="00FF4AE1"/>
    <w:rsid w:val="00FF4DBB"/>
    <w:rsid w:val="00FF5053"/>
    <w:rsid w:val="00FF545A"/>
    <w:rsid w:val="00FF5710"/>
    <w:rsid w:val="00FF5771"/>
    <w:rsid w:val="00FF5CFF"/>
    <w:rsid w:val="00FF5D71"/>
    <w:rsid w:val="00FF5E02"/>
    <w:rsid w:val="00FF5EF6"/>
    <w:rsid w:val="00FF6367"/>
    <w:rsid w:val="00FF6D02"/>
    <w:rsid w:val="00FF6D6A"/>
    <w:rsid w:val="00FF6F56"/>
    <w:rsid w:val="00FF7E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5D58F1"/>
  <w15:chartTrackingRefBased/>
  <w15:docId w15:val="{5270C345-B995-4870-B3E6-183997D97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99"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0210D"/>
    <w:rPr>
      <w:sz w:val="24"/>
      <w:szCs w:val="24"/>
    </w:rPr>
  </w:style>
  <w:style w:type="paragraph" w:styleId="Nadpis1">
    <w:name w:val="heading 1"/>
    <w:basedOn w:val="Normlny"/>
    <w:next w:val="Normlny"/>
    <w:link w:val="Nadpis1Char"/>
    <w:qFormat/>
    <w:rsid w:val="00AA18B8"/>
    <w:pPr>
      <w:keepNext/>
      <w:numPr>
        <w:numId w:val="48"/>
      </w:numPr>
      <w:spacing w:before="120"/>
      <w:ind w:left="0"/>
      <w:jc w:val="center"/>
      <w:outlineLvl w:val="0"/>
    </w:pPr>
    <w:rPr>
      <w:sz w:val="44"/>
      <w:szCs w:val="44"/>
    </w:rPr>
  </w:style>
  <w:style w:type="paragraph" w:styleId="Nadpis2">
    <w:name w:val="heading 2"/>
    <w:aliases w:val="Nadpis 2r,Nadpis 2 Char"/>
    <w:basedOn w:val="Normlny"/>
    <w:next w:val="Normlny"/>
    <w:link w:val="Nadpis2Char1"/>
    <w:qFormat/>
    <w:rsid w:val="00AA18B8"/>
    <w:pPr>
      <w:keepNext/>
      <w:numPr>
        <w:ilvl w:val="1"/>
        <w:numId w:val="48"/>
      </w:numPr>
      <w:spacing w:before="120"/>
      <w:jc w:val="center"/>
      <w:outlineLvl w:val="1"/>
    </w:pPr>
    <w:rPr>
      <w:sz w:val="32"/>
      <w:szCs w:val="32"/>
    </w:rPr>
  </w:style>
  <w:style w:type="paragraph" w:styleId="Nadpis3">
    <w:name w:val="heading 3"/>
    <w:aliases w:val="B119Title 3"/>
    <w:basedOn w:val="Normlny"/>
    <w:next w:val="Normlny"/>
    <w:link w:val="Nadpis3Char"/>
    <w:qFormat/>
    <w:rsid w:val="00AA18B8"/>
    <w:pPr>
      <w:keepNext/>
      <w:numPr>
        <w:ilvl w:val="2"/>
        <w:numId w:val="48"/>
      </w:numPr>
      <w:spacing w:before="120"/>
      <w:jc w:val="center"/>
      <w:outlineLvl w:val="2"/>
    </w:pPr>
    <w:rPr>
      <w:b/>
      <w:bCs/>
    </w:rPr>
  </w:style>
  <w:style w:type="paragraph" w:styleId="Nadpis4">
    <w:name w:val="heading 4"/>
    <w:aliases w:val="Char"/>
    <w:basedOn w:val="Normlny"/>
    <w:next w:val="Normlny"/>
    <w:link w:val="Nadpis4Char"/>
    <w:qFormat/>
    <w:rsid w:val="00AA18B8"/>
    <w:pPr>
      <w:keepNext/>
      <w:numPr>
        <w:ilvl w:val="3"/>
        <w:numId w:val="48"/>
      </w:numPr>
      <w:spacing w:before="240" w:after="60"/>
      <w:outlineLvl w:val="3"/>
    </w:pPr>
    <w:rPr>
      <w:b/>
      <w:bCs/>
      <w:sz w:val="28"/>
      <w:szCs w:val="28"/>
    </w:rPr>
  </w:style>
  <w:style w:type="paragraph" w:styleId="Nadpis5">
    <w:name w:val="heading 5"/>
    <w:basedOn w:val="Normlny"/>
    <w:next w:val="Normlny"/>
    <w:link w:val="Nadpis5Char"/>
    <w:qFormat/>
    <w:rsid w:val="00AA18B8"/>
    <w:pPr>
      <w:keepNext/>
      <w:numPr>
        <w:ilvl w:val="4"/>
        <w:numId w:val="48"/>
      </w:numPr>
      <w:spacing w:before="120"/>
      <w:jc w:val="center"/>
      <w:outlineLvl w:val="4"/>
    </w:pPr>
    <w:rPr>
      <w:sz w:val="32"/>
      <w:szCs w:val="32"/>
    </w:rPr>
  </w:style>
  <w:style w:type="paragraph" w:styleId="Nadpis6">
    <w:name w:val="heading 6"/>
    <w:basedOn w:val="Normlny"/>
    <w:next w:val="Normlny"/>
    <w:link w:val="Nadpis6Char"/>
    <w:qFormat/>
    <w:rsid w:val="00AA18B8"/>
    <w:pPr>
      <w:numPr>
        <w:ilvl w:val="5"/>
        <w:numId w:val="48"/>
      </w:numPr>
      <w:spacing w:before="240" w:after="60"/>
      <w:outlineLvl w:val="5"/>
    </w:pPr>
    <w:rPr>
      <w:b/>
      <w:bCs/>
      <w:sz w:val="22"/>
      <w:szCs w:val="22"/>
    </w:rPr>
  </w:style>
  <w:style w:type="paragraph" w:styleId="Nadpis7">
    <w:name w:val="heading 7"/>
    <w:basedOn w:val="Normlny"/>
    <w:next w:val="Normlny"/>
    <w:link w:val="Nadpis7Char"/>
    <w:qFormat/>
    <w:rsid w:val="00AA18B8"/>
    <w:pPr>
      <w:numPr>
        <w:ilvl w:val="6"/>
        <w:numId w:val="48"/>
      </w:numPr>
      <w:spacing w:before="240" w:after="60"/>
      <w:outlineLvl w:val="6"/>
    </w:pPr>
  </w:style>
  <w:style w:type="paragraph" w:styleId="Nadpis8">
    <w:name w:val="heading 8"/>
    <w:basedOn w:val="Normlny"/>
    <w:next w:val="Normlny"/>
    <w:link w:val="Nadpis8Char"/>
    <w:qFormat/>
    <w:rsid w:val="00AA18B8"/>
    <w:pPr>
      <w:numPr>
        <w:ilvl w:val="7"/>
        <w:numId w:val="48"/>
      </w:numPr>
      <w:spacing w:before="240" w:after="60"/>
      <w:outlineLvl w:val="7"/>
    </w:pPr>
    <w:rPr>
      <w:i/>
      <w:iCs/>
    </w:rPr>
  </w:style>
  <w:style w:type="paragraph" w:styleId="Nadpis9">
    <w:name w:val="heading 9"/>
    <w:basedOn w:val="Normlny"/>
    <w:next w:val="Normlny"/>
    <w:link w:val="Nadpis9Char"/>
    <w:qFormat/>
    <w:rsid w:val="00AA18B8"/>
    <w:pPr>
      <w:numPr>
        <w:ilvl w:val="8"/>
        <w:numId w:val="48"/>
      </w:numPr>
      <w:spacing w:before="240" w:after="60"/>
      <w:outlineLvl w:val="8"/>
    </w:pPr>
    <w:rPr>
      <w:rFonts w:ascii="Arial" w:hAnsi="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3400F3"/>
    <w:rPr>
      <w:sz w:val="44"/>
      <w:szCs w:val="44"/>
    </w:rPr>
  </w:style>
  <w:style w:type="character" w:customStyle="1" w:styleId="Nadpis2Char1">
    <w:name w:val="Nadpis 2 Char1"/>
    <w:aliases w:val="Nadpis 2r Char,Nadpis 2 Char Char"/>
    <w:link w:val="Nadpis2"/>
    <w:locked/>
    <w:rsid w:val="000736FC"/>
    <w:rPr>
      <w:sz w:val="32"/>
      <w:szCs w:val="32"/>
    </w:rPr>
  </w:style>
  <w:style w:type="character" w:customStyle="1" w:styleId="Nadpis3Char">
    <w:name w:val="Nadpis 3 Char"/>
    <w:aliases w:val="B119Title 3 Char"/>
    <w:link w:val="Nadpis3"/>
    <w:locked/>
    <w:rsid w:val="00733BDA"/>
    <w:rPr>
      <w:b/>
      <w:bCs/>
      <w:sz w:val="24"/>
      <w:szCs w:val="24"/>
    </w:rPr>
  </w:style>
  <w:style w:type="character" w:customStyle="1" w:styleId="Nadpis4Char">
    <w:name w:val="Nadpis 4 Char"/>
    <w:aliases w:val="Char Char"/>
    <w:link w:val="Nadpis4"/>
    <w:locked/>
    <w:rsid w:val="00997538"/>
    <w:rPr>
      <w:b/>
      <w:bCs/>
      <w:sz w:val="28"/>
      <w:szCs w:val="28"/>
    </w:rPr>
  </w:style>
  <w:style w:type="character" w:customStyle="1" w:styleId="Nadpis5Char">
    <w:name w:val="Nadpis 5 Char"/>
    <w:link w:val="Nadpis5"/>
    <w:rsid w:val="00BD530F"/>
    <w:rPr>
      <w:sz w:val="32"/>
      <w:szCs w:val="32"/>
    </w:rPr>
  </w:style>
  <w:style w:type="character" w:customStyle="1" w:styleId="Nadpis6Char">
    <w:name w:val="Nadpis 6 Char"/>
    <w:link w:val="Nadpis6"/>
    <w:rsid w:val="00BD530F"/>
    <w:rPr>
      <w:b/>
      <w:bCs/>
      <w:sz w:val="22"/>
      <w:szCs w:val="22"/>
    </w:rPr>
  </w:style>
  <w:style w:type="character" w:customStyle="1" w:styleId="Nadpis7Char">
    <w:name w:val="Nadpis 7 Char"/>
    <w:link w:val="Nadpis7"/>
    <w:locked/>
    <w:rsid w:val="00C24F5A"/>
    <w:rPr>
      <w:sz w:val="24"/>
      <w:szCs w:val="24"/>
    </w:rPr>
  </w:style>
  <w:style w:type="character" w:customStyle="1" w:styleId="Nadpis8Char">
    <w:name w:val="Nadpis 8 Char"/>
    <w:link w:val="Nadpis8"/>
    <w:locked/>
    <w:rsid w:val="00EF2B8F"/>
    <w:rPr>
      <w:i/>
      <w:iCs/>
      <w:sz w:val="24"/>
      <w:szCs w:val="24"/>
    </w:rPr>
  </w:style>
  <w:style w:type="character" w:customStyle="1" w:styleId="Nadpis9Char">
    <w:name w:val="Nadpis 9 Char"/>
    <w:link w:val="Nadpis9"/>
    <w:rsid w:val="00BD530F"/>
    <w:rPr>
      <w:rFonts w:ascii="Arial" w:hAnsi="Arial"/>
      <w:sz w:val="22"/>
      <w:szCs w:val="22"/>
    </w:rPr>
  </w:style>
  <w:style w:type="character" w:customStyle="1" w:styleId="nadpismaly">
    <w:name w:val="nadpis_maly"/>
    <w:basedOn w:val="Predvolenpsmoodseku"/>
    <w:rsid w:val="00AA18B8"/>
  </w:style>
  <w:style w:type="character" w:customStyle="1" w:styleId="menu">
    <w:name w:val="menu"/>
    <w:basedOn w:val="Predvolenpsmoodseku"/>
    <w:rsid w:val="00AA18B8"/>
  </w:style>
  <w:style w:type="character" w:customStyle="1" w:styleId="Siln1">
    <w:name w:val="Silný1"/>
    <w:rsid w:val="00AA18B8"/>
    <w:rPr>
      <w:b/>
    </w:rPr>
  </w:style>
  <w:style w:type="character" w:styleId="Vrazn">
    <w:name w:val="Strong"/>
    <w:uiPriority w:val="22"/>
    <w:qFormat/>
    <w:rsid w:val="00AA18B8"/>
    <w:rPr>
      <w:b/>
      <w:bCs/>
    </w:rPr>
  </w:style>
  <w:style w:type="paragraph" w:styleId="Zarkazkladnhotextu">
    <w:name w:val="Body Text Indent"/>
    <w:basedOn w:val="Normlny"/>
    <w:link w:val="ZarkazkladnhotextuChar"/>
    <w:rsid w:val="00AA18B8"/>
    <w:pPr>
      <w:spacing w:before="120"/>
      <w:jc w:val="center"/>
    </w:pPr>
  </w:style>
  <w:style w:type="character" w:customStyle="1" w:styleId="ZarkazkladnhotextuChar">
    <w:name w:val="Zarážka základného textu Char"/>
    <w:link w:val="Zarkazkladnhotextu"/>
    <w:rsid w:val="00BD530F"/>
    <w:rPr>
      <w:sz w:val="24"/>
      <w:szCs w:val="24"/>
    </w:rPr>
  </w:style>
  <w:style w:type="paragraph" w:styleId="Oznaitext">
    <w:name w:val="Block Text"/>
    <w:basedOn w:val="Normlny"/>
    <w:uiPriority w:val="99"/>
    <w:rsid w:val="00AA18B8"/>
    <w:pPr>
      <w:ind w:left="240" w:right="5322" w:hanging="240"/>
      <w:jc w:val="both"/>
    </w:pPr>
  </w:style>
  <w:style w:type="paragraph" w:customStyle="1" w:styleId="Normlnywebov1">
    <w:name w:val="Normálny (webový)1"/>
    <w:basedOn w:val="Normlny"/>
    <w:uiPriority w:val="99"/>
    <w:rsid w:val="00AA18B8"/>
    <w:pPr>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A18B8"/>
    <w:pPr>
      <w:overflowPunct w:val="0"/>
      <w:autoSpaceDE w:val="0"/>
      <w:autoSpaceDN w:val="0"/>
      <w:adjustRightInd w:val="0"/>
      <w:spacing w:before="100" w:after="100"/>
      <w:ind w:left="360" w:right="360"/>
      <w:textAlignment w:val="baseline"/>
    </w:pPr>
  </w:style>
  <w:style w:type="paragraph" w:styleId="Zkladntext2">
    <w:name w:val="Body Text 2"/>
    <w:basedOn w:val="Normlny"/>
    <w:link w:val="Zkladntext2Char"/>
    <w:uiPriority w:val="99"/>
    <w:rsid w:val="00AA18B8"/>
    <w:pPr>
      <w:spacing w:after="120" w:line="480" w:lineRule="auto"/>
    </w:pPr>
    <w:rPr>
      <w:lang w:eastAsia="cs-CZ"/>
    </w:rPr>
  </w:style>
  <w:style w:type="character" w:customStyle="1" w:styleId="Zkladntext2Char">
    <w:name w:val="Základný text 2 Char"/>
    <w:link w:val="Zkladntext2"/>
    <w:uiPriority w:val="99"/>
    <w:locked/>
    <w:rsid w:val="003400F3"/>
    <w:rPr>
      <w:sz w:val="24"/>
      <w:szCs w:val="24"/>
      <w:lang w:val="sk-SK" w:eastAsia="cs-CZ" w:bidi="ar-SA"/>
    </w:rPr>
  </w:style>
  <w:style w:type="character" w:styleId="Zvraznenie">
    <w:name w:val="Emphasis"/>
    <w:uiPriority w:val="20"/>
    <w:qFormat/>
    <w:rsid w:val="00AA18B8"/>
    <w:rPr>
      <w:i/>
      <w:iCs/>
    </w:rPr>
  </w:style>
  <w:style w:type="paragraph" w:styleId="Zarkazkladnhotextu3">
    <w:name w:val="Body Text Indent 3"/>
    <w:basedOn w:val="Normlny"/>
    <w:link w:val="Zarkazkladnhotextu3Char"/>
    <w:uiPriority w:val="99"/>
    <w:rsid w:val="00AA18B8"/>
    <w:pPr>
      <w:spacing w:before="120"/>
      <w:ind w:left="960" w:hanging="567"/>
      <w:jc w:val="both"/>
    </w:pPr>
  </w:style>
  <w:style w:type="character" w:customStyle="1" w:styleId="Zarkazkladnhotextu3Char">
    <w:name w:val="Zarážka základného textu 3 Char"/>
    <w:link w:val="Zarkazkladnhotextu3"/>
    <w:uiPriority w:val="99"/>
    <w:locked/>
    <w:rsid w:val="00997538"/>
    <w:rPr>
      <w:sz w:val="24"/>
      <w:szCs w:val="24"/>
      <w:lang w:val="sk-SK" w:eastAsia="sk-SK" w:bidi="ar-SA"/>
    </w:rPr>
  </w:style>
  <w:style w:type="paragraph" w:styleId="Zkladntext">
    <w:name w:val="Body Text"/>
    <w:basedOn w:val="Normlny"/>
    <w:link w:val="ZkladntextChar"/>
    <w:uiPriority w:val="99"/>
    <w:rsid w:val="00AA18B8"/>
    <w:pPr>
      <w:jc w:val="both"/>
    </w:pPr>
  </w:style>
  <w:style w:type="character" w:customStyle="1" w:styleId="ZkladntextChar">
    <w:name w:val="Základný text Char"/>
    <w:link w:val="Zkladntext"/>
    <w:uiPriority w:val="99"/>
    <w:rsid w:val="00B9375F"/>
    <w:rPr>
      <w:sz w:val="24"/>
      <w:szCs w:val="24"/>
      <w:lang w:val="sk-SK" w:eastAsia="sk-SK" w:bidi="ar-SA"/>
    </w:rPr>
  </w:style>
  <w:style w:type="paragraph" w:styleId="Pta">
    <w:name w:val="footer"/>
    <w:basedOn w:val="Normlny"/>
    <w:link w:val="PtaChar"/>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PtaChar">
    <w:name w:val="Päta Char"/>
    <w:link w:val="Pta"/>
    <w:uiPriority w:val="99"/>
    <w:locked/>
    <w:rsid w:val="00733BDA"/>
    <w:rPr>
      <w:lang w:val="sk-SK" w:eastAsia="sk-SK" w:bidi="ar-SA"/>
    </w:rPr>
  </w:style>
  <w:style w:type="paragraph" w:customStyle="1" w:styleId="Styl1">
    <w:name w:val="Styl1"/>
    <w:basedOn w:val="Normlny"/>
    <w:rsid w:val="00AA18B8"/>
    <w:pPr>
      <w:jc w:val="both"/>
    </w:pPr>
    <w:rPr>
      <w:rFonts w:ascii="Arial" w:hAnsi="Arial" w:cs="Arial"/>
      <w:lang w:eastAsia="cs-CZ"/>
    </w:rPr>
  </w:style>
  <w:style w:type="paragraph" w:styleId="Zarkazkladnhotextu2">
    <w:name w:val="Body Text Indent 2"/>
    <w:basedOn w:val="Normlny"/>
    <w:link w:val="Zarkazkladnhotextu2Char"/>
    <w:uiPriority w:val="99"/>
    <w:rsid w:val="00AA18B8"/>
    <w:pPr>
      <w:tabs>
        <w:tab w:val="left" w:pos="5812"/>
      </w:tabs>
      <w:ind w:left="840"/>
      <w:jc w:val="both"/>
    </w:pPr>
  </w:style>
  <w:style w:type="character" w:customStyle="1" w:styleId="Zarkazkladnhotextu2Char">
    <w:name w:val="Zarážka základného textu 2 Char"/>
    <w:link w:val="Zarkazkladnhotextu2"/>
    <w:uiPriority w:val="99"/>
    <w:locked/>
    <w:rsid w:val="00866F55"/>
    <w:rPr>
      <w:sz w:val="24"/>
      <w:szCs w:val="24"/>
      <w:lang w:val="sk-SK" w:eastAsia="sk-SK" w:bidi="ar-SA"/>
    </w:rPr>
  </w:style>
  <w:style w:type="paragraph" w:styleId="Hlavika">
    <w:name w:val="header"/>
    <w:basedOn w:val="Normlny"/>
    <w:link w:val="HlavikaChar1"/>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HlavikaChar1">
    <w:name w:val="Hlavička Char1"/>
    <w:link w:val="Hlavika"/>
    <w:locked/>
    <w:rsid w:val="00EF2B8F"/>
    <w:rPr>
      <w:lang w:val="sk-SK" w:eastAsia="sk-SK" w:bidi="ar-SA"/>
    </w:rPr>
  </w:style>
  <w:style w:type="character" w:styleId="slostrany">
    <w:name w:val="page number"/>
    <w:basedOn w:val="Predvolenpsmoodseku"/>
    <w:rsid w:val="00AA18B8"/>
  </w:style>
  <w:style w:type="paragraph" w:styleId="Zkladntext3">
    <w:name w:val="Body Text 3"/>
    <w:basedOn w:val="Normlny"/>
    <w:link w:val="Zkladntext3Char"/>
    <w:rsid w:val="00AA18B8"/>
    <w:pPr>
      <w:jc w:val="center"/>
    </w:pPr>
    <w:rPr>
      <w:b/>
      <w:bCs/>
      <w:sz w:val="36"/>
    </w:rPr>
  </w:style>
  <w:style w:type="character" w:customStyle="1" w:styleId="Zkladntext3Char">
    <w:name w:val="Základný text 3 Char"/>
    <w:link w:val="Zkladntext3"/>
    <w:locked/>
    <w:rsid w:val="00B20198"/>
    <w:rPr>
      <w:b/>
      <w:bCs/>
      <w:sz w:val="36"/>
      <w:szCs w:val="24"/>
      <w:lang w:val="sk-SK" w:eastAsia="sk-SK" w:bidi="ar-SA"/>
    </w:rPr>
  </w:style>
  <w:style w:type="paragraph" w:styleId="Nzov">
    <w:name w:val="Title"/>
    <w:basedOn w:val="Normlny"/>
    <w:link w:val="NzovChar"/>
    <w:uiPriority w:val="10"/>
    <w:qFormat/>
    <w:rsid w:val="00AA18B8"/>
    <w:pPr>
      <w:jc w:val="center"/>
    </w:pPr>
    <w:rPr>
      <w:b/>
      <w:bCs/>
      <w:sz w:val="32"/>
    </w:rPr>
  </w:style>
  <w:style w:type="character" w:customStyle="1" w:styleId="NzovChar">
    <w:name w:val="Názov Char"/>
    <w:link w:val="Nzov"/>
    <w:uiPriority w:val="10"/>
    <w:rsid w:val="00BD530F"/>
    <w:rPr>
      <w:b/>
      <w:bCs/>
      <w:sz w:val="32"/>
      <w:szCs w:val="24"/>
    </w:rPr>
  </w:style>
  <w:style w:type="character" w:styleId="Hypertextovprepojenie">
    <w:name w:val="Hyperlink"/>
    <w:uiPriority w:val="99"/>
    <w:rsid w:val="00AA18B8"/>
    <w:rPr>
      <w:color w:val="0000FF"/>
      <w:u w:val="single"/>
    </w:rPr>
  </w:style>
  <w:style w:type="paragraph" w:styleId="slovanzoznam4">
    <w:name w:val="List Number 4"/>
    <w:basedOn w:val="slovanzoznam"/>
    <w:uiPriority w:val="99"/>
    <w:rsid w:val="00AA18B8"/>
    <w:pPr>
      <w:keepLines/>
      <w:tabs>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uiPriority w:val="99"/>
    <w:rsid w:val="00AA18B8"/>
    <w:pPr>
      <w:ind w:left="720" w:hanging="360"/>
    </w:pPr>
  </w:style>
  <w:style w:type="paragraph" w:customStyle="1" w:styleId="Zkladntext21">
    <w:name w:val="Základný text 21"/>
    <w:basedOn w:val="Normlny"/>
    <w:rsid w:val="00AA18B8"/>
    <w:pPr>
      <w:overflowPunct w:val="0"/>
      <w:autoSpaceDE w:val="0"/>
      <w:autoSpaceDN w:val="0"/>
      <w:adjustRightInd w:val="0"/>
      <w:jc w:val="both"/>
      <w:textAlignment w:val="baseline"/>
    </w:pPr>
    <w:rPr>
      <w:color w:val="0000FF"/>
      <w:szCs w:val="20"/>
    </w:rPr>
  </w:style>
  <w:style w:type="character" w:styleId="PouitHypertextovPrepojenie">
    <w:name w:val="FollowedHyperlink"/>
    <w:uiPriority w:val="99"/>
    <w:rsid w:val="00AA18B8"/>
    <w:rPr>
      <w:color w:val="800080"/>
      <w:u w:val="single"/>
    </w:rPr>
  </w:style>
  <w:style w:type="paragraph" w:customStyle="1" w:styleId="JASPInormlny">
    <w:name w:val="JASPI normálny"/>
    <w:basedOn w:val="Normlny"/>
    <w:rsid w:val="00AA18B8"/>
    <w:pPr>
      <w:jc w:val="both"/>
    </w:pPr>
    <w:rPr>
      <w:lang w:eastAsia="cs-CZ"/>
    </w:rPr>
  </w:style>
  <w:style w:type="paragraph" w:styleId="Textpoznmkypodiarou">
    <w:name w:val="footnote text"/>
    <w:basedOn w:val="Normlny"/>
    <w:link w:val="TextpoznmkypodiarouChar"/>
    <w:uiPriority w:val="99"/>
    <w:semiHidden/>
    <w:rsid w:val="00AA18B8"/>
    <w:rPr>
      <w:sz w:val="20"/>
      <w:szCs w:val="20"/>
      <w:lang w:eastAsia="cs-CZ"/>
    </w:rPr>
  </w:style>
  <w:style w:type="character" w:customStyle="1" w:styleId="TextpoznmkypodiarouChar">
    <w:name w:val="Text poznámky pod čiarou Char"/>
    <w:link w:val="Textpoznmkypodiarou"/>
    <w:uiPriority w:val="99"/>
    <w:semiHidden/>
    <w:rsid w:val="00BD530F"/>
    <w:rPr>
      <w:lang w:eastAsia="cs-CZ"/>
    </w:rPr>
  </w:style>
  <w:style w:type="character" w:styleId="Odkaznapoznmkupodiarou">
    <w:name w:val="footnote reference"/>
    <w:uiPriority w:val="99"/>
    <w:semiHidden/>
    <w:rsid w:val="00AA18B8"/>
    <w:rPr>
      <w:vertAlign w:val="superscript"/>
    </w:rPr>
  </w:style>
  <w:style w:type="paragraph" w:styleId="Normlnywebov">
    <w:name w:val="Normal (Web)"/>
    <w:basedOn w:val="Normlny"/>
    <w:uiPriority w:val="99"/>
    <w:rsid w:val="00AA18B8"/>
    <w:pPr>
      <w:spacing w:before="100" w:beforeAutospacing="1" w:after="100" w:afterAutospacing="1"/>
    </w:pPr>
    <w:rPr>
      <w:rFonts w:ascii="Arial Unicode MS" w:eastAsia="Arial Unicode MS" w:hAnsi="Arial Unicode MS"/>
    </w:rPr>
  </w:style>
  <w:style w:type="paragraph" w:customStyle="1" w:styleId="text-3mezera">
    <w:name w:val="text - 3 mezera"/>
    <w:basedOn w:val="Normlny"/>
    <w:rsid w:val="00AA18B8"/>
    <w:pPr>
      <w:widowControl w:val="0"/>
      <w:spacing w:before="60" w:line="240" w:lineRule="exact"/>
      <w:jc w:val="both"/>
    </w:pPr>
    <w:rPr>
      <w:rFonts w:ascii="Arial" w:hAnsi="Arial"/>
      <w:szCs w:val="20"/>
      <w:lang w:val="cs-CZ"/>
    </w:rPr>
  </w:style>
  <w:style w:type="paragraph" w:styleId="Normlnysozarkami">
    <w:name w:val="Normal Indent"/>
    <w:basedOn w:val="Normlny"/>
    <w:rsid w:val="00AA18B8"/>
    <w:pPr>
      <w:ind w:left="708"/>
    </w:pPr>
    <w:rPr>
      <w:rFonts w:ascii="Arial" w:hAnsi="Arial"/>
      <w:sz w:val="20"/>
      <w:szCs w:val="20"/>
      <w:lang w:val="en-GB"/>
    </w:rPr>
  </w:style>
  <w:style w:type="paragraph" w:customStyle="1" w:styleId="tabulka">
    <w:name w:val="tabulka"/>
    <w:basedOn w:val="Normlny"/>
    <w:rsid w:val="00AA18B8"/>
    <w:pPr>
      <w:widowControl w:val="0"/>
      <w:spacing w:before="120" w:line="240" w:lineRule="exact"/>
      <w:jc w:val="center"/>
    </w:pPr>
    <w:rPr>
      <w:rFonts w:ascii="Arial" w:hAnsi="Arial"/>
      <w:sz w:val="20"/>
      <w:szCs w:val="20"/>
      <w:lang w:val="cs-CZ"/>
    </w:rPr>
  </w:style>
  <w:style w:type="paragraph" w:styleId="Obsah2">
    <w:name w:val="toc 2"/>
    <w:basedOn w:val="Normlny"/>
    <w:next w:val="Normlny"/>
    <w:autoRedefine/>
    <w:uiPriority w:val="39"/>
    <w:qFormat/>
    <w:rsid w:val="00AA18B8"/>
    <w:pPr>
      <w:ind w:left="240"/>
    </w:pPr>
  </w:style>
  <w:style w:type="paragraph" w:styleId="Obsah3">
    <w:name w:val="toc 3"/>
    <w:basedOn w:val="Normlny"/>
    <w:next w:val="Normlny"/>
    <w:autoRedefine/>
    <w:uiPriority w:val="39"/>
    <w:qFormat/>
    <w:rsid w:val="00AA18B8"/>
    <w:pPr>
      <w:ind w:left="480"/>
    </w:pPr>
  </w:style>
  <w:style w:type="paragraph" w:customStyle="1" w:styleId="Text0">
    <w:name w:val="Text"/>
    <w:basedOn w:val="Normlny"/>
    <w:rsid w:val="00AA18B8"/>
    <w:pPr>
      <w:tabs>
        <w:tab w:val="left" w:pos="2268"/>
        <w:tab w:val="left" w:pos="4678"/>
      </w:tabs>
      <w:autoSpaceDE w:val="0"/>
      <w:autoSpaceDN w:val="0"/>
      <w:spacing w:after="120" w:line="280" w:lineRule="exact"/>
      <w:ind w:left="1418"/>
      <w:jc w:val="both"/>
    </w:pPr>
    <w:rPr>
      <w:rFonts w:ascii="Arial" w:hAnsi="Arial" w:cs="Arial"/>
      <w:sz w:val="20"/>
      <w:szCs w:val="20"/>
      <w:lang w:val="en-US"/>
    </w:rPr>
  </w:style>
  <w:style w:type="paragraph" w:styleId="Zoznamsodrkami">
    <w:name w:val="List Bullet"/>
    <w:aliases w:val="Odrážka 1"/>
    <w:basedOn w:val="Normlny"/>
    <w:autoRedefine/>
    <w:uiPriority w:val="99"/>
    <w:qFormat/>
    <w:rsid w:val="00AA18B8"/>
    <w:pPr>
      <w:autoSpaceDE w:val="0"/>
      <w:autoSpaceDN w:val="0"/>
      <w:spacing w:before="120"/>
      <w:ind w:left="1077" w:hanging="357"/>
      <w:outlineLvl w:val="4"/>
    </w:pPr>
    <w:rPr>
      <w:b/>
      <w:bCs/>
      <w:lang w:val="en-GB"/>
    </w:rPr>
  </w:style>
  <w:style w:type="paragraph" w:customStyle="1" w:styleId="RamBullet1">
    <w:name w:val="Ram Bullet 1"/>
    <w:basedOn w:val="Normlny"/>
    <w:rsid w:val="00AA18B8"/>
    <w:pPr>
      <w:spacing w:line="288" w:lineRule="auto"/>
      <w:ind w:left="720" w:hanging="360"/>
    </w:pPr>
    <w:rPr>
      <w:rFonts w:ascii="Verdana" w:hAnsi="Verdana"/>
      <w:spacing w:val="2"/>
      <w:sz w:val="18"/>
      <w:szCs w:val="20"/>
      <w:lang w:eastAsia="en-US"/>
    </w:rPr>
  </w:style>
  <w:style w:type="paragraph" w:customStyle="1" w:styleId="RamBullet2">
    <w:name w:val="Ram Bullet 2"/>
    <w:basedOn w:val="Normlny"/>
    <w:rsid w:val="00AA18B8"/>
    <w:pPr>
      <w:numPr>
        <w:ilvl w:val="1"/>
        <w:numId w:val="3"/>
      </w:numPr>
      <w:spacing w:line="288" w:lineRule="auto"/>
    </w:pPr>
    <w:rPr>
      <w:rFonts w:ascii="Verdana" w:hAnsi="Verdana"/>
      <w:spacing w:val="2"/>
      <w:sz w:val="18"/>
      <w:szCs w:val="20"/>
      <w:lang w:eastAsia="en-US"/>
    </w:rPr>
  </w:style>
  <w:style w:type="paragraph" w:customStyle="1" w:styleId="RamBullet3">
    <w:name w:val="Ram Bullet 3"/>
    <w:basedOn w:val="Normlny"/>
    <w:rsid w:val="00AA18B8"/>
    <w:pPr>
      <w:numPr>
        <w:ilvl w:val="2"/>
        <w:numId w:val="3"/>
      </w:numPr>
      <w:spacing w:line="288" w:lineRule="auto"/>
      <w:ind w:hanging="425"/>
    </w:pPr>
    <w:rPr>
      <w:rFonts w:ascii="Verdana" w:hAnsi="Verdana"/>
      <w:spacing w:val="2"/>
      <w:sz w:val="18"/>
      <w:szCs w:val="20"/>
      <w:lang w:eastAsia="en-US"/>
    </w:rPr>
  </w:style>
  <w:style w:type="paragraph" w:styleId="Textbubliny">
    <w:name w:val="Balloon Text"/>
    <w:basedOn w:val="Normlny"/>
    <w:link w:val="TextbublinyChar"/>
    <w:uiPriority w:val="99"/>
    <w:semiHidden/>
    <w:rsid w:val="00AA18B8"/>
    <w:rPr>
      <w:rFonts w:ascii="Tahoma" w:hAnsi="Tahoma"/>
      <w:sz w:val="16"/>
      <w:szCs w:val="16"/>
    </w:rPr>
  </w:style>
  <w:style w:type="character" w:customStyle="1" w:styleId="TextbublinyChar">
    <w:name w:val="Text bubliny Char"/>
    <w:link w:val="Textbubliny"/>
    <w:uiPriority w:val="99"/>
    <w:semiHidden/>
    <w:rsid w:val="00BD530F"/>
    <w:rPr>
      <w:rFonts w:ascii="Tahoma" w:hAnsi="Tahoma" w:cs="Tahoma"/>
      <w:sz w:val="16"/>
      <w:szCs w:val="16"/>
    </w:rPr>
  </w:style>
  <w:style w:type="paragraph" w:styleId="Textkomentra">
    <w:name w:val="annotation text"/>
    <w:basedOn w:val="Normlny"/>
    <w:link w:val="TextkomentraChar"/>
    <w:uiPriority w:val="99"/>
    <w:rsid w:val="00AA18B8"/>
    <w:pPr>
      <w:spacing w:after="240"/>
      <w:jc w:val="both"/>
    </w:pPr>
    <w:rPr>
      <w:rFonts w:ascii="Arial" w:hAnsi="Arial"/>
      <w:sz w:val="20"/>
      <w:szCs w:val="20"/>
      <w:lang w:val="en-GB" w:eastAsia="en-US"/>
    </w:rPr>
  </w:style>
  <w:style w:type="character" w:customStyle="1" w:styleId="TextkomentraChar">
    <w:name w:val="Text komentára Char"/>
    <w:link w:val="Textkomentra"/>
    <w:uiPriority w:val="99"/>
    <w:locked/>
    <w:rsid w:val="00BD530F"/>
    <w:rPr>
      <w:rFonts w:ascii="Arial" w:hAnsi="Arial"/>
      <w:lang w:val="en-GB" w:eastAsia="en-US"/>
    </w:rPr>
  </w:style>
  <w:style w:type="paragraph" w:styleId="Register1">
    <w:name w:val="index 1"/>
    <w:basedOn w:val="Normlny"/>
    <w:next w:val="Normlny"/>
    <w:autoRedefine/>
    <w:uiPriority w:val="99"/>
    <w:rsid w:val="00AA18B8"/>
    <w:pPr>
      <w:spacing w:after="240"/>
      <w:ind w:left="240" w:hanging="240"/>
      <w:jc w:val="both"/>
    </w:pPr>
    <w:rPr>
      <w:rFonts w:ascii="Arial" w:hAnsi="Arial"/>
      <w:sz w:val="20"/>
      <w:szCs w:val="20"/>
      <w:lang w:val="en-GB" w:eastAsia="en-US"/>
    </w:rPr>
  </w:style>
  <w:style w:type="paragraph" w:styleId="Nadpisregistra">
    <w:name w:val="index heading"/>
    <w:basedOn w:val="Normlny"/>
    <w:next w:val="Register1"/>
    <w:uiPriority w:val="99"/>
    <w:rsid w:val="00AA18B8"/>
    <w:pPr>
      <w:spacing w:after="240"/>
      <w:jc w:val="both"/>
    </w:pPr>
    <w:rPr>
      <w:rFonts w:ascii="Arial" w:hAnsi="Arial"/>
      <w:b/>
      <w:sz w:val="20"/>
      <w:szCs w:val="20"/>
      <w:lang w:val="en-GB" w:eastAsia="en-US"/>
    </w:rPr>
  </w:style>
  <w:style w:type="paragraph" w:customStyle="1" w:styleId="Normln2">
    <w:name w:val="Normální 2"/>
    <w:basedOn w:val="Normlny"/>
    <w:rsid w:val="00AA18B8"/>
    <w:pPr>
      <w:jc w:val="both"/>
    </w:pPr>
    <w:rPr>
      <w:rFonts w:ascii="Arial" w:hAnsi="Arial"/>
      <w:sz w:val="22"/>
      <w:szCs w:val="20"/>
      <w:lang w:val="cs-CZ" w:eastAsia="cs-CZ"/>
    </w:rPr>
  </w:style>
  <w:style w:type="character" w:styleId="Odkaznakomentr">
    <w:name w:val="annotation reference"/>
    <w:rsid w:val="00AA18B8"/>
    <w:rPr>
      <w:sz w:val="16"/>
      <w:szCs w:val="16"/>
    </w:rPr>
  </w:style>
  <w:style w:type="paragraph" w:customStyle="1" w:styleId="Elnokkap53">
    <w:name w:val="Elánok kap.5.3"/>
    <w:basedOn w:val="Normlny"/>
    <w:rsid w:val="00AA18B8"/>
    <w:pPr>
      <w:overflowPunct w:val="0"/>
      <w:autoSpaceDE w:val="0"/>
      <w:autoSpaceDN w:val="0"/>
      <w:adjustRightInd w:val="0"/>
      <w:spacing w:before="60" w:after="60"/>
      <w:jc w:val="both"/>
    </w:pPr>
    <w:rPr>
      <w:szCs w:val="20"/>
    </w:rPr>
  </w:style>
  <w:style w:type="paragraph" w:customStyle="1" w:styleId="CharCharChar1CharCharCharChar">
    <w:name w:val="Char Char Char1 Char Char Char Char"/>
    <w:basedOn w:val="Normlny"/>
    <w:rsid w:val="00AA18B8"/>
    <w:pPr>
      <w:widowControl w:val="0"/>
      <w:adjustRightInd w:val="0"/>
      <w:spacing w:after="160" w:line="240" w:lineRule="exact"/>
      <w:jc w:val="both"/>
      <w:textAlignment w:val="baseline"/>
    </w:pPr>
    <w:rPr>
      <w:rFonts w:ascii="Tahoma" w:hAnsi="Tahoma" w:cs="Tahoma"/>
      <w:sz w:val="20"/>
      <w:szCs w:val="20"/>
      <w:lang w:val="en-US" w:eastAsia="en-US"/>
    </w:rPr>
  </w:style>
  <w:style w:type="paragraph" w:styleId="truktradokumentu">
    <w:name w:val="Document Map"/>
    <w:basedOn w:val="Normlny"/>
    <w:link w:val="truktradokumentuChar"/>
    <w:uiPriority w:val="99"/>
    <w:semiHidden/>
    <w:rsid w:val="00AA18B8"/>
    <w:pPr>
      <w:shd w:val="clear" w:color="auto" w:fill="000080"/>
    </w:pPr>
    <w:rPr>
      <w:rFonts w:ascii="Tahoma" w:hAnsi="Tahoma"/>
      <w:sz w:val="20"/>
      <w:szCs w:val="20"/>
    </w:rPr>
  </w:style>
  <w:style w:type="character" w:customStyle="1" w:styleId="truktradokumentuChar">
    <w:name w:val="Štruktúra dokumentu Char"/>
    <w:link w:val="truktradokumentu"/>
    <w:uiPriority w:val="99"/>
    <w:semiHidden/>
    <w:rsid w:val="00BD530F"/>
    <w:rPr>
      <w:rFonts w:ascii="Tahoma" w:hAnsi="Tahoma" w:cs="Tahoma"/>
      <w:shd w:val="clear" w:color="auto" w:fill="000080"/>
    </w:rPr>
  </w:style>
  <w:style w:type="paragraph" w:customStyle="1" w:styleId="zakl2">
    <w:name w:val="zakl2"/>
    <w:basedOn w:val="Normlny"/>
    <w:rsid w:val="00AA18B8"/>
    <w:pPr>
      <w:spacing w:before="60"/>
      <w:ind w:left="720" w:hanging="360"/>
      <w:jc w:val="both"/>
    </w:pPr>
  </w:style>
  <w:style w:type="paragraph" w:styleId="Odsekzoznamu">
    <w:name w:val="List Paragraph"/>
    <w:aliases w:val="Odsek,ZOZNAM,body,1. felsorolas,List Paragraph à moi,Welt L Char,Welt L,Bullet List,FooterText,numbered,Paragraphe de liste1,Bulletr List Paragraph,列出段落,列出段落1,Listeafsnit1,Parágrafo da Lista1,List Paragraph2,List Paragraph21,リスト段落1,lp,lp1"/>
    <w:basedOn w:val="Normlny"/>
    <w:link w:val="OdsekzoznamuChar"/>
    <w:qFormat/>
    <w:rsid w:val="00AA18B8"/>
    <w:pPr>
      <w:spacing w:after="200" w:line="276" w:lineRule="auto"/>
      <w:ind w:left="720"/>
      <w:contextualSpacing/>
    </w:pPr>
    <w:rPr>
      <w:rFonts w:ascii="Calibri" w:eastAsia="Calibri" w:hAnsi="Calibri"/>
      <w:sz w:val="22"/>
      <w:szCs w:val="22"/>
      <w:lang w:eastAsia="en-US"/>
    </w:rPr>
  </w:style>
  <w:style w:type="character" w:customStyle="1" w:styleId="Textzstupnhosymbolu1">
    <w:name w:val="Text zástupného symbolu1"/>
    <w:semiHidden/>
    <w:rsid w:val="00C84AD6"/>
    <w:rPr>
      <w:rFonts w:ascii="Times New Roman" w:hAnsi="Times New Roman" w:cs="Times New Roman"/>
      <w:color w:val="808080"/>
    </w:rPr>
  </w:style>
  <w:style w:type="paragraph" w:customStyle="1" w:styleId="NormalWeb1">
    <w:name w:val="Normal (Web)1"/>
    <w:basedOn w:val="Normlny"/>
    <w:rsid w:val="00EF2B8F"/>
    <w:pPr>
      <w:spacing w:before="100" w:beforeAutospacing="1" w:after="100" w:afterAutospacing="1"/>
    </w:pPr>
    <w:rPr>
      <w:rFonts w:ascii="Arial Unicode MS" w:eastAsia="Arial Unicode MS" w:hAnsi="Arial Unicode MS" w:cs="Arial Unicode MS"/>
    </w:rPr>
  </w:style>
  <w:style w:type="paragraph" w:customStyle="1" w:styleId="Odrka1len3pred">
    <w:name w:val="Odrážka 1 len 3 pred"/>
    <w:basedOn w:val="Normlny"/>
    <w:rsid w:val="00EF2B8F"/>
    <w:pPr>
      <w:spacing w:before="60"/>
      <w:ind w:left="720" w:hanging="360"/>
      <w:jc w:val="both"/>
    </w:pPr>
    <w:rPr>
      <w:rFonts w:ascii="Arial" w:hAnsi="Arial"/>
      <w:sz w:val="22"/>
      <w:szCs w:val="22"/>
      <w:lang w:eastAsia="en-US"/>
    </w:rPr>
  </w:style>
  <w:style w:type="paragraph" w:customStyle="1" w:styleId="Bezriadkovania1">
    <w:name w:val="Bez riadkovania1"/>
    <w:rsid w:val="003400F3"/>
    <w:rPr>
      <w:rFonts w:ascii="Calibri" w:hAnsi="Calibri"/>
      <w:sz w:val="22"/>
      <w:szCs w:val="22"/>
      <w:lang w:eastAsia="en-US"/>
    </w:rPr>
  </w:style>
  <w:style w:type="paragraph" w:customStyle="1" w:styleId="Odrka1nulapred">
    <w:name w:val="Odrážka 1 nula pred"/>
    <w:basedOn w:val="Normlny"/>
    <w:rsid w:val="003400F3"/>
    <w:pPr>
      <w:tabs>
        <w:tab w:val="left" w:pos="357"/>
      </w:tabs>
      <w:jc w:val="both"/>
    </w:pPr>
    <w:rPr>
      <w:rFonts w:ascii="Arial" w:hAnsi="Arial"/>
      <w:sz w:val="22"/>
      <w:szCs w:val="22"/>
      <w:lang w:eastAsia="en-US"/>
    </w:rPr>
  </w:style>
  <w:style w:type="paragraph" w:customStyle="1" w:styleId="E0">
    <w:name w:val="E0"/>
    <w:basedOn w:val="Normlny"/>
    <w:rsid w:val="003400F3"/>
    <w:pPr>
      <w:spacing w:after="60"/>
      <w:jc w:val="both"/>
    </w:pPr>
    <w:rPr>
      <w:rFonts w:ascii="Arial" w:hAnsi="Arial"/>
      <w:sz w:val="22"/>
      <w:szCs w:val="20"/>
      <w:lang w:val="cs-CZ" w:eastAsia="cs-CZ"/>
    </w:rPr>
  </w:style>
  <w:style w:type="paragraph" w:customStyle="1" w:styleId="Odsekzoznamu1">
    <w:name w:val="Odsek zoznamu1"/>
    <w:basedOn w:val="Normlny"/>
    <w:rsid w:val="00F80E44"/>
    <w:pPr>
      <w:spacing w:after="200" w:line="276" w:lineRule="auto"/>
      <w:ind w:left="720"/>
      <w:contextualSpacing/>
    </w:pPr>
    <w:rPr>
      <w:rFonts w:ascii="Calibri" w:hAnsi="Calibri"/>
      <w:sz w:val="22"/>
      <w:szCs w:val="22"/>
      <w:lang w:eastAsia="en-US"/>
    </w:rPr>
  </w:style>
  <w:style w:type="character" w:customStyle="1" w:styleId="BodyTextChar">
    <w:name w:val="Body Text Char"/>
    <w:uiPriority w:val="99"/>
    <w:locked/>
    <w:rsid w:val="007D500E"/>
    <w:rPr>
      <w:rFonts w:cs="Times New Roman"/>
      <w:sz w:val="24"/>
      <w:szCs w:val="24"/>
    </w:rPr>
  </w:style>
  <w:style w:type="character" w:customStyle="1" w:styleId="CharChar11">
    <w:name w:val="Char Char11"/>
    <w:rsid w:val="001F5148"/>
    <w:rPr>
      <w:rFonts w:ascii="Times New Roman" w:eastAsia="Times New Roman" w:hAnsi="Times New Roman" w:cs="Times New Roman"/>
      <w:sz w:val="24"/>
      <w:szCs w:val="24"/>
      <w:lang w:eastAsia="sk-SK"/>
    </w:rPr>
  </w:style>
  <w:style w:type="character" w:customStyle="1" w:styleId="Nadpis2rCharChar">
    <w:name w:val="Nadpis 2r Char Char"/>
    <w:rsid w:val="001F5148"/>
    <w:rPr>
      <w:rFonts w:ascii="Times New Roman" w:eastAsia="Times New Roman" w:hAnsi="Times New Roman" w:cs="Times New Roman"/>
      <w:sz w:val="32"/>
      <w:szCs w:val="32"/>
      <w:lang w:eastAsia="sk-SK"/>
    </w:rPr>
  </w:style>
  <w:style w:type="paragraph" w:customStyle="1" w:styleId="Default">
    <w:name w:val="Default"/>
    <w:rsid w:val="00C24F5A"/>
    <w:pPr>
      <w:autoSpaceDE w:val="0"/>
      <w:autoSpaceDN w:val="0"/>
      <w:adjustRightInd w:val="0"/>
    </w:pPr>
    <w:rPr>
      <w:rFonts w:ascii="Arial" w:hAnsi="Arial" w:cs="Arial"/>
      <w:color w:val="000000"/>
      <w:sz w:val="24"/>
      <w:szCs w:val="24"/>
    </w:rPr>
  </w:style>
  <w:style w:type="paragraph" w:customStyle="1" w:styleId="NoIndent">
    <w:name w:val="No Indent"/>
    <w:basedOn w:val="Normlny"/>
    <w:next w:val="Normlny"/>
    <w:rsid w:val="00C24F5A"/>
    <w:rPr>
      <w:color w:val="000000"/>
      <w:sz w:val="22"/>
      <w:szCs w:val="20"/>
      <w:lang w:val="en-GB" w:eastAsia="en-US"/>
    </w:rPr>
  </w:style>
  <w:style w:type="paragraph" w:customStyle="1" w:styleId="logo">
    <w:name w:val="logo"/>
    <w:basedOn w:val="Normlny"/>
    <w:rsid w:val="00B20198"/>
    <w:pPr>
      <w:spacing w:before="100" w:beforeAutospacing="1" w:after="100" w:afterAutospacing="1"/>
    </w:pPr>
    <w:rPr>
      <w:lang w:val="cs-CZ" w:eastAsia="cs-CZ"/>
    </w:rPr>
  </w:style>
  <w:style w:type="paragraph" w:customStyle="1" w:styleId="msolistparagraph0">
    <w:name w:val="msolistparagraph"/>
    <w:basedOn w:val="Normlny"/>
    <w:rsid w:val="00484C99"/>
    <w:pPr>
      <w:ind w:left="720"/>
    </w:pPr>
    <w:rPr>
      <w:rFonts w:ascii="Calibri" w:hAnsi="Calibri"/>
      <w:sz w:val="22"/>
      <w:szCs w:val="22"/>
      <w:lang w:val="cs-CZ" w:eastAsia="cs-CZ"/>
    </w:rPr>
  </w:style>
  <w:style w:type="character" w:customStyle="1" w:styleId="pre">
    <w:name w:val="pre"/>
    <w:basedOn w:val="Predvolenpsmoodseku"/>
    <w:rsid w:val="006A480F"/>
  </w:style>
  <w:style w:type="paragraph" w:customStyle="1" w:styleId="Odsekzoznamu11">
    <w:name w:val="Odsek zoznamu11"/>
    <w:basedOn w:val="Normlny"/>
    <w:rsid w:val="009E0630"/>
    <w:pPr>
      <w:spacing w:after="200" w:line="276" w:lineRule="auto"/>
      <w:ind w:left="720"/>
      <w:contextualSpacing/>
    </w:pPr>
    <w:rPr>
      <w:rFonts w:ascii="Calibri" w:hAnsi="Calibri"/>
      <w:sz w:val="22"/>
      <w:szCs w:val="22"/>
      <w:lang w:eastAsia="en-US"/>
    </w:rPr>
  </w:style>
  <w:style w:type="character" w:customStyle="1" w:styleId="CharChar1">
    <w:name w:val="Char Char1"/>
    <w:locked/>
    <w:rsid w:val="00993103"/>
  </w:style>
  <w:style w:type="character" w:customStyle="1" w:styleId="HlavikaChar">
    <w:name w:val="Hlavička Char"/>
    <w:uiPriority w:val="99"/>
    <w:rsid w:val="00193FA6"/>
    <w:rPr>
      <w:rFonts w:ascii="Times New Roman" w:hAnsi="Times New Roman" w:hint="default"/>
    </w:rPr>
  </w:style>
  <w:style w:type="character" w:customStyle="1" w:styleId="CharChar2">
    <w:name w:val="Char Char2"/>
    <w:locked/>
    <w:rsid w:val="003F0B4F"/>
    <w:rPr>
      <w:lang w:val="sk-SK" w:eastAsia="sk-SK" w:bidi="ar-SA"/>
    </w:rPr>
  </w:style>
  <w:style w:type="paragraph" w:customStyle="1" w:styleId="0-lanokXx">
    <w:name w:val="0-članok X.x"/>
    <w:basedOn w:val="Normlny"/>
    <w:rsid w:val="00AB2525"/>
    <w:pPr>
      <w:spacing w:before="40" w:after="40"/>
      <w:ind w:left="839" w:hanging="482"/>
      <w:jc w:val="both"/>
    </w:pPr>
    <w:rPr>
      <w:sz w:val="22"/>
      <w:szCs w:val="22"/>
    </w:rPr>
  </w:style>
  <w:style w:type="character" w:customStyle="1" w:styleId="Strong1">
    <w:name w:val="Strong1"/>
    <w:rsid w:val="00BD530F"/>
    <w:rPr>
      <w:b/>
    </w:rPr>
  </w:style>
  <w:style w:type="paragraph" w:customStyle="1" w:styleId="NormalWeb2">
    <w:name w:val="Normal (Web)2"/>
    <w:basedOn w:val="Normlny"/>
    <w:rsid w:val="00BD530F"/>
    <w:pPr>
      <w:spacing w:before="100" w:beforeAutospacing="1" w:after="100" w:afterAutospacing="1"/>
    </w:pPr>
    <w:rPr>
      <w:rFonts w:ascii="Arial Unicode MS" w:eastAsia="Arial Unicode MS" w:hAnsi="Arial Unicode MS" w:cs="Arial Unicode MS"/>
    </w:rPr>
  </w:style>
  <w:style w:type="paragraph" w:customStyle="1" w:styleId="BodyText21">
    <w:name w:val="Body Text 21"/>
    <w:basedOn w:val="Normlny"/>
    <w:rsid w:val="00BD530F"/>
    <w:pPr>
      <w:overflowPunct w:val="0"/>
      <w:autoSpaceDE w:val="0"/>
      <w:autoSpaceDN w:val="0"/>
      <w:adjustRightInd w:val="0"/>
      <w:jc w:val="both"/>
      <w:textAlignment w:val="baseline"/>
    </w:pPr>
    <w:rPr>
      <w:color w:val="0000FF"/>
      <w:szCs w:val="20"/>
    </w:rPr>
  </w:style>
  <w:style w:type="paragraph" w:customStyle="1" w:styleId="NoSpacing1">
    <w:name w:val="No Spacing1"/>
    <w:rsid w:val="00BD530F"/>
    <w:rPr>
      <w:rFonts w:ascii="Calibri" w:hAnsi="Calibri"/>
      <w:sz w:val="22"/>
      <w:szCs w:val="22"/>
      <w:lang w:eastAsia="en-US"/>
    </w:rPr>
  </w:style>
  <w:style w:type="paragraph" w:customStyle="1" w:styleId="ListParagraph1">
    <w:name w:val="List Paragraph1"/>
    <w:basedOn w:val="Normlny"/>
    <w:rsid w:val="00BD530F"/>
    <w:pPr>
      <w:spacing w:after="200" w:line="276" w:lineRule="auto"/>
      <w:ind w:left="720"/>
      <w:contextualSpacing/>
    </w:pPr>
    <w:rPr>
      <w:rFonts w:ascii="Calibri" w:hAnsi="Calibri"/>
      <w:sz w:val="22"/>
      <w:szCs w:val="22"/>
      <w:lang w:eastAsia="en-US"/>
    </w:rPr>
  </w:style>
  <w:style w:type="character" w:customStyle="1" w:styleId="CharChar111">
    <w:name w:val="Char Char111"/>
    <w:rsid w:val="00BD530F"/>
    <w:rPr>
      <w:rFonts w:ascii="Times New Roman" w:hAnsi="Times New Roman" w:cs="Times New Roman"/>
      <w:sz w:val="24"/>
      <w:szCs w:val="24"/>
      <w:lang w:eastAsia="sk-SK"/>
    </w:rPr>
  </w:style>
  <w:style w:type="character" w:customStyle="1" w:styleId="CharChar21">
    <w:name w:val="Char Char21"/>
    <w:locked/>
    <w:rsid w:val="00BD530F"/>
    <w:rPr>
      <w:rFonts w:cs="Times New Roman"/>
      <w:sz w:val="24"/>
      <w:szCs w:val="24"/>
      <w:lang w:val="sk-SK" w:eastAsia="sk-SK" w:bidi="ar-SA"/>
    </w:rPr>
  </w:style>
  <w:style w:type="paragraph" w:styleId="Bezriadkovania">
    <w:name w:val="No Spacing"/>
    <w:aliases w:val="Klasický text"/>
    <w:link w:val="BezriadkovaniaChar"/>
    <w:uiPriority w:val="1"/>
    <w:qFormat/>
    <w:rsid w:val="00BD530F"/>
    <w:rPr>
      <w:rFonts w:ascii="Calibri" w:hAnsi="Calibri"/>
      <w:sz w:val="22"/>
      <w:szCs w:val="22"/>
      <w:lang w:eastAsia="en-US"/>
    </w:rPr>
  </w:style>
  <w:style w:type="paragraph" w:customStyle="1" w:styleId="blockquote0">
    <w:name w:val="blockquote"/>
    <w:basedOn w:val="Normlny"/>
    <w:rsid w:val="00BD530F"/>
    <w:pPr>
      <w:spacing w:before="100" w:after="100"/>
      <w:ind w:left="360" w:right="360"/>
    </w:pPr>
  </w:style>
  <w:style w:type="paragraph" w:customStyle="1" w:styleId="styl10">
    <w:name w:val="styl1"/>
    <w:basedOn w:val="Normlny"/>
    <w:rsid w:val="00BD530F"/>
    <w:pPr>
      <w:jc w:val="both"/>
    </w:pPr>
    <w:rPr>
      <w:rFonts w:ascii="Arial" w:hAnsi="Arial" w:cs="Arial"/>
    </w:rPr>
  </w:style>
  <w:style w:type="paragraph" w:customStyle="1" w:styleId="normalweb">
    <w:name w:val="normalweb"/>
    <w:basedOn w:val="Normlny"/>
    <w:rsid w:val="00BD530F"/>
    <w:rPr>
      <w:rFonts w:ascii="Arial Unicode MS" w:eastAsia="Arial Unicode MS" w:hAnsi="Arial Unicode MS" w:cs="Arial Unicode MS"/>
    </w:rPr>
  </w:style>
  <w:style w:type="character" w:customStyle="1" w:styleId="emailstyle29">
    <w:name w:val="emailstyle29"/>
    <w:rsid w:val="00BD530F"/>
    <w:rPr>
      <w:rFonts w:ascii="Arial" w:hAnsi="Arial"/>
      <w:color w:val="auto"/>
    </w:rPr>
  </w:style>
  <w:style w:type="character" w:customStyle="1" w:styleId="emailstyle31">
    <w:name w:val="emailstyle31"/>
    <w:rsid w:val="00BD530F"/>
    <w:rPr>
      <w:rFonts w:ascii="Arial" w:hAnsi="Arial"/>
      <w:color w:val="000080"/>
    </w:rPr>
  </w:style>
  <w:style w:type="paragraph" w:customStyle="1" w:styleId="CM2">
    <w:name w:val="CM2"/>
    <w:basedOn w:val="Normlny"/>
    <w:next w:val="Normlny"/>
    <w:rsid w:val="00BD530F"/>
    <w:pPr>
      <w:widowControl w:val="0"/>
      <w:autoSpaceDE w:val="0"/>
      <w:autoSpaceDN w:val="0"/>
      <w:adjustRightInd w:val="0"/>
      <w:spacing w:line="260" w:lineRule="atLeast"/>
    </w:pPr>
  </w:style>
  <w:style w:type="paragraph" w:customStyle="1" w:styleId="CM11">
    <w:name w:val="CM11"/>
    <w:basedOn w:val="Normlny"/>
    <w:next w:val="Normlny"/>
    <w:rsid w:val="00BD530F"/>
    <w:pPr>
      <w:widowControl w:val="0"/>
      <w:autoSpaceDE w:val="0"/>
      <w:autoSpaceDN w:val="0"/>
      <w:adjustRightInd w:val="0"/>
    </w:pPr>
  </w:style>
  <w:style w:type="paragraph" w:customStyle="1" w:styleId="CM4">
    <w:name w:val="CM4"/>
    <w:basedOn w:val="Normlny"/>
    <w:next w:val="Normlny"/>
    <w:rsid w:val="00BD530F"/>
    <w:pPr>
      <w:widowControl w:val="0"/>
      <w:autoSpaceDE w:val="0"/>
      <w:autoSpaceDN w:val="0"/>
      <w:adjustRightInd w:val="0"/>
      <w:spacing w:line="253" w:lineRule="atLeast"/>
    </w:pPr>
  </w:style>
  <w:style w:type="paragraph" w:styleId="Obyajntext">
    <w:name w:val="Plain Text"/>
    <w:basedOn w:val="Normlny"/>
    <w:link w:val="ObyajntextChar"/>
    <w:uiPriority w:val="99"/>
    <w:unhideWhenUsed/>
    <w:rsid w:val="00BD530F"/>
    <w:rPr>
      <w:rFonts w:ascii="Consolas" w:hAnsi="Consolas"/>
      <w:sz w:val="21"/>
      <w:szCs w:val="21"/>
    </w:rPr>
  </w:style>
  <w:style w:type="character" w:customStyle="1" w:styleId="ObyajntextChar">
    <w:name w:val="Obyčajný text Char"/>
    <w:link w:val="Obyajntext"/>
    <w:uiPriority w:val="99"/>
    <w:rsid w:val="00BD530F"/>
    <w:rPr>
      <w:rFonts w:ascii="Consolas" w:hAnsi="Consolas"/>
      <w:sz w:val="21"/>
      <w:szCs w:val="21"/>
    </w:rPr>
  </w:style>
  <w:style w:type="table" w:styleId="Mriekatabuky">
    <w:name w:val="Table Grid"/>
    <w:basedOn w:val="Normlnatabuka"/>
    <w:uiPriority w:val="39"/>
    <w:rsid w:val="00E22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ocked/>
    <w:rsid w:val="002A596F"/>
    <w:rPr>
      <w:rFonts w:ascii="Times New Roman" w:hAnsi="Times New Roman" w:cs="Times New Roman"/>
      <w:sz w:val="20"/>
      <w:szCs w:val="20"/>
      <w:lang w:eastAsia="sk-SK"/>
    </w:rPr>
  </w:style>
  <w:style w:type="character" w:customStyle="1" w:styleId="longtext">
    <w:name w:val="long_text"/>
    <w:basedOn w:val="Predvolenpsmoodseku"/>
    <w:rsid w:val="00A07295"/>
  </w:style>
  <w:style w:type="paragraph" w:styleId="Predmetkomentra">
    <w:name w:val="annotation subject"/>
    <w:basedOn w:val="Textkomentra"/>
    <w:next w:val="Textkomentra"/>
    <w:link w:val="PredmetkomentraChar"/>
    <w:uiPriority w:val="99"/>
    <w:rsid w:val="0066142E"/>
    <w:pPr>
      <w:spacing w:after="0"/>
      <w:jc w:val="left"/>
    </w:pPr>
    <w:rPr>
      <w:b/>
      <w:bCs/>
    </w:rPr>
  </w:style>
  <w:style w:type="character" w:customStyle="1" w:styleId="PredmetkomentraChar">
    <w:name w:val="Predmet komentára Char"/>
    <w:link w:val="Predmetkomentra"/>
    <w:uiPriority w:val="99"/>
    <w:rsid w:val="0066142E"/>
    <w:rPr>
      <w:rFonts w:ascii="Arial" w:hAnsi="Arial"/>
      <w:b/>
      <w:bCs/>
      <w:lang w:val="en-GB" w:eastAsia="en-US"/>
    </w:rPr>
  </w:style>
  <w:style w:type="paragraph" w:styleId="Revzia">
    <w:name w:val="Revision"/>
    <w:hidden/>
    <w:uiPriority w:val="99"/>
    <w:semiHidden/>
    <w:rsid w:val="00B53020"/>
    <w:rPr>
      <w:sz w:val="24"/>
      <w:szCs w:val="24"/>
    </w:rPr>
  </w:style>
  <w:style w:type="paragraph" w:customStyle="1" w:styleId="Normln">
    <w:name w:val="Normální~"/>
    <w:basedOn w:val="Normlny"/>
    <w:rsid w:val="00A07760"/>
    <w:pPr>
      <w:widowControl w:val="0"/>
    </w:pPr>
    <w:rPr>
      <w:rFonts w:eastAsia="Calibri"/>
      <w:sz w:val="20"/>
      <w:szCs w:val="20"/>
      <w:lang w:val="cs-CZ" w:eastAsia="cs-CZ"/>
    </w:rPr>
  </w:style>
  <w:style w:type="character" w:customStyle="1" w:styleId="norm00e1lnychar">
    <w:name w:val="norm_00e1lny__char"/>
    <w:basedOn w:val="Predvolenpsmoodseku"/>
    <w:rsid w:val="004F75FF"/>
  </w:style>
  <w:style w:type="character" w:customStyle="1" w:styleId="hypertextov00e90020prepojeniechar1">
    <w:name w:val="hypertextov_00e9_0020prepojenie__char1"/>
    <w:rsid w:val="003A6728"/>
    <w:rPr>
      <w:color w:val="0000FF"/>
    </w:rPr>
  </w:style>
  <w:style w:type="character" w:customStyle="1" w:styleId="siln00fdchar">
    <w:name w:val="siln_00fd__char"/>
    <w:basedOn w:val="Predvolenpsmoodseku"/>
    <w:rsid w:val="003C0616"/>
  </w:style>
  <w:style w:type="character" w:customStyle="1" w:styleId="zv00fdrazneniechar">
    <w:name w:val="zv_00fdraznenie__char"/>
    <w:basedOn w:val="Predvolenpsmoodseku"/>
    <w:rsid w:val="003C0616"/>
  </w:style>
  <w:style w:type="character" w:customStyle="1" w:styleId="BodyTextChar2">
    <w:name w:val="Body Text Char2"/>
    <w:rsid w:val="006505CA"/>
    <w:rPr>
      <w:sz w:val="24"/>
      <w:szCs w:val="24"/>
      <w:lang w:val="sk-SK" w:eastAsia="sk-SK" w:bidi="ar-SA"/>
    </w:rPr>
  </w:style>
  <w:style w:type="character" w:customStyle="1" w:styleId="ra">
    <w:name w:val="ra"/>
    <w:rsid w:val="00F32F40"/>
  </w:style>
  <w:style w:type="paragraph" w:customStyle="1" w:styleId="norm00e1lny">
    <w:name w:val="norm_00e1lny"/>
    <w:basedOn w:val="Normlny"/>
    <w:rsid w:val="0058329D"/>
    <w:pPr>
      <w:spacing w:before="100" w:beforeAutospacing="1" w:after="100" w:afterAutospacing="1"/>
    </w:pPr>
  </w:style>
  <w:style w:type="character" w:customStyle="1" w:styleId="norm00e1lnychar1">
    <w:name w:val="norm_00e1lny__char1"/>
    <w:rsid w:val="002C6A81"/>
    <w:rPr>
      <w:rFonts w:ascii="Calibri" w:hAnsi="Calibri" w:hint="default"/>
      <w:sz w:val="22"/>
      <w:szCs w:val="22"/>
    </w:rPr>
  </w:style>
  <w:style w:type="character" w:customStyle="1" w:styleId="st1">
    <w:name w:val="st1"/>
    <w:rsid w:val="00BF0310"/>
  </w:style>
  <w:style w:type="character" w:customStyle="1" w:styleId="CharChar5">
    <w:name w:val="Char Char5"/>
    <w:rsid w:val="008144BE"/>
    <w:rPr>
      <w:sz w:val="24"/>
      <w:szCs w:val="24"/>
      <w:lang w:val="sk-SK" w:eastAsia="sk-SK" w:bidi="ar-SA"/>
    </w:rPr>
  </w:style>
  <w:style w:type="character" w:customStyle="1" w:styleId="BodyTextChar1">
    <w:name w:val="Body Text Char1"/>
    <w:locked/>
    <w:rsid w:val="008144BE"/>
    <w:rPr>
      <w:rFonts w:cs="Times New Roman"/>
      <w:sz w:val="24"/>
      <w:szCs w:val="24"/>
      <w:lang w:val="sk-SK" w:eastAsia="sk-SK" w:bidi="ar-SA"/>
    </w:rPr>
  </w:style>
  <w:style w:type="character" w:customStyle="1" w:styleId="CharChar8">
    <w:name w:val="Char Char8"/>
    <w:rsid w:val="008144BE"/>
    <w:rPr>
      <w:sz w:val="24"/>
      <w:szCs w:val="24"/>
      <w:lang w:val="sk-SK" w:eastAsia="sk-SK" w:bidi="ar-SA"/>
    </w:rPr>
  </w:style>
  <w:style w:type="paragraph" w:customStyle="1" w:styleId="Normlnywebov2">
    <w:name w:val="Normálny (webový)2"/>
    <w:basedOn w:val="Normlny"/>
    <w:uiPriority w:val="99"/>
    <w:rsid w:val="008144BE"/>
    <w:pPr>
      <w:spacing w:before="100" w:beforeAutospacing="1" w:after="100" w:afterAutospacing="1"/>
      <w:ind w:left="839"/>
      <w:jc w:val="both"/>
    </w:pPr>
    <w:rPr>
      <w:rFonts w:ascii="Arial Unicode MS" w:eastAsia="Arial Unicode MS" w:hAnsi="Arial Unicode MS" w:cs="Arial Unicode MS"/>
    </w:rPr>
  </w:style>
  <w:style w:type="paragraph" w:styleId="Hlavikaobsahu">
    <w:name w:val="TOC Heading"/>
    <w:basedOn w:val="Nadpis1"/>
    <w:next w:val="Normlny"/>
    <w:uiPriority w:val="39"/>
    <w:semiHidden/>
    <w:unhideWhenUsed/>
    <w:qFormat/>
    <w:rsid w:val="008144BE"/>
    <w:pPr>
      <w:keepLines/>
      <w:spacing w:before="480" w:line="276" w:lineRule="auto"/>
      <w:ind w:left="283" w:hanging="283"/>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qFormat/>
    <w:rsid w:val="008144BE"/>
    <w:pPr>
      <w:spacing w:after="100"/>
    </w:pPr>
  </w:style>
  <w:style w:type="paragraph" w:styleId="Obsah4">
    <w:name w:val="toc 4"/>
    <w:basedOn w:val="Normlny"/>
    <w:next w:val="Normlny"/>
    <w:autoRedefine/>
    <w:uiPriority w:val="39"/>
    <w:unhideWhenUsed/>
    <w:rsid w:val="008144BE"/>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8144BE"/>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8144BE"/>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8144BE"/>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8144BE"/>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8144BE"/>
    <w:pPr>
      <w:spacing w:after="100" w:line="276" w:lineRule="auto"/>
      <w:ind w:left="1760"/>
    </w:pPr>
    <w:rPr>
      <w:rFonts w:ascii="Calibri" w:hAnsi="Calibri"/>
      <w:sz w:val="22"/>
      <w:szCs w:val="22"/>
    </w:rPr>
  </w:style>
  <w:style w:type="numbering" w:customStyle="1" w:styleId="tl1">
    <w:name w:val="Štýl1"/>
    <w:uiPriority w:val="99"/>
    <w:rsid w:val="008144BE"/>
    <w:pPr>
      <w:numPr>
        <w:numId w:val="82"/>
      </w:numPr>
    </w:pPr>
  </w:style>
  <w:style w:type="numbering" w:customStyle="1" w:styleId="tl2">
    <w:name w:val="Štýl2"/>
    <w:uiPriority w:val="99"/>
    <w:rsid w:val="008144BE"/>
    <w:pPr>
      <w:numPr>
        <w:numId w:val="83"/>
      </w:numPr>
    </w:pPr>
  </w:style>
  <w:style w:type="numbering" w:customStyle="1" w:styleId="tl3">
    <w:name w:val="Štýl3"/>
    <w:uiPriority w:val="99"/>
    <w:rsid w:val="008144BE"/>
    <w:pPr>
      <w:numPr>
        <w:numId w:val="84"/>
      </w:numPr>
    </w:pPr>
  </w:style>
  <w:style w:type="numbering" w:customStyle="1" w:styleId="tl4">
    <w:name w:val="Štýl4"/>
    <w:uiPriority w:val="99"/>
    <w:rsid w:val="008144BE"/>
    <w:pPr>
      <w:numPr>
        <w:numId w:val="85"/>
      </w:numPr>
    </w:pPr>
  </w:style>
  <w:style w:type="numbering" w:customStyle="1" w:styleId="tl5">
    <w:name w:val="Štýl5"/>
    <w:uiPriority w:val="99"/>
    <w:rsid w:val="008144BE"/>
    <w:pPr>
      <w:numPr>
        <w:numId w:val="86"/>
      </w:numPr>
    </w:pPr>
  </w:style>
  <w:style w:type="numbering" w:customStyle="1" w:styleId="tl6">
    <w:name w:val="Štýl6"/>
    <w:uiPriority w:val="99"/>
    <w:rsid w:val="008144BE"/>
    <w:pPr>
      <w:numPr>
        <w:numId w:val="87"/>
      </w:numPr>
    </w:pPr>
  </w:style>
  <w:style w:type="paragraph" w:customStyle="1" w:styleId="Normlnywebov3">
    <w:name w:val="Normálny (webový)3"/>
    <w:basedOn w:val="Normlny"/>
    <w:rsid w:val="000B7510"/>
    <w:pPr>
      <w:spacing w:before="100" w:beforeAutospacing="1" w:after="100" w:afterAutospacing="1"/>
    </w:pPr>
    <w:rPr>
      <w:rFonts w:ascii="Arial Unicode MS" w:eastAsia="Arial Unicode MS" w:hAnsi="Arial Unicode MS" w:cs="Arial Unicode MS"/>
    </w:rPr>
  </w:style>
  <w:style w:type="paragraph" w:customStyle="1" w:styleId="oddl-nadpis">
    <w:name w:val="oddíl-nadpis"/>
    <w:basedOn w:val="Normlny"/>
    <w:uiPriority w:val="99"/>
    <w:rsid w:val="00667FBA"/>
    <w:pPr>
      <w:keepNext/>
      <w:widowControl w:val="0"/>
      <w:tabs>
        <w:tab w:val="left" w:pos="567"/>
      </w:tabs>
      <w:spacing w:before="240" w:line="240" w:lineRule="exact"/>
    </w:pPr>
    <w:rPr>
      <w:rFonts w:ascii="Arial" w:hAnsi="Arial"/>
      <w:b/>
      <w:szCs w:val="20"/>
      <w:lang w:val="cs-CZ"/>
    </w:rPr>
  </w:style>
  <w:style w:type="character" w:customStyle="1" w:styleId="med11">
    <w:name w:val="med11"/>
    <w:rsid w:val="00107D3E"/>
    <w:rPr>
      <w:sz w:val="18"/>
      <w:szCs w:val="18"/>
    </w:rPr>
  </w:style>
  <w:style w:type="character" w:styleId="sloriadka">
    <w:name w:val="line number"/>
    <w:basedOn w:val="Predvolenpsmoodseku"/>
    <w:rsid w:val="003108F2"/>
  </w:style>
  <w:style w:type="numbering" w:customStyle="1" w:styleId="Bezzoznamu1">
    <w:name w:val="Bez zoznamu1"/>
    <w:next w:val="Bezzoznamu"/>
    <w:uiPriority w:val="99"/>
    <w:semiHidden/>
    <w:unhideWhenUsed/>
    <w:rsid w:val="00587463"/>
  </w:style>
  <w:style w:type="character" w:customStyle="1" w:styleId="TextkomentraChar8">
    <w:name w:val="Text komentára Char8"/>
    <w:uiPriority w:val="99"/>
    <w:semiHidden/>
    <w:rsid w:val="001A6AFA"/>
    <w:rPr>
      <w:rFonts w:cs="Times New Roman"/>
    </w:rPr>
  </w:style>
  <w:style w:type="character" w:customStyle="1" w:styleId="OdsekzoznamuChar">
    <w:name w:val="Odsek zoznamu Char"/>
    <w:aliases w:val="Odsek Char,ZOZNAM Char,body Char,1. felsorolas Char,List Paragraph à moi Char,Welt L Char Char,Welt L Char1,Bullet List Char,FooterText Char,numbered Char,Paragraphe de liste1 Char,Bulletr List Paragraph Char,列出段落 Char,列出段落1 Char"/>
    <w:link w:val="Odsekzoznamu"/>
    <w:qFormat/>
    <w:locked/>
    <w:rsid w:val="00D8330D"/>
    <w:rPr>
      <w:rFonts w:ascii="Calibri" w:eastAsia="Calibri" w:hAnsi="Calibri"/>
      <w:sz w:val="22"/>
      <w:szCs w:val="22"/>
      <w:lang w:eastAsia="en-US"/>
    </w:rPr>
  </w:style>
  <w:style w:type="character" w:customStyle="1" w:styleId="cell">
    <w:name w:val="cell"/>
    <w:basedOn w:val="Predvolenpsmoodseku"/>
    <w:rsid w:val="0056025D"/>
  </w:style>
  <w:style w:type="numbering" w:customStyle="1" w:styleId="Bezzoznamu2">
    <w:name w:val="Bez zoznamu2"/>
    <w:next w:val="Bezzoznamu"/>
    <w:uiPriority w:val="99"/>
    <w:semiHidden/>
    <w:unhideWhenUsed/>
    <w:rsid w:val="00485EB4"/>
  </w:style>
  <w:style w:type="table" w:customStyle="1" w:styleId="Mriekatabuky1">
    <w:name w:val="Mriežka tabuľky1"/>
    <w:basedOn w:val="Normlnatabuka"/>
    <w:next w:val="Mriekatabuky"/>
    <w:uiPriority w:val="39"/>
    <w:rsid w:val="00485EB4"/>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7">
    <w:name w:val="Štýl7"/>
    <w:uiPriority w:val="99"/>
    <w:rsid w:val="007F612F"/>
    <w:pPr>
      <w:numPr>
        <w:numId w:val="108"/>
      </w:numPr>
    </w:pPr>
  </w:style>
  <w:style w:type="character" w:customStyle="1" w:styleId="h1a2">
    <w:name w:val="h1a2"/>
    <w:rsid w:val="00E9752A"/>
    <w:rPr>
      <w:vanish w:val="0"/>
      <w:webHidden w:val="0"/>
      <w:sz w:val="24"/>
      <w:szCs w:val="24"/>
      <w:specVanish w:val="0"/>
    </w:rPr>
  </w:style>
  <w:style w:type="numbering" w:customStyle="1" w:styleId="Bezzoznamu3">
    <w:name w:val="Bez zoznamu3"/>
    <w:next w:val="Bezzoznamu"/>
    <w:uiPriority w:val="99"/>
    <w:semiHidden/>
    <w:unhideWhenUsed/>
    <w:rsid w:val="004112CA"/>
  </w:style>
  <w:style w:type="paragraph" w:customStyle="1" w:styleId="para">
    <w:name w:val="para"/>
    <w:basedOn w:val="Normlny"/>
    <w:rsid w:val="002C6B69"/>
    <w:pPr>
      <w:spacing w:before="100" w:beforeAutospacing="1" w:after="100" w:afterAutospacing="1"/>
    </w:pPr>
  </w:style>
  <w:style w:type="character" w:styleId="PremennHTML">
    <w:name w:val="HTML Variable"/>
    <w:uiPriority w:val="99"/>
    <w:semiHidden/>
    <w:unhideWhenUsed/>
    <w:rsid w:val="002C6B69"/>
    <w:rPr>
      <w:i/>
      <w:iCs/>
    </w:rPr>
  </w:style>
  <w:style w:type="numbering" w:customStyle="1" w:styleId="tl50">
    <w:name w:val="Štýl50"/>
    <w:uiPriority w:val="99"/>
    <w:rsid w:val="002844D7"/>
    <w:pPr>
      <w:numPr>
        <w:numId w:val="1"/>
      </w:numPr>
    </w:pPr>
  </w:style>
  <w:style w:type="character" w:customStyle="1" w:styleId="Nevyrieenzmienka1">
    <w:name w:val="Nevyriešená zmienka1"/>
    <w:uiPriority w:val="99"/>
    <w:semiHidden/>
    <w:unhideWhenUsed/>
    <w:rsid w:val="002D20B5"/>
    <w:rPr>
      <w:color w:val="605E5C"/>
      <w:shd w:val="clear" w:color="auto" w:fill="E1DFDD"/>
    </w:rPr>
  </w:style>
  <w:style w:type="paragraph" w:styleId="Zoznamsodrkami2">
    <w:name w:val="List Bullet 2"/>
    <w:basedOn w:val="Normlny"/>
    <w:uiPriority w:val="99"/>
    <w:unhideWhenUsed/>
    <w:rsid w:val="001F2638"/>
    <w:pPr>
      <w:numPr>
        <w:numId w:val="13"/>
      </w:numPr>
      <w:contextualSpacing/>
    </w:pPr>
  </w:style>
  <w:style w:type="paragraph" w:customStyle="1" w:styleId="text">
    <w:name w:val="text"/>
    <w:basedOn w:val="Normlny"/>
    <w:rsid w:val="001F2638"/>
    <w:pPr>
      <w:numPr>
        <w:numId w:val="14"/>
      </w:numPr>
      <w:ind w:left="0" w:firstLine="0"/>
    </w:pPr>
    <w:rPr>
      <w:rFonts w:ascii="Courier New" w:hAnsi="Courier New"/>
      <w:szCs w:val="20"/>
    </w:rPr>
  </w:style>
  <w:style w:type="paragraph" w:styleId="Zoznamsodrkami3">
    <w:name w:val="List Bullet 3"/>
    <w:aliases w:val="Odrážka 3"/>
    <w:basedOn w:val="Normlny"/>
    <w:uiPriority w:val="99"/>
    <w:unhideWhenUsed/>
    <w:qFormat/>
    <w:rsid w:val="001F2638"/>
    <w:pPr>
      <w:contextualSpacing/>
    </w:pPr>
    <w:rPr>
      <w:rFonts w:ascii="Arial Narrow" w:hAnsi="Arial Narrow"/>
      <w:sz w:val="22"/>
    </w:rPr>
  </w:style>
  <w:style w:type="numbering" w:customStyle="1" w:styleId="Aktulnyzoznam1">
    <w:name w:val="Aktuálny zoznam1"/>
    <w:uiPriority w:val="99"/>
    <w:rsid w:val="00ED5F45"/>
    <w:pPr>
      <w:numPr>
        <w:numId w:val="18"/>
      </w:numPr>
    </w:pPr>
  </w:style>
  <w:style w:type="numbering" w:customStyle="1" w:styleId="Aktulnyzoznam2">
    <w:name w:val="Aktuálny zoznam2"/>
    <w:uiPriority w:val="99"/>
    <w:rsid w:val="00ED5F45"/>
    <w:pPr>
      <w:numPr>
        <w:numId w:val="19"/>
      </w:numPr>
    </w:pPr>
  </w:style>
  <w:style w:type="numbering" w:customStyle="1" w:styleId="Aktulnyzoznam3">
    <w:name w:val="Aktuálny zoznam3"/>
    <w:uiPriority w:val="99"/>
    <w:rsid w:val="00ED5F45"/>
    <w:pPr>
      <w:numPr>
        <w:numId w:val="20"/>
      </w:numPr>
    </w:pPr>
  </w:style>
  <w:style w:type="numbering" w:styleId="111111">
    <w:name w:val="Outline List 2"/>
    <w:basedOn w:val="Bezzoznamu"/>
    <w:semiHidden/>
    <w:unhideWhenUsed/>
    <w:rsid w:val="009A7CC2"/>
    <w:pPr>
      <w:numPr>
        <w:numId w:val="39"/>
      </w:numPr>
    </w:pPr>
  </w:style>
  <w:style w:type="numbering" w:customStyle="1" w:styleId="Aktulnyzoznam4">
    <w:name w:val="Aktuálny zoznam4"/>
    <w:uiPriority w:val="99"/>
    <w:rsid w:val="004E6489"/>
    <w:pPr>
      <w:numPr>
        <w:numId w:val="43"/>
      </w:numPr>
    </w:pPr>
  </w:style>
  <w:style w:type="numbering" w:customStyle="1" w:styleId="Aktulnyzoznam5">
    <w:name w:val="Aktuálny zoznam5"/>
    <w:uiPriority w:val="99"/>
    <w:rsid w:val="004E6489"/>
    <w:pPr>
      <w:numPr>
        <w:numId w:val="44"/>
      </w:numPr>
    </w:pPr>
  </w:style>
  <w:style w:type="numbering" w:styleId="1ai">
    <w:name w:val="Outline List 1"/>
    <w:basedOn w:val="Bezzoznamu"/>
    <w:semiHidden/>
    <w:unhideWhenUsed/>
    <w:rsid w:val="00A87FE1"/>
    <w:pPr>
      <w:numPr>
        <w:numId w:val="47"/>
      </w:numPr>
    </w:pPr>
  </w:style>
  <w:style w:type="numbering" w:styleId="lnokalebosekcia">
    <w:name w:val="Outline List 3"/>
    <w:basedOn w:val="Bezzoznamu"/>
    <w:semiHidden/>
    <w:unhideWhenUsed/>
    <w:rsid w:val="00A87FE1"/>
    <w:pPr>
      <w:numPr>
        <w:numId w:val="48"/>
      </w:numPr>
    </w:pPr>
  </w:style>
  <w:style w:type="numbering" w:customStyle="1" w:styleId="Aktulnyzoznam6">
    <w:name w:val="Aktuálny zoznam6"/>
    <w:uiPriority w:val="99"/>
    <w:rsid w:val="0028427C"/>
    <w:pPr>
      <w:numPr>
        <w:numId w:val="50"/>
      </w:numPr>
    </w:pPr>
  </w:style>
  <w:style w:type="numbering" w:customStyle="1" w:styleId="Aktulnyzoznam7">
    <w:name w:val="Aktuálny zoznam7"/>
    <w:uiPriority w:val="99"/>
    <w:rsid w:val="0028427C"/>
    <w:pPr>
      <w:numPr>
        <w:numId w:val="51"/>
      </w:numPr>
    </w:pPr>
  </w:style>
  <w:style w:type="numbering" w:customStyle="1" w:styleId="Aktulnyzoznam8">
    <w:name w:val="Aktuálny zoznam8"/>
    <w:uiPriority w:val="99"/>
    <w:rsid w:val="0028427C"/>
    <w:pPr>
      <w:numPr>
        <w:numId w:val="52"/>
      </w:numPr>
    </w:pPr>
  </w:style>
  <w:style w:type="numbering" w:customStyle="1" w:styleId="Aktulnyzoznam9">
    <w:name w:val="Aktuálny zoznam9"/>
    <w:uiPriority w:val="99"/>
    <w:rsid w:val="00AA736B"/>
    <w:pPr>
      <w:numPr>
        <w:numId w:val="53"/>
      </w:numPr>
    </w:pPr>
  </w:style>
  <w:style w:type="numbering" w:customStyle="1" w:styleId="Aktulnyzoznam10">
    <w:name w:val="Aktuálny zoznam10"/>
    <w:uiPriority w:val="99"/>
    <w:rsid w:val="00AA736B"/>
    <w:pPr>
      <w:numPr>
        <w:numId w:val="54"/>
      </w:numPr>
    </w:pPr>
  </w:style>
  <w:style w:type="numbering" w:customStyle="1" w:styleId="Aktulnyzoznam11">
    <w:name w:val="Aktuálny zoznam11"/>
    <w:uiPriority w:val="99"/>
    <w:rsid w:val="00AA736B"/>
    <w:pPr>
      <w:numPr>
        <w:numId w:val="55"/>
      </w:numPr>
    </w:pPr>
  </w:style>
  <w:style w:type="numbering" w:customStyle="1" w:styleId="Aktulnyzoznam12">
    <w:name w:val="Aktuálny zoznam12"/>
    <w:uiPriority w:val="99"/>
    <w:rsid w:val="00AA736B"/>
    <w:pPr>
      <w:numPr>
        <w:numId w:val="56"/>
      </w:numPr>
    </w:pPr>
  </w:style>
  <w:style w:type="numbering" w:customStyle="1" w:styleId="Aktulnyzoznam13">
    <w:name w:val="Aktuálny zoznam13"/>
    <w:uiPriority w:val="99"/>
    <w:rsid w:val="00AA736B"/>
    <w:pPr>
      <w:numPr>
        <w:numId w:val="57"/>
      </w:numPr>
    </w:pPr>
  </w:style>
  <w:style w:type="numbering" w:customStyle="1" w:styleId="Aktulnyzoznam14">
    <w:name w:val="Aktuálny zoznam14"/>
    <w:uiPriority w:val="99"/>
    <w:rsid w:val="00E11797"/>
    <w:pPr>
      <w:numPr>
        <w:numId w:val="79"/>
      </w:numPr>
    </w:pPr>
  </w:style>
  <w:style w:type="numbering" w:customStyle="1" w:styleId="Aktulnyzoznam15">
    <w:name w:val="Aktuálny zoznam15"/>
    <w:uiPriority w:val="99"/>
    <w:rsid w:val="00E11797"/>
    <w:pPr>
      <w:numPr>
        <w:numId w:val="80"/>
      </w:numPr>
    </w:pPr>
  </w:style>
  <w:style w:type="paragraph" w:customStyle="1" w:styleId="11Nadpis">
    <w:name w:val="1.1 Nadpis"/>
    <w:basedOn w:val="Nadpis4"/>
    <w:next w:val="Zkladntext"/>
    <w:rsid w:val="000829E8"/>
    <w:pPr>
      <w:keepNext w:val="0"/>
      <w:numPr>
        <w:numId w:val="112"/>
      </w:numPr>
      <w:pBdr>
        <w:bottom w:val="dotted" w:sz="4" w:space="1" w:color="943634"/>
      </w:pBdr>
      <w:spacing w:before="0" w:after="120" w:line="256" w:lineRule="auto"/>
    </w:pPr>
    <w:rPr>
      <w:rFonts w:eastAsia="Calibri"/>
      <w:i/>
      <w:iCs/>
      <w:caps/>
      <w:spacing w:val="10"/>
      <w:sz w:val="22"/>
      <w:szCs w:val="20"/>
      <w:lang w:eastAsia="cs-CZ"/>
    </w:rPr>
  </w:style>
  <w:style w:type="table" w:customStyle="1" w:styleId="Mriekatabuky2">
    <w:name w:val="Mriežka tabuľky2"/>
    <w:basedOn w:val="Normlnatabuka"/>
    <w:next w:val="Mriekatabuky"/>
    <w:uiPriority w:val="59"/>
    <w:rsid w:val="00226081"/>
    <w:pPr>
      <w:jc w:val="both"/>
    </w:pPr>
    <w:rPr>
      <w:rFonts w:ascii="Arial Narrow" w:hAnsi="Arial Narrow"/>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0">
    <w:name w:val="WWNum20"/>
    <w:rsid w:val="004D7F8B"/>
    <w:pPr>
      <w:numPr>
        <w:numId w:val="149"/>
      </w:numPr>
    </w:pPr>
  </w:style>
  <w:style w:type="numbering" w:customStyle="1" w:styleId="tl44">
    <w:name w:val="Štýl44"/>
    <w:uiPriority w:val="99"/>
    <w:rsid w:val="00FC3B33"/>
    <w:pPr>
      <w:numPr>
        <w:numId w:val="158"/>
      </w:numPr>
    </w:pPr>
  </w:style>
  <w:style w:type="numbering" w:customStyle="1" w:styleId="tl45">
    <w:name w:val="Štýl45"/>
    <w:uiPriority w:val="99"/>
    <w:rsid w:val="00FE37BD"/>
    <w:pPr>
      <w:numPr>
        <w:numId w:val="160"/>
      </w:numPr>
    </w:pPr>
  </w:style>
  <w:style w:type="numbering" w:customStyle="1" w:styleId="tl40">
    <w:name w:val="Štýl40"/>
    <w:uiPriority w:val="99"/>
    <w:rsid w:val="0031472A"/>
    <w:pPr>
      <w:numPr>
        <w:numId w:val="161"/>
      </w:numPr>
    </w:pPr>
  </w:style>
  <w:style w:type="numbering" w:customStyle="1" w:styleId="tl8">
    <w:name w:val="Štýl8"/>
    <w:uiPriority w:val="99"/>
    <w:rsid w:val="002C09B9"/>
    <w:pPr>
      <w:numPr>
        <w:numId w:val="163"/>
      </w:numPr>
    </w:pPr>
  </w:style>
  <w:style w:type="character" w:customStyle="1" w:styleId="BezriadkovaniaChar">
    <w:name w:val="Bez riadkovania Char"/>
    <w:aliases w:val="Klasický text Char"/>
    <w:link w:val="Bezriadkovania"/>
    <w:uiPriority w:val="1"/>
    <w:rsid w:val="008F5389"/>
    <w:rPr>
      <w:rFonts w:ascii="Calibri" w:hAnsi="Calibri"/>
      <w:sz w:val="22"/>
      <w:szCs w:val="22"/>
      <w:lang w:eastAsia="en-US"/>
    </w:rPr>
  </w:style>
  <w:style w:type="numbering" w:customStyle="1" w:styleId="tl182">
    <w:name w:val="Štýl182"/>
    <w:uiPriority w:val="99"/>
    <w:rsid w:val="008F5389"/>
    <w:pPr>
      <w:numPr>
        <w:numId w:val="166"/>
      </w:numPr>
    </w:pPr>
  </w:style>
  <w:style w:type="numbering" w:customStyle="1" w:styleId="tl412">
    <w:name w:val="Štýl412"/>
    <w:rsid w:val="00B12AE0"/>
    <w:pPr>
      <w:numPr>
        <w:numId w:val="183"/>
      </w:numPr>
    </w:pPr>
  </w:style>
  <w:style w:type="numbering" w:customStyle="1" w:styleId="tl9">
    <w:name w:val="Štýl9"/>
    <w:uiPriority w:val="99"/>
    <w:rsid w:val="00EA1073"/>
    <w:pPr>
      <w:numPr>
        <w:numId w:val="18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4229">
      <w:bodyDiv w:val="1"/>
      <w:marLeft w:val="0"/>
      <w:marRight w:val="0"/>
      <w:marTop w:val="0"/>
      <w:marBottom w:val="0"/>
      <w:divBdr>
        <w:top w:val="none" w:sz="0" w:space="0" w:color="auto"/>
        <w:left w:val="none" w:sz="0" w:space="0" w:color="auto"/>
        <w:bottom w:val="none" w:sz="0" w:space="0" w:color="auto"/>
        <w:right w:val="none" w:sz="0" w:space="0" w:color="auto"/>
      </w:divBdr>
    </w:div>
    <w:div w:id="58989225">
      <w:bodyDiv w:val="1"/>
      <w:marLeft w:val="0"/>
      <w:marRight w:val="0"/>
      <w:marTop w:val="0"/>
      <w:marBottom w:val="0"/>
      <w:divBdr>
        <w:top w:val="none" w:sz="0" w:space="0" w:color="auto"/>
        <w:left w:val="none" w:sz="0" w:space="0" w:color="auto"/>
        <w:bottom w:val="none" w:sz="0" w:space="0" w:color="auto"/>
        <w:right w:val="none" w:sz="0" w:space="0" w:color="auto"/>
      </w:divBdr>
    </w:div>
    <w:div w:id="68889975">
      <w:bodyDiv w:val="1"/>
      <w:marLeft w:val="0"/>
      <w:marRight w:val="0"/>
      <w:marTop w:val="0"/>
      <w:marBottom w:val="0"/>
      <w:divBdr>
        <w:top w:val="none" w:sz="0" w:space="0" w:color="auto"/>
        <w:left w:val="none" w:sz="0" w:space="0" w:color="auto"/>
        <w:bottom w:val="none" w:sz="0" w:space="0" w:color="auto"/>
        <w:right w:val="none" w:sz="0" w:space="0" w:color="auto"/>
      </w:divBdr>
    </w:div>
    <w:div w:id="90592645">
      <w:bodyDiv w:val="1"/>
      <w:marLeft w:val="0"/>
      <w:marRight w:val="0"/>
      <w:marTop w:val="0"/>
      <w:marBottom w:val="0"/>
      <w:divBdr>
        <w:top w:val="none" w:sz="0" w:space="0" w:color="auto"/>
        <w:left w:val="none" w:sz="0" w:space="0" w:color="auto"/>
        <w:bottom w:val="none" w:sz="0" w:space="0" w:color="auto"/>
        <w:right w:val="none" w:sz="0" w:space="0" w:color="auto"/>
      </w:divBdr>
    </w:div>
    <w:div w:id="96365449">
      <w:bodyDiv w:val="1"/>
      <w:marLeft w:val="0"/>
      <w:marRight w:val="0"/>
      <w:marTop w:val="0"/>
      <w:marBottom w:val="0"/>
      <w:divBdr>
        <w:top w:val="none" w:sz="0" w:space="0" w:color="auto"/>
        <w:left w:val="none" w:sz="0" w:space="0" w:color="auto"/>
        <w:bottom w:val="none" w:sz="0" w:space="0" w:color="auto"/>
        <w:right w:val="none" w:sz="0" w:space="0" w:color="auto"/>
      </w:divBdr>
    </w:div>
    <w:div w:id="100541047">
      <w:bodyDiv w:val="1"/>
      <w:marLeft w:val="0"/>
      <w:marRight w:val="0"/>
      <w:marTop w:val="0"/>
      <w:marBottom w:val="0"/>
      <w:divBdr>
        <w:top w:val="none" w:sz="0" w:space="0" w:color="auto"/>
        <w:left w:val="none" w:sz="0" w:space="0" w:color="auto"/>
        <w:bottom w:val="none" w:sz="0" w:space="0" w:color="auto"/>
        <w:right w:val="none" w:sz="0" w:space="0" w:color="auto"/>
      </w:divBdr>
    </w:div>
    <w:div w:id="101271069">
      <w:bodyDiv w:val="1"/>
      <w:marLeft w:val="0"/>
      <w:marRight w:val="0"/>
      <w:marTop w:val="0"/>
      <w:marBottom w:val="0"/>
      <w:divBdr>
        <w:top w:val="none" w:sz="0" w:space="0" w:color="auto"/>
        <w:left w:val="none" w:sz="0" w:space="0" w:color="auto"/>
        <w:bottom w:val="none" w:sz="0" w:space="0" w:color="auto"/>
        <w:right w:val="none" w:sz="0" w:space="0" w:color="auto"/>
      </w:divBdr>
    </w:div>
    <w:div w:id="178393586">
      <w:bodyDiv w:val="1"/>
      <w:marLeft w:val="0"/>
      <w:marRight w:val="0"/>
      <w:marTop w:val="0"/>
      <w:marBottom w:val="0"/>
      <w:divBdr>
        <w:top w:val="none" w:sz="0" w:space="0" w:color="auto"/>
        <w:left w:val="none" w:sz="0" w:space="0" w:color="auto"/>
        <w:bottom w:val="none" w:sz="0" w:space="0" w:color="auto"/>
        <w:right w:val="none" w:sz="0" w:space="0" w:color="auto"/>
      </w:divBdr>
    </w:div>
    <w:div w:id="179320202">
      <w:bodyDiv w:val="1"/>
      <w:marLeft w:val="0"/>
      <w:marRight w:val="0"/>
      <w:marTop w:val="0"/>
      <w:marBottom w:val="0"/>
      <w:divBdr>
        <w:top w:val="none" w:sz="0" w:space="0" w:color="auto"/>
        <w:left w:val="none" w:sz="0" w:space="0" w:color="auto"/>
        <w:bottom w:val="none" w:sz="0" w:space="0" w:color="auto"/>
        <w:right w:val="none" w:sz="0" w:space="0" w:color="auto"/>
      </w:divBdr>
    </w:div>
    <w:div w:id="183323258">
      <w:bodyDiv w:val="1"/>
      <w:marLeft w:val="0"/>
      <w:marRight w:val="0"/>
      <w:marTop w:val="0"/>
      <w:marBottom w:val="0"/>
      <w:divBdr>
        <w:top w:val="none" w:sz="0" w:space="0" w:color="auto"/>
        <w:left w:val="none" w:sz="0" w:space="0" w:color="auto"/>
        <w:bottom w:val="none" w:sz="0" w:space="0" w:color="auto"/>
        <w:right w:val="none" w:sz="0" w:space="0" w:color="auto"/>
      </w:divBdr>
    </w:div>
    <w:div w:id="191890162">
      <w:bodyDiv w:val="1"/>
      <w:marLeft w:val="0"/>
      <w:marRight w:val="0"/>
      <w:marTop w:val="0"/>
      <w:marBottom w:val="0"/>
      <w:divBdr>
        <w:top w:val="none" w:sz="0" w:space="0" w:color="auto"/>
        <w:left w:val="none" w:sz="0" w:space="0" w:color="auto"/>
        <w:bottom w:val="none" w:sz="0" w:space="0" w:color="auto"/>
        <w:right w:val="none" w:sz="0" w:space="0" w:color="auto"/>
      </w:divBdr>
    </w:div>
    <w:div w:id="207884696">
      <w:bodyDiv w:val="1"/>
      <w:marLeft w:val="0"/>
      <w:marRight w:val="0"/>
      <w:marTop w:val="0"/>
      <w:marBottom w:val="0"/>
      <w:divBdr>
        <w:top w:val="none" w:sz="0" w:space="0" w:color="auto"/>
        <w:left w:val="none" w:sz="0" w:space="0" w:color="auto"/>
        <w:bottom w:val="none" w:sz="0" w:space="0" w:color="auto"/>
        <w:right w:val="none" w:sz="0" w:space="0" w:color="auto"/>
      </w:divBdr>
    </w:div>
    <w:div w:id="233980443">
      <w:bodyDiv w:val="1"/>
      <w:marLeft w:val="0"/>
      <w:marRight w:val="0"/>
      <w:marTop w:val="0"/>
      <w:marBottom w:val="0"/>
      <w:divBdr>
        <w:top w:val="none" w:sz="0" w:space="0" w:color="auto"/>
        <w:left w:val="none" w:sz="0" w:space="0" w:color="auto"/>
        <w:bottom w:val="none" w:sz="0" w:space="0" w:color="auto"/>
        <w:right w:val="none" w:sz="0" w:space="0" w:color="auto"/>
      </w:divBdr>
    </w:div>
    <w:div w:id="240675831">
      <w:bodyDiv w:val="1"/>
      <w:marLeft w:val="0"/>
      <w:marRight w:val="0"/>
      <w:marTop w:val="0"/>
      <w:marBottom w:val="0"/>
      <w:divBdr>
        <w:top w:val="none" w:sz="0" w:space="0" w:color="auto"/>
        <w:left w:val="none" w:sz="0" w:space="0" w:color="auto"/>
        <w:bottom w:val="none" w:sz="0" w:space="0" w:color="auto"/>
        <w:right w:val="none" w:sz="0" w:space="0" w:color="auto"/>
      </w:divBdr>
    </w:div>
    <w:div w:id="278219920">
      <w:bodyDiv w:val="1"/>
      <w:marLeft w:val="0"/>
      <w:marRight w:val="0"/>
      <w:marTop w:val="0"/>
      <w:marBottom w:val="0"/>
      <w:divBdr>
        <w:top w:val="none" w:sz="0" w:space="0" w:color="auto"/>
        <w:left w:val="none" w:sz="0" w:space="0" w:color="auto"/>
        <w:bottom w:val="none" w:sz="0" w:space="0" w:color="auto"/>
        <w:right w:val="none" w:sz="0" w:space="0" w:color="auto"/>
      </w:divBdr>
    </w:div>
    <w:div w:id="305361567">
      <w:bodyDiv w:val="1"/>
      <w:marLeft w:val="0"/>
      <w:marRight w:val="0"/>
      <w:marTop w:val="0"/>
      <w:marBottom w:val="0"/>
      <w:divBdr>
        <w:top w:val="none" w:sz="0" w:space="0" w:color="auto"/>
        <w:left w:val="none" w:sz="0" w:space="0" w:color="auto"/>
        <w:bottom w:val="none" w:sz="0" w:space="0" w:color="auto"/>
        <w:right w:val="none" w:sz="0" w:space="0" w:color="auto"/>
      </w:divBdr>
    </w:div>
    <w:div w:id="311450708">
      <w:bodyDiv w:val="1"/>
      <w:marLeft w:val="0"/>
      <w:marRight w:val="0"/>
      <w:marTop w:val="0"/>
      <w:marBottom w:val="0"/>
      <w:divBdr>
        <w:top w:val="none" w:sz="0" w:space="0" w:color="auto"/>
        <w:left w:val="none" w:sz="0" w:space="0" w:color="auto"/>
        <w:bottom w:val="none" w:sz="0" w:space="0" w:color="auto"/>
        <w:right w:val="none" w:sz="0" w:space="0" w:color="auto"/>
      </w:divBdr>
    </w:div>
    <w:div w:id="356783340">
      <w:bodyDiv w:val="1"/>
      <w:marLeft w:val="0"/>
      <w:marRight w:val="0"/>
      <w:marTop w:val="0"/>
      <w:marBottom w:val="0"/>
      <w:divBdr>
        <w:top w:val="none" w:sz="0" w:space="0" w:color="auto"/>
        <w:left w:val="none" w:sz="0" w:space="0" w:color="auto"/>
        <w:bottom w:val="none" w:sz="0" w:space="0" w:color="auto"/>
        <w:right w:val="none" w:sz="0" w:space="0" w:color="auto"/>
      </w:divBdr>
    </w:div>
    <w:div w:id="358505845">
      <w:bodyDiv w:val="1"/>
      <w:marLeft w:val="0"/>
      <w:marRight w:val="0"/>
      <w:marTop w:val="0"/>
      <w:marBottom w:val="0"/>
      <w:divBdr>
        <w:top w:val="none" w:sz="0" w:space="0" w:color="auto"/>
        <w:left w:val="none" w:sz="0" w:space="0" w:color="auto"/>
        <w:bottom w:val="none" w:sz="0" w:space="0" w:color="auto"/>
        <w:right w:val="none" w:sz="0" w:space="0" w:color="auto"/>
      </w:divBdr>
    </w:div>
    <w:div w:id="378633910">
      <w:bodyDiv w:val="1"/>
      <w:marLeft w:val="0"/>
      <w:marRight w:val="0"/>
      <w:marTop w:val="0"/>
      <w:marBottom w:val="0"/>
      <w:divBdr>
        <w:top w:val="none" w:sz="0" w:space="0" w:color="auto"/>
        <w:left w:val="none" w:sz="0" w:space="0" w:color="auto"/>
        <w:bottom w:val="none" w:sz="0" w:space="0" w:color="auto"/>
        <w:right w:val="none" w:sz="0" w:space="0" w:color="auto"/>
      </w:divBdr>
      <w:divsChild>
        <w:div w:id="1840658476">
          <w:marLeft w:val="0"/>
          <w:marRight w:val="0"/>
          <w:marTop w:val="0"/>
          <w:marBottom w:val="0"/>
          <w:divBdr>
            <w:top w:val="none" w:sz="0" w:space="0" w:color="auto"/>
            <w:left w:val="none" w:sz="0" w:space="0" w:color="auto"/>
            <w:bottom w:val="none" w:sz="0" w:space="0" w:color="auto"/>
            <w:right w:val="none" w:sz="0" w:space="0" w:color="auto"/>
          </w:divBdr>
          <w:divsChild>
            <w:div w:id="1041897893">
              <w:marLeft w:val="10"/>
              <w:marRight w:val="10"/>
              <w:marTop w:val="0"/>
              <w:marBottom w:val="0"/>
              <w:divBdr>
                <w:top w:val="none" w:sz="0" w:space="0" w:color="auto"/>
                <w:left w:val="none" w:sz="0" w:space="0" w:color="auto"/>
                <w:bottom w:val="none" w:sz="0" w:space="0" w:color="auto"/>
                <w:right w:val="none" w:sz="0" w:space="0" w:color="auto"/>
              </w:divBdr>
              <w:divsChild>
                <w:div w:id="115488154">
                  <w:marLeft w:val="0"/>
                  <w:marRight w:val="0"/>
                  <w:marTop w:val="0"/>
                  <w:marBottom w:val="0"/>
                  <w:divBdr>
                    <w:top w:val="none" w:sz="0" w:space="0" w:color="auto"/>
                    <w:left w:val="none" w:sz="0" w:space="0" w:color="auto"/>
                    <w:bottom w:val="none" w:sz="0" w:space="0" w:color="auto"/>
                    <w:right w:val="none" w:sz="0" w:space="0" w:color="auto"/>
                  </w:divBdr>
                </w:div>
                <w:div w:id="1195535211">
                  <w:marLeft w:val="0"/>
                  <w:marRight w:val="0"/>
                  <w:marTop w:val="0"/>
                  <w:marBottom w:val="0"/>
                  <w:divBdr>
                    <w:top w:val="none" w:sz="0" w:space="0" w:color="auto"/>
                    <w:left w:val="none" w:sz="0" w:space="0" w:color="auto"/>
                    <w:bottom w:val="none" w:sz="0" w:space="0" w:color="auto"/>
                    <w:right w:val="none" w:sz="0" w:space="0" w:color="auto"/>
                  </w:divBdr>
                </w:div>
                <w:div w:id="1811708711">
                  <w:marLeft w:val="0"/>
                  <w:marRight w:val="0"/>
                  <w:marTop w:val="0"/>
                  <w:marBottom w:val="0"/>
                  <w:divBdr>
                    <w:top w:val="none" w:sz="0" w:space="0" w:color="auto"/>
                    <w:left w:val="none" w:sz="0" w:space="0" w:color="auto"/>
                    <w:bottom w:val="none" w:sz="0" w:space="0" w:color="auto"/>
                    <w:right w:val="none" w:sz="0" w:space="0" w:color="auto"/>
                  </w:divBdr>
                </w:div>
                <w:div w:id="1813475925">
                  <w:marLeft w:val="0"/>
                  <w:marRight w:val="0"/>
                  <w:marTop w:val="0"/>
                  <w:marBottom w:val="0"/>
                  <w:divBdr>
                    <w:top w:val="none" w:sz="0" w:space="0" w:color="auto"/>
                    <w:left w:val="none" w:sz="0" w:space="0" w:color="auto"/>
                    <w:bottom w:val="none" w:sz="0" w:space="0" w:color="auto"/>
                    <w:right w:val="none" w:sz="0" w:space="0" w:color="auto"/>
                  </w:divBdr>
                </w:div>
                <w:div w:id="19938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017915">
      <w:bodyDiv w:val="1"/>
      <w:marLeft w:val="0"/>
      <w:marRight w:val="0"/>
      <w:marTop w:val="0"/>
      <w:marBottom w:val="0"/>
      <w:divBdr>
        <w:top w:val="none" w:sz="0" w:space="0" w:color="auto"/>
        <w:left w:val="none" w:sz="0" w:space="0" w:color="auto"/>
        <w:bottom w:val="none" w:sz="0" w:space="0" w:color="auto"/>
        <w:right w:val="none" w:sz="0" w:space="0" w:color="auto"/>
      </w:divBdr>
    </w:div>
    <w:div w:id="400099642">
      <w:bodyDiv w:val="1"/>
      <w:marLeft w:val="0"/>
      <w:marRight w:val="0"/>
      <w:marTop w:val="0"/>
      <w:marBottom w:val="0"/>
      <w:divBdr>
        <w:top w:val="none" w:sz="0" w:space="0" w:color="auto"/>
        <w:left w:val="none" w:sz="0" w:space="0" w:color="auto"/>
        <w:bottom w:val="none" w:sz="0" w:space="0" w:color="auto"/>
        <w:right w:val="none" w:sz="0" w:space="0" w:color="auto"/>
      </w:divBdr>
    </w:div>
    <w:div w:id="502818665">
      <w:bodyDiv w:val="1"/>
      <w:marLeft w:val="0"/>
      <w:marRight w:val="0"/>
      <w:marTop w:val="0"/>
      <w:marBottom w:val="0"/>
      <w:divBdr>
        <w:top w:val="none" w:sz="0" w:space="0" w:color="auto"/>
        <w:left w:val="none" w:sz="0" w:space="0" w:color="auto"/>
        <w:bottom w:val="none" w:sz="0" w:space="0" w:color="auto"/>
        <w:right w:val="none" w:sz="0" w:space="0" w:color="auto"/>
      </w:divBdr>
    </w:div>
    <w:div w:id="560293658">
      <w:bodyDiv w:val="1"/>
      <w:marLeft w:val="0"/>
      <w:marRight w:val="0"/>
      <w:marTop w:val="0"/>
      <w:marBottom w:val="0"/>
      <w:divBdr>
        <w:top w:val="none" w:sz="0" w:space="0" w:color="auto"/>
        <w:left w:val="none" w:sz="0" w:space="0" w:color="auto"/>
        <w:bottom w:val="none" w:sz="0" w:space="0" w:color="auto"/>
        <w:right w:val="none" w:sz="0" w:space="0" w:color="auto"/>
      </w:divBdr>
    </w:div>
    <w:div w:id="570388808">
      <w:bodyDiv w:val="1"/>
      <w:marLeft w:val="0"/>
      <w:marRight w:val="0"/>
      <w:marTop w:val="0"/>
      <w:marBottom w:val="0"/>
      <w:divBdr>
        <w:top w:val="none" w:sz="0" w:space="0" w:color="auto"/>
        <w:left w:val="none" w:sz="0" w:space="0" w:color="auto"/>
        <w:bottom w:val="none" w:sz="0" w:space="0" w:color="auto"/>
        <w:right w:val="none" w:sz="0" w:space="0" w:color="auto"/>
      </w:divBdr>
    </w:div>
    <w:div w:id="590235315">
      <w:bodyDiv w:val="1"/>
      <w:marLeft w:val="0"/>
      <w:marRight w:val="0"/>
      <w:marTop w:val="0"/>
      <w:marBottom w:val="0"/>
      <w:divBdr>
        <w:top w:val="none" w:sz="0" w:space="0" w:color="auto"/>
        <w:left w:val="none" w:sz="0" w:space="0" w:color="auto"/>
        <w:bottom w:val="none" w:sz="0" w:space="0" w:color="auto"/>
        <w:right w:val="none" w:sz="0" w:space="0" w:color="auto"/>
      </w:divBdr>
    </w:div>
    <w:div w:id="614870692">
      <w:bodyDiv w:val="1"/>
      <w:marLeft w:val="0"/>
      <w:marRight w:val="0"/>
      <w:marTop w:val="0"/>
      <w:marBottom w:val="0"/>
      <w:divBdr>
        <w:top w:val="none" w:sz="0" w:space="0" w:color="auto"/>
        <w:left w:val="none" w:sz="0" w:space="0" w:color="auto"/>
        <w:bottom w:val="none" w:sz="0" w:space="0" w:color="auto"/>
        <w:right w:val="none" w:sz="0" w:space="0" w:color="auto"/>
      </w:divBdr>
    </w:div>
    <w:div w:id="620767711">
      <w:bodyDiv w:val="1"/>
      <w:marLeft w:val="0"/>
      <w:marRight w:val="0"/>
      <w:marTop w:val="0"/>
      <w:marBottom w:val="0"/>
      <w:divBdr>
        <w:top w:val="none" w:sz="0" w:space="0" w:color="auto"/>
        <w:left w:val="none" w:sz="0" w:space="0" w:color="auto"/>
        <w:bottom w:val="none" w:sz="0" w:space="0" w:color="auto"/>
        <w:right w:val="none" w:sz="0" w:space="0" w:color="auto"/>
      </w:divBdr>
    </w:div>
    <w:div w:id="642346967">
      <w:bodyDiv w:val="1"/>
      <w:marLeft w:val="0"/>
      <w:marRight w:val="0"/>
      <w:marTop w:val="0"/>
      <w:marBottom w:val="0"/>
      <w:divBdr>
        <w:top w:val="none" w:sz="0" w:space="0" w:color="auto"/>
        <w:left w:val="none" w:sz="0" w:space="0" w:color="auto"/>
        <w:bottom w:val="none" w:sz="0" w:space="0" w:color="auto"/>
        <w:right w:val="none" w:sz="0" w:space="0" w:color="auto"/>
      </w:divBdr>
    </w:div>
    <w:div w:id="644093607">
      <w:bodyDiv w:val="1"/>
      <w:marLeft w:val="0"/>
      <w:marRight w:val="0"/>
      <w:marTop w:val="0"/>
      <w:marBottom w:val="0"/>
      <w:divBdr>
        <w:top w:val="none" w:sz="0" w:space="0" w:color="auto"/>
        <w:left w:val="none" w:sz="0" w:space="0" w:color="auto"/>
        <w:bottom w:val="none" w:sz="0" w:space="0" w:color="auto"/>
        <w:right w:val="none" w:sz="0" w:space="0" w:color="auto"/>
      </w:divBdr>
    </w:div>
    <w:div w:id="650598818">
      <w:bodyDiv w:val="1"/>
      <w:marLeft w:val="0"/>
      <w:marRight w:val="0"/>
      <w:marTop w:val="0"/>
      <w:marBottom w:val="0"/>
      <w:divBdr>
        <w:top w:val="none" w:sz="0" w:space="0" w:color="auto"/>
        <w:left w:val="none" w:sz="0" w:space="0" w:color="auto"/>
        <w:bottom w:val="none" w:sz="0" w:space="0" w:color="auto"/>
        <w:right w:val="none" w:sz="0" w:space="0" w:color="auto"/>
      </w:divBdr>
    </w:div>
    <w:div w:id="660886144">
      <w:bodyDiv w:val="1"/>
      <w:marLeft w:val="0"/>
      <w:marRight w:val="0"/>
      <w:marTop w:val="0"/>
      <w:marBottom w:val="0"/>
      <w:divBdr>
        <w:top w:val="none" w:sz="0" w:space="0" w:color="auto"/>
        <w:left w:val="none" w:sz="0" w:space="0" w:color="auto"/>
        <w:bottom w:val="none" w:sz="0" w:space="0" w:color="auto"/>
        <w:right w:val="none" w:sz="0" w:space="0" w:color="auto"/>
      </w:divBdr>
    </w:div>
    <w:div w:id="668560325">
      <w:bodyDiv w:val="1"/>
      <w:marLeft w:val="0"/>
      <w:marRight w:val="0"/>
      <w:marTop w:val="0"/>
      <w:marBottom w:val="0"/>
      <w:divBdr>
        <w:top w:val="none" w:sz="0" w:space="0" w:color="auto"/>
        <w:left w:val="none" w:sz="0" w:space="0" w:color="auto"/>
        <w:bottom w:val="none" w:sz="0" w:space="0" w:color="auto"/>
        <w:right w:val="none" w:sz="0" w:space="0" w:color="auto"/>
      </w:divBdr>
    </w:div>
    <w:div w:id="693653462">
      <w:bodyDiv w:val="1"/>
      <w:marLeft w:val="0"/>
      <w:marRight w:val="0"/>
      <w:marTop w:val="0"/>
      <w:marBottom w:val="0"/>
      <w:divBdr>
        <w:top w:val="none" w:sz="0" w:space="0" w:color="auto"/>
        <w:left w:val="none" w:sz="0" w:space="0" w:color="auto"/>
        <w:bottom w:val="none" w:sz="0" w:space="0" w:color="auto"/>
        <w:right w:val="none" w:sz="0" w:space="0" w:color="auto"/>
      </w:divBdr>
    </w:div>
    <w:div w:id="693962145">
      <w:bodyDiv w:val="1"/>
      <w:marLeft w:val="0"/>
      <w:marRight w:val="0"/>
      <w:marTop w:val="0"/>
      <w:marBottom w:val="0"/>
      <w:divBdr>
        <w:top w:val="none" w:sz="0" w:space="0" w:color="auto"/>
        <w:left w:val="none" w:sz="0" w:space="0" w:color="auto"/>
        <w:bottom w:val="none" w:sz="0" w:space="0" w:color="auto"/>
        <w:right w:val="none" w:sz="0" w:space="0" w:color="auto"/>
      </w:divBdr>
    </w:div>
    <w:div w:id="699236158">
      <w:bodyDiv w:val="1"/>
      <w:marLeft w:val="0"/>
      <w:marRight w:val="0"/>
      <w:marTop w:val="0"/>
      <w:marBottom w:val="0"/>
      <w:divBdr>
        <w:top w:val="none" w:sz="0" w:space="0" w:color="auto"/>
        <w:left w:val="none" w:sz="0" w:space="0" w:color="auto"/>
        <w:bottom w:val="none" w:sz="0" w:space="0" w:color="auto"/>
        <w:right w:val="none" w:sz="0" w:space="0" w:color="auto"/>
      </w:divBdr>
    </w:div>
    <w:div w:id="729965230">
      <w:bodyDiv w:val="1"/>
      <w:marLeft w:val="0"/>
      <w:marRight w:val="0"/>
      <w:marTop w:val="0"/>
      <w:marBottom w:val="0"/>
      <w:divBdr>
        <w:top w:val="none" w:sz="0" w:space="0" w:color="auto"/>
        <w:left w:val="none" w:sz="0" w:space="0" w:color="auto"/>
        <w:bottom w:val="none" w:sz="0" w:space="0" w:color="auto"/>
        <w:right w:val="none" w:sz="0" w:space="0" w:color="auto"/>
      </w:divBdr>
    </w:div>
    <w:div w:id="752513223">
      <w:bodyDiv w:val="1"/>
      <w:marLeft w:val="0"/>
      <w:marRight w:val="0"/>
      <w:marTop w:val="0"/>
      <w:marBottom w:val="0"/>
      <w:divBdr>
        <w:top w:val="none" w:sz="0" w:space="0" w:color="auto"/>
        <w:left w:val="none" w:sz="0" w:space="0" w:color="auto"/>
        <w:bottom w:val="none" w:sz="0" w:space="0" w:color="auto"/>
        <w:right w:val="none" w:sz="0" w:space="0" w:color="auto"/>
      </w:divBdr>
    </w:div>
    <w:div w:id="777598882">
      <w:bodyDiv w:val="1"/>
      <w:marLeft w:val="0"/>
      <w:marRight w:val="0"/>
      <w:marTop w:val="0"/>
      <w:marBottom w:val="0"/>
      <w:divBdr>
        <w:top w:val="none" w:sz="0" w:space="0" w:color="auto"/>
        <w:left w:val="none" w:sz="0" w:space="0" w:color="auto"/>
        <w:bottom w:val="none" w:sz="0" w:space="0" w:color="auto"/>
        <w:right w:val="none" w:sz="0" w:space="0" w:color="auto"/>
      </w:divBdr>
    </w:div>
    <w:div w:id="780690565">
      <w:bodyDiv w:val="1"/>
      <w:marLeft w:val="0"/>
      <w:marRight w:val="0"/>
      <w:marTop w:val="0"/>
      <w:marBottom w:val="0"/>
      <w:divBdr>
        <w:top w:val="none" w:sz="0" w:space="0" w:color="auto"/>
        <w:left w:val="none" w:sz="0" w:space="0" w:color="auto"/>
        <w:bottom w:val="none" w:sz="0" w:space="0" w:color="auto"/>
        <w:right w:val="none" w:sz="0" w:space="0" w:color="auto"/>
      </w:divBdr>
      <w:divsChild>
        <w:div w:id="667640300">
          <w:marLeft w:val="0"/>
          <w:marRight w:val="0"/>
          <w:marTop w:val="0"/>
          <w:marBottom w:val="0"/>
          <w:divBdr>
            <w:top w:val="none" w:sz="0" w:space="0" w:color="auto"/>
            <w:left w:val="none" w:sz="0" w:space="0" w:color="auto"/>
            <w:bottom w:val="none" w:sz="0" w:space="0" w:color="auto"/>
            <w:right w:val="none" w:sz="0" w:space="0" w:color="auto"/>
          </w:divBdr>
        </w:div>
        <w:div w:id="938564120">
          <w:marLeft w:val="0"/>
          <w:marRight w:val="0"/>
          <w:marTop w:val="0"/>
          <w:marBottom w:val="0"/>
          <w:divBdr>
            <w:top w:val="none" w:sz="0" w:space="0" w:color="auto"/>
            <w:left w:val="none" w:sz="0" w:space="0" w:color="auto"/>
            <w:bottom w:val="none" w:sz="0" w:space="0" w:color="auto"/>
            <w:right w:val="none" w:sz="0" w:space="0" w:color="auto"/>
          </w:divBdr>
        </w:div>
        <w:div w:id="1032535632">
          <w:marLeft w:val="0"/>
          <w:marRight w:val="0"/>
          <w:marTop w:val="0"/>
          <w:marBottom w:val="0"/>
          <w:divBdr>
            <w:top w:val="none" w:sz="0" w:space="0" w:color="auto"/>
            <w:left w:val="none" w:sz="0" w:space="0" w:color="auto"/>
            <w:bottom w:val="none" w:sz="0" w:space="0" w:color="auto"/>
            <w:right w:val="none" w:sz="0" w:space="0" w:color="auto"/>
          </w:divBdr>
        </w:div>
        <w:div w:id="1362171523">
          <w:marLeft w:val="0"/>
          <w:marRight w:val="0"/>
          <w:marTop w:val="0"/>
          <w:marBottom w:val="0"/>
          <w:divBdr>
            <w:top w:val="none" w:sz="0" w:space="0" w:color="auto"/>
            <w:left w:val="none" w:sz="0" w:space="0" w:color="auto"/>
            <w:bottom w:val="none" w:sz="0" w:space="0" w:color="auto"/>
            <w:right w:val="none" w:sz="0" w:space="0" w:color="auto"/>
          </w:divBdr>
        </w:div>
        <w:div w:id="2033411509">
          <w:marLeft w:val="0"/>
          <w:marRight w:val="0"/>
          <w:marTop w:val="0"/>
          <w:marBottom w:val="0"/>
          <w:divBdr>
            <w:top w:val="none" w:sz="0" w:space="0" w:color="auto"/>
            <w:left w:val="none" w:sz="0" w:space="0" w:color="auto"/>
            <w:bottom w:val="none" w:sz="0" w:space="0" w:color="auto"/>
            <w:right w:val="none" w:sz="0" w:space="0" w:color="auto"/>
          </w:divBdr>
        </w:div>
        <w:div w:id="2083287110">
          <w:marLeft w:val="0"/>
          <w:marRight w:val="0"/>
          <w:marTop w:val="0"/>
          <w:marBottom w:val="0"/>
          <w:divBdr>
            <w:top w:val="none" w:sz="0" w:space="0" w:color="auto"/>
            <w:left w:val="none" w:sz="0" w:space="0" w:color="auto"/>
            <w:bottom w:val="none" w:sz="0" w:space="0" w:color="auto"/>
            <w:right w:val="none" w:sz="0" w:space="0" w:color="auto"/>
          </w:divBdr>
        </w:div>
      </w:divsChild>
    </w:div>
    <w:div w:id="809324031">
      <w:bodyDiv w:val="1"/>
      <w:marLeft w:val="0"/>
      <w:marRight w:val="0"/>
      <w:marTop w:val="0"/>
      <w:marBottom w:val="0"/>
      <w:divBdr>
        <w:top w:val="none" w:sz="0" w:space="0" w:color="auto"/>
        <w:left w:val="none" w:sz="0" w:space="0" w:color="auto"/>
        <w:bottom w:val="none" w:sz="0" w:space="0" w:color="auto"/>
        <w:right w:val="none" w:sz="0" w:space="0" w:color="auto"/>
      </w:divBdr>
    </w:div>
    <w:div w:id="818887343">
      <w:bodyDiv w:val="1"/>
      <w:marLeft w:val="0"/>
      <w:marRight w:val="0"/>
      <w:marTop w:val="0"/>
      <w:marBottom w:val="0"/>
      <w:divBdr>
        <w:top w:val="none" w:sz="0" w:space="0" w:color="auto"/>
        <w:left w:val="none" w:sz="0" w:space="0" w:color="auto"/>
        <w:bottom w:val="none" w:sz="0" w:space="0" w:color="auto"/>
        <w:right w:val="none" w:sz="0" w:space="0" w:color="auto"/>
      </w:divBdr>
    </w:div>
    <w:div w:id="890580654">
      <w:bodyDiv w:val="1"/>
      <w:marLeft w:val="0"/>
      <w:marRight w:val="0"/>
      <w:marTop w:val="0"/>
      <w:marBottom w:val="0"/>
      <w:divBdr>
        <w:top w:val="none" w:sz="0" w:space="0" w:color="auto"/>
        <w:left w:val="none" w:sz="0" w:space="0" w:color="auto"/>
        <w:bottom w:val="none" w:sz="0" w:space="0" w:color="auto"/>
        <w:right w:val="none" w:sz="0" w:space="0" w:color="auto"/>
      </w:divBdr>
    </w:div>
    <w:div w:id="909315333">
      <w:bodyDiv w:val="1"/>
      <w:marLeft w:val="0"/>
      <w:marRight w:val="0"/>
      <w:marTop w:val="0"/>
      <w:marBottom w:val="0"/>
      <w:divBdr>
        <w:top w:val="none" w:sz="0" w:space="0" w:color="auto"/>
        <w:left w:val="none" w:sz="0" w:space="0" w:color="auto"/>
        <w:bottom w:val="none" w:sz="0" w:space="0" w:color="auto"/>
        <w:right w:val="none" w:sz="0" w:space="0" w:color="auto"/>
      </w:divBdr>
    </w:div>
    <w:div w:id="913661487">
      <w:bodyDiv w:val="1"/>
      <w:marLeft w:val="0"/>
      <w:marRight w:val="0"/>
      <w:marTop w:val="0"/>
      <w:marBottom w:val="0"/>
      <w:divBdr>
        <w:top w:val="none" w:sz="0" w:space="0" w:color="auto"/>
        <w:left w:val="none" w:sz="0" w:space="0" w:color="auto"/>
        <w:bottom w:val="none" w:sz="0" w:space="0" w:color="auto"/>
        <w:right w:val="none" w:sz="0" w:space="0" w:color="auto"/>
      </w:divBdr>
    </w:div>
    <w:div w:id="919289184">
      <w:bodyDiv w:val="1"/>
      <w:marLeft w:val="0"/>
      <w:marRight w:val="0"/>
      <w:marTop w:val="0"/>
      <w:marBottom w:val="0"/>
      <w:divBdr>
        <w:top w:val="none" w:sz="0" w:space="0" w:color="auto"/>
        <w:left w:val="none" w:sz="0" w:space="0" w:color="auto"/>
        <w:bottom w:val="none" w:sz="0" w:space="0" w:color="auto"/>
        <w:right w:val="none" w:sz="0" w:space="0" w:color="auto"/>
      </w:divBdr>
    </w:div>
    <w:div w:id="935402519">
      <w:bodyDiv w:val="1"/>
      <w:marLeft w:val="0"/>
      <w:marRight w:val="0"/>
      <w:marTop w:val="0"/>
      <w:marBottom w:val="0"/>
      <w:divBdr>
        <w:top w:val="none" w:sz="0" w:space="0" w:color="auto"/>
        <w:left w:val="none" w:sz="0" w:space="0" w:color="auto"/>
        <w:bottom w:val="none" w:sz="0" w:space="0" w:color="auto"/>
        <w:right w:val="none" w:sz="0" w:space="0" w:color="auto"/>
      </w:divBdr>
    </w:div>
    <w:div w:id="960722234">
      <w:bodyDiv w:val="1"/>
      <w:marLeft w:val="0"/>
      <w:marRight w:val="0"/>
      <w:marTop w:val="0"/>
      <w:marBottom w:val="0"/>
      <w:divBdr>
        <w:top w:val="none" w:sz="0" w:space="0" w:color="auto"/>
        <w:left w:val="none" w:sz="0" w:space="0" w:color="auto"/>
        <w:bottom w:val="none" w:sz="0" w:space="0" w:color="auto"/>
        <w:right w:val="none" w:sz="0" w:space="0" w:color="auto"/>
      </w:divBdr>
    </w:div>
    <w:div w:id="968051600">
      <w:bodyDiv w:val="1"/>
      <w:marLeft w:val="0"/>
      <w:marRight w:val="0"/>
      <w:marTop w:val="0"/>
      <w:marBottom w:val="0"/>
      <w:divBdr>
        <w:top w:val="none" w:sz="0" w:space="0" w:color="auto"/>
        <w:left w:val="none" w:sz="0" w:space="0" w:color="auto"/>
        <w:bottom w:val="none" w:sz="0" w:space="0" w:color="auto"/>
        <w:right w:val="none" w:sz="0" w:space="0" w:color="auto"/>
      </w:divBdr>
    </w:div>
    <w:div w:id="980381973">
      <w:bodyDiv w:val="1"/>
      <w:marLeft w:val="0"/>
      <w:marRight w:val="0"/>
      <w:marTop w:val="0"/>
      <w:marBottom w:val="0"/>
      <w:divBdr>
        <w:top w:val="none" w:sz="0" w:space="0" w:color="auto"/>
        <w:left w:val="none" w:sz="0" w:space="0" w:color="auto"/>
        <w:bottom w:val="none" w:sz="0" w:space="0" w:color="auto"/>
        <w:right w:val="none" w:sz="0" w:space="0" w:color="auto"/>
      </w:divBdr>
    </w:div>
    <w:div w:id="1012411406">
      <w:bodyDiv w:val="1"/>
      <w:marLeft w:val="0"/>
      <w:marRight w:val="0"/>
      <w:marTop w:val="0"/>
      <w:marBottom w:val="0"/>
      <w:divBdr>
        <w:top w:val="none" w:sz="0" w:space="0" w:color="auto"/>
        <w:left w:val="none" w:sz="0" w:space="0" w:color="auto"/>
        <w:bottom w:val="none" w:sz="0" w:space="0" w:color="auto"/>
        <w:right w:val="none" w:sz="0" w:space="0" w:color="auto"/>
      </w:divBdr>
    </w:div>
    <w:div w:id="1017534956">
      <w:bodyDiv w:val="1"/>
      <w:marLeft w:val="0"/>
      <w:marRight w:val="0"/>
      <w:marTop w:val="0"/>
      <w:marBottom w:val="0"/>
      <w:divBdr>
        <w:top w:val="none" w:sz="0" w:space="0" w:color="auto"/>
        <w:left w:val="none" w:sz="0" w:space="0" w:color="auto"/>
        <w:bottom w:val="none" w:sz="0" w:space="0" w:color="auto"/>
        <w:right w:val="none" w:sz="0" w:space="0" w:color="auto"/>
      </w:divBdr>
    </w:div>
    <w:div w:id="1064791954">
      <w:bodyDiv w:val="1"/>
      <w:marLeft w:val="0"/>
      <w:marRight w:val="0"/>
      <w:marTop w:val="0"/>
      <w:marBottom w:val="0"/>
      <w:divBdr>
        <w:top w:val="none" w:sz="0" w:space="0" w:color="auto"/>
        <w:left w:val="none" w:sz="0" w:space="0" w:color="auto"/>
        <w:bottom w:val="none" w:sz="0" w:space="0" w:color="auto"/>
        <w:right w:val="none" w:sz="0" w:space="0" w:color="auto"/>
      </w:divBdr>
    </w:div>
    <w:div w:id="1076783047">
      <w:bodyDiv w:val="1"/>
      <w:marLeft w:val="0"/>
      <w:marRight w:val="0"/>
      <w:marTop w:val="0"/>
      <w:marBottom w:val="0"/>
      <w:divBdr>
        <w:top w:val="none" w:sz="0" w:space="0" w:color="auto"/>
        <w:left w:val="none" w:sz="0" w:space="0" w:color="auto"/>
        <w:bottom w:val="none" w:sz="0" w:space="0" w:color="auto"/>
        <w:right w:val="none" w:sz="0" w:space="0" w:color="auto"/>
      </w:divBdr>
    </w:div>
    <w:div w:id="1089958808">
      <w:bodyDiv w:val="1"/>
      <w:marLeft w:val="0"/>
      <w:marRight w:val="0"/>
      <w:marTop w:val="0"/>
      <w:marBottom w:val="0"/>
      <w:divBdr>
        <w:top w:val="none" w:sz="0" w:space="0" w:color="auto"/>
        <w:left w:val="none" w:sz="0" w:space="0" w:color="auto"/>
        <w:bottom w:val="none" w:sz="0" w:space="0" w:color="auto"/>
        <w:right w:val="none" w:sz="0" w:space="0" w:color="auto"/>
      </w:divBdr>
    </w:div>
    <w:div w:id="1098450923">
      <w:bodyDiv w:val="1"/>
      <w:marLeft w:val="0"/>
      <w:marRight w:val="0"/>
      <w:marTop w:val="0"/>
      <w:marBottom w:val="0"/>
      <w:divBdr>
        <w:top w:val="none" w:sz="0" w:space="0" w:color="auto"/>
        <w:left w:val="none" w:sz="0" w:space="0" w:color="auto"/>
        <w:bottom w:val="none" w:sz="0" w:space="0" w:color="auto"/>
        <w:right w:val="none" w:sz="0" w:space="0" w:color="auto"/>
      </w:divBdr>
    </w:div>
    <w:div w:id="1108695657">
      <w:bodyDiv w:val="1"/>
      <w:marLeft w:val="0"/>
      <w:marRight w:val="0"/>
      <w:marTop w:val="0"/>
      <w:marBottom w:val="0"/>
      <w:divBdr>
        <w:top w:val="none" w:sz="0" w:space="0" w:color="auto"/>
        <w:left w:val="none" w:sz="0" w:space="0" w:color="auto"/>
        <w:bottom w:val="none" w:sz="0" w:space="0" w:color="auto"/>
        <w:right w:val="none" w:sz="0" w:space="0" w:color="auto"/>
      </w:divBdr>
    </w:div>
    <w:div w:id="1134715922">
      <w:bodyDiv w:val="1"/>
      <w:marLeft w:val="0"/>
      <w:marRight w:val="0"/>
      <w:marTop w:val="0"/>
      <w:marBottom w:val="0"/>
      <w:divBdr>
        <w:top w:val="none" w:sz="0" w:space="0" w:color="auto"/>
        <w:left w:val="none" w:sz="0" w:space="0" w:color="auto"/>
        <w:bottom w:val="none" w:sz="0" w:space="0" w:color="auto"/>
        <w:right w:val="none" w:sz="0" w:space="0" w:color="auto"/>
      </w:divBdr>
    </w:div>
    <w:div w:id="1140876266">
      <w:bodyDiv w:val="1"/>
      <w:marLeft w:val="0"/>
      <w:marRight w:val="0"/>
      <w:marTop w:val="0"/>
      <w:marBottom w:val="0"/>
      <w:divBdr>
        <w:top w:val="none" w:sz="0" w:space="0" w:color="auto"/>
        <w:left w:val="none" w:sz="0" w:space="0" w:color="auto"/>
        <w:bottom w:val="none" w:sz="0" w:space="0" w:color="auto"/>
        <w:right w:val="none" w:sz="0" w:space="0" w:color="auto"/>
      </w:divBdr>
    </w:div>
    <w:div w:id="1142044562">
      <w:bodyDiv w:val="1"/>
      <w:marLeft w:val="0"/>
      <w:marRight w:val="0"/>
      <w:marTop w:val="0"/>
      <w:marBottom w:val="0"/>
      <w:divBdr>
        <w:top w:val="none" w:sz="0" w:space="0" w:color="auto"/>
        <w:left w:val="none" w:sz="0" w:space="0" w:color="auto"/>
        <w:bottom w:val="none" w:sz="0" w:space="0" w:color="auto"/>
        <w:right w:val="none" w:sz="0" w:space="0" w:color="auto"/>
      </w:divBdr>
    </w:div>
    <w:div w:id="1154687013">
      <w:bodyDiv w:val="1"/>
      <w:marLeft w:val="0"/>
      <w:marRight w:val="0"/>
      <w:marTop w:val="0"/>
      <w:marBottom w:val="0"/>
      <w:divBdr>
        <w:top w:val="none" w:sz="0" w:space="0" w:color="auto"/>
        <w:left w:val="none" w:sz="0" w:space="0" w:color="auto"/>
        <w:bottom w:val="none" w:sz="0" w:space="0" w:color="auto"/>
        <w:right w:val="none" w:sz="0" w:space="0" w:color="auto"/>
      </w:divBdr>
    </w:div>
    <w:div w:id="1161775393">
      <w:bodyDiv w:val="1"/>
      <w:marLeft w:val="0"/>
      <w:marRight w:val="0"/>
      <w:marTop w:val="0"/>
      <w:marBottom w:val="0"/>
      <w:divBdr>
        <w:top w:val="none" w:sz="0" w:space="0" w:color="auto"/>
        <w:left w:val="none" w:sz="0" w:space="0" w:color="auto"/>
        <w:bottom w:val="none" w:sz="0" w:space="0" w:color="auto"/>
        <w:right w:val="none" w:sz="0" w:space="0" w:color="auto"/>
      </w:divBdr>
    </w:div>
    <w:div w:id="1166440397">
      <w:bodyDiv w:val="1"/>
      <w:marLeft w:val="0"/>
      <w:marRight w:val="0"/>
      <w:marTop w:val="0"/>
      <w:marBottom w:val="0"/>
      <w:divBdr>
        <w:top w:val="none" w:sz="0" w:space="0" w:color="auto"/>
        <w:left w:val="none" w:sz="0" w:space="0" w:color="auto"/>
        <w:bottom w:val="none" w:sz="0" w:space="0" w:color="auto"/>
        <w:right w:val="none" w:sz="0" w:space="0" w:color="auto"/>
      </w:divBdr>
    </w:div>
    <w:div w:id="1175151457">
      <w:bodyDiv w:val="1"/>
      <w:marLeft w:val="0"/>
      <w:marRight w:val="0"/>
      <w:marTop w:val="0"/>
      <w:marBottom w:val="0"/>
      <w:divBdr>
        <w:top w:val="none" w:sz="0" w:space="0" w:color="auto"/>
        <w:left w:val="none" w:sz="0" w:space="0" w:color="auto"/>
        <w:bottom w:val="none" w:sz="0" w:space="0" w:color="auto"/>
        <w:right w:val="none" w:sz="0" w:space="0" w:color="auto"/>
      </w:divBdr>
    </w:div>
    <w:div w:id="1178160811">
      <w:bodyDiv w:val="1"/>
      <w:marLeft w:val="0"/>
      <w:marRight w:val="0"/>
      <w:marTop w:val="0"/>
      <w:marBottom w:val="0"/>
      <w:divBdr>
        <w:top w:val="none" w:sz="0" w:space="0" w:color="auto"/>
        <w:left w:val="none" w:sz="0" w:space="0" w:color="auto"/>
        <w:bottom w:val="none" w:sz="0" w:space="0" w:color="auto"/>
        <w:right w:val="none" w:sz="0" w:space="0" w:color="auto"/>
      </w:divBdr>
    </w:div>
    <w:div w:id="1197886331">
      <w:bodyDiv w:val="1"/>
      <w:marLeft w:val="0"/>
      <w:marRight w:val="0"/>
      <w:marTop w:val="0"/>
      <w:marBottom w:val="0"/>
      <w:divBdr>
        <w:top w:val="none" w:sz="0" w:space="0" w:color="auto"/>
        <w:left w:val="none" w:sz="0" w:space="0" w:color="auto"/>
        <w:bottom w:val="none" w:sz="0" w:space="0" w:color="auto"/>
        <w:right w:val="none" w:sz="0" w:space="0" w:color="auto"/>
      </w:divBdr>
    </w:div>
    <w:div w:id="1198158463">
      <w:bodyDiv w:val="1"/>
      <w:marLeft w:val="0"/>
      <w:marRight w:val="0"/>
      <w:marTop w:val="0"/>
      <w:marBottom w:val="0"/>
      <w:divBdr>
        <w:top w:val="none" w:sz="0" w:space="0" w:color="auto"/>
        <w:left w:val="none" w:sz="0" w:space="0" w:color="auto"/>
        <w:bottom w:val="none" w:sz="0" w:space="0" w:color="auto"/>
        <w:right w:val="none" w:sz="0" w:space="0" w:color="auto"/>
      </w:divBdr>
    </w:div>
    <w:div w:id="1201867995">
      <w:bodyDiv w:val="1"/>
      <w:marLeft w:val="0"/>
      <w:marRight w:val="0"/>
      <w:marTop w:val="0"/>
      <w:marBottom w:val="0"/>
      <w:divBdr>
        <w:top w:val="none" w:sz="0" w:space="0" w:color="auto"/>
        <w:left w:val="none" w:sz="0" w:space="0" w:color="auto"/>
        <w:bottom w:val="none" w:sz="0" w:space="0" w:color="auto"/>
        <w:right w:val="none" w:sz="0" w:space="0" w:color="auto"/>
      </w:divBdr>
    </w:div>
    <w:div w:id="1204442876">
      <w:bodyDiv w:val="1"/>
      <w:marLeft w:val="0"/>
      <w:marRight w:val="0"/>
      <w:marTop w:val="0"/>
      <w:marBottom w:val="0"/>
      <w:divBdr>
        <w:top w:val="none" w:sz="0" w:space="0" w:color="auto"/>
        <w:left w:val="none" w:sz="0" w:space="0" w:color="auto"/>
        <w:bottom w:val="none" w:sz="0" w:space="0" w:color="auto"/>
        <w:right w:val="none" w:sz="0" w:space="0" w:color="auto"/>
      </w:divBdr>
    </w:div>
    <w:div w:id="1206941150">
      <w:bodyDiv w:val="1"/>
      <w:marLeft w:val="0"/>
      <w:marRight w:val="0"/>
      <w:marTop w:val="0"/>
      <w:marBottom w:val="0"/>
      <w:divBdr>
        <w:top w:val="none" w:sz="0" w:space="0" w:color="auto"/>
        <w:left w:val="none" w:sz="0" w:space="0" w:color="auto"/>
        <w:bottom w:val="none" w:sz="0" w:space="0" w:color="auto"/>
        <w:right w:val="none" w:sz="0" w:space="0" w:color="auto"/>
      </w:divBdr>
    </w:div>
    <w:div w:id="1210654508">
      <w:bodyDiv w:val="1"/>
      <w:marLeft w:val="0"/>
      <w:marRight w:val="0"/>
      <w:marTop w:val="0"/>
      <w:marBottom w:val="0"/>
      <w:divBdr>
        <w:top w:val="none" w:sz="0" w:space="0" w:color="auto"/>
        <w:left w:val="none" w:sz="0" w:space="0" w:color="auto"/>
        <w:bottom w:val="none" w:sz="0" w:space="0" w:color="auto"/>
        <w:right w:val="none" w:sz="0" w:space="0" w:color="auto"/>
      </w:divBdr>
    </w:div>
    <w:div w:id="1290474482">
      <w:bodyDiv w:val="1"/>
      <w:marLeft w:val="0"/>
      <w:marRight w:val="0"/>
      <w:marTop w:val="0"/>
      <w:marBottom w:val="0"/>
      <w:divBdr>
        <w:top w:val="none" w:sz="0" w:space="0" w:color="auto"/>
        <w:left w:val="none" w:sz="0" w:space="0" w:color="auto"/>
        <w:bottom w:val="none" w:sz="0" w:space="0" w:color="auto"/>
        <w:right w:val="none" w:sz="0" w:space="0" w:color="auto"/>
      </w:divBdr>
    </w:div>
    <w:div w:id="1320575871">
      <w:bodyDiv w:val="1"/>
      <w:marLeft w:val="0"/>
      <w:marRight w:val="0"/>
      <w:marTop w:val="0"/>
      <w:marBottom w:val="0"/>
      <w:divBdr>
        <w:top w:val="none" w:sz="0" w:space="0" w:color="auto"/>
        <w:left w:val="none" w:sz="0" w:space="0" w:color="auto"/>
        <w:bottom w:val="none" w:sz="0" w:space="0" w:color="auto"/>
        <w:right w:val="none" w:sz="0" w:space="0" w:color="auto"/>
      </w:divBdr>
    </w:div>
    <w:div w:id="1332567839">
      <w:bodyDiv w:val="1"/>
      <w:marLeft w:val="0"/>
      <w:marRight w:val="0"/>
      <w:marTop w:val="0"/>
      <w:marBottom w:val="0"/>
      <w:divBdr>
        <w:top w:val="none" w:sz="0" w:space="0" w:color="auto"/>
        <w:left w:val="none" w:sz="0" w:space="0" w:color="auto"/>
        <w:bottom w:val="none" w:sz="0" w:space="0" w:color="auto"/>
        <w:right w:val="none" w:sz="0" w:space="0" w:color="auto"/>
      </w:divBdr>
    </w:div>
    <w:div w:id="1334642855">
      <w:bodyDiv w:val="1"/>
      <w:marLeft w:val="0"/>
      <w:marRight w:val="0"/>
      <w:marTop w:val="0"/>
      <w:marBottom w:val="0"/>
      <w:divBdr>
        <w:top w:val="none" w:sz="0" w:space="0" w:color="auto"/>
        <w:left w:val="none" w:sz="0" w:space="0" w:color="auto"/>
        <w:bottom w:val="none" w:sz="0" w:space="0" w:color="auto"/>
        <w:right w:val="none" w:sz="0" w:space="0" w:color="auto"/>
      </w:divBdr>
    </w:div>
    <w:div w:id="1374697603">
      <w:bodyDiv w:val="1"/>
      <w:marLeft w:val="0"/>
      <w:marRight w:val="0"/>
      <w:marTop w:val="0"/>
      <w:marBottom w:val="0"/>
      <w:divBdr>
        <w:top w:val="none" w:sz="0" w:space="0" w:color="auto"/>
        <w:left w:val="none" w:sz="0" w:space="0" w:color="auto"/>
        <w:bottom w:val="none" w:sz="0" w:space="0" w:color="auto"/>
        <w:right w:val="none" w:sz="0" w:space="0" w:color="auto"/>
      </w:divBdr>
    </w:div>
    <w:div w:id="1386291048">
      <w:bodyDiv w:val="1"/>
      <w:marLeft w:val="0"/>
      <w:marRight w:val="0"/>
      <w:marTop w:val="0"/>
      <w:marBottom w:val="0"/>
      <w:divBdr>
        <w:top w:val="none" w:sz="0" w:space="0" w:color="auto"/>
        <w:left w:val="none" w:sz="0" w:space="0" w:color="auto"/>
        <w:bottom w:val="none" w:sz="0" w:space="0" w:color="auto"/>
        <w:right w:val="none" w:sz="0" w:space="0" w:color="auto"/>
      </w:divBdr>
    </w:div>
    <w:div w:id="1388067198">
      <w:bodyDiv w:val="1"/>
      <w:marLeft w:val="0"/>
      <w:marRight w:val="0"/>
      <w:marTop w:val="0"/>
      <w:marBottom w:val="0"/>
      <w:divBdr>
        <w:top w:val="none" w:sz="0" w:space="0" w:color="auto"/>
        <w:left w:val="none" w:sz="0" w:space="0" w:color="auto"/>
        <w:bottom w:val="none" w:sz="0" w:space="0" w:color="auto"/>
        <w:right w:val="none" w:sz="0" w:space="0" w:color="auto"/>
      </w:divBdr>
    </w:div>
    <w:div w:id="1390496298">
      <w:bodyDiv w:val="1"/>
      <w:marLeft w:val="0"/>
      <w:marRight w:val="0"/>
      <w:marTop w:val="0"/>
      <w:marBottom w:val="0"/>
      <w:divBdr>
        <w:top w:val="none" w:sz="0" w:space="0" w:color="auto"/>
        <w:left w:val="none" w:sz="0" w:space="0" w:color="auto"/>
        <w:bottom w:val="none" w:sz="0" w:space="0" w:color="auto"/>
        <w:right w:val="none" w:sz="0" w:space="0" w:color="auto"/>
      </w:divBdr>
    </w:div>
    <w:div w:id="1398017715">
      <w:bodyDiv w:val="1"/>
      <w:marLeft w:val="0"/>
      <w:marRight w:val="0"/>
      <w:marTop w:val="0"/>
      <w:marBottom w:val="0"/>
      <w:divBdr>
        <w:top w:val="none" w:sz="0" w:space="0" w:color="auto"/>
        <w:left w:val="none" w:sz="0" w:space="0" w:color="auto"/>
        <w:bottom w:val="none" w:sz="0" w:space="0" w:color="auto"/>
        <w:right w:val="none" w:sz="0" w:space="0" w:color="auto"/>
      </w:divBdr>
    </w:div>
    <w:div w:id="1403986044">
      <w:bodyDiv w:val="1"/>
      <w:marLeft w:val="0"/>
      <w:marRight w:val="0"/>
      <w:marTop w:val="0"/>
      <w:marBottom w:val="0"/>
      <w:divBdr>
        <w:top w:val="none" w:sz="0" w:space="0" w:color="auto"/>
        <w:left w:val="none" w:sz="0" w:space="0" w:color="auto"/>
        <w:bottom w:val="none" w:sz="0" w:space="0" w:color="auto"/>
        <w:right w:val="none" w:sz="0" w:space="0" w:color="auto"/>
      </w:divBdr>
    </w:div>
    <w:div w:id="1414232442">
      <w:bodyDiv w:val="1"/>
      <w:marLeft w:val="0"/>
      <w:marRight w:val="0"/>
      <w:marTop w:val="0"/>
      <w:marBottom w:val="0"/>
      <w:divBdr>
        <w:top w:val="none" w:sz="0" w:space="0" w:color="auto"/>
        <w:left w:val="none" w:sz="0" w:space="0" w:color="auto"/>
        <w:bottom w:val="none" w:sz="0" w:space="0" w:color="auto"/>
        <w:right w:val="none" w:sz="0" w:space="0" w:color="auto"/>
      </w:divBdr>
    </w:div>
    <w:div w:id="1444762019">
      <w:bodyDiv w:val="1"/>
      <w:marLeft w:val="0"/>
      <w:marRight w:val="0"/>
      <w:marTop w:val="0"/>
      <w:marBottom w:val="0"/>
      <w:divBdr>
        <w:top w:val="none" w:sz="0" w:space="0" w:color="auto"/>
        <w:left w:val="none" w:sz="0" w:space="0" w:color="auto"/>
        <w:bottom w:val="none" w:sz="0" w:space="0" w:color="auto"/>
        <w:right w:val="none" w:sz="0" w:space="0" w:color="auto"/>
      </w:divBdr>
    </w:div>
    <w:div w:id="1448816665">
      <w:bodyDiv w:val="1"/>
      <w:marLeft w:val="0"/>
      <w:marRight w:val="0"/>
      <w:marTop w:val="0"/>
      <w:marBottom w:val="0"/>
      <w:divBdr>
        <w:top w:val="none" w:sz="0" w:space="0" w:color="auto"/>
        <w:left w:val="none" w:sz="0" w:space="0" w:color="auto"/>
        <w:bottom w:val="none" w:sz="0" w:space="0" w:color="auto"/>
        <w:right w:val="none" w:sz="0" w:space="0" w:color="auto"/>
      </w:divBdr>
    </w:div>
    <w:div w:id="1456945261">
      <w:bodyDiv w:val="1"/>
      <w:marLeft w:val="0"/>
      <w:marRight w:val="0"/>
      <w:marTop w:val="0"/>
      <w:marBottom w:val="0"/>
      <w:divBdr>
        <w:top w:val="none" w:sz="0" w:space="0" w:color="auto"/>
        <w:left w:val="none" w:sz="0" w:space="0" w:color="auto"/>
        <w:bottom w:val="none" w:sz="0" w:space="0" w:color="auto"/>
        <w:right w:val="none" w:sz="0" w:space="0" w:color="auto"/>
      </w:divBdr>
    </w:div>
    <w:div w:id="1459881590">
      <w:bodyDiv w:val="1"/>
      <w:marLeft w:val="0"/>
      <w:marRight w:val="0"/>
      <w:marTop w:val="0"/>
      <w:marBottom w:val="0"/>
      <w:divBdr>
        <w:top w:val="none" w:sz="0" w:space="0" w:color="auto"/>
        <w:left w:val="none" w:sz="0" w:space="0" w:color="auto"/>
        <w:bottom w:val="none" w:sz="0" w:space="0" w:color="auto"/>
        <w:right w:val="none" w:sz="0" w:space="0" w:color="auto"/>
      </w:divBdr>
    </w:div>
    <w:div w:id="1466241103">
      <w:bodyDiv w:val="1"/>
      <w:marLeft w:val="0"/>
      <w:marRight w:val="0"/>
      <w:marTop w:val="0"/>
      <w:marBottom w:val="0"/>
      <w:divBdr>
        <w:top w:val="none" w:sz="0" w:space="0" w:color="auto"/>
        <w:left w:val="none" w:sz="0" w:space="0" w:color="auto"/>
        <w:bottom w:val="none" w:sz="0" w:space="0" w:color="auto"/>
        <w:right w:val="none" w:sz="0" w:space="0" w:color="auto"/>
      </w:divBdr>
    </w:div>
    <w:div w:id="1475833490">
      <w:bodyDiv w:val="1"/>
      <w:marLeft w:val="0"/>
      <w:marRight w:val="0"/>
      <w:marTop w:val="0"/>
      <w:marBottom w:val="0"/>
      <w:divBdr>
        <w:top w:val="none" w:sz="0" w:space="0" w:color="auto"/>
        <w:left w:val="none" w:sz="0" w:space="0" w:color="auto"/>
        <w:bottom w:val="none" w:sz="0" w:space="0" w:color="auto"/>
        <w:right w:val="none" w:sz="0" w:space="0" w:color="auto"/>
      </w:divBdr>
    </w:div>
    <w:div w:id="1481801031">
      <w:bodyDiv w:val="1"/>
      <w:marLeft w:val="0"/>
      <w:marRight w:val="0"/>
      <w:marTop w:val="0"/>
      <w:marBottom w:val="0"/>
      <w:divBdr>
        <w:top w:val="none" w:sz="0" w:space="0" w:color="auto"/>
        <w:left w:val="none" w:sz="0" w:space="0" w:color="auto"/>
        <w:bottom w:val="none" w:sz="0" w:space="0" w:color="auto"/>
        <w:right w:val="none" w:sz="0" w:space="0" w:color="auto"/>
      </w:divBdr>
    </w:div>
    <w:div w:id="1482621817">
      <w:bodyDiv w:val="1"/>
      <w:marLeft w:val="0"/>
      <w:marRight w:val="0"/>
      <w:marTop w:val="0"/>
      <w:marBottom w:val="0"/>
      <w:divBdr>
        <w:top w:val="none" w:sz="0" w:space="0" w:color="auto"/>
        <w:left w:val="none" w:sz="0" w:space="0" w:color="auto"/>
        <w:bottom w:val="none" w:sz="0" w:space="0" w:color="auto"/>
        <w:right w:val="none" w:sz="0" w:space="0" w:color="auto"/>
      </w:divBdr>
    </w:div>
    <w:div w:id="1492914630">
      <w:bodyDiv w:val="1"/>
      <w:marLeft w:val="0"/>
      <w:marRight w:val="0"/>
      <w:marTop w:val="0"/>
      <w:marBottom w:val="0"/>
      <w:divBdr>
        <w:top w:val="none" w:sz="0" w:space="0" w:color="auto"/>
        <w:left w:val="none" w:sz="0" w:space="0" w:color="auto"/>
        <w:bottom w:val="none" w:sz="0" w:space="0" w:color="auto"/>
        <w:right w:val="none" w:sz="0" w:space="0" w:color="auto"/>
      </w:divBdr>
    </w:div>
    <w:div w:id="1526869617">
      <w:bodyDiv w:val="1"/>
      <w:marLeft w:val="0"/>
      <w:marRight w:val="0"/>
      <w:marTop w:val="0"/>
      <w:marBottom w:val="0"/>
      <w:divBdr>
        <w:top w:val="none" w:sz="0" w:space="0" w:color="auto"/>
        <w:left w:val="none" w:sz="0" w:space="0" w:color="auto"/>
        <w:bottom w:val="none" w:sz="0" w:space="0" w:color="auto"/>
        <w:right w:val="none" w:sz="0" w:space="0" w:color="auto"/>
      </w:divBdr>
    </w:div>
    <w:div w:id="1551187851">
      <w:bodyDiv w:val="1"/>
      <w:marLeft w:val="0"/>
      <w:marRight w:val="0"/>
      <w:marTop w:val="0"/>
      <w:marBottom w:val="0"/>
      <w:divBdr>
        <w:top w:val="none" w:sz="0" w:space="0" w:color="auto"/>
        <w:left w:val="none" w:sz="0" w:space="0" w:color="auto"/>
        <w:bottom w:val="none" w:sz="0" w:space="0" w:color="auto"/>
        <w:right w:val="none" w:sz="0" w:space="0" w:color="auto"/>
      </w:divBdr>
    </w:div>
    <w:div w:id="1557276168">
      <w:bodyDiv w:val="1"/>
      <w:marLeft w:val="0"/>
      <w:marRight w:val="0"/>
      <w:marTop w:val="0"/>
      <w:marBottom w:val="0"/>
      <w:divBdr>
        <w:top w:val="none" w:sz="0" w:space="0" w:color="auto"/>
        <w:left w:val="none" w:sz="0" w:space="0" w:color="auto"/>
        <w:bottom w:val="none" w:sz="0" w:space="0" w:color="auto"/>
        <w:right w:val="none" w:sz="0" w:space="0" w:color="auto"/>
      </w:divBdr>
    </w:div>
    <w:div w:id="1585649208">
      <w:bodyDiv w:val="1"/>
      <w:marLeft w:val="0"/>
      <w:marRight w:val="0"/>
      <w:marTop w:val="0"/>
      <w:marBottom w:val="0"/>
      <w:divBdr>
        <w:top w:val="none" w:sz="0" w:space="0" w:color="auto"/>
        <w:left w:val="none" w:sz="0" w:space="0" w:color="auto"/>
        <w:bottom w:val="none" w:sz="0" w:space="0" w:color="auto"/>
        <w:right w:val="none" w:sz="0" w:space="0" w:color="auto"/>
      </w:divBdr>
    </w:div>
    <w:div w:id="1590430159">
      <w:bodyDiv w:val="1"/>
      <w:marLeft w:val="0"/>
      <w:marRight w:val="0"/>
      <w:marTop w:val="0"/>
      <w:marBottom w:val="0"/>
      <w:divBdr>
        <w:top w:val="none" w:sz="0" w:space="0" w:color="auto"/>
        <w:left w:val="none" w:sz="0" w:space="0" w:color="auto"/>
        <w:bottom w:val="none" w:sz="0" w:space="0" w:color="auto"/>
        <w:right w:val="none" w:sz="0" w:space="0" w:color="auto"/>
      </w:divBdr>
    </w:div>
    <w:div w:id="1595895289">
      <w:bodyDiv w:val="1"/>
      <w:marLeft w:val="0"/>
      <w:marRight w:val="0"/>
      <w:marTop w:val="0"/>
      <w:marBottom w:val="0"/>
      <w:divBdr>
        <w:top w:val="none" w:sz="0" w:space="0" w:color="auto"/>
        <w:left w:val="none" w:sz="0" w:space="0" w:color="auto"/>
        <w:bottom w:val="none" w:sz="0" w:space="0" w:color="auto"/>
        <w:right w:val="none" w:sz="0" w:space="0" w:color="auto"/>
      </w:divBdr>
    </w:div>
    <w:div w:id="1609385084">
      <w:bodyDiv w:val="1"/>
      <w:marLeft w:val="0"/>
      <w:marRight w:val="0"/>
      <w:marTop w:val="0"/>
      <w:marBottom w:val="0"/>
      <w:divBdr>
        <w:top w:val="none" w:sz="0" w:space="0" w:color="auto"/>
        <w:left w:val="none" w:sz="0" w:space="0" w:color="auto"/>
        <w:bottom w:val="none" w:sz="0" w:space="0" w:color="auto"/>
        <w:right w:val="none" w:sz="0" w:space="0" w:color="auto"/>
      </w:divBdr>
    </w:div>
    <w:div w:id="1635286889">
      <w:bodyDiv w:val="1"/>
      <w:marLeft w:val="0"/>
      <w:marRight w:val="0"/>
      <w:marTop w:val="0"/>
      <w:marBottom w:val="0"/>
      <w:divBdr>
        <w:top w:val="none" w:sz="0" w:space="0" w:color="auto"/>
        <w:left w:val="none" w:sz="0" w:space="0" w:color="auto"/>
        <w:bottom w:val="none" w:sz="0" w:space="0" w:color="auto"/>
        <w:right w:val="none" w:sz="0" w:space="0" w:color="auto"/>
      </w:divBdr>
    </w:div>
    <w:div w:id="1635866060">
      <w:bodyDiv w:val="1"/>
      <w:marLeft w:val="0"/>
      <w:marRight w:val="0"/>
      <w:marTop w:val="0"/>
      <w:marBottom w:val="0"/>
      <w:divBdr>
        <w:top w:val="none" w:sz="0" w:space="0" w:color="auto"/>
        <w:left w:val="none" w:sz="0" w:space="0" w:color="auto"/>
        <w:bottom w:val="none" w:sz="0" w:space="0" w:color="auto"/>
        <w:right w:val="none" w:sz="0" w:space="0" w:color="auto"/>
      </w:divBdr>
    </w:div>
    <w:div w:id="1646080259">
      <w:bodyDiv w:val="1"/>
      <w:marLeft w:val="0"/>
      <w:marRight w:val="0"/>
      <w:marTop w:val="0"/>
      <w:marBottom w:val="0"/>
      <w:divBdr>
        <w:top w:val="none" w:sz="0" w:space="0" w:color="auto"/>
        <w:left w:val="none" w:sz="0" w:space="0" w:color="auto"/>
        <w:bottom w:val="none" w:sz="0" w:space="0" w:color="auto"/>
        <w:right w:val="none" w:sz="0" w:space="0" w:color="auto"/>
      </w:divBdr>
    </w:div>
    <w:div w:id="1660573498">
      <w:bodyDiv w:val="1"/>
      <w:marLeft w:val="0"/>
      <w:marRight w:val="0"/>
      <w:marTop w:val="0"/>
      <w:marBottom w:val="0"/>
      <w:divBdr>
        <w:top w:val="none" w:sz="0" w:space="0" w:color="auto"/>
        <w:left w:val="none" w:sz="0" w:space="0" w:color="auto"/>
        <w:bottom w:val="none" w:sz="0" w:space="0" w:color="auto"/>
        <w:right w:val="none" w:sz="0" w:space="0" w:color="auto"/>
      </w:divBdr>
    </w:div>
    <w:div w:id="1677220827">
      <w:bodyDiv w:val="1"/>
      <w:marLeft w:val="0"/>
      <w:marRight w:val="0"/>
      <w:marTop w:val="0"/>
      <w:marBottom w:val="0"/>
      <w:divBdr>
        <w:top w:val="none" w:sz="0" w:space="0" w:color="auto"/>
        <w:left w:val="none" w:sz="0" w:space="0" w:color="auto"/>
        <w:bottom w:val="none" w:sz="0" w:space="0" w:color="auto"/>
        <w:right w:val="none" w:sz="0" w:space="0" w:color="auto"/>
      </w:divBdr>
    </w:div>
    <w:div w:id="1684015403">
      <w:bodyDiv w:val="1"/>
      <w:marLeft w:val="0"/>
      <w:marRight w:val="0"/>
      <w:marTop w:val="0"/>
      <w:marBottom w:val="0"/>
      <w:divBdr>
        <w:top w:val="none" w:sz="0" w:space="0" w:color="auto"/>
        <w:left w:val="none" w:sz="0" w:space="0" w:color="auto"/>
        <w:bottom w:val="none" w:sz="0" w:space="0" w:color="auto"/>
        <w:right w:val="none" w:sz="0" w:space="0" w:color="auto"/>
      </w:divBdr>
    </w:div>
    <w:div w:id="1697727569">
      <w:bodyDiv w:val="1"/>
      <w:marLeft w:val="0"/>
      <w:marRight w:val="0"/>
      <w:marTop w:val="0"/>
      <w:marBottom w:val="0"/>
      <w:divBdr>
        <w:top w:val="none" w:sz="0" w:space="0" w:color="auto"/>
        <w:left w:val="none" w:sz="0" w:space="0" w:color="auto"/>
        <w:bottom w:val="none" w:sz="0" w:space="0" w:color="auto"/>
        <w:right w:val="none" w:sz="0" w:space="0" w:color="auto"/>
      </w:divBdr>
    </w:div>
    <w:div w:id="1742676401">
      <w:bodyDiv w:val="1"/>
      <w:marLeft w:val="0"/>
      <w:marRight w:val="0"/>
      <w:marTop w:val="0"/>
      <w:marBottom w:val="0"/>
      <w:divBdr>
        <w:top w:val="none" w:sz="0" w:space="0" w:color="auto"/>
        <w:left w:val="none" w:sz="0" w:space="0" w:color="auto"/>
        <w:bottom w:val="none" w:sz="0" w:space="0" w:color="auto"/>
        <w:right w:val="none" w:sz="0" w:space="0" w:color="auto"/>
      </w:divBdr>
    </w:div>
    <w:div w:id="1749418536">
      <w:bodyDiv w:val="1"/>
      <w:marLeft w:val="0"/>
      <w:marRight w:val="0"/>
      <w:marTop w:val="0"/>
      <w:marBottom w:val="0"/>
      <w:divBdr>
        <w:top w:val="none" w:sz="0" w:space="0" w:color="auto"/>
        <w:left w:val="none" w:sz="0" w:space="0" w:color="auto"/>
        <w:bottom w:val="none" w:sz="0" w:space="0" w:color="auto"/>
        <w:right w:val="none" w:sz="0" w:space="0" w:color="auto"/>
      </w:divBdr>
    </w:div>
    <w:div w:id="1811709537">
      <w:bodyDiv w:val="1"/>
      <w:marLeft w:val="0"/>
      <w:marRight w:val="0"/>
      <w:marTop w:val="0"/>
      <w:marBottom w:val="0"/>
      <w:divBdr>
        <w:top w:val="none" w:sz="0" w:space="0" w:color="auto"/>
        <w:left w:val="none" w:sz="0" w:space="0" w:color="auto"/>
        <w:bottom w:val="none" w:sz="0" w:space="0" w:color="auto"/>
        <w:right w:val="none" w:sz="0" w:space="0" w:color="auto"/>
      </w:divBdr>
    </w:div>
    <w:div w:id="1842545129">
      <w:bodyDiv w:val="1"/>
      <w:marLeft w:val="0"/>
      <w:marRight w:val="0"/>
      <w:marTop w:val="0"/>
      <w:marBottom w:val="0"/>
      <w:divBdr>
        <w:top w:val="none" w:sz="0" w:space="0" w:color="auto"/>
        <w:left w:val="none" w:sz="0" w:space="0" w:color="auto"/>
        <w:bottom w:val="none" w:sz="0" w:space="0" w:color="auto"/>
        <w:right w:val="none" w:sz="0" w:space="0" w:color="auto"/>
      </w:divBdr>
    </w:div>
    <w:div w:id="1849639505">
      <w:bodyDiv w:val="1"/>
      <w:marLeft w:val="0"/>
      <w:marRight w:val="0"/>
      <w:marTop w:val="0"/>
      <w:marBottom w:val="0"/>
      <w:divBdr>
        <w:top w:val="none" w:sz="0" w:space="0" w:color="auto"/>
        <w:left w:val="none" w:sz="0" w:space="0" w:color="auto"/>
        <w:bottom w:val="none" w:sz="0" w:space="0" w:color="auto"/>
        <w:right w:val="none" w:sz="0" w:space="0" w:color="auto"/>
      </w:divBdr>
    </w:div>
    <w:div w:id="1877505489">
      <w:bodyDiv w:val="1"/>
      <w:marLeft w:val="0"/>
      <w:marRight w:val="0"/>
      <w:marTop w:val="0"/>
      <w:marBottom w:val="0"/>
      <w:divBdr>
        <w:top w:val="none" w:sz="0" w:space="0" w:color="auto"/>
        <w:left w:val="none" w:sz="0" w:space="0" w:color="auto"/>
        <w:bottom w:val="none" w:sz="0" w:space="0" w:color="auto"/>
        <w:right w:val="none" w:sz="0" w:space="0" w:color="auto"/>
      </w:divBdr>
      <w:divsChild>
        <w:div w:id="2097433705">
          <w:marLeft w:val="0"/>
          <w:marRight w:val="0"/>
          <w:marTop w:val="0"/>
          <w:marBottom w:val="0"/>
          <w:divBdr>
            <w:top w:val="none" w:sz="0" w:space="0" w:color="auto"/>
            <w:left w:val="none" w:sz="0" w:space="0" w:color="auto"/>
            <w:bottom w:val="none" w:sz="0" w:space="0" w:color="auto"/>
            <w:right w:val="none" w:sz="0" w:space="0" w:color="auto"/>
          </w:divBdr>
          <w:divsChild>
            <w:div w:id="232546634">
              <w:marLeft w:val="0"/>
              <w:marRight w:val="0"/>
              <w:marTop w:val="0"/>
              <w:marBottom w:val="0"/>
              <w:divBdr>
                <w:top w:val="none" w:sz="0" w:space="0" w:color="auto"/>
                <w:left w:val="none" w:sz="0" w:space="0" w:color="auto"/>
                <w:bottom w:val="none" w:sz="0" w:space="0" w:color="auto"/>
                <w:right w:val="none" w:sz="0" w:space="0" w:color="auto"/>
              </w:divBdr>
              <w:divsChild>
                <w:div w:id="17476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41245">
      <w:bodyDiv w:val="1"/>
      <w:marLeft w:val="0"/>
      <w:marRight w:val="0"/>
      <w:marTop w:val="0"/>
      <w:marBottom w:val="0"/>
      <w:divBdr>
        <w:top w:val="none" w:sz="0" w:space="0" w:color="auto"/>
        <w:left w:val="none" w:sz="0" w:space="0" w:color="auto"/>
        <w:bottom w:val="none" w:sz="0" w:space="0" w:color="auto"/>
        <w:right w:val="none" w:sz="0" w:space="0" w:color="auto"/>
      </w:divBdr>
    </w:div>
    <w:div w:id="1900897300">
      <w:bodyDiv w:val="1"/>
      <w:marLeft w:val="0"/>
      <w:marRight w:val="0"/>
      <w:marTop w:val="0"/>
      <w:marBottom w:val="0"/>
      <w:divBdr>
        <w:top w:val="none" w:sz="0" w:space="0" w:color="auto"/>
        <w:left w:val="none" w:sz="0" w:space="0" w:color="auto"/>
        <w:bottom w:val="none" w:sz="0" w:space="0" w:color="auto"/>
        <w:right w:val="none" w:sz="0" w:space="0" w:color="auto"/>
      </w:divBdr>
    </w:div>
    <w:div w:id="1911115772">
      <w:bodyDiv w:val="1"/>
      <w:marLeft w:val="0"/>
      <w:marRight w:val="0"/>
      <w:marTop w:val="0"/>
      <w:marBottom w:val="0"/>
      <w:divBdr>
        <w:top w:val="none" w:sz="0" w:space="0" w:color="auto"/>
        <w:left w:val="none" w:sz="0" w:space="0" w:color="auto"/>
        <w:bottom w:val="none" w:sz="0" w:space="0" w:color="auto"/>
        <w:right w:val="none" w:sz="0" w:space="0" w:color="auto"/>
      </w:divBdr>
    </w:div>
    <w:div w:id="1916235464">
      <w:bodyDiv w:val="1"/>
      <w:marLeft w:val="0"/>
      <w:marRight w:val="0"/>
      <w:marTop w:val="0"/>
      <w:marBottom w:val="0"/>
      <w:divBdr>
        <w:top w:val="none" w:sz="0" w:space="0" w:color="auto"/>
        <w:left w:val="none" w:sz="0" w:space="0" w:color="auto"/>
        <w:bottom w:val="none" w:sz="0" w:space="0" w:color="auto"/>
        <w:right w:val="none" w:sz="0" w:space="0" w:color="auto"/>
      </w:divBdr>
    </w:div>
    <w:div w:id="1943220837">
      <w:bodyDiv w:val="1"/>
      <w:marLeft w:val="0"/>
      <w:marRight w:val="0"/>
      <w:marTop w:val="0"/>
      <w:marBottom w:val="0"/>
      <w:divBdr>
        <w:top w:val="none" w:sz="0" w:space="0" w:color="auto"/>
        <w:left w:val="none" w:sz="0" w:space="0" w:color="auto"/>
        <w:bottom w:val="none" w:sz="0" w:space="0" w:color="auto"/>
        <w:right w:val="none" w:sz="0" w:space="0" w:color="auto"/>
      </w:divBdr>
    </w:div>
    <w:div w:id="1956716522">
      <w:bodyDiv w:val="1"/>
      <w:marLeft w:val="0"/>
      <w:marRight w:val="0"/>
      <w:marTop w:val="0"/>
      <w:marBottom w:val="0"/>
      <w:divBdr>
        <w:top w:val="none" w:sz="0" w:space="0" w:color="auto"/>
        <w:left w:val="none" w:sz="0" w:space="0" w:color="auto"/>
        <w:bottom w:val="none" w:sz="0" w:space="0" w:color="auto"/>
        <w:right w:val="none" w:sz="0" w:space="0" w:color="auto"/>
      </w:divBdr>
    </w:div>
    <w:div w:id="1958877517">
      <w:bodyDiv w:val="1"/>
      <w:marLeft w:val="0"/>
      <w:marRight w:val="0"/>
      <w:marTop w:val="0"/>
      <w:marBottom w:val="0"/>
      <w:divBdr>
        <w:top w:val="none" w:sz="0" w:space="0" w:color="auto"/>
        <w:left w:val="none" w:sz="0" w:space="0" w:color="auto"/>
        <w:bottom w:val="none" w:sz="0" w:space="0" w:color="auto"/>
        <w:right w:val="none" w:sz="0" w:space="0" w:color="auto"/>
      </w:divBdr>
    </w:div>
    <w:div w:id="2016953478">
      <w:bodyDiv w:val="1"/>
      <w:marLeft w:val="0"/>
      <w:marRight w:val="0"/>
      <w:marTop w:val="0"/>
      <w:marBottom w:val="0"/>
      <w:divBdr>
        <w:top w:val="none" w:sz="0" w:space="0" w:color="auto"/>
        <w:left w:val="none" w:sz="0" w:space="0" w:color="auto"/>
        <w:bottom w:val="none" w:sz="0" w:space="0" w:color="auto"/>
        <w:right w:val="none" w:sz="0" w:space="0" w:color="auto"/>
      </w:divBdr>
    </w:div>
    <w:div w:id="2064791478">
      <w:bodyDiv w:val="1"/>
      <w:marLeft w:val="0"/>
      <w:marRight w:val="0"/>
      <w:marTop w:val="0"/>
      <w:marBottom w:val="0"/>
      <w:divBdr>
        <w:top w:val="none" w:sz="0" w:space="0" w:color="auto"/>
        <w:left w:val="none" w:sz="0" w:space="0" w:color="auto"/>
        <w:bottom w:val="none" w:sz="0" w:space="0" w:color="auto"/>
        <w:right w:val="none" w:sz="0" w:space="0" w:color="auto"/>
      </w:divBdr>
    </w:div>
    <w:div w:id="2084444873">
      <w:bodyDiv w:val="1"/>
      <w:marLeft w:val="0"/>
      <w:marRight w:val="0"/>
      <w:marTop w:val="0"/>
      <w:marBottom w:val="0"/>
      <w:divBdr>
        <w:top w:val="none" w:sz="0" w:space="0" w:color="auto"/>
        <w:left w:val="none" w:sz="0" w:space="0" w:color="auto"/>
        <w:bottom w:val="none" w:sz="0" w:space="0" w:color="auto"/>
        <w:right w:val="none" w:sz="0" w:space="0" w:color="auto"/>
      </w:divBdr>
    </w:div>
    <w:div w:id="2097238428">
      <w:bodyDiv w:val="1"/>
      <w:marLeft w:val="0"/>
      <w:marRight w:val="0"/>
      <w:marTop w:val="0"/>
      <w:marBottom w:val="0"/>
      <w:divBdr>
        <w:top w:val="none" w:sz="0" w:space="0" w:color="auto"/>
        <w:left w:val="none" w:sz="0" w:space="0" w:color="auto"/>
        <w:bottom w:val="none" w:sz="0" w:space="0" w:color="auto"/>
        <w:right w:val="none" w:sz="0" w:space="0" w:color="auto"/>
      </w:divBdr>
    </w:div>
    <w:div w:id="2105804722">
      <w:bodyDiv w:val="1"/>
      <w:marLeft w:val="0"/>
      <w:marRight w:val="0"/>
      <w:marTop w:val="0"/>
      <w:marBottom w:val="0"/>
      <w:divBdr>
        <w:top w:val="none" w:sz="0" w:space="0" w:color="auto"/>
        <w:left w:val="none" w:sz="0" w:space="0" w:color="auto"/>
        <w:bottom w:val="none" w:sz="0" w:space="0" w:color="auto"/>
        <w:right w:val="none" w:sz="0" w:space="0" w:color="auto"/>
      </w:divBdr>
    </w:div>
    <w:div w:id="2109890428">
      <w:bodyDiv w:val="1"/>
      <w:marLeft w:val="0"/>
      <w:marRight w:val="0"/>
      <w:marTop w:val="0"/>
      <w:marBottom w:val="0"/>
      <w:divBdr>
        <w:top w:val="none" w:sz="0" w:space="0" w:color="auto"/>
        <w:left w:val="none" w:sz="0" w:space="0" w:color="auto"/>
        <w:bottom w:val="none" w:sz="0" w:space="0" w:color="auto"/>
        <w:right w:val="none" w:sz="0" w:space="0" w:color="auto"/>
      </w:divBdr>
    </w:div>
    <w:div w:id="2111390140">
      <w:bodyDiv w:val="1"/>
      <w:marLeft w:val="0"/>
      <w:marRight w:val="0"/>
      <w:marTop w:val="0"/>
      <w:marBottom w:val="0"/>
      <w:divBdr>
        <w:top w:val="none" w:sz="0" w:space="0" w:color="auto"/>
        <w:left w:val="none" w:sz="0" w:space="0" w:color="auto"/>
        <w:bottom w:val="none" w:sz="0" w:space="0" w:color="auto"/>
        <w:right w:val="none" w:sz="0" w:space="0" w:color="auto"/>
      </w:divBdr>
    </w:div>
    <w:div w:id="214173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r.sk/ou" TargetMode="External"/><Relationship Id="rId13" Type="http://schemas.openxmlformats.org/officeDocument/2006/relationships/hyperlink" Target="mailto:vvuzza@zsr.sk" TargetMode="External"/><Relationship Id="rId18" Type="http://schemas.openxmlformats.org/officeDocument/2006/relationships/hyperlink" Target="mailto:servicedesk@zsr.sk"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slov-lex.sk/ezbierky-fe/pravne-predpisy/SK/ZZ/1990/372/" TargetMode="External"/><Relationship Id="rId17" Type="http://schemas.openxmlformats.org/officeDocument/2006/relationships/hyperlink" Target="https://www.slov-lex.sk/pravne-predpisy/SK/ZZ/2018/69/" TargetMode="External"/><Relationship Id="rId2" Type="http://schemas.openxmlformats.org/officeDocument/2006/relationships/numbering" Target="numbering.xml"/><Relationship Id="rId16" Type="http://schemas.openxmlformats.org/officeDocument/2006/relationships/hyperlink" Target="https://www.slov-lex.sk/pravne-predpisy/SK/ZZ/2018/69/20190101" TargetMode="External"/><Relationship Id="rId20" Type="http://schemas.openxmlformats.org/officeDocument/2006/relationships/fontTable" Target="fontTable.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vuzza@zsr.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statistics.sk" TargetMode="External"/><Relationship Id="rId22" Type="http://schemas.openxmlformats.org/officeDocument/2006/relationships/theme" Target="theme/theme1.xml"/><Relationship Id="rId30" Type="http://schemas.microsoft.com/office/2018/08/relationships/commentsExtensible" Target="commentsExtensi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38526-BB01-4D17-82AE-85C05294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92</Pages>
  <Words>44289</Words>
  <Characters>252452</Characters>
  <Application>Microsoft Office Word</Application>
  <DocSecurity>0</DocSecurity>
  <Lines>2103</Lines>
  <Paragraphs>592</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Mestský parkovací systém, spol</vt:lpstr>
    </vt:vector>
  </TitlesOfParts>
  <Manager/>
  <Company/>
  <LinksUpToDate>false</LinksUpToDate>
  <CharactersWithSpaces>296149</CharactersWithSpaces>
  <SharedDoc>false</SharedDoc>
  <HyperlinkBase/>
  <HLinks>
    <vt:vector size="78" baseType="variant">
      <vt:variant>
        <vt:i4>5701688</vt:i4>
      </vt:variant>
      <vt:variant>
        <vt:i4>60</vt:i4>
      </vt:variant>
      <vt:variant>
        <vt:i4>0</vt:i4>
      </vt:variant>
      <vt:variant>
        <vt:i4>5</vt:i4>
      </vt:variant>
      <vt:variant>
        <vt:lpwstr>https://exchange.zsr.sk/owa/redir.aspx?C=or7nNHnWskSclBD9d0FtHJRVQBA2MNBIhok6NlXDwZK9PXeeE9_NRUAcIg9v9cY7_ZtYydWDSQo.&amp;URL=http%3a%2f%2fsk.wikipedia.org%2fwiki%2fPam%25C3%25A4%25C5%25A5ov%25C3%25A9_m%25C3%25A9dium</vt:lpwstr>
      </vt:variant>
      <vt:variant>
        <vt:lpwstr/>
      </vt:variant>
      <vt:variant>
        <vt:i4>655369</vt:i4>
      </vt:variant>
      <vt:variant>
        <vt:i4>57</vt:i4>
      </vt:variant>
      <vt:variant>
        <vt:i4>0</vt:i4>
      </vt:variant>
      <vt:variant>
        <vt:i4>5</vt:i4>
      </vt:variant>
      <vt:variant>
        <vt:lpwstr>http://www.zsr.sk/ou</vt:lpwstr>
      </vt:variant>
      <vt:variant>
        <vt:lpwstr/>
      </vt:variant>
      <vt:variant>
        <vt:i4>1179687</vt:i4>
      </vt:variant>
      <vt:variant>
        <vt:i4>54</vt:i4>
      </vt:variant>
      <vt:variant>
        <vt:i4>0</vt:i4>
      </vt:variant>
      <vt:variant>
        <vt:i4>5</vt:i4>
      </vt:variant>
      <vt:variant>
        <vt:lpwstr>mailto:dpo@zsr.sk</vt:lpwstr>
      </vt:variant>
      <vt:variant>
        <vt:lpwstr/>
      </vt:variant>
      <vt:variant>
        <vt:i4>7143516</vt:i4>
      </vt:variant>
      <vt:variant>
        <vt:i4>33</vt:i4>
      </vt:variant>
      <vt:variant>
        <vt:i4>0</vt:i4>
      </vt:variant>
      <vt:variant>
        <vt:i4>5</vt:i4>
      </vt:variant>
      <vt:variant>
        <vt:lpwstr>mailto:vvuzza@zsr.sk</vt:lpwstr>
      </vt:variant>
      <vt:variant>
        <vt:lpwstr/>
      </vt:variant>
      <vt:variant>
        <vt:i4>917568</vt:i4>
      </vt:variant>
      <vt:variant>
        <vt:i4>24</vt:i4>
      </vt:variant>
      <vt:variant>
        <vt:i4>0</vt:i4>
      </vt:variant>
      <vt:variant>
        <vt:i4>5</vt:i4>
      </vt:variant>
      <vt:variant>
        <vt:lpwstr>http://eur-lex.europa.eu/legal-content/SK/TXT/?uri=CELEX%3A32014R0651</vt:lpwstr>
      </vt:variant>
      <vt:variant>
        <vt:lpwstr/>
      </vt:variant>
      <vt:variant>
        <vt:i4>2949238</vt:i4>
      </vt:variant>
      <vt:variant>
        <vt:i4>21</vt:i4>
      </vt:variant>
      <vt:variant>
        <vt:i4>0</vt:i4>
      </vt:variant>
      <vt:variant>
        <vt:i4>5</vt:i4>
      </vt:variant>
      <vt:variant>
        <vt:lpwstr>https://www.uvo.gov.sk/jednotny-europsky-dokument-pre-verejne-obstaravanie-602.html</vt:lpwstr>
      </vt:variant>
      <vt:variant>
        <vt:lpwstr/>
      </vt:variant>
      <vt:variant>
        <vt:i4>2949238</vt:i4>
      </vt:variant>
      <vt:variant>
        <vt:i4>18</vt:i4>
      </vt:variant>
      <vt:variant>
        <vt:i4>0</vt:i4>
      </vt:variant>
      <vt:variant>
        <vt:i4>5</vt:i4>
      </vt:variant>
      <vt:variant>
        <vt:lpwstr>https://www.uvo.gov.sk/jednotny-europsky-dokument-pre-verejne-obstaravanie-602.html</vt:lpwstr>
      </vt:variant>
      <vt:variant>
        <vt:lpwstr/>
      </vt:variant>
      <vt:variant>
        <vt:i4>2949238</vt:i4>
      </vt:variant>
      <vt:variant>
        <vt:i4>15</vt:i4>
      </vt:variant>
      <vt:variant>
        <vt:i4>0</vt:i4>
      </vt:variant>
      <vt:variant>
        <vt:i4>5</vt:i4>
      </vt:variant>
      <vt:variant>
        <vt:lpwstr>https://www.uvo.gov.sk/jednotny-europsky-dokument-pre-verejne-obstaravanie-602.html</vt:lpwstr>
      </vt:variant>
      <vt:variant>
        <vt:lpwstr/>
      </vt:variant>
      <vt:variant>
        <vt:i4>4063356</vt:i4>
      </vt:variant>
      <vt:variant>
        <vt:i4>12</vt:i4>
      </vt:variant>
      <vt:variant>
        <vt:i4>0</vt:i4>
      </vt:variant>
      <vt:variant>
        <vt:i4>5</vt:i4>
      </vt:variant>
      <vt:variant>
        <vt:lpwstr>https://www.uvo.gov.sk/legislativametodika-dohlad-2ab.html</vt:lpwstr>
      </vt:variant>
      <vt:variant>
        <vt:lpwstr/>
      </vt:variant>
      <vt:variant>
        <vt:i4>589845</vt:i4>
      </vt:variant>
      <vt:variant>
        <vt:i4>9</vt:i4>
      </vt:variant>
      <vt:variant>
        <vt:i4>0</vt:i4>
      </vt:variant>
      <vt:variant>
        <vt:i4>5</vt:i4>
      </vt:variant>
      <vt:variant>
        <vt:lpwstr>https://www.zsr.sk/dopravcovia/legislativa/predpisy-zsr/</vt:lpwstr>
      </vt:variant>
      <vt:variant>
        <vt:lpwstr/>
      </vt:variant>
      <vt:variant>
        <vt:i4>8126498</vt:i4>
      </vt:variant>
      <vt:variant>
        <vt:i4>6</vt:i4>
      </vt:variant>
      <vt:variant>
        <vt:i4>0</vt:i4>
      </vt:variant>
      <vt:variant>
        <vt:i4>5</vt:i4>
      </vt:variant>
      <vt:variant>
        <vt:lpwstr>http://www.uvo.gov.sk/</vt:lpwstr>
      </vt:variant>
      <vt:variant>
        <vt:lpwstr/>
      </vt:variant>
      <vt:variant>
        <vt:i4>6946851</vt:i4>
      </vt:variant>
      <vt:variant>
        <vt:i4>3</vt:i4>
      </vt:variant>
      <vt:variant>
        <vt:i4>0</vt:i4>
      </vt:variant>
      <vt:variant>
        <vt:i4>5</vt:i4>
      </vt:variant>
      <vt:variant>
        <vt:lpwstr>mailto:helpdesk_evo@uvo.gov.sk</vt:lpwstr>
      </vt:variant>
      <vt:variant>
        <vt:lpwstr/>
      </vt:variant>
      <vt:variant>
        <vt:i4>3276925</vt:i4>
      </vt:variant>
      <vt:variant>
        <vt:i4>0</vt:i4>
      </vt:variant>
      <vt:variant>
        <vt:i4>0</vt:i4>
      </vt:variant>
      <vt:variant>
        <vt:i4>5</vt:i4>
      </vt:variant>
      <vt:variant>
        <vt:lpwstr>https://www.uvo.gov.sk/portal-systemu-evo-5f7.html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Melichercikova.Sona@zsr.sk</dc:creator>
  <cp:keywords/>
  <dc:description/>
  <cp:lastModifiedBy>Melicherčíková Soňa</cp:lastModifiedBy>
  <cp:revision>4</cp:revision>
  <cp:lastPrinted>2022-08-04T12:48:00Z</cp:lastPrinted>
  <dcterms:created xsi:type="dcterms:W3CDTF">2025-11-12T15:55:00Z</dcterms:created>
  <dcterms:modified xsi:type="dcterms:W3CDTF">2025-11-12T15:57:00Z</dcterms:modified>
  <cp:category/>
</cp:coreProperties>
</file>